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header8.xml" ContentType="application/vnd.openxmlformats-officedocument.wordprocessingml.head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header10.xml" ContentType="application/vnd.openxmlformats-officedocument.wordprocessingml.header+xml"/>
  <Override PartName="/word/footer10.xml" ContentType="application/vnd.openxmlformats-officedocument.wordprocessingml.footer+xml"/>
  <Override PartName="/word/header11.xml" ContentType="application/vnd.openxmlformats-officedocument.wordprocessingml.header+xml"/>
  <Override PartName="/word/footer11.xml" ContentType="application/vnd.openxmlformats-officedocument.wordprocessingml.footer+xml"/>
  <Override PartName="/word/header12.xml" ContentType="application/vnd.openxmlformats-officedocument.wordprocessingml.header+xml"/>
  <Override PartName="/word/footer12.xml" ContentType="application/vnd.openxmlformats-officedocument.wordprocessingml.footer+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3.xml" ContentType="application/vnd.openxmlformats-officedocument.wordprocessingml.header+xml"/>
  <Override PartName="/word/header14.xml" ContentType="application/vnd.openxmlformats-officedocument.wordprocessingml.header+xml"/>
  <Override PartName="/word/footer13.xml" ContentType="application/vnd.openxmlformats-officedocument.wordprocessingml.footer+xml"/>
  <Override PartName="/word/header15.xml" ContentType="application/vnd.openxmlformats-officedocument.wordprocessingml.header+xml"/>
  <Override PartName="/word/footer14.xml" ContentType="application/vnd.openxmlformats-officedocument.wordprocessingml.footer+xml"/>
  <Override PartName="/word/header16.xml" ContentType="application/vnd.openxmlformats-officedocument.wordprocessingml.header+xml"/>
  <Override PartName="/word/footer15.xml" ContentType="application/vnd.openxmlformats-officedocument.wordprocessingml.footer+xml"/>
  <Override PartName="/word/header17.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18.xml" ContentType="application/vnd.openxmlformats-officedocument.wordprocessingml.header+xml"/>
  <Override PartName="/word/footer18.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C67D664" w14:textId="77777777" w:rsidR="00A50A8B" w:rsidRPr="00BA355D" w:rsidRDefault="00A50A8B" w:rsidP="00D712B2">
      <w:pPr>
        <w:pStyle w:val="Heading8"/>
        <w:jc w:val="center"/>
        <w:rPr>
          <w:rFonts w:cs="Arial"/>
          <w:color w:val="auto"/>
          <w:sz w:val="21"/>
          <w:szCs w:val="22"/>
        </w:rPr>
      </w:pPr>
      <w:r w:rsidRPr="00BA355D">
        <w:rPr>
          <w:noProof/>
          <w:color w:val="auto"/>
          <w:lang w:eastAsia="en-US"/>
        </w:rPr>
        <w:drawing>
          <wp:inline distT="0" distB="0" distL="0" distR="0" wp14:anchorId="680FF945" wp14:editId="47DAC06E">
            <wp:extent cx="3951406" cy="1888176"/>
            <wp:effectExtent l="0" t="0" r="0" b="0"/>
            <wp:docPr id="1696755781" name="Obrázok 1696755781" descr="Obrázok, na ktorom je text, snímka obrazovky, softvér, webová stránka&#10;&#10;Automaticky generovaný popi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43082182" name="Obrázok 2143082182" descr="Obrázok, na ktorom je text, snímka obrazovky, softvér, webová stránka&#10;&#10;Automaticky generovaný popis"/>
                    <pic:cNvPicPr/>
                  </pic:nvPicPr>
                  <pic:blipFill rotWithShape="1">
                    <a:blip r:embed="rId10"/>
                    <a:srcRect l="17601" t="30065" r="36465" b="30911"/>
                    <a:stretch/>
                  </pic:blipFill>
                  <pic:spPr bwMode="auto">
                    <a:xfrm>
                      <a:off x="0" y="0"/>
                      <a:ext cx="3993058" cy="1908079"/>
                    </a:xfrm>
                    <a:prstGeom prst="rect">
                      <a:avLst/>
                    </a:prstGeom>
                    <a:ln>
                      <a:noFill/>
                    </a:ln>
                    <a:extLst>
                      <a:ext uri="{53640926-AAD7-44D8-BBD7-CCE9431645EC}">
                        <a14:shadowObscured xmlns:a14="http://schemas.microsoft.com/office/drawing/2010/main"/>
                      </a:ext>
                    </a:extLst>
                  </pic:spPr>
                </pic:pic>
              </a:graphicData>
            </a:graphic>
          </wp:inline>
        </w:drawing>
      </w:r>
    </w:p>
    <w:p w14:paraId="56986A95" w14:textId="77777777" w:rsidR="00A50A8B" w:rsidRPr="00BA355D" w:rsidRDefault="00A50A8B" w:rsidP="00A50A8B">
      <w:pPr>
        <w:widowControl w:val="0"/>
        <w:autoSpaceDE w:val="0"/>
        <w:autoSpaceDN w:val="0"/>
        <w:adjustRightInd w:val="0"/>
        <w:jc w:val="center"/>
        <w:rPr>
          <w:rFonts w:ascii="Arial Narrow" w:hAnsi="Arial Narrow" w:cs="Arial"/>
          <w:spacing w:val="6"/>
          <w:sz w:val="21"/>
          <w:szCs w:val="22"/>
        </w:rPr>
      </w:pPr>
    </w:p>
    <w:p w14:paraId="303DAF12" w14:textId="77777777" w:rsidR="00A50A8B" w:rsidRPr="00BA355D" w:rsidRDefault="00A50A8B" w:rsidP="00A50A8B">
      <w:pPr>
        <w:widowControl w:val="0"/>
        <w:autoSpaceDE w:val="0"/>
        <w:autoSpaceDN w:val="0"/>
        <w:adjustRightInd w:val="0"/>
        <w:jc w:val="center"/>
        <w:rPr>
          <w:rFonts w:ascii="Arial Narrow" w:hAnsi="Arial Narrow" w:cs="Arial"/>
          <w:spacing w:val="6"/>
          <w:sz w:val="21"/>
          <w:szCs w:val="22"/>
        </w:rPr>
      </w:pPr>
    </w:p>
    <w:p w14:paraId="49721051" w14:textId="77777777" w:rsidR="00A50A8B" w:rsidRPr="00BA355D" w:rsidRDefault="00A50A8B" w:rsidP="00A50A8B">
      <w:pPr>
        <w:widowControl w:val="0"/>
        <w:autoSpaceDE w:val="0"/>
        <w:autoSpaceDN w:val="0"/>
        <w:adjustRightInd w:val="0"/>
        <w:jc w:val="center"/>
        <w:rPr>
          <w:rFonts w:ascii="Arial Narrow" w:hAnsi="Arial Narrow" w:cs="Arial"/>
          <w:spacing w:val="6"/>
          <w:sz w:val="21"/>
          <w:szCs w:val="22"/>
        </w:rPr>
      </w:pPr>
    </w:p>
    <w:p w14:paraId="37E8D7E8" w14:textId="77777777" w:rsidR="00A50A8B" w:rsidRPr="00BA355D" w:rsidRDefault="00A50A8B" w:rsidP="00A50A8B">
      <w:pPr>
        <w:widowControl w:val="0"/>
        <w:autoSpaceDE w:val="0"/>
        <w:autoSpaceDN w:val="0"/>
        <w:adjustRightInd w:val="0"/>
        <w:jc w:val="center"/>
        <w:rPr>
          <w:rFonts w:ascii="Arial Narrow" w:hAnsi="Arial Narrow" w:cs="Arial"/>
          <w:spacing w:val="6"/>
          <w:sz w:val="21"/>
          <w:szCs w:val="22"/>
        </w:rPr>
      </w:pPr>
    </w:p>
    <w:p w14:paraId="7AAFA902" w14:textId="77777777" w:rsidR="00A50A8B" w:rsidRPr="00BA355D" w:rsidRDefault="00A50A8B" w:rsidP="00A50A8B">
      <w:pPr>
        <w:widowControl w:val="0"/>
        <w:autoSpaceDE w:val="0"/>
        <w:autoSpaceDN w:val="0"/>
        <w:adjustRightInd w:val="0"/>
        <w:jc w:val="center"/>
        <w:rPr>
          <w:rFonts w:ascii="Arial Narrow" w:hAnsi="Arial Narrow" w:cs="Arial"/>
          <w:spacing w:val="6"/>
          <w:sz w:val="21"/>
          <w:szCs w:val="22"/>
        </w:rPr>
      </w:pPr>
      <w:r w:rsidRPr="00BA355D">
        <w:rPr>
          <w:rFonts w:ascii="Arial Narrow" w:hAnsi="Arial Narrow" w:cs="Arial"/>
          <w:spacing w:val="6"/>
          <w:sz w:val="32"/>
          <w:szCs w:val="32"/>
        </w:rPr>
        <w:t>Zákazka na uskutočnenie stavebných prác</w:t>
      </w:r>
    </w:p>
    <w:p w14:paraId="3FF3A7BD" w14:textId="77777777" w:rsidR="00A50A8B" w:rsidRPr="00BA355D" w:rsidRDefault="00A50A8B" w:rsidP="00A50A8B">
      <w:pPr>
        <w:widowControl w:val="0"/>
        <w:autoSpaceDE w:val="0"/>
        <w:autoSpaceDN w:val="0"/>
        <w:adjustRightInd w:val="0"/>
        <w:jc w:val="center"/>
        <w:rPr>
          <w:rFonts w:ascii="Arial Narrow" w:hAnsi="Arial Narrow" w:cs="Arial"/>
          <w:spacing w:val="6"/>
          <w:sz w:val="21"/>
          <w:szCs w:val="22"/>
        </w:rPr>
      </w:pPr>
    </w:p>
    <w:p w14:paraId="0176DACD" w14:textId="77777777" w:rsidR="00A50A8B" w:rsidRPr="00BA355D" w:rsidRDefault="00A50A8B" w:rsidP="00A50A8B">
      <w:pPr>
        <w:widowControl w:val="0"/>
        <w:autoSpaceDE w:val="0"/>
        <w:autoSpaceDN w:val="0"/>
        <w:adjustRightInd w:val="0"/>
        <w:jc w:val="center"/>
        <w:rPr>
          <w:rFonts w:ascii="Arial Narrow" w:hAnsi="Arial Narrow" w:cs="Arial"/>
          <w:spacing w:val="6"/>
          <w:sz w:val="21"/>
          <w:szCs w:val="22"/>
        </w:rPr>
      </w:pPr>
    </w:p>
    <w:p w14:paraId="47B4957B" w14:textId="77777777" w:rsidR="00A50A8B" w:rsidRPr="00BA355D" w:rsidRDefault="00A50A8B" w:rsidP="00A50A8B">
      <w:pPr>
        <w:widowControl w:val="0"/>
        <w:autoSpaceDE w:val="0"/>
        <w:autoSpaceDN w:val="0"/>
        <w:adjustRightInd w:val="0"/>
        <w:jc w:val="center"/>
        <w:rPr>
          <w:rFonts w:ascii="Arial Narrow" w:hAnsi="Arial Narrow" w:cs="Arial"/>
          <w:spacing w:val="6"/>
          <w:sz w:val="21"/>
          <w:szCs w:val="22"/>
        </w:rPr>
      </w:pPr>
    </w:p>
    <w:p w14:paraId="75D77390" w14:textId="77777777" w:rsidR="00A50A8B" w:rsidRPr="00BA355D" w:rsidRDefault="00A50A8B" w:rsidP="00A50A8B">
      <w:pPr>
        <w:widowControl w:val="0"/>
        <w:autoSpaceDE w:val="0"/>
        <w:autoSpaceDN w:val="0"/>
        <w:adjustRightInd w:val="0"/>
        <w:jc w:val="center"/>
        <w:rPr>
          <w:rFonts w:ascii="Arial Narrow" w:hAnsi="Arial Narrow" w:cs="Arial"/>
          <w:spacing w:val="6"/>
          <w:sz w:val="21"/>
          <w:szCs w:val="22"/>
        </w:rPr>
      </w:pPr>
    </w:p>
    <w:p w14:paraId="6579457C" w14:textId="77777777" w:rsidR="00A50A8B" w:rsidRPr="00BA355D" w:rsidRDefault="00A50A8B" w:rsidP="00A50A8B">
      <w:pPr>
        <w:widowControl w:val="0"/>
        <w:autoSpaceDE w:val="0"/>
        <w:autoSpaceDN w:val="0"/>
        <w:adjustRightInd w:val="0"/>
        <w:jc w:val="center"/>
        <w:rPr>
          <w:rFonts w:ascii="Arial Narrow" w:hAnsi="Arial Narrow" w:cs="Arial"/>
          <w:spacing w:val="6"/>
          <w:sz w:val="21"/>
          <w:szCs w:val="22"/>
        </w:rPr>
      </w:pPr>
    </w:p>
    <w:p w14:paraId="786B8EB8" w14:textId="77777777" w:rsidR="00A50A8B" w:rsidRPr="00BA355D" w:rsidRDefault="00A50A8B" w:rsidP="00A50A8B">
      <w:pPr>
        <w:widowControl w:val="0"/>
        <w:autoSpaceDE w:val="0"/>
        <w:autoSpaceDN w:val="0"/>
        <w:adjustRightInd w:val="0"/>
        <w:jc w:val="center"/>
        <w:rPr>
          <w:rFonts w:ascii="Arial Narrow" w:hAnsi="Arial Narrow" w:cs="Arial"/>
          <w:spacing w:val="6"/>
          <w:sz w:val="21"/>
          <w:szCs w:val="22"/>
        </w:rPr>
      </w:pPr>
    </w:p>
    <w:p w14:paraId="514F1F88" w14:textId="7AB09411" w:rsidR="00A50A8B" w:rsidRPr="00BA355D" w:rsidRDefault="00A50A8B" w:rsidP="00A50A8B">
      <w:pPr>
        <w:widowControl w:val="0"/>
        <w:autoSpaceDE w:val="0"/>
        <w:autoSpaceDN w:val="0"/>
        <w:adjustRightInd w:val="0"/>
        <w:jc w:val="center"/>
        <w:rPr>
          <w:rFonts w:ascii="Arial Narrow" w:hAnsi="Arial Narrow" w:cs="Arial"/>
          <w:b/>
          <w:spacing w:val="6"/>
          <w:sz w:val="40"/>
          <w:szCs w:val="40"/>
        </w:rPr>
      </w:pPr>
      <w:r w:rsidRPr="00BA355D">
        <w:rPr>
          <w:rFonts w:ascii="Arial Narrow" w:hAnsi="Arial Narrow" w:cs="Arial"/>
          <w:b/>
          <w:spacing w:val="6"/>
          <w:sz w:val="36"/>
          <w:szCs w:val="36"/>
        </w:rPr>
        <w:t>„</w:t>
      </w:r>
      <w:r w:rsidRPr="00BA355D">
        <w:rPr>
          <w:rFonts w:ascii="Arial Narrow" w:eastAsia="Arial" w:hAnsi="Arial Narrow" w:cs="Arial"/>
          <w:b/>
          <w:spacing w:val="6"/>
          <w:sz w:val="36"/>
          <w:szCs w:val="22"/>
          <w:lang w:eastAsia="en-US"/>
        </w:rPr>
        <w:t>Modernizácia električkovej trate - Ružinovská radiála</w:t>
      </w:r>
      <w:r w:rsidR="00E93694">
        <w:rPr>
          <w:rFonts w:ascii="Arial Narrow" w:eastAsia="Arial" w:hAnsi="Arial Narrow" w:cs="Arial"/>
          <w:b/>
          <w:spacing w:val="6"/>
          <w:sz w:val="36"/>
          <w:szCs w:val="22"/>
          <w:lang w:eastAsia="en-US"/>
        </w:rPr>
        <w:t>, opakovaná súťaž</w:t>
      </w:r>
      <w:r w:rsidRPr="00BA355D">
        <w:rPr>
          <w:rFonts w:ascii="Arial Narrow" w:eastAsia="Arial" w:hAnsi="Arial Narrow" w:cs="Arial"/>
          <w:b/>
          <w:spacing w:val="6"/>
          <w:sz w:val="36"/>
          <w:szCs w:val="22"/>
          <w:lang w:eastAsia="en-US"/>
        </w:rPr>
        <w:t>“</w:t>
      </w:r>
    </w:p>
    <w:p w14:paraId="63797374" w14:textId="77777777" w:rsidR="00A50A8B" w:rsidRPr="00BA355D" w:rsidRDefault="00A50A8B" w:rsidP="00A50A8B">
      <w:pPr>
        <w:widowControl w:val="0"/>
        <w:autoSpaceDE w:val="0"/>
        <w:autoSpaceDN w:val="0"/>
        <w:adjustRightInd w:val="0"/>
        <w:jc w:val="center"/>
        <w:rPr>
          <w:rFonts w:ascii="Arial Narrow" w:hAnsi="Arial Narrow" w:cs="Arial"/>
          <w:spacing w:val="6"/>
          <w:sz w:val="21"/>
          <w:szCs w:val="22"/>
        </w:rPr>
      </w:pPr>
    </w:p>
    <w:p w14:paraId="454F1B2E" w14:textId="77777777" w:rsidR="00A50A8B" w:rsidRPr="00BA355D" w:rsidRDefault="00A50A8B" w:rsidP="00A50A8B">
      <w:pPr>
        <w:widowControl w:val="0"/>
        <w:autoSpaceDE w:val="0"/>
        <w:autoSpaceDN w:val="0"/>
        <w:adjustRightInd w:val="0"/>
        <w:jc w:val="center"/>
        <w:rPr>
          <w:rFonts w:ascii="Arial Narrow" w:hAnsi="Arial Narrow" w:cs="Arial"/>
          <w:spacing w:val="6"/>
          <w:sz w:val="21"/>
          <w:szCs w:val="22"/>
        </w:rPr>
      </w:pPr>
    </w:p>
    <w:p w14:paraId="06D29F16" w14:textId="77777777" w:rsidR="00A50A8B" w:rsidRPr="00BA355D" w:rsidRDefault="00A50A8B" w:rsidP="00A50A8B">
      <w:pPr>
        <w:widowControl w:val="0"/>
        <w:autoSpaceDE w:val="0"/>
        <w:autoSpaceDN w:val="0"/>
        <w:adjustRightInd w:val="0"/>
        <w:jc w:val="center"/>
        <w:rPr>
          <w:rFonts w:ascii="Arial Narrow" w:hAnsi="Arial Narrow" w:cs="Arial"/>
          <w:spacing w:val="6"/>
          <w:sz w:val="21"/>
          <w:szCs w:val="22"/>
        </w:rPr>
      </w:pPr>
    </w:p>
    <w:p w14:paraId="592DCDA2" w14:textId="77777777" w:rsidR="00A50A8B" w:rsidRPr="00BA355D" w:rsidRDefault="00A50A8B" w:rsidP="00A50A8B">
      <w:pPr>
        <w:widowControl w:val="0"/>
        <w:autoSpaceDE w:val="0"/>
        <w:autoSpaceDN w:val="0"/>
        <w:adjustRightInd w:val="0"/>
        <w:jc w:val="center"/>
        <w:rPr>
          <w:rFonts w:ascii="Arial Narrow" w:hAnsi="Arial Narrow" w:cs="Arial"/>
          <w:spacing w:val="6"/>
          <w:sz w:val="21"/>
          <w:szCs w:val="22"/>
        </w:rPr>
      </w:pPr>
    </w:p>
    <w:p w14:paraId="4D3693FF" w14:textId="77777777" w:rsidR="00A50A8B" w:rsidRPr="00BA355D" w:rsidRDefault="00A50A8B" w:rsidP="00A50A8B">
      <w:pPr>
        <w:widowControl w:val="0"/>
        <w:autoSpaceDE w:val="0"/>
        <w:autoSpaceDN w:val="0"/>
        <w:adjustRightInd w:val="0"/>
        <w:jc w:val="center"/>
        <w:rPr>
          <w:rFonts w:ascii="Arial Narrow" w:hAnsi="Arial Narrow" w:cs="Arial"/>
          <w:b/>
          <w:bCs/>
          <w:spacing w:val="6"/>
          <w:sz w:val="44"/>
          <w:szCs w:val="44"/>
        </w:rPr>
      </w:pPr>
      <w:r w:rsidRPr="00BA355D">
        <w:rPr>
          <w:rFonts w:ascii="Arial Narrow" w:hAnsi="Arial Narrow" w:cs="Arial"/>
          <w:spacing w:val="6"/>
          <w:sz w:val="44"/>
          <w:szCs w:val="44"/>
        </w:rPr>
        <w:t>SÚŤAŽNÉ PODKLADY</w:t>
      </w:r>
    </w:p>
    <w:p w14:paraId="41D876CD" w14:textId="77777777" w:rsidR="00A50A8B" w:rsidRPr="00BA355D" w:rsidRDefault="00A50A8B" w:rsidP="00A50A8B">
      <w:pPr>
        <w:widowControl w:val="0"/>
        <w:autoSpaceDE w:val="0"/>
        <w:autoSpaceDN w:val="0"/>
        <w:adjustRightInd w:val="0"/>
        <w:jc w:val="center"/>
        <w:rPr>
          <w:rFonts w:ascii="Arial Narrow" w:hAnsi="Arial Narrow" w:cs="Arial"/>
          <w:spacing w:val="6"/>
          <w:sz w:val="21"/>
          <w:szCs w:val="22"/>
        </w:rPr>
      </w:pPr>
    </w:p>
    <w:p w14:paraId="28527628" w14:textId="77777777" w:rsidR="00A50A8B" w:rsidRPr="00BA355D" w:rsidRDefault="00A50A8B" w:rsidP="00A50A8B">
      <w:pPr>
        <w:widowControl w:val="0"/>
        <w:autoSpaceDE w:val="0"/>
        <w:autoSpaceDN w:val="0"/>
        <w:adjustRightInd w:val="0"/>
        <w:jc w:val="center"/>
        <w:rPr>
          <w:rFonts w:ascii="Arial Narrow" w:hAnsi="Arial Narrow" w:cs="Arial"/>
          <w:spacing w:val="6"/>
          <w:sz w:val="21"/>
          <w:szCs w:val="22"/>
        </w:rPr>
      </w:pPr>
    </w:p>
    <w:p w14:paraId="7E8BB4A5" w14:textId="77777777" w:rsidR="00A50A8B" w:rsidRPr="00BA355D" w:rsidRDefault="00A50A8B" w:rsidP="00A50A8B">
      <w:pPr>
        <w:widowControl w:val="0"/>
        <w:autoSpaceDE w:val="0"/>
        <w:autoSpaceDN w:val="0"/>
        <w:adjustRightInd w:val="0"/>
        <w:jc w:val="center"/>
        <w:rPr>
          <w:rFonts w:ascii="Arial Narrow" w:hAnsi="Arial Narrow" w:cs="Arial"/>
          <w:spacing w:val="6"/>
          <w:sz w:val="21"/>
          <w:szCs w:val="22"/>
        </w:rPr>
      </w:pPr>
    </w:p>
    <w:p w14:paraId="509E0F28" w14:textId="77777777" w:rsidR="00A50A8B" w:rsidRPr="00BA355D" w:rsidRDefault="00A50A8B" w:rsidP="00A50A8B">
      <w:pPr>
        <w:widowControl w:val="0"/>
        <w:autoSpaceDE w:val="0"/>
        <w:autoSpaceDN w:val="0"/>
        <w:adjustRightInd w:val="0"/>
        <w:jc w:val="center"/>
        <w:rPr>
          <w:rFonts w:ascii="Arial Narrow" w:hAnsi="Arial Narrow" w:cs="Arial"/>
          <w:spacing w:val="6"/>
          <w:sz w:val="21"/>
          <w:szCs w:val="22"/>
        </w:rPr>
      </w:pPr>
    </w:p>
    <w:p w14:paraId="5AB85D0D" w14:textId="77777777" w:rsidR="00A50A8B" w:rsidRPr="00BA355D" w:rsidRDefault="00A50A8B" w:rsidP="00A50A8B">
      <w:pPr>
        <w:widowControl w:val="0"/>
        <w:autoSpaceDE w:val="0"/>
        <w:autoSpaceDN w:val="0"/>
        <w:adjustRightInd w:val="0"/>
        <w:jc w:val="center"/>
        <w:rPr>
          <w:rFonts w:ascii="Arial Narrow" w:hAnsi="Arial Narrow" w:cs="Arial"/>
          <w:spacing w:val="6"/>
          <w:sz w:val="21"/>
          <w:szCs w:val="22"/>
        </w:rPr>
      </w:pPr>
    </w:p>
    <w:p w14:paraId="6DD6AEA9" w14:textId="77777777" w:rsidR="00A50A8B" w:rsidRPr="00BA355D" w:rsidRDefault="00A50A8B" w:rsidP="00A50A8B">
      <w:pPr>
        <w:widowControl w:val="0"/>
        <w:autoSpaceDE w:val="0"/>
        <w:autoSpaceDN w:val="0"/>
        <w:adjustRightInd w:val="0"/>
        <w:jc w:val="center"/>
        <w:rPr>
          <w:rFonts w:ascii="Arial Narrow" w:hAnsi="Arial Narrow" w:cs="Arial"/>
          <w:spacing w:val="6"/>
          <w:sz w:val="21"/>
          <w:szCs w:val="22"/>
        </w:rPr>
      </w:pPr>
    </w:p>
    <w:p w14:paraId="5FF77BA9" w14:textId="77777777" w:rsidR="00A50A8B" w:rsidRPr="00BA355D" w:rsidRDefault="00A50A8B" w:rsidP="00A50A8B">
      <w:pPr>
        <w:widowControl w:val="0"/>
        <w:autoSpaceDE w:val="0"/>
        <w:autoSpaceDN w:val="0"/>
        <w:adjustRightInd w:val="0"/>
        <w:jc w:val="center"/>
        <w:rPr>
          <w:rFonts w:ascii="Arial Narrow" w:hAnsi="Arial Narrow" w:cs="Arial"/>
          <w:b/>
          <w:bCs/>
          <w:spacing w:val="6"/>
          <w:sz w:val="44"/>
          <w:szCs w:val="44"/>
        </w:rPr>
      </w:pPr>
      <w:r w:rsidRPr="00BA355D">
        <w:rPr>
          <w:rFonts w:ascii="Arial Narrow" w:hAnsi="Arial Narrow" w:cs="Arial"/>
          <w:b/>
          <w:bCs/>
          <w:spacing w:val="6"/>
          <w:sz w:val="44"/>
          <w:szCs w:val="44"/>
        </w:rPr>
        <w:t>Zväzok 2</w:t>
      </w:r>
    </w:p>
    <w:p w14:paraId="344FDC62" w14:textId="77777777" w:rsidR="00A50A8B" w:rsidRPr="00BA355D" w:rsidRDefault="00A50A8B" w:rsidP="00A50A8B">
      <w:pPr>
        <w:widowControl w:val="0"/>
        <w:autoSpaceDE w:val="0"/>
        <w:autoSpaceDN w:val="0"/>
        <w:adjustRightInd w:val="0"/>
        <w:jc w:val="center"/>
        <w:rPr>
          <w:rFonts w:ascii="Arial Narrow" w:hAnsi="Arial Narrow" w:cs="Arial"/>
          <w:b/>
          <w:bCs/>
          <w:spacing w:val="6"/>
          <w:sz w:val="44"/>
          <w:szCs w:val="44"/>
        </w:rPr>
      </w:pPr>
      <w:r w:rsidRPr="00BA355D">
        <w:rPr>
          <w:rFonts w:ascii="Arial Narrow" w:hAnsi="Arial Narrow" w:cs="Arial"/>
          <w:b/>
          <w:bCs/>
          <w:spacing w:val="6"/>
          <w:sz w:val="44"/>
          <w:szCs w:val="44"/>
        </w:rPr>
        <w:t>Zmluva o dielo</w:t>
      </w:r>
    </w:p>
    <w:p w14:paraId="76C67B35" w14:textId="77777777" w:rsidR="00A50A8B" w:rsidRPr="00BA355D" w:rsidRDefault="00A50A8B" w:rsidP="00A50A8B">
      <w:pPr>
        <w:widowControl w:val="0"/>
        <w:autoSpaceDE w:val="0"/>
        <w:autoSpaceDN w:val="0"/>
        <w:adjustRightInd w:val="0"/>
        <w:jc w:val="center"/>
        <w:rPr>
          <w:rFonts w:ascii="Arial Narrow" w:hAnsi="Arial Narrow" w:cs="Arial"/>
          <w:spacing w:val="6"/>
          <w:sz w:val="21"/>
          <w:szCs w:val="22"/>
        </w:rPr>
      </w:pPr>
    </w:p>
    <w:p w14:paraId="377197C4" w14:textId="77777777" w:rsidR="00A50A8B" w:rsidRPr="00BA355D" w:rsidRDefault="00A50A8B" w:rsidP="00A50A8B">
      <w:pPr>
        <w:widowControl w:val="0"/>
        <w:autoSpaceDE w:val="0"/>
        <w:autoSpaceDN w:val="0"/>
        <w:adjustRightInd w:val="0"/>
        <w:jc w:val="center"/>
        <w:rPr>
          <w:rFonts w:ascii="Arial Narrow" w:hAnsi="Arial Narrow" w:cs="Arial"/>
          <w:spacing w:val="6"/>
          <w:sz w:val="21"/>
          <w:szCs w:val="22"/>
        </w:rPr>
      </w:pPr>
    </w:p>
    <w:p w14:paraId="1BD80941" w14:textId="77777777" w:rsidR="00A50A8B" w:rsidRPr="00BA355D" w:rsidRDefault="00A50A8B" w:rsidP="00A50A8B">
      <w:pPr>
        <w:widowControl w:val="0"/>
        <w:autoSpaceDE w:val="0"/>
        <w:autoSpaceDN w:val="0"/>
        <w:adjustRightInd w:val="0"/>
        <w:jc w:val="center"/>
        <w:rPr>
          <w:rFonts w:ascii="Arial Narrow" w:hAnsi="Arial Narrow" w:cs="Arial"/>
          <w:spacing w:val="6"/>
          <w:sz w:val="21"/>
          <w:szCs w:val="22"/>
        </w:rPr>
      </w:pPr>
    </w:p>
    <w:p w14:paraId="49E7CE4A" w14:textId="77777777" w:rsidR="00A50A8B" w:rsidRPr="00BA355D" w:rsidRDefault="00A50A8B" w:rsidP="00A50A8B">
      <w:pPr>
        <w:widowControl w:val="0"/>
        <w:autoSpaceDE w:val="0"/>
        <w:autoSpaceDN w:val="0"/>
        <w:adjustRightInd w:val="0"/>
        <w:jc w:val="center"/>
        <w:rPr>
          <w:rFonts w:ascii="Arial Narrow" w:hAnsi="Arial Narrow" w:cs="Arial"/>
          <w:spacing w:val="6"/>
          <w:sz w:val="21"/>
          <w:szCs w:val="22"/>
        </w:rPr>
      </w:pPr>
    </w:p>
    <w:p w14:paraId="5CE1D841" w14:textId="77777777" w:rsidR="00A50A8B" w:rsidRPr="00BA355D" w:rsidRDefault="00A50A8B" w:rsidP="00A50A8B">
      <w:pPr>
        <w:widowControl w:val="0"/>
        <w:autoSpaceDE w:val="0"/>
        <w:autoSpaceDN w:val="0"/>
        <w:adjustRightInd w:val="0"/>
        <w:jc w:val="center"/>
        <w:rPr>
          <w:rFonts w:ascii="Arial Narrow" w:hAnsi="Arial Narrow" w:cs="Arial"/>
          <w:spacing w:val="6"/>
          <w:sz w:val="21"/>
          <w:szCs w:val="22"/>
        </w:rPr>
      </w:pPr>
    </w:p>
    <w:p w14:paraId="5F321A9D" w14:textId="77777777" w:rsidR="00A50A8B" w:rsidRPr="00BA355D" w:rsidRDefault="00A50A8B" w:rsidP="00A50A8B">
      <w:pPr>
        <w:widowControl w:val="0"/>
        <w:autoSpaceDE w:val="0"/>
        <w:autoSpaceDN w:val="0"/>
        <w:adjustRightInd w:val="0"/>
        <w:jc w:val="center"/>
        <w:rPr>
          <w:rFonts w:ascii="Arial Narrow" w:hAnsi="Arial Narrow" w:cs="Arial"/>
          <w:spacing w:val="6"/>
          <w:sz w:val="21"/>
          <w:szCs w:val="22"/>
        </w:rPr>
      </w:pPr>
    </w:p>
    <w:p w14:paraId="2033F38C" w14:textId="77777777" w:rsidR="00A50A8B" w:rsidRPr="00BA355D" w:rsidRDefault="00A50A8B" w:rsidP="00A50A8B">
      <w:pPr>
        <w:widowControl w:val="0"/>
        <w:autoSpaceDE w:val="0"/>
        <w:autoSpaceDN w:val="0"/>
        <w:adjustRightInd w:val="0"/>
        <w:jc w:val="center"/>
        <w:rPr>
          <w:rFonts w:ascii="Arial Narrow" w:hAnsi="Arial Narrow" w:cs="Arial"/>
          <w:spacing w:val="6"/>
          <w:sz w:val="21"/>
          <w:szCs w:val="22"/>
        </w:rPr>
      </w:pPr>
    </w:p>
    <w:p w14:paraId="0412F4AA" w14:textId="77777777" w:rsidR="00A50A8B" w:rsidRPr="00BA355D" w:rsidRDefault="00A50A8B" w:rsidP="00A50A8B">
      <w:pPr>
        <w:widowControl w:val="0"/>
        <w:autoSpaceDE w:val="0"/>
        <w:autoSpaceDN w:val="0"/>
        <w:adjustRightInd w:val="0"/>
        <w:jc w:val="center"/>
        <w:rPr>
          <w:rFonts w:ascii="Arial Narrow" w:hAnsi="Arial Narrow" w:cs="Arial"/>
          <w:spacing w:val="6"/>
          <w:sz w:val="21"/>
          <w:szCs w:val="22"/>
        </w:rPr>
      </w:pPr>
    </w:p>
    <w:p w14:paraId="6640D713" w14:textId="77777777" w:rsidR="00A50A8B" w:rsidRPr="00BA355D" w:rsidRDefault="00A50A8B" w:rsidP="00A50A8B">
      <w:pPr>
        <w:widowControl w:val="0"/>
        <w:autoSpaceDE w:val="0"/>
        <w:autoSpaceDN w:val="0"/>
        <w:adjustRightInd w:val="0"/>
        <w:jc w:val="center"/>
        <w:rPr>
          <w:rFonts w:ascii="Arial Narrow" w:hAnsi="Arial Narrow" w:cs="Arial"/>
          <w:spacing w:val="6"/>
          <w:sz w:val="21"/>
          <w:szCs w:val="22"/>
        </w:rPr>
      </w:pPr>
    </w:p>
    <w:p w14:paraId="6087F261" w14:textId="77777777" w:rsidR="00A50A8B" w:rsidRPr="00BA355D" w:rsidRDefault="00A50A8B" w:rsidP="00A50A8B">
      <w:pPr>
        <w:widowControl w:val="0"/>
        <w:autoSpaceDE w:val="0"/>
        <w:autoSpaceDN w:val="0"/>
        <w:adjustRightInd w:val="0"/>
        <w:jc w:val="center"/>
        <w:rPr>
          <w:rFonts w:ascii="Arial Narrow" w:hAnsi="Arial Narrow" w:cs="Arial"/>
          <w:spacing w:val="6"/>
          <w:sz w:val="21"/>
          <w:szCs w:val="22"/>
        </w:rPr>
      </w:pPr>
    </w:p>
    <w:p w14:paraId="19EFE377" w14:textId="77777777" w:rsidR="00A50A8B" w:rsidRPr="00BA355D" w:rsidRDefault="00A50A8B" w:rsidP="00A50A8B">
      <w:pPr>
        <w:widowControl w:val="0"/>
        <w:autoSpaceDE w:val="0"/>
        <w:autoSpaceDN w:val="0"/>
        <w:adjustRightInd w:val="0"/>
        <w:jc w:val="center"/>
        <w:rPr>
          <w:rFonts w:ascii="Arial Narrow" w:hAnsi="Arial Narrow" w:cs="Arial"/>
          <w:spacing w:val="6"/>
          <w:sz w:val="21"/>
          <w:szCs w:val="22"/>
        </w:rPr>
      </w:pPr>
    </w:p>
    <w:p w14:paraId="22F61C42" w14:textId="10865D9A" w:rsidR="00A50A8B" w:rsidRPr="00BA355D" w:rsidRDefault="00A50A8B" w:rsidP="00A50A8B">
      <w:pPr>
        <w:widowControl w:val="0"/>
        <w:autoSpaceDE w:val="0"/>
        <w:autoSpaceDN w:val="0"/>
        <w:adjustRightInd w:val="0"/>
        <w:jc w:val="center"/>
        <w:rPr>
          <w:rFonts w:ascii="Arial Narrow" w:hAnsi="Arial Narrow" w:cs="Arial"/>
          <w:spacing w:val="6"/>
        </w:rPr>
        <w:sectPr w:rsidR="00A50A8B" w:rsidRPr="00BA355D" w:rsidSect="00A50A8B">
          <w:headerReference w:type="default" r:id="rId11"/>
          <w:footerReference w:type="default" r:id="rId12"/>
          <w:pgSz w:w="11907" w:h="16840" w:code="9"/>
          <w:pgMar w:top="1537" w:right="1275" w:bottom="1418" w:left="1418" w:header="567" w:footer="567" w:gutter="0"/>
          <w:pgNumType w:start="1"/>
          <w:cols w:space="708"/>
          <w:titlePg/>
          <w:docGrid w:linePitch="326"/>
        </w:sectPr>
      </w:pPr>
      <w:r w:rsidRPr="00BA355D">
        <w:rPr>
          <w:rFonts w:ascii="Arial Narrow" w:hAnsi="Arial Narrow" w:cs="Arial"/>
          <w:spacing w:val="6"/>
        </w:rPr>
        <w:t>Bratislava, 0</w:t>
      </w:r>
      <w:r w:rsidR="000858F9" w:rsidRPr="00BA355D">
        <w:rPr>
          <w:rFonts w:ascii="Arial Narrow" w:hAnsi="Arial Narrow" w:cs="Arial"/>
          <w:spacing w:val="6"/>
        </w:rPr>
        <w:t>7</w:t>
      </w:r>
      <w:r w:rsidRPr="00BA355D">
        <w:rPr>
          <w:rFonts w:ascii="Arial Narrow" w:hAnsi="Arial Narrow" w:cs="Arial"/>
          <w:spacing w:val="6"/>
        </w:rPr>
        <w:t xml:space="preserve">/2025 </w:t>
      </w:r>
    </w:p>
    <w:p w14:paraId="56A6C327" w14:textId="77777777" w:rsidR="00A50A8B" w:rsidRPr="00BA355D" w:rsidRDefault="00A50A8B" w:rsidP="00A50A8B">
      <w:pPr>
        <w:pStyle w:val="Title"/>
        <w:spacing w:before="120" w:after="120" w:line="276" w:lineRule="auto"/>
        <w:jc w:val="both"/>
        <w:rPr>
          <w:rFonts w:ascii="Arial Narrow" w:hAnsi="Arial Narrow" w:cs="Arial"/>
          <w:sz w:val="21"/>
          <w:szCs w:val="21"/>
          <w:lang w:val="it-IT"/>
        </w:rPr>
      </w:pPr>
      <w:r w:rsidRPr="00BA355D">
        <w:rPr>
          <w:rFonts w:ascii="Arial Narrow" w:hAnsi="Arial Narrow" w:cs="Arial"/>
          <w:sz w:val="21"/>
          <w:szCs w:val="21"/>
          <w:lang w:val="it-IT"/>
        </w:rPr>
        <w:t>OBSAH:</w:t>
      </w:r>
    </w:p>
    <w:p w14:paraId="56998B54" w14:textId="77777777" w:rsidR="00A50A8B" w:rsidRPr="00BA355D" w:rsidRDefault="00A50A8B" w:rsidP="00A50A8B">
      <w:pPr>
        <w:pStyle w:val="Title"/>
        <w:spacing w:before="120" w:after="120" w:line="276" w:lineRule="auto"/>
        <w:jc w:val="both"/>
        <w:rPr>
          <w:rFonts w:ascii="Arial Narrow" w:hAnsi="Arial Narrow" w:cs="Arial"/>
          <w:sz w:val="21"/>
          <w:szCs w:val="21"/>
          <w:lang w:val="it-IT"/>
        </w:rPr>
      </w:pPr>
      <w:r w:rsidRPr="00BA355D">
        <w:rPr>
          <w:rFonts w:ascii="Arial Narrow" w:hAnsi="Arial Narrow" w:cs="Arial"/>
          <w:sz w:val="21"/>
          <w:szCs w:val="21"/>
          <w:lang w:val="it-IT"/>
        </w:rPr>
        <w:t>Zväzok 2</w:t>
      </w:r>
      <w:r w:rsidRPr="00BA355D">
        <w:rPr>
          <w:rFonts w:ascii="Arial Narrow" w:hAnsi="Arial Narrow" w:cs="Arial"/>
          <w:sz w:val="21"/>
          <w:szCs w:val="21"/>
          <w:lang w:val="it-IT"/>
        </w:rPr>
        <w:tab/>
      </w:r>
      <w:r w:rsidRPr="00BA355D">
        <w:rPr>
          <w:rFonts w:ascii="Arial Narrow" w:hAnsi="Arial Narrow" w:cs="Arial"/>
          <w:sz w:val="21"/>
          <w:szCs w:val="21"/>
          <w:lang w:val="it-IT"/>
        </w:rPr>
        <w:tab/>
      </w:r>
      <w:r w:rsidRPr="00BA355D">
        <w:rPr>
          <w:rFonts w:ascii="Arial Narrow" w:hAnsi="Arial Narrow" w:cs="Arial"/>
          <w:bCs/>
          <w:sz w:val="21"/>
          <w:szCs w:val="21"/>
          <w:lang w:val="it-IT"/>
        </w:rPr>
        <w:t>Obsahuje Zmluvu o Dielo</w:t>
      </w:r>
      <w:r w:rsidRPr="00BA355D">
        <w:rPr>
          <w:rFonts w:ascii="Arial Narrow" w:hAnsi="Arial Narrow" w:cs="Arial"/>
          <w:sz w:val="21"/>
          <w:szCs w:val="21"/>
          <w:lang w:val="it-IT"/>
        </w:rPr>
        <w:t xml:space="preserve"> </w:t>
      </w:r>
    </w:p>
    <w:p w14:paraId="5B82FF63" w14:textId="77777777" w:rsidR="00A50A8B" w:rsidRPr="00BA355D" w:rsidRDefault="00A50A8B" w:rsidP="00A50A8B">
      <w:pPr>
        <w:pStyle w:val="Title"/>
        <w:spacing w:before="120" w:after="120" w:line="276" w:lineRule="auto"/>
        <w:jc w:val="both"/>
        <w:rPr>
          <w:rFonts w:ascii="Arial Narrow" w:hAnsi="Arial Narrow" w:cs="Arial"/>
          <w:b/>
          <w:bCs/>
          <w:sz w:val="21"/>
          <w:szCs w:val="21"/>
          <w:lang w:val="it-IT"/>
        </w:rPr>
      </w:pPr>
      <w:r w:rsidRPr="00BA355D">
        <w:rPr>
          <w:rFonts w:ascii="Arial Narrow" w:hAnsi="Arial Narrow" w:cs="Arial"/>
          <w:sz w:val="21"/>
          <w:szCs w:val="21"/>
          <w:lang w:val="it-IT"/>
        </w:rPr>
        <w:t xml:space="preserve">Zväzok 2, Časť 1 </w:t>
      </w:r>
      <w:r w:rsidRPr="00BA355D">
        <w:rPr>
          <w:rFonts w:ascii="Arial Narrow" w:hAnsi="Arial Narrow" w:cs="Arial"/>
          <w:sz w:val="21"/>
          <w:szCs w:val="21"/>
          <w:lang w:val="it-IT"/>
        </w:rPr>
        <w:tab/>
      </w:r>
      <w:r w:rsidRPr="00BA355D">
        <w:rPr>
          <w:rFonts w:ascii="Arial Narrow" w:hAnsi="Arial Narrow" w:cs="Arial"/>
          <w:bCs/>
          <w:sz w:val="21"/>
          <w:szCs w:val="21"/>
          <w:lang w:val="it-IT"/>
        </w:rPr>
        <w:t xml:space="preserve">Obsahuje Všeobecné zmluvné podmienky </w:t>
      </w:r>
    </w:p>
    <w:p w14:paraId="4B8C6C0E" w14:textId="77777777" w:rsidR="00A50A8B" w:rsidRPr="00BA355D" w:rsidRDefault="00A50A8B" w:rsidP="00A50A8B">
      <w:pPr>
        <w:pStyle w:val="Title"/>
        <w:spacing w:before="120" w:after="120" w:line="276" w:lineRule="auto"/>
        <w:jc w:val="both"/>
        <w:rPr>
          <w:rFonts w:ascii="Arial Narrow" w:hAnsi="Arial Narrow" w:cs="Arial"/>
          <w:sz w:val="21"/>
          <w:szCs w:val="21"/>
          <w:lang w:val="it-IT"/>
        </w:rPr>
      </w:pPr>
      <w:r w:rsidRPr="00BA355D">
        <w:rPr>
          <w:rFonts w:ascii="Arial Narrow" w:hAnsi="Arial Narrow" w:cs="Arial"/>
          <w:sz w:val="21"/>
          <w:szCs w:val="21"/>
          <w:lang w:val="it-IT"/>
        </w:rPr>
        <w:t xml:space="preserve">Zväzok 2, Časť 2 </w:t>
      </w:r>
      <w:r w:rsidRPr="00BA355D">
        <w:rPr>
          <w:rFonts w:ascii="Arial Narrow" w:hAnsi="Arial Narrow" w:cs="Arial"/>
          <w:sz w:val="21"/>
          <w:szCs w:val="21"/>
          <w:lang w:val="it-IT"/>
        </w:rPr>
        <w:tab/>
      </w:r>
      <w:r w:rsidRPr="00BA355D">
        <w:rPr>
          <w:rFonts w:ascii="Arial Narrow" w:hAnsi="Arial Narrow" w:cs="Arial"/>
          <w:bCs/>
          <w:sz w:val="21"/>
          <w:szCs w:val="21"/>
          <w:lang w:val="it-IT"/>
        </w:rPr>
        <w:t>Obsahuje Osobitné zmluvné podmienky</w:t>
      </w:r>
    </w:p>
    <w:p w14:paraId="651A2EEC" w14:textId="77777777" w:rsidR="00A50A8B" w:rsidRPr="00BA355D" w:rsidRDefault="00A50A8B" w:rsidP="00A50A8B">
      <w:pPr>
        <w:pStyle w:val="Title"/>
        <w:spacing w:before="120" w:after="120" w:line="276" w:lineRule="auto"/>
        <w:jc w:val="both"/>
        <w:rPr>
          <w:rFonts w:ascii="Arial Narrow" w:hAnsi="Arial Narrow" w:cs="Arial"/>
          <w:sz w:val="21"/>
          <w:szCs w:val="21"/>
          <w:lang w:val="it-IT"/>
        </w:rPr>
      </w:pPr>
      <w:r w:rsidRPr="00BA355D">
        <w:rPr>
          <w:rFonts w:ascii="Arial Narrow" w:hAnsi="Arial Narrow" w:cs="Arial"/>
          <w:sz w:val="21"/>
          <w:szCs w:val="21"/>
          <w:lang w:val="it-IT"/>
        </w:rPr>
        <w:t xml:space="preserve">Zväzok 2, Časť 3 </w:t>
      </w:r>
      <w:r w:rsidRPr="00BA355D">
        <w:rPr>
          <w:rFonts w:ascii="Arial Narrow" w:hAnsi="Arial Narrow" w:cs="Arial"/>
          <w:sz w:val="21"/>
          <w:szCs w:val="21"/>
          <w:lang w:val="it-IT"/>
        </w:rPr>
        <w:tab/>
      </w:r>
      <w:r w:rsidRPr="00BA355D">
        <w:rPr>
          <w:rFonts w:ascii="Arial Narrow" w:hAnsi="Arial Narrow" w:cs="Arial"/>
          <w:bCs/>
          <w:sz w:val="21"/>
          <w:szCs w:val="21"/>
          <w:lang w:val="it-IT"/>
        </w:rPr>
        <w:t>Obsahuje Príloha k ponuke</w:t>
      </w:r>
    </w:p>
    <w:p w14:paraId="38870BC5" w14:textId="77777777" w:rsidR="00A50A8B" w:rsidRPr="00BA355D" w:rsidRDefault="00A50A8B" w:rsidP="00A50A8B">
      <w:pPr>
        <w:pStyle w:val="Title"/>
        <w:spacing w:before="120" w:after="120" w:line="276" w:lineRule="auto"/>
        <w:jc w:val="both"/>
        <w:rPr>
          <w:rFonts w:ascii="Arial Narrow" w:hAnsi="Arial Narrow" w:cs="Arial"/>
          <w:sz w:val="21"/>
          <w:szCs w:val="21"/>
        </w:rPr>
      </w:pPr>
      <w:r w:rsidRPr="00BA355D">
        <w:rPr>
          <w:rFonts w:ascii="Arial Narrow" w:hAnsi="Arial Narrow" w:cs="Arial"/>
          <w:sz w:val="21"/>
          <w:szCs w:val="21"/>
        </w:rPr>
        <w:t xml:space="preserve">Zväzok 2, Časť 4 </w:t>
      </w:r>
      <w:r w:rsidRPr="00BA355D">
        <w:rPr>
          <w:rFonts w:ascii="Arial Narrow" w:hAnsi="Arial Narrow" w:cs="Arial"/>
          <w:sz w:val="21"/>
          <w:szCs w:val="21"/>
        </w:rPr>
        <w:tab/>
      </w:r>
      <w:r w:rsidRPr="00BA355D">
        <w:rPr>
          <w:rFonts w:ascii="Arial Narrow" w:hAnsi="Arial Narrow" w:cs="Arial"/>
          <w:bCs/>
          <w:sz w:val="21"/>
          <w:szCs w:val="21"/>
        </w:rPr>
        <w:t>Obsahuje Vzorové tlačivá</w:t>
      </w:r>
    </w:p>
    <w:p w14:paraId="2FDB5DF5" w14:textId="77777777" w:rsidR="00A50A8B" w:rsidRPr="00BA355D" w:rsidRDefault="00A50A8B" w:rsidP="00A50A8B">
      <w:pPr>
        <w:pStyle w:val="Title"/>
        <w:numPr>
          <w:ilvl w:val="0"/>
          <w:numId w:val="15"/>
        </w:numPr>
        <w:spacing w:before="120" w:after="120" w:line="276" w:lineRule="auto"/>
        <w:contextualSpacing w:val="0"/>
        <w:jc w:val="both"/>
        <w:rPr>
          <w:rFonts w:ascii="Arial Narrow" w:hAnsi="Arial Narrow" w:cs="Arial"/>
          <w:b/>
          <w:bCs/>
          <w:sz w:val="21"/>
          <w:szCs w:val="21"/>
        </w:rPr>
      </w:pPr>
      <w:r w:rsidRPr="00BA355D">
        <w:rPr>
          <w:rFonts w:ascii="Arial Narrow" w:hAnsi="Arial Narrow" w:cs="Arial"/>
          <w:bCs/>
          <w:sz w:val="21"/>
          <w:szCs w:val="21"/>
        </w:rPr>
        <w:t>Formulár zábezpeky na vykonanie prác</w:t>
      </w:r>
    </w:p>
    <w:p w14:paraId="0DB04E3C" w14:textId="77777777" w:rsidR="00A50A8B" w:rsidRPr="00BA355D" w:rsidRDefault="00A50A8B" w:rsidP="00A50A8B">
      <w:pPr>
        <w:pStyle w:val="Title"/>
        <w:numPr>
          <w:ilvl w:val="0"/>
          <w:numId w:val="15"/>
        </w:numPr>
        <w:spacing w:before="120" w:after="120" w:line="276" w:lineRule="auto"/>
        <w:contextualSpacing w:val="0"/>
        <w:jc w:val="both"/>
        <w:rPr>
          <w:rFonts w:ascii="Arial Narrow" w:hAnsi="Arial Narrow" w:cs="Arial"/>
          <w:b/>
          <w:bCs/>
          <w:sz w:val="21"/>
          <w:szCs w:val="21"/>
        </w:rPr>
      </w:pPr>
      <w:r w:rsidRPr="00BA355D">
        <w:rPr>
          <w:rFonts w:ascii="Arial Narrow" w:hAnsi="Arial Narrow" w:cs="Arial"/>
          <w:bCs/>
          <w:sz w:val="21"/>
          <w:szCs w:val="21"/>
        </w:rPr>
        <w:t>Formulár zábezpeky na záručné opravy</w:t>
      </w:r>
    </w:p>
    <w:p w14:paraId="3FB5F930" w14:textId="77777777" w:rsidR="00A50A8B" w:rsidRPr="00BA355D" w:rsidRDefault="00A50A8B" w:rsidP="00A50A8B">
      <w:pPr>
        <w:pStyle w:val="Title"/>
        <w:numPr>
          <w:ilvl w:val="0"/>
          <w:numId w:val="15"/>
        </w:numPr>
        <w:spacing w:before="120" w:after="120" w:line="276" w:lineRule="auto"/>
        <w:contextualSpacing w:val="0"/>
        <w:jc w:val="both"/>
        <w:rPr>
          <w:rFonts w:ascii="Arial Narrow" w:hAnsi="Arial Narrow" w:cs="Arial"/>
          <w:b/>
          <w:bCs/>
          <w:sz w:val="21"/>
          <w:szCs w:val="21"/>
        </w:rPr>
      </w:pPr>
      <w:r w:rsidRPr="00BA355D">
        <w:rPr>
          <w:rFonts w:ascii="Arial Narrow" w:hAnsi="Arial Narrow" w:cs="Arial"/>
          <w:bCs/>
          <w:sz w:val="21"/>
          <w:szCs w:val="21"/>
        </w:rPr>
        <w:t>Dohoda o riešení sporov</w:t>
      </w:r>
    </w:p>
    <w:p w14:paraId="4325726A" w14:textId="77777777" w:rsidR="00A50A8B" w:rsidRPr="00BA355D" w:rsidRDefault="00A50A8B" w:rsidP="00A50A8B">
      <w:pPr>
        <w:pStyle w:val="Title"/>
        <w:numPr>
          <w:ilvl w:val="0"/>
          <w:numId w:val="15"/>
        </w:numPr>
        <w:spacing w:before="120" w:after="120" w:line="276" w:lineRule="auto"/>
        <w:contextualSpacing w:val="0"/>
        <w:jc w:val="both"/>
        <w:rPr>
          <w:rFonts w:ascii="Arial Narrow" w:hAnsi="Arial Narrow" w:cs="Arial"/>
          <w:b/>
          <w:bCs/>
          <w:sz w:val="21"/>
          <w:szCs w:val="21"/>
        </w:rPr>
      </w:pPr>
      <w:r w:rsidRPr="00BA355D">
        <w:rPr>
          <w:rFonts w:ascii="Arial Narrow" w:hAnsi="Arial Narrow" w:cs="Arial"/>
          <w:bCs/>
          <w:sz w:val="21"/>
          <w:szCs w:val="21"/>
        </w:rPr>
        <w:t>Tlačivo Preberacieho protokolu</w:t>
      </w:r>
    </w:p>
    <w:p w14:paraId="0EA32D65" w14:textId="77777777" w:rsidR="00A50A8B" w:rsidRPr="00BA355D" w:rsidRDefault="00A50A8B" w:rsidP="00A50A8B">
      <w:pPr>
        <w:pStyle w:val="Title"/>
        <w:numPr>
          <w:ilvl w:val="0"/>
          <w:numId w:val="15"/>
        </w:numPr>
        <w:spacing w:before="120" w:after="120" w:line="276" w:lineRule="auto"/>
        <w:contextualSpacing w:val="0"/>
        <w:jc w:val="both"/>
        <w:rPr>
          <w:rFonts w:ascii="Arial Narrow" w:hAnsi="Arial Narrow" w:cs="Arial"/>
          <w:b/>
          <w:bCs/>
          <w:sz w:val="21"/>
          <w:szCs w:val="21"/>
        </w:rPr>
      </w:pPr>
      <w:r w:rsidRPr="00BA355D">
        <w:rPr>
          <w:rFonts w:ascii="Arial Narrow" w:hAnsi="Arial Narrow" w:cs="Arial"/>
          <w:bCs/>
          <w:sz w:val="21"/>
          <w:szCs w:val="21"/>
        </w:rPr>
        <w:t>Tlačivo zápisnice o odovzdaní a prevzatí staveniska</w:t>
      </w:r>
    </w:p>
    <w:p w14:paraId="251129D9" w14:textId="77777777" w:rsidR="00A50A8B" w:rsidRPr="00BA355D" w:rsidRDefault="00A50A8B" w:rsidP="00A50A8B">
      <w:pPr>
        <w:pStyle w:val="Title"/>
        <w:spacing w:before="120" w:after="120" w:line="276" w:lineRule="auto"/>
        <w:ind w:left="2487"/>
        <w:jc w:val="both"/>
        <w:rPr>
          <w:rFonts w:ascii="Arial Narrow" w:hAnsi="Arial Narrow" w:cs="Arial"/>
          <w:b/>
          <w:bCs/>
          <w:sz w:val="21"/>
          <w:szCs w:val="21"/>
          <w:lang w:val="it-IT"/>
        </w:rPr>
      </w:pPr>
    </w:p>
    <w:p w14:paraId="1E7F3F7A" w14:textId="77777777" w:rsidR="00A50A8B" w:rsidRPr="00BA355D" w:rsidRDefault="00A50A8B" w:rsidP="00A50A8B">
      <w:pPr>
        <w:pStyle w:val="Title"/>
        <w:spacing w:before="120" w:after="120" w:line="276" w:lineRule="auto"/>
        <w:rPr>
          <w:rFonts w:ascii="Arial Narrow" w:hAnsi="Arial Narrow" w:cs="Arial"/>
          <w:sz w:val="21"/>
          <w:szCs w:val="21"/>
        </w:rPr>
      </w:pPr>
    </w:p>
    <w:p w14:paraId="12B2F667" w14:textId="77777777" w:rsidR="00A50A8B" w:rsidRPr="00BA355D" w:rsidRDefault="00A50A8B" w:rsidP="00A50A8B">
      <w:pPr>
        <w:pStyle w:val="Title"/>
        <w:spacing w:before="120" w:after="120" w:line="276" w:lineRule="auto"/>
        <w:rPr>
          <w:rFonts w:ascii="Arial Narrow" w:hAnsi="Arial Narrow" w:cs="Arial"/>
          <w:sz w:val="21"/>
          <w:szCs w:val="21"/>
        </w:rPr>
      </w:pPr>
    </w:p>
    <w:p w14:paraId="76A3810A" w14:textId="77777777" w:rsidR="00A50A8B" w:rsidRPr="00BA355D" w:rsidRDefault="00A50A8B" w:rsidP="00A50A8B">
      <w:pPr>
        <w:pStyle w:val="Title"/>
        <w:spacing w:before="120" w:after="120" w:line="276" w:lineRule="auto"/>
        <w:rPr>
          <w:rFonts w:ascii="Arial Narrow" w:hAnsi="Arial Narrow" w:cs="Arial"/>
          <w:sz w:val="21"/>
          <w:szCs w:val="21"/>
        </w:rPr>
      </w:pPr>
    </w:p>
    <w:p w14:paraId="799A629A" w14:textId="77777777" w:rsidR="00A50A8B" w:rsidRPr="00BA355D" w:rsidRDefault="00A50A8B" w:rsidP="00A50A8B">
      <w:pPr>
        <w:pStyle w:val="Title"/>
        <w:spacing w:before="120" w:after="120" w:line="276" w:lineRule="auto"/>
        <w:rPr>
          <w:rFonts w:ascii="Arial Narrow" w:hAnsi="Arial Narrow" w:cs="Arial"/>
          <w:sz w:val="21"/>
          <w:szCs w:val="21"/>
        </w:rPr>
      </w:pPr>
    </w:p>
    <w:p w14:paraId="32C5A575" w14:textId="77777777" w:rsidR="00A50A8B" w:rsidRPr="00BA355D" w:rsidRDefault="00A50A8B" w:rsidP="00A50A8B">
      <w:pPr>
        <w:pStyle w:val="Title"/>
        <w:spacing w:before="120" w:after="120" w:line="276" w:lineRule="auto"/>
        <w:rPr>
          <w:rFonts w:ascii="Arial Narrow" w:hAnsi="Arial Narrow" w:cs="Arial"/>
          <w:sz w:val="21"/>
          <w:szCs w:val="21"/>
        </w:rPr>
      </w:pPr>
    </w:p>
    <w:p w14:paraId="6369488D" w14:textId="77777777" w:rsidR="00A50A8B" w:rsidRPr="00BA355D" w:rsidRDefault="00A50A8B" w:rsidP="00A50A8B">
      <w:pPr>
        <w:pStyle w:val="Title"/>
        <w:spacing w:before="120" w:after="120" w:line="276" w:lineRule="auto"/>
        <w:rPr>
          <w:rFonts w:ascii="Arial Narrow" w:hAnsi="Arial Narrow" w:cs="Arial"/>
          <w:sz w:val="21"/>
          <w:szCs w:val="21"/>
        </w:rPr>
      </w:pPr>
    </w:p>
    <w:p w14:paraId="59113B43" w14:textId="77777777" w:rsidR="00A50A8B" w:rsidRPr="00BA355D" w:rsidRDefault="00A50A8B" w:rsidP="00A50A8B">
      <w:pPr>
        <w:pStyle w:val="Title"/>
        <w:spacing w:before="120" w:after="120" w:line="276" w:lineRule="auto"/>
        <w:rPr>
          <w:rFonts w:ascii="Arial Narrow" w:hAnsi="Arial Narrow" w:cs="Arial"/>
          <w:sz w:val="21"/>
          <w:szCs w:val="21"/>
        </w:rPr>
      </w:pPr>
    </w:p>
    <w:p w14:paraId="051B64B7" w14:textId="77777777" w:rsidR="00A50A8B" w:rsidRPr="00BA355D" w:rsidRDefault="00A50A8B" w:rsidP="00A50A8B">
      <w:pPr>
        <w:pStyle w:val="Title"/>
        <w:spacing w:before="120" w:after="120" w:line="276" w:lineRule="auto"/>
        <w:rPr>
          <w:rFonts w:ascii="Arial Narrow" w:hAnsi="Arial Narrow" w:cs="Arial"/>
          <w:sz w:val="21"/>
          <w:szCs w:val="21"/>
        </w:rPr>
      </w:pPr>
    </w:p>
    <w:p w14:paraId="06F37F20" w14:textId="77777777" w:rsidR="00A50A8B" w:rsidRPr="00BA355D" w:rsidRDefault="00A50A8B" w:rsidP="00A50A8B">
      <w:pPr>
        <w:pStyle w:val="Title"/>
        <w:spacing w:before="120" w:after="120" w:line="276" w:lineRule="auto"/>
        <w:rPr>
          <w:rFonts w:ascii="Arial Narrow" w:hAnsi="Arial Narrow" w:cs="Arial"/>
          <w:sz w:val="21"/>
          <w:szCs w:val="21"/>
        </w:rPr>
      </w:pPr>
    </w:p>
    <w:p w14:paraId="46609C68" w14:textId="77777777" w:rsidR="00A50A8B" w:rsidRPr="00BA355D" w:rsidRDefault="00A50A8B" w:rsidP="00A50A8B">
      <w:pPr>
        <w:pStyle w:val="Title"/>
        <w:spacing w:before="120" w:after="120" w:line="276" w:lineRule="auto"/>
        <w:rPr>
          <w:rFonts w:ascii="Arial Narrow" w:hAnsi="Arial Narrow" w:cs="Arial"/>
          <w:sz w:val="21"/>
          <w:szCs w:val="21"/>
        </w:rPr>
      </w:pPr>
    </w:p>
    <w:p w14:paraId="035D1AF3" w14:textId="77777777" w:rsidR="00A50A8B" w:rsidRPr="00BA355D" w:rsidRDefault="00A50A8B" w:rsidP="00A50A8B">
      <w:pPr>
        <w:pStyle w:val="Title"/>
        <w:spacing w:before="120" w:after="120" w:line="276" w:lineRule="auto"/>
        <w:rPr>
          <w:rFonts w:ascii="Arial Narrow" w:hAnsi="Arial Narrow" w:cs="Arial"/>
          <w:sz w:val="21"/>
          <w:szCs w:val="21"/>
        </w:rPr>
      </w:pPr>
    </w:p>
    <w:p w14:paraId="25DF9599" w14:textId="77777777" w:rsidR="00A50A8B" w:rsidRPr="00BA355D" w:rsidRDefault="00A50A8B" w:rsidP="00A50A8B">
      <w:pPr>
        <w:pStyle w:val="Title"/>
        <w:spacing w:before="120" w:after="120" w:line="276" w:lineRule="auto"/>
        <w:rPr>
          <w:rFonts w:ascii="Arial Narrow" w:hAnsi="Arial Narrow" w:cs="Arial"/>
          <w:sz w:val="21"/>
          <w:szCs w:val="21"/>
        </w:rPr>
      </w:pPr>
    </w:p>
    <w:p w14:paraId="0D7AE6B3" w14:textId="77777777" w:rsidR="00A50A8B" w:rsidRPr="00BA355D" w:rsidRDefault="00A50A8B" w:rsidP="00A50A8B">
      <w:pPr>
        <w:pStyle w:val="Title"/>
        <w:spacing w:before="120" w:after="120" w:line="276" w:lineRule="auto"/>
        <w:rPr>
          <w:rFonts w:ascii="Arial Narrow" w:hAnsi="Arial Narrow" w:cs="Arial"/>
          <w:sz w:val="21"/>
          <w:szCs w:val="21"/>
        </w:rPr>
      </w:pPr>
    </w:p>
    <w:p w14:paraId="3EF12BE2" w14:textId="77777777" w:rsidR="00A50A8B" w:rsidRPr="00BA355D" w:rsidRDefault="00A50A8B" w:rsidP="00A50A8B">
      <w:pPr>
        <w:pStyle w:val="Title"/>
        <w:spacing w:before="120" w:after="120" w:line="276" w:lineRule="auto"/>
        <w:rPr>
          <w:rFonts w:ascii="Arial Narrow" w:hAnsi="Arial Narrow" w:cs="Arial"/>
          <w:sz w:val="21"/>
          <w:szCs w:val="21"/>
        </w:rPr>
      </w:pPr>
    </w:p>
    <w:p w14:paraId="452D422F" w14:textId="77777777" w:rsidR="00A50A8B" w:rsidRPr="00BA355D" w:rsidRDefault="00A50A8B" w:rsidP="00A50A8B">
      <w:pPr>
        <w:pStyle w:val="Title"/>
        <w:spacing w:before="120" w:after="120" w:line="276" w:lineRule="auto"/>
        <w:rPr>
          <w:rFonts w:ascii="Arial Narrow" w:hAnsi="Arial Narrow" w:cs="Arial"/>
          <w:sz w:val="21"/>
          <w:szCs w:val="21"/>
        </w:rPr>
      </w:pPr>
    </w:p>
    <w:p w14:paraId="7450F10B" w14:textId="77777777" w:rsidR="00A50A8B" w:rsidRPr="00BA355D" w:rsidRDefault="00A50A8B" w:rsidP="00A50A8B">
      <w:pPr>
        <w:pStyle w:val="Title"/>
        <w:spacing w:before="120" w:after="120" w:line="276" w:lineRule="auto"/>
        <w:rPr>
          <w:rFonts w:ascii="Arial Narrow" w:hAnsi="Arial Narrow" w:cs="Arial"/>
          <w:sz w:val="21"/>
          <w:szCs w:val="21"/>
        </w:rPr>
      </w:pPr>
    </w:p>
    <w:p w14:paraId="603C2962" w14:textId="77777777" w:rsidR="00A50A8B" w:rsidRPr="00BA355D" w:rsidRDefault="00A50A8B" w:rsidP="00A50A8B">
      <w:pPr>
        <w:pStyle w:val="Title"/>
        <w:spacing w:before="120" w:after="120" w:line="276" w:lineRule="auto"/>
        <w:rPr>
          <w:rFonts w:ascii="Arial Narrow" w:hAnsi="Arial Narrow" w:cs="Arial"/>
          <w:sz w:val="21"/>
          <w:szCs w:val="21"/>
        </w:rPr>
      </w:pPr>
    </w:p>
    <w:p w14:paraId="7F0C6E23" w14:textId="77777777" w:rsidR="00A50A8B" w:rsidRPr="00BA355D" w:rsidRDefault="00A50A8B" w:rsidP="00A50A8B">
      <w:pPr>
        <w:pStyle w:val="Title"/>
        <w:spacing w:before="120" w:after="120" w:line="276" w:lineRule="auto"/>
        <w:rPr>
          <w:rFonts w:ascii="Arial Narrow" w:hAnsi="Arial Narrow" w:cs="Arial"/>
          <w:sz w:val="21"/>
          <w:szCs w:val="21"/>
        </w:rPr>
      </w:pPr>
    </w:p>
    <w:p w14:paraId="1AEA373E" w14:textId="77777777" w:rsidR="00A50A8B" w:rsidRPr="00BA355D" w:rsidRDefault="00A50A8B" w:rsidP="00A50A8B">
      <w:pPr>
        <w:pStyle w:val="Title"/>
        <w:spacing w:before="120" w:after="120" w:line="276" w:lineRule="auto"/>
        <w:rPr>
          <w:rFonts w:ascii="Arial Narrow" w:hAnsi="Arial Narrow" w:cs="Arial"/>
          <w:sz w:val="21"/>
          <w:szCs w:val="21"/>
        </w:rPr>
      </w:pPr>
    </w:p>
    <w:p w14:paraId="26560930" w14:textId="77777777" w:rsidR="00A50A8B" w:rsidRPr="00BA355D" w:rsidRDefault="00A50A8B" w:rsidP="00A50A8B">
      <w:pPr>
        <w:pStyle w:val="Title"/>
        <w:spacing w:before="120" w:after="120" w:line="276" w:lineRule="auto"/>
        <w:rPr>
          <w:rFonts w:ascii="Arial Narrow" w:hAnsi="Arial Narrow" w:cs="Arial"/>
          <w:sz w:val="21"/>
          <w:szCs w:val="21"/>
        </w:rPr>
      </w:pPr>
    </w:p>
    <w:p w14:paraId="4DAB2ABD" w14:textId="77777777" w:rsidR="00A50A8B" w:rsidRPr="00BA355D" w:rsidRDefault="00A50A8B" w:rsidP="00A50A8B">
      <w:pPr>
        <w:pStyle w:val="Title"/>
        <w:spacing w:before="120" w:after="120" w:line="276" w:lineRule="auto"/>
        <w:rPr>
          <w:rFonts w:ascii="Arial Narrow" w:hAnsi="Arial Narrow" w:cs="Arial"/>
          <w:sz w:val="21"/>
          <w:szCs w:val="21"/>
        </w:rPr>
      </w:pPr>
    </w:p>
    <w:p w14:paraId="3A936642" w14:textId="77777777" w:rsidR="00A50A8B" w:rsidRPr="00BA355D" w:rsidRDefault="00A50A8B" w:rsidP="00A50A8B">
      <w:pPr>
        <w:rPr>
          <w:rFonts w:ascii="Arial Narrow" w:hAnsi="Arial Narrow" w:cs="Arial"/>
          <w:b/>
          <w:sz w:val="21"/>
          <w:szCs w:val="21"/>
          <w:lang w:eastAsia="en-US"/>
        </w:rPr>
      </w:pPr>
      <w:r w:rsidRPr="00BA355D">
        <w:rPr>
          <w:rFonts w:ascii="Arial Narrow" w:hAnsi="Arial Narrow" w:cs="Arial"/>
          <w:sz w:val="21"/>
          <w:szCs w:val="21"/>
        </w:rPr>
        <w:br w:type="page"/>
      </w:r>
    </w:p>
    <w:p w14:paraId="43C6C466" w14:textId="77777777" w:rsidR="00A50A8B" w:rsidRPr="00BA355D" w:rsidRDefault="00A50A8B" w:rsidP="00A50A8B">
      <w:pPr>
        <w:pStyle w:val="Title"/>
        <w:spacing w:before="120" w:after="120" w:line="276" w:lineRule="auto"/>
        <w:rPr>
          <w:rFonts w:ascii="Arial Narrow" w:hAnsi="Arial Narrow" w:cs="Arial"/>
          <w:sz w:val="21"/>
          <w:szCs w:val="21"/>
        </w:rPr>
      </w:pPr>
      <w:r w:rsidRPr="00BA355D">
        <w:rPr>
          <w:rFonts w:ascii="Arial Narrow" w:hAnsi="Arial Narrow" w:cs="Arial"/>
          <w:sz w:val="21"/>
          <w:szCs w:val="21"/>
        </w:rPr>
        <w:t>ZMLUVA O DIELO</w:t>
      </w:r>
    </w:p>
    <w:p w14:paraId="3B694F67" w14:textId="77777777" w:rsidR="00A50A8B" w:rsidRPr="00BA355D" w:rsidRDefault="00A50A8B" w:rsidP="00A50A8B">
      <w:pPr>
        <w:spacing w:before="120" w:after="120" w:line="276" w:lineRule="auto"/>
        <w:rPr>
          <w:rFonts w:ascii="Arial Narrow" w:hAnsi="Arial Narrow" w:cs="Arial"/>
          <w:sz w:val="21"/>
          <w:szCs w:val="21"/>
        </w:rPr>
      </w:pPr>
    </w:p>
    <w:p w14:paraId="5217EDCC" w14:textId="2B7D9C87" w:rsidR="00A50A8B" w:rsidRPr="00BA355D" w:rsidRDefault="00A50A8B" w:rsidP="00A50A8B">
      <w:pPr>
        <w:tabs>
          <w:tab w:val="left" w:pos="4253"/>
          <w:tab w:val="left" w:pos="6629"/>
          <w:tab w:val="left" w:pos="9011"/>
          <w:tab w:val="right" w:pos="9996"/>
        </w:tabs>
        <w:spacing w:before="120" w:after="120" w:line="276" w:lineRule="auto"/>
        <w:ind w:right="-334"/>
        <w:jc w:val="both"/>
        <w:rPr>
          <w:rFonts w:ascii="Arial Narrow" w:hAnsi="Arial Narrow" w:cs="Arial"/>
          <w:sz w:val="21"/>
          <w:szCs w:val="21"/>
        </w:rPr>
      </w:pPr>
      <w:r w:rsidRPr="00BA355D">
        <w:rPr>
          <w:rFonts w:ascii="Arial Narrow" w:hAnsi="Arial Narrow" w:cs="Arial"/>
          <w:b/>
          <w:sz w:val="21"/>
          <w:szCs w:val="21"/>
        </w:rPr>
        <w:t xml:space="preserve">Táto zmluva </w:t>
      </w:r>
      <w:r w:rsidRPr="00BA355D">
        <w:rPr>
          <w:rFonts w:ascii="Arial Narrow" w:hAnsi="Arial Narrow" w:cs="Arial"/>
          <w:sz w:val="21"/>
          <w:szCs w:val="21"/>
        </w:rPr>
        <w:t>sa uzatvára dňa__________________________________ </w:t>
      </w:r>
      <w:r w:rsidR="00AE1ECC" w:rsidRPr="00BA355D">
        <w:rPr>
          <w:rFonts w:ascii="Arial Narrow" w:hAnsi="Arial Narrow" w:cs="Arial"/>
          <w:sz w:val="21"/>
          <w:szCs w:val="21"/>
        </w:rPr>
        <w:t>202</w:t>
      </w:r>
      <w:r w:rsidR="00AE1ECC">
        <w:rPr>
          <w:rFonts w:ascii="Arial Narrow" w:hAnsi="Arial Narrow" w:cs="Arial"/>
          <w:sz w:val="21"/>
          <w:szCs w:val="21"/>
        </w:rPr>
        <w:t>5</w:t>
      </w:r>
    </w:p>
    <w:p w14:paraId="7B0A7A9B" w14:textId="7B180F71" w:rsidR="00A50A8B" w:rsidRPr="00BA355D" w:rsidRDefault="00A50A8B" w:rsidP="00A50A8B">
      <w:pPr>
        <w:tabs>
          <w:tab w:val="left" w:pos="3119"/>
          <w:tab w:val="left" w:pos="6946"/>
          <w:tab w:val="left" w:pos="9011"/>
          <w:tab w:val="right" w:pos="9996"/>
        </w:tabs>
        <w:spacing w:before="120" w:after="120" w:line="276" w:lineRule="auto"/>
        <w:ind w:right="-334"/>
        <w:jc w:val="both"/>
        <w:rPr>
          <w:rFonts w:ascii="Arial Narrow" w:hAnsi="Arial Narrow" w:cs="Arial"/>
          <w:sz w:val="21"/>
          <w:szCs w:val="21"/>
        </w:rPr>
      </w:pPr>
      <w:r w:rsidRPr="00BA355D">
        <w:rPr>
          <w:rFonts w:ascii="Arial Narrow" w:hAnsi="Arial Narrow" w:cs="Arial"/>
          <w:sz w:val="21"/>
          <w:szCs w:val="21"/>
        </w:rPr>
        <w:t xml:space="preserve">medzi </w:t>
      </w:r>
      <w:r w:rsidRPr="00BA355D">
        <w:rPr>
          <w:rFonts w:ascii="Arial Narrow" w:hAnsi="Arial Narrow" w:cs="Arial"/>
          <w:b/>
          <w:bCs/>
          <w:sz w:val="21"/>
          <w:szCs w:val="21"/>
        </w:rPr>
        <w:t>Hlavné mesto Slovenskej republiky</w:t>
      </w:r>
      <w:r w:rsidRPr="00BA355D">
        <w:rPr>
          <w:rFonts w:ascii="Arial Narrow" w:hAnsi="Arial Narrow" w:cs="Arial"/>
          <w:sz w:val="21"/>
          <w:szCs w:val="21"/>
        </w:rPr>
        <w:t>, so sídlom Primaciálne nám. 1, 814 99 Bratislava, IČO: 00 603 481, DIČ: 2020840283, IČ DPH: SK2020840283</w:t>
      </w:r>
      <w:r w:rsidRPr="00BA355D">
        <w:rPr>
          <w:rStyle w:val="ra"/>
          <w:rFonts w:ascii="Arial Narrow" w:hAnsi="Arial Narrow" w:cs="Arial"/>
          <w:sz w:val="21"/>
          <w:szCs w:val="21"/>
        </w:rPr>
        <w:t xml:space="preserve">, IBAN: SK59 7500 0000 0000 2590 0603, </w:t>
      </w:r>
      <w:r w:rsidRPr="00BA355D">
        <w:rPr>
          <w:rFonts w:ascii="Arial Narrow" w:hAnsi="Arial Narrow" w:cs="Arial"/>
          <w:sz w:val="21"/>
          <w:szCs w:val="21"/>
        </w:rPr>
        <w:t>ktorú riadne zastupuje štatutárny zástupca - primátor Ing. arch. Matúš Vallo (ďalej len "Objednávateľ") na jednej strane,</w:t>
      </w:r>
    </w:p>
    <w:p w14:paraId="5C0E81CB" w14:textId="77777777" w:rsidR="00A50A8B" w:rsidRPr="00BA355D" w:rsidRDefault="00A50A8B" w:rsidP="00A50A8B">
      <w:pPr>
        <w:tabs>
          <w:tab w:val="left" w:pos="3119"/>
          <w:tab w:val="left" w:pos="6946"/>
          <w:tab w:val="left" w:pos="9011"/>
          <w:tab w:val="right" w:pos="9996"/>
        </w:tabs>
        <w:spacing w:before="120" w:after="120" w:line="276" w:lineRule="auto"/>
        <w:ind w:right="-334"/>
        <w:jc w:val="both"/>
        <w:rPr>
          <w:rFonts w:ascii="Arial Narrow" w:hAnsi="Arial Narrow" w:cs="Arial"/>
          <w:sz w:val="21"/>
          <w:szCs w:val="21"/>
        </w:rPr>
      </w:pPr>
      <w:r w:rsidRPr="00BA355D">
        <w:rPr>
          <w:rFonts w:ascii="Arial Narrow" w:hAnsi="Arial Narrow" w:cs="Arial"/>
          <w:bCs/>
          <w:sz w:val="21"/>
          <w:szCs w:val="21"/>
        </w:rPr>
        <w:t>a</w:t>
      </w:r>
    </w:p>
    <w:p w14:paraId="339641C2" w14:textId="77777777" w:rsidR="00A50A8B" w:rsidRPr="00BA355D" w:rsidRDefault="00A50A8B" w:rsidP="00A50A8B">
      <w:pPr>
        <w:tabs>
          <w:tab w:val="left" w:pos="3119"/>
          <w:tab w:val="left" w:pos="6946"/>
          <w:tab w:val="left" w:pos="9011"/>
          <w:tab w:val="right" w:pos="9996"/>
        </w:tabs>
        <w:spacing w:before="120" w:after="120" w:line="276" w:lineRule="auto"/>
        <w:ind w:right="-334"/>
        <w:jc w:val="both"/>
        <w:rPr>
          <w:rFonts w:ascii="Arial Narrow" w:hAnsi="Arial Narrow" w:cs="Arial"/>
          <w:sz w:val="21"/>
          <w:szCs w:val="21"/>
        </w:rPr>
      </w:pPr>
      <w:r w:rsidRPr="00BA355D">
        <w:rPr>
          <w:rFonts w:ascii="Arial Narrow" w:hAnsi="Arial Narrow" w:cs="Arial"/>
          <w:b/>
          <w:bCs/>
          <w:sz w:val="21"/>
          <w:szCs w:val="21"/>
        </w:rPr>
        <w:t>[obchodné meno]</w:t>
      </w:r>
      <w:r w:rsidRPr="00BA355D">
        <w:rPr>
          <w:rFonts w:ascii="Arial Narrow" w:hAnsi="Arial Narrow" w:cs="Arial"/>
          <w:sz w:val="21"/>
          <w:szCs w:val="21"/>
        </w:rPr>
        <w:t>, spoločnosť riadne založená a existujúca podľa zákonov ....................... so sídlom na adrese ..........................., IČO: ............................, IBAN: ......................................., registrovaná v .................... riadne zastúpená.............. (ďalej len „Zhotoviteľ") na strane druhej.</w:t>
      </w:r>
    </w:p>
    <w:p w14:paraId="2665705E" w14:textId="77777777" w:rsidR="00A50A8B" w:rsidRPr="00BA355D" w:rsidRDefault="00A50A8B" w:rsidP="00A50A8B">
      <w:pPr>
        <w:tabs>
          <w:tab w:val="left" w:pos="6467"/>
          <w:tab w:val="right" w:pos="8710"/>
        </w:tabs>
        <w:spacing w:before="120" w:after="120" w:line="276" w:lineRule="auto"/>
        <w:ind w:right="-334"/>
        <w:jc w:val="both"/>
        <w:rPr>
          <w:rFonts w:ascii="Arial Narrow" w:hAnsi="Arial Narrow" w:cs="Arial"/>
          <w:sz w:val="21"/>
          <w:szCs w:val="21"/>
        </w:rPr>
      </w:pPr>
      <w:r w:rsidRPr="00BA355D">
        <w:rPr>
          <w:rFonts w:ascii="Arial Narrow" w:hAnsi="Arial Narrow" w:cs="Arial"/>
          <w:sz w:val="21"/>
          <w:szCs w:val="21"/>
        </w:rPr>
        <w:t xml:space="preserve">Vzhľadom na to, že Objednávateľ si želá, aby práce pod názvom „Modernizácia električkových tratí – Ružinovská radiála“ (ďalej len „Dielo“) realizoval Zhotoviteľ a že akceptoval súťažnú ponuku Zhotoviteľa na vykonávanie a ukončenie týchto prác a odstránenie nedostatkov, ktoré vzniknú, </w:t>
      </w:r>
    </w:p>
    <w:p w14:paraId="1C94852A" w14:textId="77777777" w:rsidR="00A50A8B" w:rsidRPr="00BA355D" w:rsidRDefault="00A50A8B" w:rsidP="00A50A8B">
      <w:pPr>
        <w:spacing w:before="120" w:after="120" w:line="276" w:lineRule="auto"/>
        <w:ind w:right="-334"/>
        <w:rPr>
          <w:rFonts w:ascii="Arial Narrow" w:hAnsi="Arial Narrow" w:cs="Arial"/>
          <w:sz w:val="21"/>
          <w:szCs w:val="21"/>
        </w:rPr>
      </w:pPr>
      <w:r w:rsidRPr="00BA355D">
        <w:rPr>
          <w:rFonts w:ascii="Arial Narrow" w:hAnsi="Arial Narrow" w:cs="Arial"/>
          <w:b/>
          <w:bCs/>
          <w:sz w:val="21"/>
          <w:szCs w:val="21"/>
        </w:rPr>
        <w:t xml:space="preserve">sa Objednávateľ a Zhotoviteľ dohodli </w:t>
      </w:r>
      <w:r w:rsidRPr="00BA355D">
        <w:rPr>
          <w:rFonts w:ascii="Arial Narrow" w:hAnsi="Arial Narrow" w:cs="Arial"/>
          <w:sz w:val="21"/>
          <w:szCs w:val="21"/>
        </w:rPr>
        <w:t>nasledovne:</w:t>
      </w:r>
    </w:p>
    <w:p w14:paraId="08C56CE2" w14:textId="77777777" w:rsidR="00A50A8B" w:rsidRPr="00BA355D" w:rsidRDefault="00A50A8B" w:rsidP="00A50A8B">
      <w:pPr>
        <w:numPr>
          <w:ilvl w:val="0"/>
          <w:numId w:val="7"/>
        </w:numPr>
        <w:tabs>
          <w:tab w:val="clear" w:pos="791"/>
        </w:tabs>
        <w:spacing w:before="120" w:after="120" w:line="276" w:lineRule="auto"/>
        <w:ind w:left="0" w:right="-334"/>
        <w:jc w:val="both"/>
        <w:rPr>
          <w:rFonts w:ascii="Arial Narrow" w:hAnsi="Arial Narrow" w:cs="Arial"/>
          <w:sz w:val="21"/>
          <w:szCs w:val="21"/>
        </w:rPr>
      </w:pPr>
      <w:r w:rsidRPr="00BA355D">
        <w:rPr>
          <w:rFonts w:ascii="Arial Narrow" w:hAnsi="Arial Narrow" w:cs="Arial"/>
          <w:sz w:val="21"/>
          <w:szCs w:val="21"/>
        </w:rPr>
        <w:t>Slová a výrazy v tejto Zmluve majú ten istý význam, ako im bol pridelený v podmienkach tejto Zmluvy, na ktoré sa ďalej odkazuje. Pojem Zmluva je definovaný v Zmluvných podmienkach (</w:t>
      </w:r>
      <w:proofErr w:type="spellStart"/>
      <w:r w:rsidRPr="00BA355D">
        <w:rPr>
          <w:rFonts w:ascii="Arial Narrow" w:hAnsi="Arial Narrow" w:cs="Arial"/>
          <w:sz w:val="21"/>
          <w:szCs w:val="21"/>
        </w:rPr>
        <w:t>podčlánok</w:t>
      </w:r>
      <w:proofErr w:type="spellEnd"/>
      <w:r w:rsidRPr="00BA355D">
        <w:rPr>
          <w:rFonts w:ascii="Arial Narrow" w:hAnsi="Arial Narrow" w:cs="Arial"/>
          <w:sz w:val="21"/>
          <w:szCs w:val="21"/>
        </w:rPr>
        <w:t xml:space="preserve"> 1.1.1.1 „Zmluva“). Zmluvné podmienky pozostávajú z Osobitných podmienok a Všeobecných podmienok, na ktoré táto Zmluva odkazuje. Pre vylúčenie pochybností platí, že ak je v kdekoľvek v Zmluve uvedený odkaz na VZP, myslia sa tým Všeobecné zmluvné podmienky v znení Osobitných zmluvných podmienok, uvádzané aj ako OZP v znení VZP.</w:t>
      </w:r>
    </w:p>
    <w:p w14:paraId="18EEDEAA" w14:textId="77777777" w:rsidR="00A50A8B" w:rsidRPr="00BA355D" w:rsidRDefault="00A50A8B" w:rsidP="00A50A8B">
      <w:pPr>
        <w:numPr>
          <w:ilvl w:val="0"/>
          <w:numId w:val="7"/>
        </w:numPr>
        <w:tabs>
          <w:tab w:val="clear" w:pos="791"/>
        </w:tabs>
        <w:spacing w:before="120" w:after="120" w:line="276" w:lineRule="auto"/>
        <w:ind w:left="0" w:right="-334"/>
        <w:jc w:val="both"/>
        <w:rPr>
          <w:rFonts w:ascii="Arial Narrow" w:hAnsi="Arial Narrow" w:cs="Arial"/>
          <w:sz w:val="21"/>
          <w:szCs w:val="21"/>
        </w:rPr>
      </w:pPr>
      <w:r w:rsidRPr="00BA355D">
        <w:rPr>
          <w:rFonts w:ascii="Arial Narrow" w:hAnsi="Arial Narrow" w:cs="Arial"/>
          <w:sz w:val="21"/>
          <w:szCs w:val="21"/>
        </w:rPr>
        <w:t>Nasledovné dokumenty musia tvoriť, byť chápané a považované za súčasť tejto Zmluvy, a na účely záväznosti a interpretácie musí byť priorita dokumentov v súlade s nasledovným poradím:</w:t>
      </w:r>
    </w:p>
    <w:p w14:paraId="1EE0DAF4" w14:textId="77777777" w:rsidR="00A50A8B" w:rsidRPr="00BA355D" w:rsidRDefault="00A50A8B" w:rsidP="00A50A8B">
      <w:pPr>
        <w:spacing w:before="120" w:after="120" w:line="276" w:lineRule="auto"/>
        <w:ind w:left="791" w:right="-334"/>
        <w:jc w:val="both"/>
        <w:rPr>
          <w:rFonts w:ascii="Arial Narrow" w:hAnsi="Arial Narrow" w:cs="Arial"/>
          <w:sz w:val="21"/>
          <w:szCs w:val="21"/>
        </w:rPr>
      </w:pPr>
      <w:r w:rsidRPr="00BA355D">
        <w:rPr>
          <w:rFonts w:ascii="Arial Narrow" w:hAnsi="Arial Narrow" w:cs="Arial"/>
          <w:sz w:val="21"/>
          <w:szCs w:val="21"/>
        </w:rPr>
        <w:t>(a)</w:t>
      </w:r>
      <w:r w:rsidRPr="00BA355D">
        <w:rPr>
          <w:rFonts w:ascii="Arial Narrow" w:hAnsi="Arial Narrow" w:cs="Arial"/>
          <w:sz w:val="21"/>
          <w:szCs w:val="21"/>
        </w:rPr>
        <w:tab/>
        <w:t xml:space="preserve">Zmluva o dielo </w:t>
      </w:r>
    </w:p>
    <w:p w14:paraId="333C8926" w14:textId="77777777" w:rsidR="00A50A8B" w:rsidRPr="00BA355D" w:rsidRDefault="00A50A8B" w:rsidP="00A50A8B">
      <w:pPr>
        <w:spacing w:before="120" w:after="120" w:line="276" w:lineRule="auto"/>
        <w:ind w:left="791" w:right="-334"/>
        <w:jc w:val="both"/>
        <w:rPr>
          <w:rFonts w:ascii="Arial Narrow" w:hAnsi="Arial Narrow" w:cs="Arial"/>
          <w:sz w:val="21"/>
          <w:szCs w:val="21"/>
        </w:rPr>
      </w:pPr>
      <w:r w:rsidRPr="00BA355D">
        <w:rPr>
          <w:rFonts w:ascii="Arial Narrow" w:hAnsi="Arial Narrow" w:cs="Arial"/>
          <w:sz w:val="21"/>
          <w:szCs w:val="21"/>
        </w:rPr>
        <w:t>(b)</w:t>
      </w:r>
      <w:r w:rsidRPr="00BA355D">
        <w:rPr>
          <w:rFonts w:ascii="Arial Narrow" w:hAnsi="Arial Narrow" w:cs="Arial"/>
          <w:sz w:val="21"/>
          <w:szCs w:val="21"/>
        </w:rPr>
        <w:tab/>
        <w:t>Ponuka Zhotoviteľa (neprikladá sa k písomnému vyhotoveniu Zmluvy)</w:t>
      </w:r>
    </w:p>
    <w:p w14:paraId="34664DB9" w14:textId="77777777" w:rsidR="00A50A8B" w:rsidRPr="00BA355D" w:rsidRDefault="00A50A8B" w:rsidP="00A50A8B">
      <w:pPr>
        <w:spacing w:before="120" w:after="120" w:line="276" w:lineRule="auto"/>
        <w:ind w:left="791" w:right="-334"/>
        <w:jc w:val="both"/>
        <w:rPr>
          <w:rFonts w:ascii="Arial Narrow" w:hAnsi="Arial Narrow" w:cs="Arial"/>
          <w:sz w:val="21"/>
          <w:szCs w:val="21"/>
        </w:rPr>
      </w:pPr>
      <w:r w:rsidRPr="00BA355D">
        <w:rPr>
          <w:rFonts w:ascii="Arial Narrow" w:hAnsi="Arial Narrow" w:cs="Arial"/>
          <w:sz w:val="21"/>
          <w:szCs w:val="21"/>
        </w:rPr>
        <w:t>(c)</w:t>
      </w:r>
      <w:r w:rsidRPr="00BA355D">
        <w:rPr>
          <w:rFonts w:ascii="Arial Narrow" w:hAnsi="Arial Narrow" w:cs="Arial"/>
          <w:sz w:val="21"/>
          <w:szCs w:val="21"/>
        </w:rPr>
        <w:tab/>
        <w:t>Zábezpeka na vykonanie prác (neprikladá sa k písomnému vyhotoveniu Zmluvy)</w:t>
      </w:r>
    </w:p>
    <w:p w14:paraId="53C080A8" w14:textId="77777777" w:rsidR="00A50A8B" w:rsidRPr="00BA355D" w:rsidRDefault="00A50A8B" w:rsidP="00A50A8B">
      <w:pPr>
        <w:spacing w:before="120" w:after="120" w:line="276" w:lineRule="auto"/>
        <w:ind w:left="791" w:right="-334"/>
        <w:jc w:val="both"/>
        <w:rPr>
          <w:rFonts w:ascii="Arial Narrow" w:hAnsi="Arial Narrow" w:cs="Arial"/>
          <w:sz w:val="21"/>
          <w:szCs w:val="21"/>
        </w:rPr>
      </w:pPr>
      <w:r w:rsidRPr="00BA355D">
        <w:rPr>
          <w:rFonts w:ascii="Arial Narrow" w:hAnsi="Arial Narrow" w:cs="Arial"/>
          <w:sz w:val="21"/>
          <w:szCs w:val="21"/>
        </w:rPr>
        <w:t>(d)</w:t>
      </w:r>
      <w:r w:rsidRPr="00BA355D">
        <w:rPr>
          <w:rFonts w:ascii="Arial Narrow" w:hAnsi="Arial Narrow" w:cs="Arial"/>
          <w:sz w:val="21"/>
          <w:szCs w:val="21"/>
        </w:rPr>
        <w:tab/>
        <w:t xml:space="preserve">Príloha k ponuke </w:t>
      </w:r>
    </w:p>
    <w:p w14:paraId="1B148DB1" w14:textId="77777777" w:rsidR="00A50A8B" w:rsidRPr="00BA355D" w:rsidRDefault="00A50A8B" w:rsidP="00A50A8B">
      <w:pPr>
        <w:spacing w:before="120" w:after="120" w:line="276" w:lineRule="auto"/>
        <w:ind w:left="791" w:right="-334"/>
        <w:jc w:val="both"/>
        <w:rPr>
          <w:rFonts w:ascii="Arial Narrow" w:hAnsi="Arial Narrow" w:cs="Arial"/>
          <w:sz w:val="21"/>
          <w:szCs w:val="21"/>
        </w:rPr>
      </w:pPr>
      <w:r w:rsidRPr="00BA355D">
        <w:rPr>
          <w:rFonts w:ascii="Arial Narrow" w:hAnsi="Arial Narrow" w:cs="Arial"/>
          <w:sz w:val="21"/>
          <w:szCs w:val="21"/>
        </w:rPr>
        <w:t>(e)</w:t>
      </w:r>
      <w:r w:rsidRPr="00BA355D">
        <w:rPr>
          <w:rFonts w:ascii="Arial Narrow" w:hAnsi="Arial Narrow" w:cs="Arial"/>
          <w:sz w:val="21"/>
          <w:szCs w:val="21"/>
        </w:rPr>
        <w:tab/>
        <w:t>Osobitné zmluvné podmienky</w:t>
      </w:r>
    </w:p>
    <w:p w14:paraId="7E8C7EE9" w14:textId="77777777" w:rsidR="00A50A8B" w:rsidRPr="00BA355D" w:rsidRDefault="00A50A8B" w:rsidP="00A50A8B">
      <w:pPr>
        <w:spacing w:before="120" w:after="120" w:line="276" w:lineRule="auto"/>
        <w:ind w:left="791" w:right="-334"/>
        <w:jc w:val="both"/>
        <w:rPr>
          <w:rFonts w:ascii="Arial Narrow" w:hAnsi="Arial Narrow" w:cs="Arial"/>
          <w:sz w:val="21"/>
          <w:szCs w:val="21"/>
        </w:rPr>
      </w:pPr>
      <w:r w:rsidRPr="00BA355D">
        <w:rPr>
          <w:rFonts w:ascii="Arial Narrow" w:hAnsi="Arial Narrow" w:cs="Arial"/>
          <w:sz w:val="21"/>
          <w:szCs w:val="21"/>
        </w:rPr>
        <w:t>(f)</w:t>
      </w:r>
      <w:r w:rsidRPr="00BA355D">
        <w:rPr>
          <w:rFonts w:ascii="Arial Narrow" w:hAnsi="Arial Narrow" w:cs="Arial"/>
          <w:sz w:val="21"/>
          <w:szCs w:val="21"/>
        </w:rPr>
        <w:tab/>
        <w:t xml:space="preserve">Všeobecné zmluvné podmienky </w:t>
      </w:r>
    </w:p>
    <w:p w14:paraId="6EEDB903" w14:textId="77777777" w:rsidR="00A50A8B" w:rsidRPr="00BA355D" w:rsidRDefault="00A50A8B" w:rsidP="00A50A8B">
      <w:pPr>
        <w:spacing w:before="120" w:after="120" w:line="276" w:lineRule="auto"/>
        <w:ind w:left="1418" w:right="-334" w:hanging="627"/>
        <w:jc w:val="both"/>
        <w:rPr>
          <w:rFonts w:ascii="Arial Narrow" w:hAnsi="Arial Narrow" w:cs="Arial"/>
          <w:sz w:val="21"/>
          <w:szCs w:val="21"/>
        </w:rPr>
      </w:pPr>
      <w:r w:rsidRPr="00BA355D">
        <w:rPr>
          <w:rFonts w:ascii="Arial Narrow" w:hAnsi="Arial Narrow" w:cs="Arial"/>
          <w:sz w:val="21"/>
          <w:szCs w:val="21"/>
        </w:rPr>
        <w:t>(g)</w:t>
      </w:r>
      <w:r w:rsidRPr="00BA355D">
        <w:tab/>
      </w:r>
      <w:r w:rsidRPr="00BA355D">
        <w:rPr>
          <w:rFonts w:ascii="Arial Narrow" w:hAnsi="Arial Narrow" w:cs="Arial"/>
          <w:sz w:val="21"/>
          <w:szCs w:val="21"/>
        </w:rPr>
        <w:t>Požiadavky Objednávateľa (Zväzok 3 Súťažných podkladov) s prílohami v nasledovnom poradí záväznosti dokumentov:</w:t>
      </w:r>
    </w:p>
    <w:p w14:paraId="30DF9869" w14:textId="77777777" w:rsidR="00A50A8B" w:rsidRPr="00BA355D" w:rsidRDefault="00A50A8B" w:rsidP="00A50A8B">
      <w:pPr>
        <w:spacing w:before="120" w:after="120" w:line="276" w:lineRule="auto"/>
        <w:ind w:left="2759" w:hanging="1341"/>
        <w:jc w:val="both"/>
        <w:rPr>
          <w:rFonts w:ascii="Arial Narrow" w:eastAsia="Arial Narrow" w:hAnsi="Arial Narrow" w:cs="Arial"/>
          <w:sz w:val="21"/>
          <w:szCs w:val="21"/>
          <w:u w:val="single"/>
        </w:rPr>
      </w:pPr>
      <w:r w:rsidRPr="00BA355D">
        <w:rPr>
          <w:rFonts w:ascii="Arial Narrow" w:eastAsia="Arial Narrow" w:hAnsi="Arial Narrow" w:cs="Arial"/>
          <w:sz w:val="21"/>
          <w:szCs w:val="21"/>
        </w:rPr>
        <w:t>Zväzok 3 časť 4: Technické požiadavky Objednávateľa – všeobecné požiadavky a požiadavky na jednotlivé objekty</w:t>
      </w:r>
    </w:p>
    <w:p w14:paraId="0CE6B26A" w14:textId="77777777" w:rsidR="00A50A8B" w:rsidRPr="00BA355D" w:rsidRDefault="00A50A8B" w:rsidP="00A50A8B">
      <w:pPr>
        <w:spacing w:before="120" w:after="120" w:line="276" w:lineRule="auto"/>
        <w:ind w:left="1418"/>
        <w:jc w:val="both"/>
        <w:rPr>
          <w:rFonts w:ascii="Arial Narrow" w:eastAsia="Arial Narrow" w:hAnsi="Arial Narrow" w:cs="Arial"/>
          <w:sz w:val="21"/>
          <w:szCs w:val="21"/>
        </w:rPr>
      </w:pPr>
      <w:r w:rsidRPr="00BA355D">
        <w:rPr>
          <w:rFonts w:ascii="Arial Narrow" w:eastAsia="Arial Narrow" w:hAnsi="Arial Narrow" w:cs="Arial"/>
          <w:sz w:val="21"/>
          <w:szCs w:val="21"/>
        </w:rPr>
        <w:t>Zväzok 3 časť 1: Všeobecné informácie a požiadavky</w:t>
      </w:r>
    </w:p>
    <w:p w14:paraId="09573DD0" w14:textId="77777777" w:rsidR="00A50A8B" w:rsidRPr="00BA355D" w:rsidRDefault="00A50A8B" w:rsidP="00A50A8B">
      <w:pPr>
        <w:spacing w:before="120" w:after="120" w:line="276" w:lineRule="auto"/>
        <w:ind w:left="1418"/>
        <w:jc w:val="both"/>
        <w:rPr>
          <w:rFonts w:ascii="Arial Narrow" w:eastAsia="Arial Narrow" w:hAnsi="Arial Narrow" w:cs="Arial"/>
          <w:sz w:val="21"/>
          <w:szCs w:val="21"/>
        </w:rPr>
      </w:pPr>
      <w:r w:rsidRPr="00BA355D">
        <w:rPr>
          <w:rFonts w:ascii="Arial Narrow" w:eastAsia="Arial Narrow" w:hAnsi="Arial Narrow" w:cs="Arial"/>
          <w:sz w:val="21"/>
          <w:szCs w:val="21"/>
        </w:rPr>
        <w:t>Zväzok 3 časť 3: Zvláštne technicko-kvalitatívne podmienky</w:t>
      </w:r>
    </w:p>
    <w:p w14:paraId="72EB1BF7" w14:textId="77777777" w:rsidR="00A50A8B" w:rsidRPr="00BA355D" w:rsidRDefault="00A50A8B" w:rsidP="00A50A8B">
      <w:pPr>
        <w:spacing w:before="120" w:after="120" w:line="276" w:lineRule="auto"/>
        <w:ind w:left="1058" w:firstLine="360"/>
        <w:jc w:val="both"/>
        <w:rPr>
          <w:rFonts w:ascii="Arial Narrow" w:eastAsia="Arial Narrow" w:hAnsi="Arial Narrow" w:cs="Arial"/>
          <w:sz w:val="21"/>
          <w:szCs w:val="21"/>
        </w:rPr>
      </w:pPr>
      <w:r w:rsidRPr="00BA355D">
        <w:rPr>
          <w:rFonts w:ascii="Arial Narrow" w:eastAsia="Arial Narrow" w:hAnsi="Arial Narrow" w:cs="Arial"/>
          <w:sz w:val="21"/>
          <w:szCs w:val="21"/>
        </w:rPr>
        <w:t>Zväzok 3 časť 2: Všeobecné Technicko-kvalitatívne podmienky a katalógové listy</w:t>
      </w:r>
    </w:p>
    <w:p w14:paraId="2C7B294D" w14:textId="1B632C13" w:rsidR="00A811D1" w:rsidRPr="00172BBF" w:rsidRDefault="00A50A8B" w:rsidP="00A50A8B">
      <w:pPr>
        <w:spacing w:before="120" w:after="120" w:line="276" w:lineRule="auto"/>
        <w:ind w:left="709"/>
        <w:jc w:val="both"/>
        <w:rPr>
          <w:ins w:id="0" w:author="Markovič Michal, Ing." w:date="2025-08-15T07:08:00Z" w16du:dateUtc="2025-08-15T05:08:00Z"/>
          <w:rFonts w:ascii="Arial Narrow" w:hAnsi="Arial Narrow"/>
          <w:color w:val="EE0000"/>
          <w:sz w:val="21"/>
          <w:szCs w:val="21"/>
          <w:rPrChange w:id="1" w:author="Markovič Michal, Ing." w:date="2025-08-15T07:09:00Z" w16du:dateUtc="2025-08-15T05:09:00Z">
            <w:rPr>
              <w:ins w:id="2" w:author="Markovič Michal, Ing." w:date="2025-08-15T07:08:00Z" w16du:dateUtc="2025-08-15T05:08:00Z"/>
              <w:rFonts w:ascii="Arial Narrow" w:hAnsi="Arial Narrow"/>
              <w:sz w:val="21"/>
              <w:szCs w:val="21"/>
            </w:rPr>
          </w:rPrChange>
        </w:rPr>
      </w:pPr>
      <w:r w:rsidRPr="00172BBF">
        <w:rPr>
          <w:rFonts w:ascii="Arial Narrow" w:hAnsi="Arial Narrow" w:cs="Arial"/>
          <w:color w:val="EE0000"/>
          <w:sz w:val="21"/>
          <w:szCs w:val="21"/>
          <w:rPrChange w:id="3" w:author="Markovič Michal, Ing." w:date="2025-08-15T07:09:00Z" w16du:dateUtc="2025-08-15T05:09:00Z">
            <w:rPr>
              <w:rFonts w:ascii="Arial Narrow" w:hAnsi="Arial Narrow" w:cs="Arial"/>
              <w:sz w:val="21"/>
              <w:szCs w:val="21"/>
            </w:rPr>
          </w:rPrChange>
        </w:rPr>
        <w:t>(h)</w:t>
      </w:r>
      <w:r w:rsidRPr="00172BBF">
        <w:rPr>
          <w:rFonts w:ascii="Arial Narrow" w:hAnsi="Arial Narrow"/>
          <w:color w:val="EE0000"/>
          <w:sz w:val="21"/>
          <w:szCs w:val="21"/>
          <w:rPrChange w:id="4" w:author="Markovič Michal, Ing." w:date="2025-08-15T07:09:00Z" w16du:dateUtc="2025-08-15T05:09:00Z">
            <w:rPr>
              <w:rFonts w:ascii="Arial Narrow" w:hAnsi="Arial Narrow"/>
              <w:sz w:val="21"/>
              <w:szCs w:val="21"/>
            </w:rPr>
          </w:rPrChange>
        </w:rPr>
        <w:tab/>
      </w:r>
      <w:ins w:id="5" w:author="Markovič Michal, Ing." w:date="2025-08-15T07:08:00Z" w16du:dateUtc="2025-08-15T05:08:00Z">
        <w:r w:rsidR="00B122BD" w:rsidRPr="00172BBF">
          <w:rPr>
            <w:rFonts w:ascii="Arial Narrow" w:hAnsi="Arial Narrow"/>
            <w:color w:val="EE0000"/>
            <w:sz w:val="21"/>
            <w:szCs w:val="21"/>
            <w:rPrChange w:id="6" w:author="Markovič Michal, Ing." w:date="2025-08-15T07:09:00Z" w16du:dateUtc="2025-08-15T05:09:00Z">
              <w:rPr>
                <w:rFonts w:ascii="Arial Narrow" w:hAnsi="Arial Narrow"/>
                <w:sz w:val="21"/>
                <w:szCs w:val="21"/>
              </w:rPr>
            </w:rPrChange>
          </w:rPr>
          <w:t xml:space="preserve">Zväzok 5 </w:t>
        </w:r>
        <w:r w:rsidR="00373E6A" w:rsidRPr="00172BBF">
          <w:rPr>
            <w:rFonts w:ascii="Arial Narrow" w:hAnsi="Arial Narrow"/>
            <w:color w:val="EE0000"/>
            <w:sz w:val="21"/>
            <w:szCs w:val="21"/>
            <w:rPrChange w:id="7" w:author="Markovič Michal, Ing." w:date="2025-08-15T07:09:00Z" w16du:dateUtc="2025-08-15T05:09:00Z">
              <w:rPr>
                <w:rFonts w:ascii="Arial Narrow" w:hAnsi="Arial Narrow"/>
                <w:sz w:val="21"/>
                <w:szCs w:val="21"/>
              </w:rPr>
            </w:rPrChange>
          </w:rPr>
          <w:t>Dokumentácia</w:t>
        </w:r>
      </w:ins>
    </w:p>
    <w:p w14:paraId="67AFA05B" w14:textId="017A4381" w:rsidR="00373E6A" w:rsidRPr="00172BBF" w:rsidRDefault="00373E6A" w:rsidP="00A50A8B">
      <w:pPr>
        <w:spacing w:before="120" w:after="120" w:line="276" w:lineRule="auto"/>
        <w:ind w:left="709"/>
        <w:jc w:val="both"/>
        <w:rPr>
          <w:ins w:id="8" w:author="Markovič Michal, Ing." w:date="2025-08-15T07:08:00Z" w16du:dateUtc="2025-08-15T05:08:00Z"/>
          <w:rFonts w:ascii="Arial Narrow" w:hAnsi="Arial Narrow"/>
          <w:color w:val="EE0000"/>
          <w:sz w:val="21"/>
          <w:szCs w:val="21"/>
          <w:rPrChange w:id="9" w:author="Markovič Michal, Ing." w:date="2025-08-15T07:09:00Z" w16du:dateUtc="2025-08-15T05:09:00Z">
            <w:rPr>
              <w:ins w:id="10" w:author="Markovič Michal, Ing." w:date="2025-08-15T07:08:00Z" w16du:dateUtc="2025-08-15T05:08:00Z"/>
              <w:rFonts w:ascii="Arial Narrow" w:hAnsi="Arial Narrow"/>
              <w:sz w:val="21"/>
              <w:szCs w:val="21"/>
            </w:rPr>
          </w:rPrChange>
        </w:rPr>
      </w:pPr>
      <w:ins w:id="11" w:author="Markovič Michal, Ing." w:date="2025-08-15T07:08:00Z" w16du:dateUtc="2025-08-15T05:08:00Z">
        <w:r w:rsidRPr="00172BBF">
          <w:rPr>
            <w:rFonts w:ascii="Arial Narrow" w:hAnsi="Arial Narrow"/>
            <w:color w:val="EE0000"/>
            <w:sz w:val="21"/>
            <w:szCs w:val="21"/>
            <w:rPrChange w:id="12" w:author="Markovič Michal, Ing." w:date="2025-08-15T07:09:00Z" w16du:dateUtc="2025-08-15T05:09:00Z">
              <w:rPr>
                <w:rFonts w:ascii="Arial Narrow" w:hAnsi="Arial Narrow"/>
                <w:sz w:val="21"/>
                <w:szCs w:val="21"/>
              </w:rPr>
            </w:rPrChange>
          </w:rPr>
          <w:t>(i)</w:t>
        </w:r>
        <w:r w:rsidRPr="00172BBF">
          <w:rPr>
            <w:rFonts w:ascii="Arial Narrow" w:hAnsi="Arial Narrow"/>
            <w:color w:val="EE0000"/>
            <w:sz w:val="21"/>
            <w:szCs w:val="21"/>
            <w:rPrChange w:id="13" w:author="Markovič Michal, Ing." w:date="2025-08-15T07:09:00Z" w16du:dateUtc="2025-08-15T05:09:00Z">
              <w:rPr>
                <w:rFonts w:ascii="Arial Narrow" w:hAnsi="Arial Narrow"/>
                <w:sz w:val="21"/>
                <w:szCs w:val="21"/>
              </w:rPr>
            </w:rPrChange>
          </w:rPr>
          <w:tab/>
          <w:t>Zväzok 4 Cenová časť</w:t>
        </w:r>
      </w:ins>
    </w:p>
    <w:p w14:paraId="409CD6E7" w14:textId="7A121BFC" w:rsidR="00A50A8B" w:rsidRPr="00172BBF" w:rsidRDefault="00172BBF" w:rsidP="00A50A8B">
      <w:pPr>
        <w:spacing w:before="120" w:after="120" w:line="276" w:lineRule="auto"/>
        <w:ind w:left="709"/>
        <w:jc w:val="both"/>
        <w:rPr>
          <w:rFonts w:ascii="Arial Narrow" w:eastAsia="Arial Narrow" w:hAnsi="Arial Narrow" w:cs="Arial Narrow"/>
          <w:color w:val="EE0000"/>
          <w:sz w:val="21"/>
          <w:szCs w:val="21"/>
          <w:u w:val="single"/>
          <w:rPrChange w:id="14" w:author="Markovič Michal, Ing." w:date="2025-08-15T07:09:00Z" w16du:dateUtc="2025-08-15T05:09:00Z">
            <w:rPr>
              <w:rFonts w:ascii="Arial Narrow" w:eastAsia="Arial Narrow" w:hAnsi="Arial Narrow" w:cs="Arial Narrow"/>
              <w:sz w:val="21"/>
              <w:szCs w:val="21"/>
              <w:u w:val="single"/>
            </w:rPr>
          </w:rPrChange>
        </w:rPr>
      </w:pPr>
      <w:ins w:id="15" w:author="Markovič Michal, Ing." w:date="2025-08-15T07:08:00Z" w16du:dateUtc="2025-08-15T05:08:00Z">
        <w:r w:rsidRPr="00172BBF">
          <w:rPr>
            <w:rFonts w:ascii="Arial Narrow" w:hAnsi="Arial Narrow"/>
            <w:color w:val="EE0000"/>
            <w:sz w:val="21"/>
            <w:szCs w:val="21"/>
            <w:rPrChange w:id="16" w:author="Markovič Michal, Ing." w:date="2025-08-15T07:09:00Z" w16du:dateUtc="2025-08-15T05:09:00Z">
              <w:rPr>
                <w:rFonts w:ascii="Arial Narrow" w:hAnsi="Arial Narrow"/>
                <w:sz w:val="21"/>
                <w:szCs w:val="21"/>
              </w:rPr>
            </w:rPrChange>
          </w:rPr>
          <w:t>(</w:t>
        </w:r>
      </w:ins>
      <w:ins w:id="17" w:author="Markovič Michal, Ing." w:date="2025-08-15T07:09:00Z" w16du:dateUtc="2025-08-15T05:09:00Z">
        <w:r w:rsidRPr="00172BBF">
          <w:rPr>
            <w:rFonts w:ascii="Arial Narrow" w:hAnsi="Arial Narrow"/>
            <w:color w:val="EE0000"/>
            <w:sz w:val="21"/>
            <w:szCs w:val="21"/>
            <w:rPrChange w:id="18" w:author="Markovič Michal, Ing." w:date="2025-08-15T07:09:00Z" w16du:dateUtc="2025-08-15T05:09:00Z">
              <w:rPr>
                <w:rFonts w:ascii="Arial Narrow" w:hAnsi="Arial Narrow"/>
                <w:sz w:val="21"/>
                <w:szCs w:val="21"/>
              </w:rPr>
            </w:rPrChange>
          </w:rPr>
          <w:t>j)</w:t>
        </w:r>
        <w:r w:rsidRPr="00172BBF">
          <w:rPr>
            <w:rFonts w:ascii="Arial Narrow" w:hAnsi="Arial Narrow"/>
            <w:color w:val="EE0000"/>
            <w:sz w:val="21"/>
            <w:szCs w:val="21"/>
            <w:rPrChange w:id="19" w:author="Markovič Michal, Ing." w:date="2025-08-15T07:09:00Z" w16du:dateUtc="2025-08-15T05:09:00Z">
              <w:rPr>
                <w:rFonts w:ascii="Arial Narrow" w:hAnsi="Arial Narrow"/>
                <w:sz w:val="21"/>
                <w:szCs w:val="21"/>
              </w:rPr>
            </w:rPrChange>
          </w:rPr>
          <w:tab/>
        </w:r>
      </w:ins>
      <w:r w:rsidR="00A50A8B" w:rsidRPr="00172BBF">
        <w:rPr>
          <w:rFonts w:ascii="Arial Narrow" w:hAnsi="Arial Narrow" w:cs="Arial"/>
          <w:color w:val="EE0000"/>
          <w:sz w:val="21"/>
          <w:szCs w:val="21"/>
          <w:rPrChange w:id="20" w:author="Markovič Michal, Ing." w:date="2025-08-15T07:09:00Z" w16du:dateUtc="2025-08-15T05:09:00Z">
            <w:rPr>
              <w:rFonts w:ascii="Arial Narrow" w:hAnsi="Arial Narrow" w:cs="Arial"/>
              <w:sz w:val="21"/>
              <w:szCs w:val="21"/>
            </w:rPr>
          </w:rPrChange>
        </w:rPr>
        <w:t xml:space="preserve">ďalšie dokumenty tvoriace Zmluvu </w:t>
      </w:r>
    </w:p>
    <w:p w14:paraId="5BED45A4" w14:textId="77777777" w:rsidR="00A50A8B" w:rsidRPr="00BA355D" w:rsidRDefault="00A50A8B" w:rsidP="00A50A8B">
      <w:pPr>
        <w:spacing w:before="120" w:after="120" w:line="276" w:lineRule="auto"/>
        <w:ind w:right="-334"/>
        <w:jc w:val="both"/>
        <w:rPr>
          <w:rFonts w:ascii="Arial Narrow" w:eastAsia="Segoe UI" w:hAnsi="Arial Narrow" w:cs="Arial"/>
          <w:b/>
          <w:sz w:val="21"/>
          <w:szCs w:val="21"/>
        </w:rPr>
      </w:pPr>
    </w:p>
    <w:p w14:paraId="389589BB" w14:textId="03A01BAA" w:rsidR="00A50A8B" w:rsidRPr="00BA355D" w:rsidRDefault="00A50A8B" w:rsidP="00A50A8B">
      <w:pPr>
        <w:numPr>
          <w:ilvl w:val="0"/>
          <w:numId w:val="7"/>
        </w:numPr>
        <w:tabs>
          <w:tab w:val="clear" w:pos="791"/>
        </w:tabs>
        <w:spacing w:before="120" w:after="120" w:line="276" w:lineRule="auto"/>
        <w:ind w:left="0" w:right="-334"/>
        <w:jc w:val="both"/>
        <w:rPr>
          <w:rFonts w:ascii="Arial Narrow" w:hAnsi="Arial Narrow" w:cs="Arial"/>
          <w:sz w:val="21"/>
          <w:szCs w:val="21"/>
        </w:rPr>
      </w:pPr>
      <w:r w:rsidRPr="00BA355D">
        <w:rPr>
          <w:rFonts w:ascii="Arial Narrow" w:hAnsi="Arial Narrow" w:cs="Arial"/>
          <w:sz w:val="21"/>
          <w:szCs w:val="21"/>
        </w:rPr>
        <w:t>Ako náhradu za platby, ktoré má Objednávateľ</w:t>
      </w:r>
      <w:r w:rsidR="001378DA" w:rsidRPr="00BA355D">
        <w:rPr>
          <w:rFonts w:ascii="Arial Narrow" w:hAnsi="Arial Narrow" w:cs="Arial"/>
          <w:sz w:val="21"/>
          <w:szCs w:val="21"/>
        </w:rPr>
        <w:t xml:space="preserve"> realizovať</w:t>
      </w:r>
      <w:r w:rsidRPr="00BA355D">
        <w:rPr>
          <w:rFonts w:ascii="Arial Narrow" w:hAnsi="Arial Narrow" w:cs="Arial"/>
          <w:sz w:val="21"/>
          <w:szCs w:val="21"/>
        </w:rPr>
        <w:t xml:space="preserve"> Zhotoviteľovi, ako je ďalej spomenuté, sa Zhotoviteľ týmto zaväzuje Objednávateľovi navrhnúť, vykonať a ukončiť Dielo a odstrániť nedostatky po všetkých stránkach v súlade s ustanoveniami Zmluvy.</w:t>
      </w:r>
    </w:p>
    <w:p w14:paraId="5BD1AD03" w14:textId="77777777" w:rsidR="00A50A8B" w:rsidRPr="00BA355D" w:rsidRDefault="00A50A8B" w:rsidP="00A50A8B">
      <w:pPr>
        <w:numPr>
          <w:ilvl w:val="0"/>
          <w:numId w:val="7"/>
        </w:numPr>
        <w:tabs>
          <w:tab w:val="clear" w:pos="791"/>
        </w:tabs>
        <w:spacing w:before="120" w:after="120" w:line="276" w:lineRule="auto"/>
        <w:ind w:left="0" w:right="-334"/>
        <w:jc w:val="both"/>
        <w:rPr>
          <w:rFonts w:ascii="Arial Narrow" w:hAnsi="Arial Narrow" w:cs="Arial"/>
          <w:sz w:val="21"/>
          <w:szCs w:val="21"/>
        </w:rPr>
      </w:pPr>
      <w:r w:rsidRPr="00BA355D">
        <w:rPr>
          <w:rFonts w:ascii="Arial Narrow" w:hAnsi="Arial Narrow" w:cs="Arial"/>
          <w:sz w:val="21"/>
          <w:szCs w:val="21"/>
        </w:rPr>
        <w:t>V prípade, ak je Zhotoviteľom viac právnych subjektov, ktoré za účelom plnenia predmetu Zmluvy vytvorili združenie bez právnej subjektivity, sa pod pojmom Zhotoviteľ rozumejú všetci účastníci Zmluvy na strane Zhotoviteľa. Neoddeliteľnou súčasťou Zmluvy je v takomto prípade úradne overená fotokópia zmluvy o vytvorení predmetného združenia medzi jednotlivými účastníkmi Zmluvy na strane Zhotoviteľa, pričom uvedená zmluva musí byť uzatvorená v súlade s podmienkami uvedenými v Súťažných podkladoch. V prípade zmeny alebo doplnenia zmluvy o vytvorení združenia bez právnej subjektivity sa Zhotoviteľ zaväzuje doporučene doručiť do sídla Objednávateľa úradne overenú fotokópiu dodatku k tejto zmluve, a to v lehote 14 kalendárnych dní odo dňa jeho podpísania účastníkmi združenia. Tým nie je dotknutá povinnosť Zhotoviteľa postupovať podľa podčlánku 1.14 Zmluvných podmienok.</w:t>
      </w:r>
    </w:p>
    <w:p w14:paraId="15E74361" w14:textId="77777777" w:rsidR="00A50A8B" w:rsidRPr="00BA355D" w:rsidRDefault="00A50A8B" w:rsidP="00A50A8B">
      <w:pPr>
        <w:numPr>
          <w:ilvl w:val="0"/>
          <w:numId w:val="7"/>
        </w:numPr>
        <w:tabs>
          <w:tab w:val="clear" w:pos="791"/>
        </w:tabs>
        <w:spacing w:before="120" w:after="120" w:line="276" w:lineRule="auto"/>
        <w:ind w:left="0" w:right="-334"/>
        <w:jc w:val="both"/>
        <w:rPr>
          <w:rFonts w:ascii="Arial Narrow" w:hAnsi="Arial Narrow" w:cs="Arial"/>
          <w:sz w:val="21"/>
          <w:szCs w:val="21"/>
        </w:rPr>
      </w:pPr>
      <w:r w:rsidRPr="00BA355D">
        <w:rPr>
          <w:rFonts w:ascii="Arial Narrow" w:hAnsi="Arial Narrow" w:cs="Arial"/>
          <w:sz w:val="21"/>
          <w:szCs w:val="21"/>
        </w:rPr>
        <w:t xml:space="preserve">Zhotoviteľ sa týmto zaväzuje, že Dielo vykoná a ukončí práce a odstráni akékoľvek nedostatky za zmluvnú cenu vo výške ............... EUR, slovom: ................................. do tridsiatich (30) mesiacov od Dátumu začatia prác v súlade s Harmonogramom prác a spôsobom predpísaným touto Zmluvou (ďalej len „Akceptovaná zmluvná hodnota“). </w:t>
      </w:r>
    </w:p>
    <w:p w14:paraId="64109A4E" w14:textId="29811D4D" w:rsidR="00A50A8B" w:rsidRPr="00BA355D" w:rsidRDefault="00A50A8B" w:rsidP="00A50A8B">
      <w:pPr>
        <w:pStyle w:val="ListParagraph"/>
        <w:numPr>
          <w:ilvl w:val="0"/>
          <w:numId w:val="7"/>
        </w:numPr>
        <w:tabs>
          <w:tab w:val="clear" w:pos="791"/>
        </w:tabs>
        <w:spacing w:before="240" w:line="276" w:lineRule="auto"/>
        <w:ind w:left="0" w:right="-285"/>
        <w:contextualSpacing w:val="0"/>
        <w:jc w:val="both"/>
        <w:rPr>
          <w:rFonts w:ascii="Arial Narrow" w:hAnsi="Arial Narrow" w:cs="Arial"/>
          <w:sz w:val="21"/>
          <w:szCs w:val="21"/>
        </w:rPr>
      </w:pPr>
      <w:r w:rsidRPr="00BA355D">
        <w:rPr>
          <w:rFonts w:ascii="Arial Narrow" w:hAnsi="Arial Narrow" w:cs="Arial"/>
          <w:sz w:val="21"/>
          <w:szCs w:val="21"/>
        </w:rPr>
        <w:t>Zmluvné strany berú na vedomie, že realizácia Diela bude spolufinancovaná z nenávratného finančného príspevku (ďalej len „NFP“), ktorého podmienky čerpania budú upravené v osobitnej Zmluve o poskytnutí nenávratného finančného príspevku, uzatvorenej medzi Objednávateľom a poskytovateľom NFP, v rámci Programu Slovensko 2021 – 2027 (ďalej len „Zmluva o NFP“). Zmluvné strany berú na vedomie, že Objednávateľ je oprávnený vypovedať túto Zmluvu v prípade, ak v lehote deviatich (9) mesiacov od uzavretia tejto Zmluvy nedôjde z akéhokoľvek dôvodu k uzavretiu Zmluvy o NFP, a to bez nároku Zhotoviteľa na náhradu ušlého zisku</w:t>
      </w:r>
      <w:r w:rsidR="009708B2" w:rsidRPr="00BA355D">
        <w:rPr>
          <w:rFonts w:ascii="Arial Narrow" w:hAnsi="Arial Narrow" w:cs="Arial"/>
          <w:sz w:val="21"/>
          <w:szCs w:val="21"/>
        </w:rPr>
        <w:t xml:space="preserve"> alebo akýchkoľvek iných nákladov</w:t>
      </w:r>
      <w:r w:rsidRPr="00BA355D">
        <w:rPr>
          <w:rFonts w:ascii="Arial Narrow" w:hAnsi="Arial Narrow" w:cs="Arial"/>
          <w:sz w:val="21"/>
          <w:szCs w:val="21"/>
        </w:rPr>
        <w:t xml:space="preserve">. </w:t>
      </w:r>
      <w:proofErr w:type="spellStart"/>
      <w:r w:rsidRPr="00BA355D">
        <w:rPr>
          <w:rFonts w:ascii="Arial Narrow" w:hAnsi="Arial Narrow" w:cs="Arial"/>
          <w:sz w:val="21"/>
          <w:szCs w:val="21"/>
        </w:rPr>
        <w:t>Podčlánok</w:t>
      </w:r>
      <w:proofErr w:type="spellEnd"/>
      <w:r w:rsidRPr="00BA355D">
        <w:rPr>
          <w:rFonts w:ascii="Arial Narrow" w:hAnsi="Arial Narrow" w:cs="Arial"/>
          <w:sz w:val="21"/>
          <w:szCs w:val="21"/>
        </w:rPr>
        <w:t xml:space="preserve"> 15.5 VZP v znení OZP tým nie je dotknutý.</w:t>
      </w:r>
    </w:p>
    <w:p w14:paraId="316F33C7" w14:textId="77777777" w:rsidR="004A5589" w:rsidRPr="007B4BCF" w:rsidRDefault="004A5589" w:rsidP="004A5589">
      <w:pPr>
        <w:pStyle w:val="ListParagraph"/>
        <w:numPr>
          <w:ilvl w:val="0"/>
          <w:numId w:val="7"/>
        </w:numPr>
        <w:tabs>
          <w:tab w:val="clear" w:pos="791"/>
        </w:tabs>
        <w:spacing w:before="240" w:line="276" w:lineRule="auto"/>
        <w:ind w:left="0" w:right="-285"/>
        <w:contextualSpacing w:val="0"/>
        <w:jc w:val="both"/>
        <w:rPr>
          <w:ins w:id="21" w:author="Gereková Michaela, JUDr." w:date="2025-09-02T11:11:00Z" w16du:dateUtc="2025-09-02T09:11:00Z"/>
          <w:rFonts w:ascii="Arial Narrow" w:hAnsi="Arial Narrow" w:cs="Arial"/>
          <w:color w:val="EE0000"/>
          <w:sz w:val="21"/>
          <w:szCs w:val="21"/>
        </w:rPr>
      </w:pPr>
      <w:ins w:id="22" w:author="Gereková Michaela, JUDr." w:date="2025-09-02T11:11:00Z" w16du:dateUtc="2025-09-02T09:11:00Z">
        <w:r w:rsidRPr="007B4BCF">
          <w:rPr>
            <w:rFonts w:ascii="Arial Narrow" w:hAnsi="Arial Narrow" w:cs="Arial"/>
            <w:color w:val="EE0000"/>
            <w:sz w:val="21"/>
            <w:szCs w:val="21"/>
          </w:rPr>
          <w:t>Zmluvné strany sa dohodli, že Objednávateľ je oprávnený jednostranne započítať peňažnú splatnú pohľadávku voči Zhotoviteľovi vzniknutú na základe alebo v súvislosti s touto Zmluvou voči ktorejkoľvek splatnej peňažnej pohľadávke Zhotoviteľa voči Objednávateľovi. V prípade jednostranného započítania vzájomných splatných pohľadávok, tieto zaniknú okamihom, kedy Objednávateľov prejav vôle smerujúci k započítaniu bude doručený Zhotoviteľovi.</w:t>
        </w:r>
      </w:ins>
    </w:p>
    <w:p w14:paraId="6BFC99C5" w14:textId="77777777" w:rsidR="00A50A8B" w:rsidRPr="00BA355D" w:rsidDel="004A5589" w:rsidRDefault="00A50A8B" w:rsidP="00A50A8B">
      <w:pPr>
        <w:pStyle w:val="ListParagraph"/>
        <w:numPr>
          <w:ilvl w:val="0"/>
          <w:numId w:val="7"/>
        </w:numPr>
        <w:tabs>
          <w:tab w:val="clear" w:pos="791"/>
        </w:tabs>
        <w:spacing w:before="240" w:line="276" w:lineRule="auto"/>
        <w:ind w:left="0" w:right="-285"/>
        <w:contextualSpacing w:val="0"/>
        <w:jc w:val="both"/>
        <w:rPr>
          <w:del w:id="23" w:author="Gereková Michaela, JUDr." w:date="2025-09-02T11:11:00Z" w16du:dateUtc="2025-09-02T09:11:00Z"/>
          <w:rFonts w:ascii="Arial Narrow" w:hAnsi="Arial Narrow" w:cs="Arial"/>
          <w:sz w:val="21"/>
          <w:szCs w:val="21"/>
        </w:rPr>
      </w:pPr>
      <w:del w:id="24" w:author="Gereková Michaela, JUDr." w:date="2025-09-02T11:11:00Z" w16du:dateUtc="2025-09-02T09:11:00Z">
        <w:r w:rsidRPr="00BA355D" w:rsidDel="004A5589">
          <w:rPr>
            <w:rFonts w:ascii="Arial Narrow" w:hAnsi="Arial Narrow" w:cs="Arial"/>
            <w:sz w:val="21"/>
            <w:szCs w:val="21"/>
          </w:rPr>
          <w:delText>Zmluvné strany sa dohodli, že Objednávateľ je oprávnený jednostranne započítať peňažnú pohľadávku voči Zhotoviteľovi (splatnú aj nesplatnú) vzniknutú na základe alebo v súvislosti s touto Zmluvou voči ktorejkoľvek peňažnej pohľadávke Zhotoviteľa voči Objednávateľovi (a to splatnej, ako aj nesplatnej). V prípade jednostranného započítania splatnej a nesplatnej peňažnej pohľadávky, prípadne nesplatnej a nesplatnej peňažnej pohľadávky, tieto zaniknú okamihom, kedy Objednávateľov prejav vôle smerujúci k započítaniu bude doručený Zhotoviteľovi.</w:delText>
        </w:r>
      </w:del>
    </w:p>
    <w:p w14:paraId="54A408EF" w14:textId="77777777" w:rsidR="00A50A8B" w:rsidRPr="00BA355D" w:rsidRDefault="00A50A8B" w:rsidP="00A50A8B">
      <w:pPr>
        <w:numPr>
          <w:ilvl w:val="0"/>
          <w:numId w:val="7"/>
        </w:numPr>
        <w:tabs>
          <w:tab w:val="clear" w:pos="791"/>
        </w:tabs>
        <w:spacing w:before="120" w:after="120" w:line="276" w:lineRule="auto"/>
        <w:ind w:left="0" w:right="-334"/>
        <w:jc w:val="both"/>
        <w:rPr>
          <w:rFonts w:ascii="Arial Narrow" w:hAnsi="Arial Narrow" w:cs="Arial"/>
          <w:sz w:val="21"/>
          <w:szCs w:val="21"/>
        </w:rPr>
      </w:pPr>
      <w:r w:rsidRPr="00BA355D">
        <w:rPr>
          <w:rFonts w:ascii="Arial Narrow" w:hAnsi="Arial Narrow" w:cs="Arial"/>
          <w:sz w:val="21"/>
          <w:szCs w:val="21"/>
        </w:rPr>
        <w:t xml:space="preserve">Táto zmluva nadobúda platnosť dňom podpisu osobami oprávnenými konať za Zmluvné strany, pričom Zmluvné strany sa v súlade s § 47a ods. 2 zákona č. 40/1964 Zb. Občiansky zákonník v znení neskorších predpisov (ďalej len „OZ“) dohodli, že táto Zmluva nadobudne účinnosť neskôr, a to </w:t>
      </w:r>
      <w:r w:rsidRPr="00BA355D">
        <w:rPr>
          <w:rFonts w:ascii="Arial Narrow" w:hAnsi="Arial Narrow" w:cs="Arial"/>
          <w:b/>
          <w:bCs/>
          <w:sz w:val="21"/>
          <w:szCs w:val="21"/>
        </w:rPr>
        <w:t xml:space="preserve">doručením oznámenia o Dátume začatia prác v súlade s </w:t>
      </w:r>
      <w:proofErr w:type="spellStart"/>
      <w:r w:rsidRPr="00BA355D">
        <w:rPr>
          <w:rFonts w:ascii="Arial Narrow" w:hAnsi="Arial Narrow" w:cs="Arial"/>
          <w:b/>
          <w:bCs/>
          <w:sz w:val="21"/>
          <w:szCs w:val="21"/>
        </w:rPr>
        <w:t>podčlánkom</w:t>
      </w:r>
      <w:proofErr w:type="spellEnd"/>
      <w:r w:rsidRPr="00BA355D">
        <w:rPr>
          <w:rFonts w:ascii="Arial Narrow" w:hAnsi="Arial Narrow" w:cs="Arial"/>
          <w:b/>
          <w:bCs/>
          <w:sz w:val="21"/>
          <w:szCs w:val="21"/>
        </w:rPr>
        <w:t xml:space="preserve"> 8.1 </w:t>
      </w:r>
      <w:r w:rsidRPr="00BA355D">
        <w:rPr>
          <w:rFonts w:ascii="Arial Narrow" w:hAnsi="Arial Narrow" w:cs="Arial"/>
          <w:sz w:val="21"/>
          <w:szCs w:val="21"/>
        </w:rPr>
        <w:t>(ďalej len „Odkladacia podmienka“)</w:t>
      </w:r>
      <w:r w:rsidRPr="00BA355D">
        <w:rPr>
          <w:rFonts w:ascii="Arial Narrow" w:hAnsi="Arial Narrow" w:cs="Arial"/>
          <w:b/>
          <w:bCs/>
          <w:sz w:val="21"/>
          <w:szCs w:val="21"/>
        </w:rPr>
        <w:t xml:space="preserve">, </w:t>
      </w:r>
      <w:r w:rsidRPr="00BA355D">
        <w:rPr>
          <w:rFonts w:ascii="Arial Narrow" w:hAnsi="Arial Narrow" w:cs="Arial"/>
          <w:sz w:val="21"/>
          <w:szCs w:val="21"/>
        </w:rPr>
        <w:t>a to za predpokladu riadneho predchádzajúceho zverejnenia tejto Zmluvy v Centrálnom registri zmlúv podľa § 47a ods. 1 OZ v spojení s § 5a zákona č. 211/2000 Z. z. o slobodnom prístupe k informáciám a o zmene a doplnení niektorých zákonov (zákon o slobode informácií) v znení neskorších predpisov.</w:t>
      </w:r>
    </w:p>
    <w:p w14:paraId="33F7A818" w14:textId="13B69BDB" w:rsidR="00A50A8B" w:rsidRPr="00BA355D" w:rsidRDefault="00A50A8B" w:rsidP="00A50A8B">
      <w:pPr>
        <w:numPr>
          <w:ilvl w:val="0"/>
          <w:numId w:val="7"/>
        </w:numPr>
        <w:tabs>
          <w:tab w:val="clear" w:pos="791"/>
        </w:tabs>
        <w:spacing w:before="120" w:after="120" w:line="276" w:lineRule="auto"/>
        <w:ind w:left="0" w:right="-334"/>
        <w:jc w:val="both"/>
        <w:rPr>
          <w:rFonts w:ascii="Arial Narrow" w:hAnsi="Arial Narrow" w:cs="Arial"/>
          <w:sz w:val="21"/>
          <w:szCs w:val="21"/>
        </w:rPr>
      </w:pPr>
      <w:r w:rsidRPr="00BA355D">
        <w:rPr>
          <w:rFonts w:ascii="Arial Narrow" w:hAnsi="Arial Narrow" w:cs="Arial"/>
          <w:sz w:val="21"/>
          <w:szCs w:val="21"/>
        </w:rPr>
        <w:t>Zmluvné strany v súvislosti s Odkladacou podmienkou účinnosti Zmluvy berú na vedomie, že akýkoľvek vznik, zmena alebo zánik práv a povinností vyplývajúcich zo Zmluvy nastane až okamihom Odkladacej podmienky. V prípade, ak Objednávateľ nedoručí oznámenie o Dátume začatia prác podľa podčlánku 8.1 VZP v znení OZP do 12 mesiacov od platnosti Zmluvy, platí, že táto Zmluva, napriek tomu, že bola zverejnená, nenadobudne účinnosť a pre Zmluvné strany z nej nevyplývajú žiadne práva a povinnosti vrátane náhrady, resp. kompenzácie nákladov a/alebo náhrady škody a ušlého zisku Zhotoviteľa zo strany Objednávateľa.</w:t>
      </w:r>
    </w:p>
    <w:p w14:paraId="3EF87071" w14:textId="77777777" w:rsidR="00A50A8B" w:rsidRPr="00BA355D" w:rsidRDefault="00A50A8B" w:rsidP="00A50A8B">
      <w:pPr>
        <w:numPr>
          <w:ilvl w:val="0"/>
          <w:numId w:val="7"/>
        </w:numPr>
        <w:tabs>
          <w:tab w:val="clear" w:pos="791"/>
        </w:tabs>
        <w:spacing w:before="120" w:after="120" w:line="276" w:lineRule="auto"/>
        <w:ind w:left="0" w:right="-334"/>
        <w:jc w:val="both"/>
        <w:rPr>
          <w:rFonts w:ascii="Arial Narrow" w:hAnsi="Arial Narrow" w:cs="Arial"/>
          <w:sz w:val="21"/>
          <w:szCs w:val="21"/>
        </w:rPr>
      </w:pPr>
      <w:r w:rsidRPr="00BA355D">
        <w:rPr>
          <w:rFonts w:ascii="Arial Narrow" w:hAnsi="Arial Narrow" w:cs="Arial"/>
          <w:sz w:val="21"/>
          <w:szCs w:val="21"/>
        </w:rPr>
        <w:t>Ak v tejto Zmluve nie je ustanovené inak, Zmluvu je možné meniť iba na základe písomných dodatkov, ktoré budú číslované a podpísané štatutárnymi zástupcami oboch Zmluvných strán a to na základe podmienok uvedených v tejto Zmluve a v súlade s. § 18 zákona č. 343/2015 Z. z. o verejnom obstarávaní a o zmene a doplnení niektorých zákonov v platnom znení (ďalej len „</w:t>
      </w:r>
      <w:r w:rsidRPr="00BA355D">
        <w:rPr>
          <w:rFonts w:ascii="Arial Narrow" w:hAnsi="Arial Narrow" w:cs="Arial"/>
          <w:b/>
          <w:bCs/>
          <w:sz w:val="21"/>
          <w:szCs w:val="21"/>
        </w:rPr>
        <w:t>Zákon o verejnom obstarávaní</w:t>
      </w:r>
      <w:r w:rsidRPr="00BA355D">
        <w:rPr>
          <w:rFonts w:ascii="Arial Narrow" w:hAnsi="Arial Narrow" w:cs="Arial"/>
          <w:sz w:val="21"/>
          <w:szCs w:val="21"/>
        </w:rPr>
        <w:t xml:space="preserve">“). </w:t>
      </w:r>
    </w:p>
    <w:p w14:paraId="5BFE8314" w14:textId="77777777" w:rsidR="00A50A8B" w:rsidRPr="00BA355D" w:rsidRDefault="00A50A8B" w:rsidP="00A50A8B">
      <w:pPr>
        <w:spacing w:before="120" w:after="120" w:line="276" w:lineRule="auto"/>
        <w:ind w:right="-334"/>
        <w:jc w:val="both"/>
        <w:rPr>
          <w:rFonts w:ascii="Arial Narrow" w:hAnsi="Arial Narrow" w:cs="Arial"/>
          <w:sz w:val="21"/>
          <w:szCs w:val="21"/>
        </w:rPr>
      </w:pPr>
      <w:r w:rsidRPr="00BA355D">
        <w:rPr>
          <w:rFonts w:ascii="Arial Narrow" w:hAnsi="Arial Narrow" w:cs="Arial"/>
          <w:sz w:val="21"/>
          <w:szCs w:val="21"/>
        </w:rPr>
        <w:t>Dodatky tejto Zmluvy okrem iného budú obsahovať všetky úpravy, ktoré vznikli za príslušné obdobie v dôsledku plnenia Zmluvy, spolu s podpornou dokumentáciou súvisiacou s odsúhlasením týchto úprav. Tieto úpravy sa môžu týkať Zmien a úprav podľa čl. 13 Zmluvných podmienok, nárokov Objednávateľa podľa podčlánku 2.5 Zmluvných podmienok, nárokov Zhotoviteľa podľa podčlánku 20.1 Zmluvných podmienok a iných dôležitých okolností, ktoré vznikli v dôsledku plnenia Zmluvy. Prílohy k dodatkom tejto Zmluvy a k pokynom na Zmenu - ocenené Výkazy výmery /rozpočty/ - je potrebné predkladať v papierovej forme a v elektronickej forme. Dodatky tejto Zmluvy sa budú uzatvárať podľa potreby najneskôr k 30.6. a k 31.12 príslušného roku a podklady k nim pripraví tá Zmluvná strana, ktorá potrebu uzavretia dodatku tejto Zmluvy vyvolala tak, aby dátumy uvedené v predchádzajúcej vete boli dodržané. Vydanie Priebežných platobných potvrdení za skutočne vykonané práce vrátane Zmien a nárokov nie je podmienené uzatvorením dodatku tejto Zmluvy a bude prebiehať v príslušnom čase v súlade so Zmluvou na základe skutočne vykonaných a odsúhlasených množstiev a za podmienky vydaných pokynov na Zmenu, schválenia Zmeny alebo nároku.</w:t>
      </w:r>
    </w:p>
    <w:p w14:paraId="4DF782E9" w14:textId="77777777" w:rsidR="00A50A8B" w:rsidRPr="00BA355D" w:rsidRDefault="00A50A8B" w:rsidP="00A50A8B">
      <w:pPr>
        <w:spacing w:before="120" w:after="120" w:line="276" w:lineRule="auto"/>
        <w:ind w:right="-334"/>
        <w:jc w:val="both"/>
        <w:rPr>
          <w:rFonts w:ascii="Arial Narrow" w:hAnsi="Arial Narrow" w:cs="Arial"/>
          <w:sz w:val="21"/>
          <w:szCs w:val="21"/>
        </w:rPr>
      </w:pPr>
      <w:r w:rsidRPr="00BA355D">
        <w:rPr>
          <w:rFonts w:ascii="Arial Narrow" w:hAnsi="Arial Narrow" w:cs="Arial"/>
          <w:sz w:val="21"/>
          <w:szCs w:val="21"/>
        </w:rPr>
        <w:t>Pre zamedzenie pochybností, Zmluvné strany berú na vedomie, že zmena Zmluvnej ceny z dôvodu uplatnenia nároku Zhotoviteľa podľa podčlánku 20.1, ako aj Zmeny a úpravy podľa článku 13 Zmluvy sú takými zmenami Zmluvy, ktoré možno vykonať počas jej trvania bez nového verejného obstarávania na základe § 18 ods. 1 a) Zákona o verejnom obstarávaní.</w:t>
      </w:r>
    </w:p>
    <w:p w14:paraId="2B660D05" w14:textId="77777777" w:rsidR="00A50A8B" w:rsidRPr="00BA355D" w:rsidRDefault="00A50A8B" w:rsidP="00A50A8B">
      <w:pPr>
        <w:numPr>
          <w:ilvl w:val="0"/>
          <w:numId w:val="7"/>
        </w:numPr>
        <w:tabs>
          <w:tab w:val="clear" w:pos="791"/>
        </w:tabs>
        <w:spacing w:before="120" w:after="120" w:line="276" w:lineRule="auto"/>
        <w:ind w:left="0" w:right="-334"/>
        <w:jc w:val="both"/>
        <w:rPr>
          <w:rFonts w:ascii="Arial Narrow" w:hAnsi="Arial Narrow" w:cs="Arial"/>
          <w:sz w:val="21"/>
          <w:szCs w:val="21"/>
        </w:rPr>
      </w:pPr>
      <w:r w:rsidRPr="00BA355D">
        <w:rPr>
          <w:rFonts w:ascii="Arial Narrow" w:hAnsi="Arial Narrow" w:cs="Arial"/>
          <w:sz w:val="21"/>
          <w:szCs w:val="21"/>
        </w:rPr>
        <w:t>V prípade podstatného porušenia tejto Zmluvy zo strany Zhotoviteľa je Objednávateľ oprávnený vykonať zmenu Zmluvy spočívajúcu v nahradení pôvodného Zhotoviteľa (ďalej len „Pôvodný Zhotoviteľ“) novým Zhotoviteľom v súlade s § 18 (1) písm. a) v spojitosti s písm. d) ods. 1 Zákona o verejnom obstarávaní a v súlade s postupom uvedeným v tejto Zmluve. Zmenu v osobe Zhotoviteľa je Objednávateľ oprávnený vykonať nahradením Pôvodného Zhotoviteľa subjektom, ktorý ako uchádzač vo verejnom obstarávaní na predmet obstarávania s názvom „Zhotovenie stavby Modernizácia električkových tratí - Ružinovská radiála“ splnil podmienky účasti, všetky požiadavky na predmet zákazky, vrátane splnenia povinností v zmysle súťažných podkladov v tomto verejnom obstarávaní a umiestnil sa na druhom mieste v poradí v rámci tohto verejného obstarávania, prípadne nižšie v poradí, maximálne však na treťom mieste, v prípade, že účastník vyššie v poradí neposkytne požadovanú súčinnosť ani do 15 dní od doručenia písomnej výzvy (ďalej len „Nový Zhotoviteľ“).</w:t>
      </w:r>
    </w:p>
    <w:p w14:paraId="050E53A2" w14:textId="77777777" w:rsidR="00A50A8B" w:rsidRPr="00BA355D" w:rsidRDefault="00A50A8B" w:rsidP="00A50A8B">
      <w:pPr>
        <w:spacing w:before="120" w:after="120" w:line="276" w:lineRule="auto"/>
        <w:ind w:right="-334"/>
        <w:jc w:val="both"/>
        <w:rPr>
          <w:rFonts w:ascii="Arial Narrow" w:hAnsi="Arial Narrow" w:cs="Arial"/>
          <w:sz w:val="21"/>
          <w:szCs w:val="21"/>
        </w:rPr>
      </w:pPr>
      <w:r w:rsidRPr="00BA355D">
        <w:rPr>
          <w:rFonts w:ascii="Arial Narrow" w:hAnsi="Arial Narrow" w:cs="Arial"/>
          <w:sz w:val="21"/>
          <w:szCs w:val="21"/>
        </w:rPr>
        <w:t>Nahradenie Pôvodného Zhotoviteľa sa vykoná nasledovným postupom:</w:t>
      </w:r>
    </w:p>
    <w:p w14:paraId="11AB2706" w14:textId="77777777" w:rsidR="00A50A8B" w:rsidRPr="00BA355D" w:rsidRDefault="00A50A8B" w:rsidP="00A50A8B">
      <w:pPr>
        <w:pStyle w:val="ListParagraph"/>
        <w:numPr>
          <w:ilvl w:val="0"/>
          <w:numId w:val="10"/>
        </w:numPr>
        <w:spacing w:before="120" w:after="120" w:line="276" w:lineRule="auto"/>
        <w:ind w:right="-334"/>
        <w:contextualSpacing w:val="0"/>
        <w:jc w:val="both"/>
        <w:rPr>
          <w:rFonts w:ascii="Arial Narrow" w:hAnsi="Arial Narrow" w:cs="Arial"/>
          <w:sz w:val="21"/>
          <w:szCs w:val="21"/>
        </w:rPr>
      </w:pPr>
      <w:r w:rsidRPr="00BA355D">
        <w:rPr>
          <w:rFonts w:ascii="Arial Narrow" w:hAnsi="Arial Narrow" w:cs="Arial"/>
          <w:sz w:val="21"/>
          <w:szCs w:val="21"/>
        </w:rPr>
        <w:t xml:space="preserve">Objednávateľ oznámi Pôvodnému Zhotoviteľov, že uplatňuje právo na nahradenie Pôvodného Zhotoviteľa a udelí pokyn Pôvodnému Zhotoviteľovi, aby prerušil vykonávanie Diela do odvolania, a zároveň vyzve Nového Zhotoviteľa na akceptáciu ponuky na nahradenie Pôvodného Zhotoviteľa, ktorá spočíva vo vykonaní Diela namiesto Pôvodného Zhotoviteľa podľa ponuky Nového Zhotoviteľa. Ak by pôvodný Zhotoviteľ mal rozostavané Dielo, záväzok Nového Zhotoviteľa by spočíval v dokončení nedokončených častí rozostaveného Diela, pričom sa v maximálnej možnej miere použije ponuka Nového Zhotoviteľa a zmeny oproti ponuke Nového Zhotoviteľa sa budú riešiť postupom podľa podčlánku 13 tejto Zmluvy </w:t>
      </w:r>
    </w:p>
    <w:p w14:paraId="6E04DB5B" w14:textId="77777777" w:rsidR="00A50A8B" w:rsidRPr="00BA355D" w:rsidRDefault="00A50A8B" w:rsidP="00A50A8B">
      <w:pPr>
        <w:pStyle w:val="ListParagraph"/>
        <w:numPr>
          <w:ilvl w:val="0"/>
          <w:numId w:val="10"/>
        </w:numPr>
        <w:spacing w:before="120" w:after="120" w:line="276" w:lineRule="auto"/>
        <w:ind w:right="-334"/>
        <w:contextualSpacing w:val="0"/>
        <w:jc w:val="both"/>
        <w:rPr>
          <w:rFonts w:ascii="Arial Narrow" w:hAnsi="Arial Narrow" w:cs="Arial"/>
          <w:sz w:val="21"/>
          <w:szCs w:val="21"/>
        </w:rPr>
      </w:pPr>
      <w:r w:rsidRPr="00BA355D">
        <w:rPr>
          <w:rFonts w:ascii="Arial Narrow" w:hAnsi="Arial Narrow" w:cs="Arial"/>
          <w:sz w:val="21"/>
          <w:szCs w:val="21"/>
        </w:rPr>
        <w:t xml:space="preserve">vyzvaný Nový Zhotoviteľ má 30 dní na akceptovanie ponuky Objednávateľa. V rámci týchto 30 dní, Objednávateľ vynaloží všetko úsilie, aby určil rozsah plnenia, ktorý nebol riadne alebo do stanoveného dátumu vôbec poskytnutý Pôvodným Zhotoviteľ a bude poskytnutý Novým Zhotoviteľom, a zároveň určil </w:t>
      </w:r>
      <w:proofErr w:type="spellStart"/>
      <w:r w:rsidRPr="00BA355D">
        <w:rPr>
          <w:rFonts w:ascii="Arial Narrow" w:hAnsi="Arial Narrow" w:cs="Arial"/>
          <w:sz w:val="21"/>
          <w:szCs w:val="21"/>
        </w:rPr>
        <w:t>vadné</w:t>
      </w:r>
      <w:proofErr w:type="spellEnd"/>
      <w:r w:rsidRPr="00BA355D">
        <w:rPr>
          <w:rFonts w:ascii="Arial Narrow" w:hAnsi="Arial Narrow" w:cs="Arial"/>
          <w:sz w:val="21"/>
          <w:szCs w:val="21"/>
        </w:rPr>
        <w:t xml:space="preserve"> plnenia, ktoré je potrebné Novým Zhotoviteľom napraviť. Aby sa predišlo pochybnostiam, ak Nový Zhotoviteľ akceptuje ponuku Objednávateľa na nahradenie Pôvodného Zhotoviteľa, Novému Zhotoviteľovi od stanoveného dátumu vznikne záväzok vyprojektovať (v rozsahu stanovenom v Zmluve), vyhotoviť a dokončiť Dielo v súlade so Zmluvou a pokynmi Stavebného dozoru podľa novej Zmluvy, vrátane odstránenia vád na Diele za Akceptovanú zmluvnú hodnotu ponúknutú Novým Zhotoviteľom (zníženú o Zmluvnú hodnotu plnení riadne poskytnutých Pôvodným Zhotoviteľom (ak sú) a ak sa na tom Objednávateľ a Nový Zhotoviteľ dohodnú v zmenovom konaní podľa podčlánku 13 Zmluvy. S ohľadom na existujúce udalosti a okolnosti, vzhľadom na časový odstup vyhodnotenia predmetu zákazky, predloženia ponuky do verejného obstarávania, a nahradenie osoby Zhotoviteľa bude mať Nový Zhotoviteľ nárok iba na jednorazový mobilizačný bonus vo výške 100.000,- EUR bez DPH (ďalej len „Mobilizačný bonus“), a to v prvom Priebežnom platobnom potvrdení vydanom po podpise Zmluvy Novým Zhotoviteľom podľa 14.3(f) a 14.6 Zmluvy.</w:t>
      </w:r>
    </w:p>
    <w:p w14:paraId="4B602B84" w14:textId="3B3881C3" w:rsidR="00A50A8B" w:rsidRPr="00BA355D" w:rsidRDefault="00A50A8B" w:rsidP="00A50A8B">
      <w:pPr>
        <w:pStyle w:val="ListParagraph"/>
        <w:numPr>
          <w:ilvl w:val="0"/>
          <w:numId w:val="10"/>
        </w:numPr>
        <w:spacing w:before="120" w:after="120" w:line="276" w:lineRule="auto"/>
        <w:ind w:right="-334"/>
        <w:contextualSpacing w:val="0"/>
        <w:jc w:val="both"/>
        <w:rPr>
          <w:rFonts w:ascii="Arial Narrow" w:hAnsi="Arial Narrow" w:cs="Arial"/>
          <w:sz w:val="21"/>
          <w:szCs w:val="21"/>
        </w:rPr>
      </w:pPr>
      <w:r w:rsidRPr="00BA355D">
        <w:rPr>
          <w:rFonts w:ascii="Arial Narrow" w:hAnsi="Arial Narrow" w:cs="Arial"/>
          <w:sz w:val="21"/>
          <w:szCs w:val="21"/>
        </w:rPr>
        <w:t>Ak Nový Zhotoviteľ akceptuje ponuku Objednávateľa na nahradenie Pôvodného Zhotoviteľa, Objednávateľ odstúpi od tejto Zmluvy s Pôvodným Zhotoviteľom s okamžitou účinnosťou, pričom zároveň k rovnakému dátumu uzatvorí takúto novú Zmluvu s Novým Zhotoviteľom na rovnaký predmet zákazky s predmetom Diela zúženým o riadne poskytnuté plnenia pôvodného Zhotoviteľa a so zohľadnením ponuky Nového Zhotoviteľa vo verejnom obstarávaní a zohľadnením potrieb náprav podľa predchádzajúceho odseku tohto bodu Zmluvy. Má sa za to, že akékoľvek úpravy, nápravy potrebné vykonať v dôsledku porušenia záväzku pôvodného Zhotoviteľa sú Variáciou, ktorá je nevyhnutná z dôvodu nahradenia Pôvodného Zhotoviteľa a je v súlade s § 18 ods. (1) písm. a) Zákona o verejnom obstarávaní.</w:t>
      </w:r>
    </w:p>
    <w:p w14:paraId="437251BA" w14:textId="77777777" w:rsidR="00A50A8B" w:rsidRPr="00BA355D" w:rsidRDefault="00A50A8B" w:rsidP="00A50A8B">
      <w:pPr>
        <w:pStyle w:val="ListParagraph"/>
        <w:numPr>
          <w:ilvl w:val="0"/>
          <w:numId w:val="10"/>
        </w:numPr>
        <w:spacing w:before="120" w:after="120" w:line="276" w:lineRule="auto"/>
        <w:ind w:right="-334"/>
        <w:contextualSpacing w:val="0"/>
        <w:jc w:val="both"/>
        <w:rPr>
          <w:rFonts w:ascii="Arial Narrow" w:hAnsi="Arial Narrow" w:cs="Arial"/>
          <w:sz w:val="21"/>
          <w:szCs w:val="21"/>
        </w:rPr>
      </w:pPr>
      <w:r w:rsidRPr="00BA355D">
        <w:rPr>
          <w:rFonts w:ascii="Arial Narrow" w:hAnsi="Arial Narrow" w:cs="Arial"/>
          <w:sz w:val="21"/>
          <w:szCs w:val="21"/>
        </w:rPr>
        <w:t>Týmto konaním Objednávateľa nie sú dotknuté práva a povinnosti Objednávateľa a Pôvodného Zhotoviteľa z tejto Zmluvy a tieto budú vysporiadané bezodkladne.</w:t>
      </w:r>
    </w:p>
    <w:p w14:paraId="13B62031" w14:textId="77777777" w:rsidR="00A50A8B" w:rsidRPr="00BA355D" w:rsidRDefault="00A50A8B" w:rsidP="00A50A8B">
      <w:pPr>
        <w:pStyle w:val="ListParagraph"/>
        <w:numPr>
          <w:ilvl w:val="0"/>
          <w:numId w:val="10"/>
        </w:numPr>
        <w:spacing w:before="120" w:after="120" w:line="276" w:lineRule="auto"/>
        <w:ind w:right="-334"/>
        <w:contextualSpacing w:val="0"/>
        <w:jc w:val="both"/>
        <w:rPr>
          <w:rFonts w:ascii="Arial Narrow" w:hAnsi="Arial Narrow" w:cs="Arial"/>
          <w:sz w:val="21"/>
          <w:szCs w:val="21"/>
        </w:rPr>
      </w:pPr>
      <w:r w:rsidRPr="00BA355D">
        <w:rPr>
          <w:rFonts w:ascii="Arial Narrow" w:hAnsi="Arial Narrow" w:cs="Arial"/>
          <w:sz w:val="21"/>
          <w:szCs w:val="21"/>
        </w:rPr>
        <w:t xml:space="preserve">Zmluvné strany sa dohodli, že Pôvodný Zhotoviteľ bude povinný zaplatiť Objednávateľovi finančné prostriedky vo výške Mobilizačného bonusu, ak tento bude Novému Zhotoviteľovi zo strany Objednávateľa poskytnutý. Nárok Objednávateľa voči Pôvodnému Zhotoviteľovi podľa predchádzajúcej vety sa považuje za nárok na náhradu škody, ktorá Objednávateľovi vznikla z dôvodu zmeny v osobe Zhotoviteľa pre podstatné porušenie Zmluvy Pôvodným Zhotoviteľom. </w:t>
      </w:r>
    </w:p>
    <w:p w14:paraId="4CFDC68D" w14:textId="77777777" w:rsidR="00A50A8B" w:rsidRPr="00BA355D" w:rsidRDefault="00A50A8B" w:rsidP="00A50A8B">
      <w:pPr>
        <w:spacing w:before="120" w:after="120" w:line="276" w:lineRule="auto"/>
        <w:ind w:right="-334"/>
        <w:jc w:val="both"/>
        <w:rPr>
          <w:rFonts w:ascii="Arial Narrow" w:hAnsi="Arial Narrow"/>
          <w:sz w:val="21"/>
          <w:szCs w:val="21"/>
        </w:rPr>
      </w:pPr>
      <w:r w:rsidRPr="00BA355D">
        <w:rPr>
          <w:rFonts w:ascii="Arial Narrow" w:hAnsi="Arial Narrow" w:cs="Arial"/>
          <w:sz w:val="21"/>
          <w:szCs w:val="21"/>
        </w:rPr>
        <w:t>Objednávateľ má právo na zadržanie všetkých platieb voči Pôvodnému Zhotoviteľovi až dovtedy, kedy bude mať identifikované všetky škody, náklady, vrátane Mobilizačného bonusu, ak bol poskytnutý, ktoré mu vznikli v dôsledku porušenia záväzkov Pôvodným Zhotoviteľom, odstúpením od tejto Zmluvy a nahradením pôvodného Zhotoviteľa Novým Zhotoviteľom prostredníctvom novej Zmluvy.</w:t>
      </w:r>
    </w:p>
    <w:p w14:paraId="3EB6E564" w14:textId="77777777" w:rsidR="00A50A8B" w:rsidRPr="00BA355D" w:rsidRDefault="00A50A8B" w:rsidP="00A50A8B">
      <w:pPr>
        <w:spacing w:before="120" w:after="120" w:line="276" w:lineRule="auto"/>
        <w:ind w:right="-334"/>
        <w:jc w:val="both"/>
        <w:rPr>
          <w:rFonts w:ascii="Arial Narrow" w:hAnsi="Arial Narrow" w:cs="Arial"/>
          <w:sz w:val="21"/>
          <w:szCs w:val="21"/>
        </w:rPr>
      </w:pPr>
      <w:r w:rsidRPr="00BA355D">
        <w:rPr>
          <w:rFonts w:ascii="Arial Narrow" w:hAnsi="Arial Narrow" w:cs="Arial"/>
          <w:sz w:val="21"/>
          <w:szCs w:val="21"/>
        </w:rPr>
        <w:t>Pôvodný Zhotoviteľ je povinný bezodkladne, najneskôr do 5 pracovných dní od doručenia oznámenia Objednávateľa o úmysle nahradiť Pôvodného Zhotoviteľa Novým Zhotoviteľom poskytnúť Objednávateľovi všetku potrebnú súčinnosť, o ktorú ho Objednávateľ požiada, najmä vykonať úkony, ktoré sú nevyhnutné na riadne plnenie Zmluvy do okamihu zmeny v osobe Zhotoviteľa, odovzdať Objednávateľovi všetky potrebné informácie a dokumenty v súvislosti s plnením dodaným Pôvodným Zhotoviteľom podľa tejto Zmluvy tak, aby nedošlo k vzniku škody alebo inej ujmy Objednávateľovi.</w:t>
      </w:r>
    </w:p>
    <w:p w14:paraId="098B02D3" w14:textId="77777777" w:rsidR="00A50A8B" w:rsidRPr="00BA355D" w:rsidRDefault="00A50A8B" w:rsidP="00A50A8B">
      <w:pPr>
        <w:spacing w:before="120" w:after="120" w:line="276" w:lineRule="auto"/>
        <w:ind w:right="-334"/>
        <w:jc w:val="both"/>
        <w:rPr>
          <w:rFonts w:ascii="Arial Narrow" w:hAnsi="Arial Narrow" w:cs="Arial"/>
          <w:sz w:val="21"/>
          <w:szCs w:val="21"/>
        </w:rPr>
      </w:pPr>
      <w:r w:rsidRPr="00BA355D">
        <w:rPr>
          <w:rFonts w:ascii="Arial Narrow" w:hAnsi="Arial Narrow" w:cs="Arial"/>
          <w:sz w:val="21"/>
          <w:szCs w:val="21"/>
        </w:rPr>
        <w:t>V prípade omeškania Pôvodného Zhotoviteľa s plnením povinnosti podľa tohto bodu Zmluvy (neposkytnutie súčinnosti) vzniká Objednávateľovi za každý začatý deň omeškania nárok na zaplatenie zmluvnej pokuty zo strany Pôvodného Zhotoviteľa vo výške 2.000,- EUR (slovom: dvetisíc eur). Povinnosť nahradiť škodu vzniknutú v dôsledku porušenia povinnosti zabezpečenej zmluvnou pokutou ostáva zaplatením zmluvnej pokuty nedotknutá, a to aj v rozsahu prevyšujúcom zmluvnú pokutu.</w:t>
      </w:r>
    </w:p>
    <w:p w14:paraId="34F815CB" w14:textId="7E99AEF1" w:rsidR="00A50A8B" w:rsidRPr="000200AD" w:rsidRDefault="00A50A8B">
      <w:pPr>
        <w:pStyle w:val="ListParagraph"/>
        <w:numPr>
          <w:ilvl w:val="0"/>
          <w:numId w:val="7"/>
        </w:numPr>
        <w:tabs>
          <w:tab w:val="clear" w:pos="791"/>
        </w:tabs>
        <w:spacing w:before="120" w:after="120" w:line="276" w:lineRule="auto"/>
        <w:ind w:left="0" w:right="-334"/>
        <w:jc w:val="both"/>
        <w:rPr>
          <w:rFonts w:ascii="Arial Narrow" w:hAnsi="Arial Narrow" w:cs="Arial"/>
          <w:color w:val="EE0000"/>
          <w:sz w:val="21"/>
          <w:szCs w:val="21"/>
          <w:rPrChange w:id="25" w:author="Gereková Michaela, JUDr." w:date="2025-08-13T14:50:00Z" w16du:dateUtc="2025-08-13T12:50:00Z">
            <w:rPr>
              <w:rFonts w:ascii="Arial Narrow" w:hAnsi="Arial Narrow" w:cs="Arial"/>
              <w:sz w:val="21"/>
              <w:szCs w:val="21"/>
            </w:rPr>
          </w:rPrChange>
        </w:rPr>
        <w:pPrChange w:id="26" w:author="Gereková Michaela, JUDr." w:date="2025-08-13T14:58:00Z" w16du:dateUtc="2025-08-13T12:58:00Z">
          <w:pPr>
            <w:spacing w:before="120" w:after="120" w:line="276" w:lineRule="auto"/>
            <w:ind w:right="-334"/>
            <w:jc w:val="both"/>
          </w:pPr>
        </w:pPrChange>
      </w:pPr>
      <w:r w:rsidRPr="000200AD">
        <w:rPr>
          <w:rFonts w:ascii="Arial Narrow" w:hAnsi="Arial Narrow" w:cs="Arial"/>
          <w:color w:val="EE0000"/>
          <w:sz w:val="21"/>
          <w:szCs w:val="21"/>
          <w:rPrChange w:id="27" w:author="Gereková Michaela, JUDr." w:date="2025-08-13T14:50:00Z" w16du:dateUtc="2025-08-13T12:50:00Z">
            <w:rPr>
              <w:rFonts w:ascii="Arial Narrow" w:hAnsi="Arial Narrow" w:cs="Arial"/>
              <w:sz w:val="21"/>
              <w:szCs w:val="21"/>
            </w:rPr>
          </w:rPrChange>
        </w:rPr>
        <w:t>Na znak toho Zmluvné strany uzatvorili túto Zmluvu v deň a rok uvedený vyššie v súlade s príslušnými zákonmi, v </w:t>
      </w:r>
      <w:del w:id="28" w:author="Markovič Michal, Ing." w:date="2025-08-13T14:45:00Z" w16du:dateUtc="2025-08-13T12:45:00Z">
        <w:r w:rsidRPr="000200AD" w:rsidDel="004A624F">
          <w:rPr>
            <w:rFonts w:ascii="Arial Narrow" w:hAnsi="Arial Narrow" w:cs="Arial"/>
            <w:color w:val="EE0000"/>
            <w:sz w:val="21"/>
            <w:szCs w:val="21"/>
            <w:rPrChange w:id="29" w:author="Gereková Michaela, JUDr." w:date="2025-08-13T14:50:00Z" w16du:dateUtc="2025-08-13T12:50:00Z">
              <w:rPr>
                <w:rFonts w:ascii="Arial Narrow" w:hAnsi="Arial Narrow" w:cs="Arial"/>
                <w:sz w:val="21"/>
                <w:szCs w:val="21"/>
              </w:rPr>
            </w:rPrChange>
          </w:rPr>
          <w:delText xml:space="preserve">siedmich </w:delText>
        </w:r>
      </w:del>
      <w:ins w:id="30" w:author="Markovič Michal, Ing." w:date="2025-08-13T14:45:00Z" w16du:dateUtc="2025-08-13T12:45:00Z">
        <w:r w:rsidR="004A624F" w:rsidRPr="000200AD">
          <w:rPr>
            <w:rFonts w:ascii="Arial Narrow" w:hAnsi="Arial Narrow" w:cs="Arial"/>
            <w:color w:val="EE0000"/>
            <w:sz w:val="21"/>
            <w:szCs w:val="21"/>
            <w:rPrChange w:id="31" w:author="Gereková Michaela, JUDr." w:date="2025-08-13T14:50:00Z" w16du:dateUtc="2025-08-13T12:50:00Z">
              <w:rPr>
                <w:rFonts w:ascii="Arial Narrow" w:hAnsi="Arial Narrow" w:cs="Arial"/>
                <w:sz w:val="21"/>
                <w:szCs w:val="21"/>
              </w:rPr>
            </w:rPrChange>
          </w:rPr>
          <w:t xml:space="preserve">desiatich </w:t>
        </w:r>
      </w:ins>
      <w:r w:rsidRPr="000200AD">
        <w:rPr>
          <w:rFonts w:ascii="Arial Narrow" w:hAnsi="Arial Narrow" w:cs="Arial"/>
          <w:color w:val="EE0000"/>
          <w:sz w:val="21"/>
          <w:szCs w:val="21"/>
          <w:rPrChange w:id="32" w:author="Gereková Michaela, JUDr." w:date="2025-08-13T14:50:00Z" w16du:dateUtc="2025-08-13T12:50:00Z">
            <w:rPr>
              <w:rFonts w:ascii="Arial Narrow" w:hAnsi="Arial Narrow" w:cs="Arial"/>
              <w:sz w:val="21"/>
              <w:szCs w:val="21"/>
            </w:rPr>
          </w:rPrChange>
        </w:rPr>
        <w:t>(</w:t>
      </w:r>
      <w:del w:id="33" w:author="Markovič Michal, Ing." w:date="2025-08-13T14:45:00Z" w16du:dateUtc="2025-08-13T12:45:00Z">
        <w:r w:rsidRPr="000200AD" w:rsidDel="004A624F">
          <w:rPr>
            <w:rFonts w:ascii="Arial Narrow" w:hAnsi="Arial Narrow" w:cs="Arial"/>
            <w:color w:val="EE0000"/>
            <w:sz w:val="21"/>
            <w:szCs w:val="21"/>
            <w:rPrChange w:id="34" w:author="Gereková Michaela, JUDr." w:date="2025-08-13T14:50:00Z" w16du:dateUtc="2025-08-13T12:50:00Z">
              <w:rPr>
                <w:rFonts w:ascii="Arial Narrow" w:hAnsi="Arial Narrow" w:cs="Arial"/>
                <w:sz w:val="21"/>
                <w:szCs w:val="21"/>
              </w:rPr>
            </w:rPrChange>
          </w:rPr>
          <w:delText>7</w:delText>
        </w:r>
      </w:del>
      <w:ins w:id="35" w:author="Markovič Michal, Ing." w:date="2025-08-13T14:45:00Z" w16du:dateUtc="2025-08-13T12:45:00Z">
        <w:r w:rsidR="004A624F" w:rsidRPr="000200AD">
          <w:rPr>
            <w:rFonts w:ascii="Arial Narrow" w:hAnsi="Arial Narrow" w:cs="Arial"/>
            <w:color w:val="EE0000"/>
            <w:sz w:val="21"/>
            <w:szCs w:val="21"/>
            <w:rPrChange w:id="36" w:author="Gereková Michaela, JUDr." w:date="2025-08-13T14:50:00Z" w16du:dateUtc="2025-08-13T12:50:00Z">
              <w:rPr>
                <w:rFonts w:ascii="Arial Narrow" w:hAnsi="Arial Narrow" w:cs="Arial"/>
                <w:sz w:val="21"/>
                <w:szCs w:val="21"/>
              </w:rPr>
            </w:rPrChange>
          </w:rPr>
          <w:t>10</w:t>
        </w:r>
      </w:ins>
      <w:r w:rsidRPr="000200AD">
        <w:rPr>
          <w:rFonts w:ascii="Arial Narrow" w:hAnsi="Arial Narrow" w:cs="Arial"/>
          <w:color w:val="EE0000"/>
          <w:sz w:val="21"/>
          <w:szCs w:val="21"/>
          <w:rPrChange w:id="37" w:author="Gereková Michaela, JUDr." w:date="2025-08-13T14:50:00Z" w16du:dateUtc="2025-08-13T12:50:00Z">
            <w:rPr>
              <w:rFonts w:ascii="Arial Narrow" w:hAnsi="Arial Narrow" w:cs="Arial"/>
              <w:sz w:val="21"/>
              <w:szCs w:val="21"/>
            </w:rPr>
          </w:rPrChange>
        </w:rPr>
        <w:t xml:space="preserve">) kópiách v slovenskom jazyku, každá s platnosťou originálu, pričom Objednávateľ si ponechá </w:t>
      </w:r>
      <w:del w:id="38" w:author="Markovič Michal, Ing." w:date="2025-08-13T14:46:00Z" w16du:dateUtc="2025-08-13T12:46:00Z">
        <w:r w:rsidRPr="000200AD" w:rsidDel="00F720F8">
          <w:rPr>
            <w:rFonts w:ascii="Arial Narrow" w:hAnsi="Arial Narrow" w:cs="Arial"/>
            <w:color w:val="EE0000"/>
            <w:sz w:val="21"/>
            <w:szCs w:val="21"/>
            <w:rPrChange w:id="39" w:author="Gereková Michaela, JUDr." w:date="2025-08-13T14:50:00Z" w16du:dateUtc="2025-08-13T12:50:00Z">
              <w:rPr>
                <w:rFonts w:ascii="Arial Narrow" w:hAnsi="Arial Narrow" w:cs="Arial"/>
                <w:sz w:val="21"/>
                <w:szCs w:val="21"/>
              </w:rPr>
            </w:rPrChange>
          </w:rPr>
          <w:delText xml:space="preserve">päť </w:delText>
        </w:r>
      </w:del>
      <w:ins w:id="40" w:author="Markovič Michal, Ing." w:date="2025-08-13T14:46:00Z" w16du:dateUtc="2025-08-13T12:46:00Z">
        <w:r w:rsidR="00F720F8" w:rsidRPr="000200AD">
          <w:rPr>
            <w:rFonts w:ascii="Arial Narrow" w:hAnsi="Arial Narrow" w:cs="Arial"/>
            <w:color w:val="EE0000"/>
            <w:sz w:val="21"/>
            <w:szCs w:val="21"/>
            <w:rPrChange w:id="41" w:author="Gereková Michaela, JUDr." w:date="2025-08-13T14:50:00Z" w16du:dateUtc="2025-08-13T12:50:00Z">
              <w:rPr>
                <w:rFonts w:ascii="Arial Narrow" w:hAnsi="Arial Narrow" w:cs="Arial"/>
                <w:sz w:val="21"/>
                <w:szCs w:val="21"/>
              </w:rPr>
            </w:rPrChange>
          </w:rPr>
          <w:t xml:space="preserve">sedem </w:t>
        </w:r>
      </w:ins>
      <w:r w:rsidRPr="000200AD">
        <w:rPr>
          <w:rFonts w:ascii="Arial Narrow" w:hAnsi="Arial Narrow" w:cs="Arial"/>
          <w:color w:val="EE0000"/>
          <w:sz w:val="21"/>
          <w:szCs w:val="21"/>
          <w:rPrChange w:id="42" w:author="Gereková Michaela, JUDr." w:date="2025-08-13T14:50:00Z" w16du:dateUtc="2025-08-13T12:50:00Z">
            <w:rPr>
              <w:rFonts w:ascii="Arial Narrow" w:hAnsi="Arial Narrow" w:cs="Arial"/>
              <w:sz w:val="21"/>
              <w:szCs w:val="21"/>
            </w:rPr>
          </w:rPrChange>
        </w:rPr>
        <w:t>(</w:t>
      </w:r>
      <w:del w:id="43" w:author="Markovič Michal, Ing." w:date="2025-08-13T14:46:00Z" w16du:dateUtc="2025-08-13T12:46:00Z">
        <w:r w:rsidRPr="000200AD" w:rsidDel="004A624F">
          <w:rPr>
            <w:rFonts w:ascii="Arial Narrow" w:hAnsi="Arial Narrow" w:cs="Arial"/>
            <w:color w:val="EE0000"/>
            <w:sz w:val="21"/>
            <w:szCs w:val="21"/>
            <w:rPrChange w:id="44" w:author="Gereková Michaela, JUDr." w:date="2025-08-13T14:50:00Z" w16du:dateUtc="2025-08-13T12:50:00Z">
              <w:rPr>
                <w:rFonts w:ascii="Arial Narrow" w:hAnsi="Arial Narrow" w:cs="Arial"/>
                <w:sz w:val="21"/>
                <w:szCs w:val="21"/>
              </w:rPr>
            </w:rPrChange>
          </w:rPr>
          <w:delText>5</w:delText>
        </w:r>
      </w:del>
      <w:ins w:id="45" w:author="Markovič Michal, Ing." w:date="2025-08-13T14:46:00Z" w16du:dateUtc="2025-08-13T12:46:00Z">
        <w:r w:rsidR="004A624F" w:rsidRPr="000200AD">
          <w:rPr>
            <w:rFonts w:ascii="Arial Narrow" w:hAnsi="Arial Narrow" w:cs="Arial"/>
            <w:color w:val="EE0000"/>
            <w:sz w:val="21"/>
            <w:szCs w:val="21"/>
            <w:rPrChange w:id="46" w:author="Gereková Michaela, JUDr." w:date="2025-08-13T14:50:00Z" w16du:dateUtc="2025-08-13T12:50:00Z">
              <w:rPr>
                <w:rFonts w:ascii="Arial Narrow" w:hAnsi="Arial Narrow" w:cs="Arial"/>
                <w:sz w:val="21"/>
                <w:szCs w:val="21"/>
              </w:rPr>
            </w:rPrChange>
          </w:rPr>
          <w:t>7</w:t>
        </w:r>
      </w:ins>
      <w:r w:rsidRPr="000200AD">
        <w:rPr>
          <w:rFonts w:ascii="Arial Narrow" w:hAnsi="Arial Narrow" w:cs="Arial"/>
          <w:color w:val="EE0000"/>
          <w:sz w:val="21"/>
          <w:szCs w:val="21"/>
          <w:rPrChange w:id="47" w:author="Gereková Michaela, JUDr." w:date="2025-08-13T14:50:00Z" w16du:dateUtc="2025-08-13T12:50:00Z">
            <w:rPr>
              <w:rFonts w:ascii="Arial Narrow" w:hAnsi="Arial Narrow" w:cs="Arial"/>
              <w:sz w:val="21"/>
              <w:szCs w:val="21"/>
            </w:rPr>
          </w:rPrChange>
        </w:rPr>
        <w:t xml:space="preserve">) vyhotovení a Zhotoviteľ </w:t>
      </w:r>
      <w:ins w:id="48" w:author="Gereková Michaela, JUDr." w:date="2025-08-13T14:49:00Z" w16du:dateUtc="2025-08-13T12:49:00Z">
        <w:r w:rsidR="000200AD" w:rsidRPr="000200AD">
          <w:rPr>
            <w:rFonts w:ascii="Arial Narrow" w:hAnsi="Arial Narrow" w:cs="Arial"/>
            <w:color w:val="EE0000"/>
            <w:sz w:val="21"/>
            <w:szCs w:val="21"/>
            <w:rPrChange w:id="49" w:author="Gereková Michaela, JUDr." w:date="2025-08-13T14:49:00Z" w16du:dateUtc="2025-08-13T12:49:00Z">
              <w:rPr>
                <w:rFonts w:ascii="Arial Narrow" w:hAnsi="Arial Narrow" w:cs="Arial"/>
                <w:sz w:val="21"/>
                <w:szCs w:val="21"/>
              </w:rPr>
            </w:rPrChange>
          </w:rPr>
          <w:t xml:space="preserve">tri </w:t>
        </w:r>
      </w:ins>
      <w:ins w:id="50" w:author="Markovič Michal, Ing." w:date="2025-08-13T14:46:00Z" w16du:dateUtc="2025-08-13T12:46:00Z">
        <w:r w:rsidR="002255F4" w:rsidRPr="000200AD">
          <w:rPr>
            <w:rFonts w:ascii="Arial Narrow" w:hAnsi="Arial Narrow" w:cs="Arial"/>
            <w:color w:val="EE0000"/>
            <w:sz w:val="21"/>
            <w:szCs w:val="21"/>
            <w:rPrChange w:id="51" w:author="Gereková Michaela, JUDr." w:date="2025-08-13T14:50:00Z" w16du:dateUtc="2025-08-13T12:50:00Z">
              <w:rPr>
                <w:rFonts w:ascii="Arial Narrow" w:hAnsi="Arial Narrow" w:cs="Arial"/>
                <w:sz w:val="21"/>
                <w:szCs w:val="21"/>
              </w:rPr>
            </w:rPrChange>
          </w:rPr>
          <w:t>(3)</w:t>
        </w:r>
      </w:ins>
      <w:del w:id="52" w:author="Markovič Michal, Ing." w:date="2025-08-13T14:46:00Z" w16du:dateUtc="2025-08-13T12:46:00Z">
        <w:r w:rsidRPr="000200AD" w:rsidDel="002255F4">
          <w:rPr>
            <w:rFonts w:ascii="Arial Narrow" w:hAnsi="Arial Narrow" w:cs="Arial"/>
            <w:color w:val="EE0000"/>
            <w:sz w:val="21"/>
            <w:szCs w:val="21"/>
            <w:rPrChange w:id="53" w:author="Gereková Michaela, JUDr." w:date="2025-08-13T14:50:00Z" w16du:dateUtc="2025-08-13T12:50:00Z">
              <w:rPr>
                <w:rFonts w:ascii="Arial Narrow" w:hAnsi="Arial Narrow" w:cs="Arial"/>
                <w:sz w:val="21"/>
                <w:szCs w:val="21"/>
              </w:rPr>
            </w:rPrChange>
          </w:rPr>
          <w:delText>jedno</w:delText>
        </w:r>
      </w:del>
      <w:r w:rsidRPr="000200AD">
        <w:rPr>
          <w:rFonts w:ascii="Arial Narrow" w:hAnsi="Arial Narrow" w:cs="Arial"/>
          <w:color w:val="EE0000"/>
          <w:sz w:val="21"/>
          <w:szCs w:val="21"/>
          <w:rPrChange w:id="54" w:author="Gereková Michaela, JUDr." w:date="2025-08-13T14:50:00Z" w16du:dateUtc="2025-08-13T12:50:00Z">
            <w:rPr>
              <w:rFonts w:ascii="Arial Narrow" w:hAnsi="Arial Narrow" w:cs="Arial"/>
              <w:sz w:val="21"/>
              <w:szCs w:val="21"/>
            </w:rPr>
          </w:rPrChange>
        </w:rPr>
        <w:t xml:space="preserve"> vyhotoveni</w:t>
      </w:r>
      <w:ins w:id="55" w:author="Markovič Michal, Ing." w:date="2025-08-13T14:46:00Z" w16du:dateUtc="2025-08-13T12:46:00Z">
        <w:r w:rsidR="00ED2024" w:rsidRPr="000200AD">
          <w:rPr>
            <w:rFonts w:ascii="Arial Narrow" w:hAnsi="Arial Narrow" w:cs="Arial"/>
            <w:color w:val="EE0000"/>
            <w:sz w:val="21"/>
            <w:szCs w:val="21"/>
            <w:rPrChange w:id="56" w:author="Gereková Michaela, JUDr." w:date="2025-08-13T14:50:00Z" w16du:dateUtc="2025-08-13T12:50:00Z">
              <w:rPr>
                <w:rFonts w:ascii="Arial Narrow" w:hAnsi="Arial Narrow" w:cs="Arial"/>
                <w:sz w:val="21"/>
                <w:szCs w:val="21"/>
              </w:rPr>
            </w:rPrChange>
          </w:rPr>
          <w:t>a</w:t>
        </w:r>
      </w:ins>
      <w:del w:id="57" w:author="Markovič Michal, Ing." w:date="2025-08-13T14:46:00Z" w16du:dateUtc="2025-08-13T12:46:00Z">
        <w:r w:rsidRPr="000200AD" w:rsidDel="00ED2024">
          <w:rPr>
            <w:rFonts w:ascii="Arial Narrow" w:hAnsi="Arial Narrow" w:cs="Arial"/>
            <w:color w:val="EE0000"/>
            <w:sz w:val="21"/>
            <w:szCs w:val="21"/>
            <w:rPrChange w:id="58" w:author="Gereková Michaela, JUDr." w:date="2025-08-13T14:50:00Z" w16du:dateUtc="2025-08-13T12:50:00Z">
              <w:rPr>
                <w:rFonts w:ascii="Arial Narrow" w:hAnsi="Arial Narrow" w:cs="Arial"/>
                <w:sz w:val="21"/>
                <w:szCs w:val="21"/>
              </w:rPr>
            </w:rPrChange>
          </w:rPr>
          <w:delText>e</w:delText>
        </w:r>
      </w:del>
      <w:r w:rsidRPr="000200AD">
        <w:rPr>
          <w:rFonts w:ascii="Arial Narrow" w:hAnsi="Arial Narrow" w:cs="Arial"/>
          <w:color w:val="EE0000"/>
          <w:sz w:val="21"/>
          <w:szCs w:val="21"/>
          <w:rPrChange w:id="59" w:author="Gereková Michaela, JUDr." w:date="2025-08-13T14:50:00Z" w16du:dateUtc="2025-08-13T12:50:00Z">
            <w:rPr>
              <w:rFonts w:ascii="Arial Narrow" w:hAnsi="Arial Narrow" w:cs="Arial"/>
              <w:sz w:val="21"/>
              <w:szCs w:val="21"/>
            </w:rPr>
          </w:rPrChange>
        </w:rPr>
        <w:t>.</w:t>
      </w:r>
    </w:p>
    <w:p w14:paraId="2C68EEFB" w14:textId="77777777" w:rsidR="00A50A8B" w:rsidRPr="00BA355D" w:rsidRDefault="00A50A8B" w:rsidP="00A50A8B">
      <w:pPr>
        <w:spacing w:before="120" w:after="120" w:line="276" w:lineRule="auto"/>
        <w:ind w:right="-334"/>
        <w:rPr>
          <w:rFonts w:ascii="Arial Narrow" w:hAnsi="Arial Narrow" w:cs="Arial"/>
          <w:sz w:val="21"/>
          <w:szCs w:val="21"/>
        </w:rPr>
      </w:pPr>
    </w:p>
    <w:tbl>
      <w:tblPr>
        <w:tblW w:w="9015" w:type="dxa"/>
        <w:tblInd w:w="108" w:type="dxa"/>
        <w:tblLook w:val="0000" w:firstRow="0" w:lastRow="0" w:firstColumn="0" w:lastColumn="0" w:noHBand="0" w:noVBand="0"/>
      </w:tblPr>
      <w:tblGrid>
        <w:gridCol w:w="4599"/>
        <w:gridCol w:w="4416"/>
      </w:tblGrid>
      <w:tr w:rsidR="00BA355D" w:rsidRPr="00BA355D" w14:paraId="2ADD227D" w14:textId="77777777" w:rsidTr="00374DE8">
        <w:trPr>
          <w:trHeight w:val="537"/>
        </w:trPr>
        <w:tc>
          <w:tcPr>
            <w:tcW w:w="4599" w:type="dxa"/>
          </w:tcPr>
          <w:p w14:paraId="50A4CBAE" w14:textId="77777777" w:rsidR="00A50A8B" w:rsidRPr="00BA355D" w:rsidRDefault="00A50A8B">
            <w:pPr>
              <w:pStyle w:val="Header"/>
              <w:spacing w:before="120" w:after="120" w:line="276" w:lineRule="auto"/>
              <w:ind w:right="-334"/>
              <w:rPr>
                <w:rFonts w:ascii="Arial Narrow" w:hAnsi="Arial Narrow" w:cs="Arial"/>
                <w:sz w:val="21"/>
                <w:szCs w:val="21"/>
              </w:rPr>
            </w:pPr>
            <w:r w:rsidRPr="00BA355D">
              <w:rPr>
                <w:rFonts w:ascii="Arial Narrow" w:hAnsi="Arial Narrow" w:cs="Arial"/>
                <w:sz w:val="21"/>
                <w:szCs w:val="21"/>
              </w:rPr>
              <w:t>PODPÍSAL: _________________________</w:t>
            </w:r>
          </w:p>
        </w:tc>
        <w:tc>
          <w:tcPr>
            <w:tcW w:w="4416" w:type="dxa"/>
          </w:tcPr>
          <w:p w14:paraId="5D26AA66" w14:textId="77777777" w:rsidR="00A50A8B" w:rsidRPr="00BA355D" w:rsidRDefault="00A50A8B">
            <w:pPr>
              <w:tabs>
                <w:tab w:val="left" w:pos="4289"/>
                <w:tab w:val="right" w:pos="5538"/>
              </w:tabs>
              <w:spacing w:before="120" w:after="120" w:line="276" w:lineRule="auto"/>
              <w:ind w:right="-334"/>
              <w:rPr>
                <w:rFonts w:ascii="Arial Narrow" w:hAnsi="Arial Narrow" w:cs="Arial"/>
                <w:sz w:val="21"/>
                <w:szCs w:val="21"/>
              </w:rPr>
            </w:pPr>
            <w:r w:rsidRPr="00BA355D">
              <w:rPr>
                <w:rFonts w:ascii="Arial Narrow" w:hAnsi="Arial Narrow" w:cs="Arial"/>
                <w:sz w:val="21"/>
                <w:szCs w:val="21"/>
              </w:rPr>
              <w:t>PODPÍSAL:_____________________</w:t>
            </w:r>
          </w:p>
          <w:p w14:paraId="2F64033E" w14:textId="77777777" w:rsidR="00A50A8B" w:rsidRPr="00BA355D" w:rsidRDefault="00A50A8B">
            <w:pPr>
              <w:spacing w:before="120" w:after="120" w:line="276" w:lineRule="auto"/>
              <w:ind w:right="-334"/>
              <w:rPr>
                <w:rFonts w:ascii="Arial Narrow" w:hAnsi="Arial Narrow" w:cs="Arial"/>
                <w:sz w:val="21"/>
                <w:szCs w:val="21"/>
              </w:rPr>
            </w:pPr>
          </w:p>
        </w:tc>
      </w:tr>
      <w:tr w:rsidR="00BA355D" w:rsidRPr="00BA355D" w14:paraId="058F091A" w14:textId="77777777" w:rsidTr="00374DE8">
        <w:trPr>
          <w:trHeight w:val="790"/>
        </w:trPr>
        <w:tc>
          <w:tcPr>
            <w:tcW w:w="4599" w:type="dxa"/>
          </w:tcPr>
          <w:p w14:paraId="0080DB66" w14:textId="77777777" w:rsidR="00A50A8B" w:rsidRPr="00BA355D" w:rsidRDefault="00A50A8B">
            <w:pPr>
              <w:spacing w:before="120" w:after="120" w:line="276" w:lineRule="auto"/>
              <w:ind w:right="-334"/>
              <w:rPr>
                <w:rFonts w:ascii="Arial Narrow" w:hAnsi="Arial Narrow" w:cs="Arial"/>
                <w:sz w:val="21"/>
                <w:szCs w:val="21"/>
              </w:rPr>
            </w:pPr>
            <w:r w:rsidRPr="00BA355D">
              <w:rPr>
                <w:rFonts w:ascii="Arial Narrow" w:hAnsi="Arial Narrow" w:cs="Arial"/>
                <w:sz w:val="21"/>
                <w:szCs w:val="21"/>
              </w:rPr>
              <w:t xml:space="preserve">Za a v mene Objednávateľa </w:t>
            </w:r>
          </w:p>
        </w:tc>
        <w:tc>
          <w:tcPr>
            <w:tcW w:w="4416" w:type="dxa"/>
          </w:tcPr>
          <w:p w14:paraId="6A6D7E31" w14:textId="77777777" w:rsidR="00A50A8B" w:rsidRPr="00BA355D" w:rsidRDefault="00A50A8B">
            <w:pPr>
              <w:spacing w:before="120" w:after="120" w:line="276" w:lineRule="auto"/>
              <w:ind w:right="-334"/>
              <w:rPr>
                <w:rFonts w:ascii="Arial Narrow" w:hAnsi="Arial Narrow" w:cs="Arial"/>
                <w:sz w:val="21"/>
                <w:szCs w:val="21"/>
              </w:rPr>
            </w:pPr>
            <w:r w:rsidRPr="00BA355D">
              <w:rPr>
                <w:rFonts w:ascii="Arial Narrow" w:hAnsi="Arial Narrow" w:cs="Arial"/>
                <w:sz w:val="21"/>
                <w:szCs w:val="21"/>
              </w:rPr>
              <w:t xml:space="preserve">Za a v mene Zhotoviteľa </w:t>
            </w:r>
          </w:p>
        </w:tc>
      </w:tr>
    </w:tbl>
    <w:p w14:paraId="5B5CED94" w14:textId="5CFB660F" w:rsidR="00A50A8B" w:rsidRPr="00BA355D" w:rsidRDefault="00A50A8B">
      <w:pPr>
        <w:tabs>
          <w:tab w:val="left" w:pos="4820"/>
        </w:tabs>
        <w:spacing w:before="120" w:after="120" w:line="276" w:lineRule="auto"/>
        <w:ind w:left="142"/>
        <w:rPr>
          <w:rFonts w:ascii="Arial Narrow" w:hAnsi="Arial Narrow" w:cs="Arial"/>
          <w:sz w:val="21"/>
          <w:szCs w:val="21"/>
        </w:rPr>
        <w:pPrChange w:id="60" w:author="Gereková Michaela, JUDr." w:date="2025-08-13T14:50:00Z" w16du:dateUtc="2025-08-13T12:50:00Z">
          <w:pPr>
            <w:spacing w:before="120" w:after="120" w:line="276" w:lineRule="auto"/>
            <w:ind w:left="142"/>
          </w:pPr>
        </w:pPrChange>
      </w:pPr>
      <w:r w:rsidRPr="00BA355D">
        <w:rPr>
          <w:rFonts w:ascii="Arial Narrow" w:hAnsi="Arial Narrow" w:cs="Arial"/>
          <w:sz w:val="21"/>
          <w:szCs w:val="21"/>
        </w:rPr>
        <w:t xml:space="preserve"> Dátum:                                                        </w:t>
      </w:r>
      <w:r w:rsidRPr="00BA355D">
        <w:rPr>
          <w:rFonts w:ascii="Arial Narrow" w:hAnsi="Arial Narrow" w:cs="Arial"/>
          <w:sz w:val="21"/>
          <w:szCs w:val="21"/>
        </w:rPr>
        <w:tab/>
        <w:t xml:space="preserve"> </w:t>
      </w:r>
      <w:del w:id="61" w:author="Gereková Michaela, JUDr." w:date="2025-08-13T14:49:00Z" w16du:dateUtc="2025-08-13T12:49:00Z">
        <w:r w:rsidRPr="00BA355D">
          <w:rPr>
            <w:rFonts w:ascii="Arial Narrow" w:hAnsi="Arial Narrow" w:cs="Arial"/>
            <w:sz w:val="21"/>
            <w:szCs w:val="21"/>
          </w:rPr>
          <w:delText xml:space="preserve">         </w:delText>
        </w:r>
      </w:del>
      <w:r w:rsidRPr="00BA355D">
        <w:rPr>
          <w:rFonts w:ascii="Arial Narrow" w:hAnsi="Arial Narrow" w:cs="Arial"/>
          <w:sz w:val="21"/>
          <w:szCs w:val="21"/>
        </w:rPr>
        <w:t>Dátum:</w:t>
      </w:r>
    </w:p>
    <w:p w14:paraId="17133D61" w14:textId="77777777" w:rsidR="00A50A8B" w:rsidRPr="00BA355D" w:rsidRDefault="00A50A8B" w:rsidP="00A50A8B">
      <w:pPr>
        <w:spacing w:before="120" w:after="120" w:line="276" w:lineRule="auto"/>
        <w:ind w:left="142"/>
        <w:rPr>
          <w:rFonts w:ascii="Arial Narrow" w:hAnsi="Arial Narrow" w:cs="Arial"/>
          <w:sz w:val="21"/>
          <w:szCs w:val="21"/>
        </w:rPr>
        <w:sectPr w:rsidR="00A50A8B" w:rsidRPr="00BA355D" w:rsidSect="00A50A8B">
          <w:headerReference w:type="default" r:id="rId13"/>
          <w:footerReference w:type="default" r:id="rId14"/>
          <w:pgSz w:w="11906" w:h="16838"/>
          <w:pgMar w:top="1440" w:right="1416" w:bottom="1440" w:left="1800" w:header="708" w:footer="708" w:gutter="0"/>
          <w:cols w:space="708"/>
          <w:docGrid w:linePitch="360"/>
        </w:sectPr>
      </w:pPr>
      <w:r w:rsidRPr="00BA355D">
        <w:rPr>
          <w:rFonts w:ascii="Arial Narrow" w:hAnsi="Arial Narrow" w:cs="Arial"/>
          <w:sz w:val="21"/>
          <w:szCs w:val="21"/>
        </w:rPr>
        <w:t xml:space="preserve"> </w:t>
      </w:r>
    </w:p>
    <w:p w14:paraId="58267A51" w14:textId="77777777" w:rsidR="00A50A8B" w:rsidRPr="00BA355D" w:rsidRDefault="00A50A8B" w:rsidP="00A50A8B">
      <w:pPr>
        <w:widowControl w:val="0"/>
        <w:autoSpaceDE w:val="0"/>
        <w:autoSpaceDN w:val="0"/>
        <w:adjustRightInd w:val="0"/>
        <w:jc w:val="center"/>
        <w:rPr>
          <w:rFonts w:ascii="Arial Narrow" w:hAnsi="Arial Narrow" w:cs="Arial"/>
          <w:spacing w:val="6"/>
          <w:sz w:val="21"/>
          <w:szCs w:val="22"/>
        </w:rPr>
      </w:pPr>
      <w:r w:rsidRPr="00BA355D">
        <w:rPr>
          <w:rFonts w:ascii="Arial Narrow" w:hAnsi="Arial Narrow"/>
          <w:noProof/>
          <w:spacing w:val="6"/>
          <w:sz w:val="40"/>
          <w:szCs w:val="40"/>
          <w:lang w:eastAsia="en-US"/>
        </w:rPr>
        <w:drawing>
          <wp:inline distT="0" distB="0" distL="0" distR="0" wp14:anchorId="2E15192C" wp14:editId="7A738552">
            <wp:extent cx="3951406" cy="1888176"/>
            <wp:effectExtent l="0" t="0" r="0" b="0"/>
            <wp:docPr id="725962924" name="Obrázok 725962924" descr="Obrázok, na ktorom je text, snímka obrazovky, softvér, webová stránka&#10;&#10;Automaticky generovaný popi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43082182" name="Obrázok 2143082182" descr="Obrázok, na ktorom je text, snímka obrazovky, softvér, webová stránka&#10;&#10;Automaticky generovaný popis"/>
                    <pic:cNvPicPr/>
                  </pic:nvPicPr>
                  <pic:blipFill rotWithShape="1">
                    <a:blip r:embed="rId10"/>
                    <a:srcRect l="17601" t="30065" r="36465" b="30911"/>
                    <a:stretch/>
                  </pic:blipFill>
                  <pic:spPr bwMode="auto">
                    <a:xfrm>
                      <a:off x="0" y="0"/>
                      <a:ext cx="3993058" cy="1908079"/>
                    </a:xfrm>
                    <a:prstGeom prst="rect">
                      <a:avLst/>
                    </a:prstGeom>
                    <a:ln>
                      <a:noFill/>
                    </a:ln>
                    <a:extLst>
                      <a:ext uri="{53640926-AAD7-44D8-BBD7-CCE9431645EC}">
                        <a14:shadowObscured xmlns:a14="http://schemas.microsoft.com/office/drawing/2010/main"/>
                      </a:ext>
                    </a:extLst>
                  </pic:spPr>
                </pic:pic>
              </a:graphicData>
            </a:graphic>
          </wp:inline>
        </w:drawing>
      </w:r>
    </w:p>
    <w:p w14:paraId="572F6B96" w14:textId="77777777" w:rsidR="00A50A8B" w:rsidRPr="00BA355D" w:rsidRDefault="00A50A8B" w:rsidP="00A50A8B">
      <w:pPr>
        <w:widowControl w:val="0"/>
        <w:autoSpaceDE w:val="0"/>
        <w:autoSpaceDN w:val="0"/>
        <w:adjustRightInd w:val="0"/>
        <w:jc w:val="center"/>
        <w:rPr>
          <w:rFonts w:ascii="Arial Narrow" w:hAnsi="Arial Narrow" w:cs="Arial"/>
          <w:spacing w:val="6"/>
          <w:sz w:val="21"/>
          <w:szCs w:val="22"/>
        </w:rPr>
      </w:pPr>
    </w:p>
    <w:p w14:paraId="513F447D" w14:textId="77777777" w:rsidR="00A50A8B" w:rsidRPr="00BA355D" w:rsidRDefault="00A50A8B" w:rsidP="00A50A8B">
      <w:pPr>
        <w:widowControl w:val="0"/>
        <w:autoSpaceDE w:val="0"/>
        <w:autoSpaceDN w:val="0"/>
        <w:adjustRightInd w:val="0"/>
        <w:jc w:val="center"/>
        <w:rPr>
          <w:rFonts w:ascii="Arial Narrow" w:hAnsi="Arial Narrow" w:cs="Arial"/>
          <w:spacing w:val="6"/>
          <w:sz w:val="21"/>
          <w:szCs w:val="22"/>
        </w:rPr>
      </w:pPr>
    </w:p>
    <w:p w14:paraId="033357F0" w14:textId="77777777" w:rsidR="00A50A8B" w:rsidRPr="00BA355D" w:rsidRDefault="00A50A8B" w:rsidP="00A50A8B">
      <w:pPr>
        <w:widowControl w:val="0"/>
        <w:autoSpaceDE w:val="0"/>
        <w:autoSpaceDN w:val="0"/>
        <w:adjustRightInd w:val="0"/>
        <w:jc w:val="center"/>
        <w:rPr>
          <w:rFonts w:ascii="Arial Narrow" w:hAnsi="Arial Narrow" w:cs="Arial"/>
          <w:spacing w:val="6"/>
          <w:sz w:val="21"/>
          <w:szCs w:val="22"/>
        </w:rPr>
      </w:pPr>
    </w:p>
    <w:p w14:paraId="63C15492" w14:textId="77777777" w:rsidR="00A50A8B" w:rsidRPr="00BA355D" w:rsidRDefault="00A50A8B" w:rsidP="00A50A8B">
      <w:pPr>
        <w:widowControl w:val="0"/>
        <w:autoSpaceDE w:val="0"/>
        <w:autoSpaceDN w:val="0"/>
        <w:adjustRightInd w:val="0"/>
        <w:jc w:val="center"/>
        <w:rPr>
          <w:rFonts w:ascii="Arial Narrow" w:hAnsi="Arial Narrow" w:cs="Arial"/>
          <w:spacing w:val="6"/>
          <w:sz w:val="21"/>
          <w:szCs w:val="22"/>
        </w:rPr>
      </w:pPr>
    </w:p>
    <w:p w14:paraId="0AD662B3" w14:textId="77777777" w:rsidR="00A50A8B" w:rsidRPr="00BA355D" w:rsidRDefault="00A50A8B" w:rsidP="00A50A8B">
      <w:pPr>
        <w:widowControl w:val="0"/>
        <w:autoSpaceDE w:val="0"/>
        <w:autoSpaceDN w:val="0"/>
        <w:adjustRightInd w:val="0"/>
        <w:jc w:val="center"/>
        <w:rPr>
          <w:rFonts w:ascii="Arial Narrow" w:hAnsi="Arial Narrow" w:cs="Arial"/>
          <w:spacing w:val="6"/>
          <w:sz w:val="21"/>
          <w:szCs w:val="22"/>
        </w:rPr>
      </w:pPr>
      <w:r w:rsidRPr="00BA355D">
        <w:rPr>
          <w:rFonts w:ascii="Arial Narrow" w:hAnsi="Arial Narrow" w:cs="Arial"/>
          <w:spacing w:val="6"/>
          <w:sz w:val="32"/>
          <w:szCs w:val="32"/>
        </w:rPr>
        <w:t>Zákazka na uskutočnenie stavebných prác</w:t>
      </w:r>
    </w:p>
    <w:p w14:paraId="5D952898" w14:textId="77777777" w:rsidR="00A50A8B" w:rsidRPr="00BA355D" w:rsidRDefault="00A50A8B" w:rsidP="00A50A8B">
      <w:pPr>
        <w:widowControl w:val="0"/>
        <w:autoSpaceDE w:val="0"/>
        <w:autoSpaceDN w:val="0"/>
        <w:adjustRightInd w:val="0"/>
        <w:jc w:val="center"/>
        <w:rPr>
          <w:rFonts w:ascii="Arial Narrow" w:hAnsi="Arial Narrow" w:cs="Arial"/>
          <w:spacing w:val="6"/>
          <w:sz w:val="21"/>
          <w:szCs w:val="22"/>
        </w:rPr>
      </w:pPr>
    </w:p>
    <w:p w14:paraId="3E433891" w14:textId="77777777" w:rsidR="00A50A8B" w:rsidRPr="00BA355D" w:rsidRDefault="00A50A8B" w:rsidP="00A50A8B">
      <w:pPr>
        <w:widowControl w:val="0"/>
        <w:autoSpaceDE w:val="0"/>
        <w:autoSpaceDN w:val="0"/>
        <w:adjustRightInd w:val="0"/>
        <w:jc w:val="center"/>
        <w:rPr>
          <w:rFonts w:ascii="Arial Narrow" w:hAnsi="Arial Narrow" w:cs="Arial"/>
          <w:spacing w:val="6"/>
          <w:sz w:val="21"/>
          <w:szCs w:val="22"/>
        </w:rPr>
      </w:pPr>
    </w:p>
    <w:p w14:paraId="33DDFB5A" w14:textId="77777777" w:rsidR="00A50A8B" w:rsidRPr="00BA355D" w:rsidRDefault="00A50A8B" w:rsidP="00A50A8B">
      <w:pPr>
        <w:widowControl w:val="0"/>
        <w:autoSpaceDE w:val="0"/>
        <w:autoSpaceDN w:val="0"/>
        <w:adjustRightInd w:val="0"/>
        <w:jc w:val="center"/>
        <w:rPr>
          <w:rFonts w:ascii="Arial Narrow" w:hAnsi="Arial Narrow" w:cs="Arial"/>
          <w:spacing w:val="6"/>
          <w:sz w:val="21"/>
          <w:szCs w:val="22"/>
        </w:rPr>
      </w:pPr>
    </w:p>
    <w:p w14:paraId="66007C04" w14:textId="77777777" w:rsidR="00A50A8B" w:rsidRPr="00BA355D" w:rsidRDefault="00A50A8B" w:rsidP="00A50A8B">
      <w:pPr>
        <w:widowControl w:val="0"/>
        <w:autoSpaceDE w:val="0"/>
        <w:autoSpaceDN w:val="0"/>
        <w:adjustRightInd w:val="0"/>
        <w:jc w:val="center"/>
        <w:rPr>
          <w:rFonts w:ascii="Arial Narrow" w:hAnsi="Arial Narrow" w:cs="Arial"/>
          <w:spacing w:val="6"/>
          <w:sz w:val="21"/>
          <w:szCs w:val="22"/>
        </w:rPr>
      </w:pPr>
    </w:p>
    <w:p w14:paraId="3BA29ADE" w14:textId="77777777" w:rsidR="00A50A8B" w:rsidRPr="00BA355D" w:rsidRDefault="00A50A8B" w:rsidP="00A50A8B">
      <w:pPr>
        <w:widowControl w:val="0"/>
        <w:autoSpaceDE w:val="0"/>
        <w:autoSpaceDN w:val="0"/>
        <w:adjustRightInd w:val="0"/>
        <w:jc w:val="center"/>
        <w:rPr>
          <w:rFonts w:ascii="Arial Narrow" w:hAnsi="Arial Narrow" w:cs="Arial"/>
          <w:spacing w:val="6"/>
          <w:sz w:val="21"/>
          <w:szCs w:val="22"/>
        </w:rPr>
      </w:pPr>
    </w:p>
    <w:p w14:paraId="681C0253" w14:textId="77777777" w:rsidR="00A50A8B" w:rsidRPr="00BA355D" w:rsidRDefault="00A50A8B" w:rsidP="00A50A8B">
      <w:pPr>
        <w:widowControl w:val="0"/>
        <w:autoSpaceDE w:val="0"/>
        <w:autoSpaceDN w:val="0"/>
        <w:adjustRightInd w:val="0"/>
        <w:jc w:val="center"/>
        <w:rPr>
          <w:rFonts w:ascii="Arial Narrow" w:hAnsi="Arial Narrow" w:cs="Arial"/>
          <w:spacing w:val="6"/>
          <w:sz w:val="21"/>
          <w:szCs w:val="22"/>
        </w:rPr>
      </w:pPr>
    </w:p>
    <w:p w14:paraId="15921587" w14:textId="77777777" w:rsidR="00A50A8B" w:rsidRPr="00BA355D" w:rsidRDefault="00A50A8B" w:rsidP="00A50A8B">
      <w:pPr>
        <w:widowControl w:val="0"/>
        <w:autoSpaceDE w:val="0"/>
        <w:autoSpaceDN w:val="0"/>
        <w:adjustRightInd w:val="0"/>
        <w:jc w:val="center"/>
        <w:rPr>
          <w:rFonts w:ascii="Arial Narrow" w:hAnsi="Arial Narrow" w:cs="Arial"/>
          <w:b/>
          <w:spacing w:val="6"/>
          <w:sz w:val="40"/>
          <w:szCs w:val="40"/>
        </w:rPr>
      </w:pPr>
      <w:r w:rsidRPr="00BA355D">
        <w:rPr>
          <w:rFonts w:ascii="Arial Narrow" w:hAnsi="Arial Narrow" w:cs="Arial"/>
          <w:b/>
          <w:spacing w:val="6"/>
          <w:sz w:val="36"/>
          <w:szCs w:val="36"/>
        </w:rPr>
        <w:t>„</w:t>
      </w:r>
      <w:r w:rsidRPr="00BA355D">
        <w:rPr>
          <w:rFonts w:ascii="Arial Narrow" w:eastAsia="Arial" w:hAnsi="Arial Narrow" w:cs="Arial"/>
          <w:b/>
          <w:spacing w:val="6"/>
          <w:sz w:val="36"/>
          <w:szCs w:val="22"/>
          <w:lang w:eastAsia="en-US"/>
        </w:rPr>
        <w:t>Modernizácia električkovej trate - Ružinovská radiála“</w:t>
      </w:r>
    </w:p>
    <w:p w14:paraId="20509AAF" w14:textId="77777777" w:rsidR="00A50A8B" w:rsidRPr="00BA355D" w:rsidRDefault="00A50A8B" w:rsidP="00A50A8B">
      <w:pPr>
        <w:widowControl w:val="0"/>
        <w:autoSpaceDE w:val="0"/>
        <w:autoSpaceDN w:val="0"/>
        <w:adjustRightInd w:val="0"/>
        <w:jc w:val="center"/>
        <w:rPr>
          <w:rFonts w:ascii="Arial Narrow" w:hAnsi="Arial Narrow" w:cs="Arial"/>
          <w:spacing w:val="6"/>
          <w:sz w:val="21"/>
          <w:szCs w:val="22"/>
        </w:rPr>
      </w:pPr>
    </w:p>
    <w:p w14:paraId="4F4AFFB8" w14:textId="77777777" w:rsidR="00A50A8B" w:rsidRPr="00BA355D" w:rsidRDefault="00A50A8B" w:rsidP="00A50A8B">
      <w:pPr>
        <w:widowControl w:val="0"/>
        <w:autoSpaceDE w:val="0"/>
        <w:autoSpaceDN w:val="0"/>
        <w:adjustRightInd w:val="0"/>
        <w:jc w:val="center"/>
        <w:rPr>
          <w:rFonts w:ascii="Arial Narrow" w:hAnsi="Arial Narrow" w:cs="Arial"/>
          <w:spacing w:val="6"/>
          <w:sz w:val="21"/>
          <w:szCs w:val="22"/>
        </w:rPr>
      </w:pPr>
    </w:p>
    <w:p w14:paraId="0B410F03" w14:textId="77777777" w:rsidR="00A50A8B" w:rsidRPr="00BA355D" w:rsidRDefault="00A50A8B" w:rsidP="00A50A8B">
      <w:pPr>
        <w:widowControl w:val="0"/>
        <w:autoSpaceDE w:val="0"/>
        <w:autoSpaceDN w:val="0"/>
        <w:adjustRightInd w:val="0"/>
        <w:jc w:val="center"/>
        <w:rPr>
          <w:rFonts w:ascii="Arial Narrow" w:hAnsi="Arial Narrow" w:cs="Arial"/>
          <w:spacing w:val="6"/>
          <w:sz w:val="21"/>
          <w:szCs w:val="22"/>
        </w:rPr>
      </w:pPr>
    </w:p>
    <w:p w14:paraId="59E99F69" w14:textId="77777777" w:rsidR="00A50A8B" w:rsidRPr="00BA355D" w:rsidRDefault="00A50A8B" w:rsidP="00A50A8B">
      <w:pPr>
        <w:widowControl w:val="0"/>
        <w:autoSpaceDE w:val="0"/>
        <w:autoSpaceDN w:val="0"/>
        <w:adjustRightInd w:val="0"/>
        <w:jc w:val="center"/>
        <w:rPr>
          <w:rFonts w:ascii="Arial Narrow" w:hAnsi="Arial Narrow" w:cs="Arial"/>
          <w:spacing w:val="6"/>
          <w:sz w:val="21"/>
          <w:szCs w:val="22"/>
        </w:rPr>
      </w:pPr>
    </w:p>
    <w:p w14:paraId="72955742" w14:textId="77777777" w:rsidR="00A50A8B" w:rsidRPr="00BA355D" w:rsidRDefault="00A50A8B" w:rsidP="00A50A8B">
      <w:pPr>
        <w:widowControl w:val="0"/>
        <w:autoSpaceDE w:val="0"/>
        <w:autoSpaceDN w:val="0"/>
        <w:adjustRightInd w:val="0"/>
        <w:jc w:val="center"/>
        <w:rPr>
          <w:rFonts w:ascii="Arial Narrow" w:hAnsi="Arial Narrow" w:cs="Arial"/>
          <w:b/>
          <w:bCs/>
          <w:spacing w:val="6"/>
          <w:sz w:val="44"/>
          <w:szCs w:val="44"/>
        </w:rPr>
      </w:pPr>
      <w:r w:rsidRPr="00BA355D">
        <w:rPr>
          <w:rFonts w:ascii="Arial Narrow" w:hAnsi="Arial Narrow" w:cs="Arial"/>
          <w:spacing w:val="6"/>
          <w:sz w:val="44"/>
          <w:szCs w:val="44"/>
        </w:rPr>
        <w:t>SÚŤAŽNÉ PODKLADY</w:t>
      </w:r>
    </w:p>
    <w:p w14:paraId="66417031" w14:textId="77777777" w:rsidR="00A50A8B" w:rsidRPr="00BA355D" w:rsidRDefault="00A50A8B" w:rsidP="00A50A8B">
      <w:pPr>
        <w:widowControl w:val="0"/>
        <w:autoSpaceDE w:val="0"/>
        <w:autoSpaceDN w:val="0"/>
        <w:adjustRightInd w:val="0"/>
        <w:jc w:val="center"/>
        <w:rPr>
          <w:rFonts w:ascii="Arial Narrow" w:hAnsi="Arial Narrow" w:cs="Arial"/>
          <w:spacing w:val="6"/>
          <w:sz w:val="21"/>
          <w:szCs w:val="22"/>
        </w:rPr>
      </w:pPr>
    </w:p>
    <w:p w14:paraId="7779F352" w14:textId="77777777" w:rsidR="00A50A8B" w:rsidRPr="00BA355D" w:rsidRDefault="00A50A8B" w:rsidP="00A50A8B">
      <w:pPr>
        <w:widowControl w:val="0"/>
        <w:autoSpaceDE w:val="0"/>
        <w:autoSpaceDN w:val="0"/>
        <w:adjustRightInd w:val="0"/>
        <w:jc w:val="center"/>
        <w:rPr>
          <w:rFonts w:ascii="Arial Narrow" w:hAnsi="Arial Narrow" w:cs="Arial"/>
          <w:spacing w:val="6"/>
          <w:sz w:val="21"/>
          <w:szCs w:val="22"/>
        </w:rPr>
      </w:pPr>
    </w:p>
    <w:p w14:paraId="1C7883BB" w14:textId="77777777" w:rsidR="00A50A8B" w:rsidRPr="00BA355D" w:rsidRDefault="00A50A8B" w:rsidP="00A50A8B">
      <w:pPr>
        <w:widowControl w:val="0"/>
        <w:autoSpaceDE w:val="0"/>
        <w:autoSpaceDN w:val="0"/>
        <w:adjustRightInd w:val="0"/>
        <w:jc w:val="center"/>
        <w:rPr>
          <w:rFonts w:ascii="Arial Narrow" w:hAnsi="Arial Narrow" w:cs="Arial"/>
          <w:spacing w:val="6"/>
          <w:sz w:val="21"/>
          <w:szCs w:val="22"/>
        </w:rPr>
      </w:pPr>
    </w:p>
    <w:p w14:paraId="566268FC" w14:textId="77777777" w:rsidR="00A50A8B" w:rsidRPr="00BA355D" w:rsidRDefault="00A50A8B" w:rsidP="00A50A8B">
      <w:pPr>
        <w:widowControl w:val="0"/>
        <w:autoSpaceDE w:val="0"/>
        <w:autoSpaceDN w:val="0"/>
        <w:adjustRightInd w:val="0"/>
        <w:jc w:val="center"/>
        <w:rPr>
          <w:rFonts w:ascii="Arial Narrow" w:hAnsi="Arial Narrow" w:cs="Arial"/>
          <w:spacing w:val="6"/>
          <w:sz w:val="21"/>
          <w:szCs w:val="22"/>
        </w:rPr>
      </w:pPr>
    </w:p>
    <w:p w14:paraId="18627366" w14:textId="77777777" w:rsidR="00A50A8B" w:rsidRPr="00BA355D" w:rsidRDefault="00A50A8B" w:rsidP="00A50A8B">
      <w:pPr>
        <w:widowControl w:val="0"/>
        <w:autoSpaceDE w:val="0"/>
        <w:autoSpaceDN w:val="0"/>
        <w:adjustRightInd w:val="0"/>
        <w:jc w:val="center"/>
        <w:rPr>
          <w:rFonts w:ascii="Arial Narrow" w:hAnsi="Arial Narrow" w:cs="Arial"/>
          <w:spacing w:val="6"/>
          <w:sz w:val="21"/>
          <w:szCs w:val="22"/>
        </w:rPr>
      </w:pPr>
    </w:p>
    <w:p w14:paraId="13F1E075" w14:textId="77777777" w:rsidR="00A50A8B" w:rsidRPr="00BA355D" w:rsidRDefault="00A50A8B" w:rsidP="00A50A8B">
      <w:pPr>
        <w:widowControl w:val="0"/>
        <w:autoSpaceDE w:val="0"/>
        <w:autoSpaceDN w:val="0"/>
        <w:adjustRightInd w:val="0"/>
        <w:jc w:val="center"/>
        <w:rPr>
          <w:rFonts w:ascii="Arial Narrow" w:hAnsi="Arial Narrow" w:cs="Arial"/>
          <w:spacing w:val="6"/>
          <w:sz w:val="21"/>
          <w:szCs w:val="22"/>
        </w:rPr>
      </w:pPr>
    </w:p>
    <w:p w14:paraId="413C9829" w14:textId="77777777" w:rsidR="00A50A8B" w:rsidRPr="00BA355D" w:rsidRDefault="00A50A8B" w:rsidP="00A50A8B">
      <w:pPr>
        <w:widowControl w:val="0"/>
        <w:autoSpaceDE w:val="0"/>
        <w:autoSpaceDN w:val="0"/>
        <w:adjustRightInd w:val="0"/>
        <w:jc w:val="center"/>
        <w:rPr>
          <w:rFonts w:ascii="Arial Narrow" w:hAnsi="Arial Narrow" w:cs="Arial"/>
          <w:b/>
          <w:bCs/>
          <w:spacing w:val="6"/>
          <w:sz w:val="44"/>
          <w:szCs w:val="44"/>
        </w:rPr>
      </w:pPr>
      <w:r w:rsidRPr="00BA355D">
        <w:rPr>
          <w:rFonts w:ascii="Arial Narrow" w:hAnsi="Arial Narrow" w:cs="Arial"/>
          <w:b/>
          <w:bCs/>
          <w:spacing w:val="6"/>
          <w:sz w:val="44"/>
          <w:szCs w:val="44"/>
        </w:rPr>
        <w:t>Zväzok 2, Časť 1</w:t>
      </w:r>
    </w:p>
    <w:p w14:paraId="4CA62473" w14:textId="77777777" w:rsidR="00A50A8B" w:rsidRPr="00BA355D" w:rsidRDefault="00A50A8B" w:rsidP="00A50A8B">
      <w:pPr>
        <w:widowControl w:val="0"/>
        <w:autoSpaceDE w:val="0"/>
        <w:autoSpaceDN w:val="0"/>
        <w:adjustRightInd w:val="0"/>
        <w:jc w:val="center"/>
        <w:rPr>
          <w:rFonts w:ascii="Arial Narrow" w:hAnsi="Arial Narrow" w:cs="Arial"/>
          <w:spacing w:val="6"/>
          <w:sz w:val="21"/>
          <w:szCs w:val="22"/>
        </w:rPr>
      </w:pPr>
      <w:r w:rsidRPr="00BA355D">
        <w:rPr>
          <w:rFonts w:ascii="Arial Narrow" w:hAnsi="Arial Narrow" w:cs="Arial"/>
          <w:b/>
          <w:bCs/>
          <w:spacing w:val="6"/>
          <w:sz w:val="44"/>
          <w:szCs w:val="44"/>
        </w:rPr>
        <w:t>Všeobecné zmluvné podmienky</w:t>
      </w:r>
    </w:p>
    <w:p w14:paraId="1CD13B87" w14:textId="77777777" w:rsidR="00A50A8B" w:rsidRPr="00BA355D" w:rsidRDefault="00A50A8B" w:rsidP="00A50A8B">
      <w:pPr>
        <w:widowControl w:val="0"/>
        <w:autoSpaceDE w:val="0"/>
        <w:autoSpaceDN w:val="0"/>
        <w:adjustRightInd w:val="0"/>
        <w:jc w:val="center"/>
        <w:rPr>
          <w:rFonts w:ascii="Arial Narrow" w:hAnsi="Arial Narrow" w:cs="Arial"/>
          <w:spacing w:val="6"/>
          <w:sz w:val="21"/>
          <w:szCs w:val="22"/>
        </w:rPr>
      </w:pPr>
    </w:p>
    <w:p w14:paraId="21E5652A" w14:textId="77777777" w:rsidR="00A50A8B" w:rsidRPr="00BA355D" w:rsidRDefault="00A50A8B" w:rsidP="00A50A8B">
      <w:pPr>
        <w:widowControl w:val="0"/>
        <w:autoSpaceDE w:val="0"/>
        <w:autoSpaceDN w:val="0"/>
        <w:adjustRightInd w:val="0"/>
        <w:jc w:val="center"/>
        <w:rPr>
          <w:rFonts w:ascii="Arial Narrow" w:hAnsi="Arial Narrow" w:cs="Arial"/>
          <w:spacing w:val="6"/>
          <w:sz w:val="21"/>
          <w:szCs w:val="22"/>
        </w:rPr>
      </w:pPr>
    </w:p>
    <w:p w14:paraId="7866BBCB" w14:textId="77777777" w:rsidR="00A50A8B" w:rsidRPr="00BA355D" w:rsidRDefault="00A50A8B" w:rsidP="00A50A8B">
      <w:pPr>
        <w:widowControl w:val="0"/>
        <w:autoSpaceDE w:val="0"/>
        <w:autoSpaceDN w:val="0"/>
        <w:adjustRightInd w:val="0"/>
        <w:jc w:val="center"/>
        <w:rPr>
          <w:rFonts w:ascii="Arial Narrow" w:hAnsi="Arial Narrow" w:cs="Arial"/>
          <w:spacing w:val="6"/>
          <w:sz w:val="21"/>
          <w:szCs w:val="22"/>
        </w:rPr>
      </w:pPr>
    </w:p>
    <w:p w14:paraId="183F5C26" w14:textId="77777777" w:rsidR="00A50A8B" w:rsidRPr="00BA355D" w:rsidRDefault="00A50A8B" w:rsidP="00A50A8B">
      <w:pPr>
        <w:widowControl w:val="0"/>
        <w:autoSpaceDE w:val="0"/>
        <w:autoSpaceDN w:val="0"/>
        <w:adjustRightInd w:val="0"/>
        <w:jc w:val="center"/>
        <w:rPr>
          <w:rFonts w:ascii="Arial Narrow" w:hAnsi="Arial Narrow" w:cs="Arial"/>
          <w:spacing w:val="6"/>
          <w:sz w:val="21"/>
          <w:szCs w:val="22"/>
        </w:rPr>
      </w:pPr>
    </w:p>
    <w:p w14:paraId="51BEEBF4" w14:textId="77777777" w:rsidR="00A50A8B" w:rsidRPr="00BA355D" w:rsidRDefault="00A50A8B" w:rsidP="00A50A8B">
      <w:pPr>
        <w:widowControl w:val="0"/>
        <w:autoSpaceDE w:val="0"/>
        <w:autoSpaceDN w:val="0"/>
        <w:adjustRightInd w:val="0"/>
        <w:jc w:val="center"/>
        <w:rPr>
          <w:rFonts w:ascii="Arial Narrow" w:hAnsi="Arial Narrow" w:cs="Arial"/>
          <w:spacing w:val="6"/>
          <w:sz w:val="21"/>
          <w:szCs w:val="22"/>
        </w:rPr>
      </w:pPr>
    </w:p>
    <w:p w14:paraId="246EDACA" w14:textId="77777777" w:rsidR="00A50A8B" w:rsidRPr="00BA355D" w:rsidRDefault="00A50A8B" w:rsidP="00A50A8B">
      <w:pPr>
        <w:widowControl w:val="0"/>
        <w:autoSpaceDE w:val="0"/>
        <w:autoSpaceDN w:val="0"/>
        <w:adjustRightInd w:val="0"/>
        <w:jc w:val="center"/>
        <w:rPr>
          <w:rFonts w:ascii="Arial Narrow" w:hAnsi="Arial Narrow" w:cs="Arial"/>
          <w:spacing w:val="6"/>
          <w:sz w:val="21"/>
          <w:szCs w:val="22"/>
        </w:rPr>
      </w:pPr>
    </w:p>
    <w:p w14:paraId="4BCC477B" w14:textId="77777777" w:rsidR="00A50A8B" w:rsidRPr="00BA355D" w:rsidRDefault="00A50A8B" w:rsidP="00A50A8B">
      <w:pPr>
        <w:widowControl w:val="0"/>
        <w:autoSpaceDE w:val="0"/>
        <w:autoSpaceDN w:val="0"/>
        <w:adjustRightInd w:val="0"/>
        <w:jc w:val="center"/>
        <w:rPr>
          <w:rFonts w:ascii="Arial Narrow" w:hAnsi="Arial Narrow" w:cs="Arial"/>
          <w:spacing w:val="6"/>
          <w:sz w:val="21"/>
          <w:szCs w:val="22"/>
        </w:rPr>
      </w:pPr>
    </w:p>
    <w:p w14:paraId="76DF1A30" w14:textId="77777777" w:rsidR="00A50A8B" w:rsidRPr="00BA355D" w:rsidRDefault="00A50A8B" w:rsidP="00A50A8B">
      <w:pPr>
        <w:widowControl w:val="0"/>
        <w:autoSpaceDE w:val="0"/>
        <w:autoSpaceDN w:val="0"/>
        <w:adjustRightInd w:val="0"/>
        <w:jc w:val="center"/>
        <w:rPr>
          <w:rFonts w:ascii="Arial Narrow" w:hAnsi="Arial Narrow" w:cs="Arial"/>
          <w:spacing w:val="6"/>
          <w:sz w:val="21"/>
          <w:szCs w:val="22"/>
        </w:rPr>
      </w:pPr>
    </w:p>
    <w:p w14:paraId="67FCA1D7" w14:textId="77777777" w:rsidR="00A50A8B" w:rsidRPr="00BA355D" w:rsidRDefault="00A50A8B" w:rsidP="00A50A8B">
      <w:pPr>
        <w:widowControl w:val="0"/>
        <w:autoSpaceDE w:val="0"/>
        <w:autoSpaceDN w:val="0"/>
        <w:adjustRightInd w:val="0"/>
        <w:jc w:val="center"/>
        <w:rPr>
          <w:rFonts w:ascii="Arial Narrow" w:hAnsi="Arial Narrow" w:cs="Arial"/>
          <w:spacing w:val="6"/>
          <w:sz w:val="21"/>
          <w:szCs w:val="22"/>
        </w:rPr>
      </w:pPr>
    </w:p>
    <w:p w14:paraId="61D99F6D" w14:textId="77777777" w:rsidR="00A50A8B" w:rsidRPr="00BA355D" w:rsidRDefault="00A50A8B" w:rsidP="00A50A8B">
      <w:pPr>
        <w:widowControl w:val="0"/>
        <w:autoSpaceDE w:val="0"/>
        <w:autoSpaceDN w:val="0"/>
        <w:adjustRightInd w:val="0"/>
        <w:jc w:val="center"/>
        <w:rPr>
          <w:rFonts w:ascii="Arial Narrow" w:hAnsi="Arial Narrow" w:cs="Arial"/>
          <w:spacing w:val="6"/>
          <w:sz w:val="21"/>
          <w:szCs w:val="22"/>
        </w:rPr>
      </w:pPr>
    </w:p>
    <w:p w14:paraId="74C60F22" w14:textId="77777777" w:rsidR="00A50A8B" w:rsidRPr="00BA355D" w:rsidRDefault="00A50A8B" w:rsidP="00A50A8B">
      <w:pPr>
        <w:widowControl w:val="0"/>
        <w:autoSpaceDE w:val="0"/>
        <w:autoSpaceDN w:val="0"/>
        <w:adjustRightInd w:val="0"/>
        <w:jc w:val="center"/>
        <w:rPr>
          <w:rFonts w:ascii="Arial Narrow" w:hAnsi="Arial Narrow" w:cs="Arial"/>
          <w:spacing w:val="6"/>
          <w:sz w:val="21"/>
          <w:szCs w:val="22"/>
        </w:rPr>
      </w:pPr>
    </w:p>
    <w:p w14:paraId="6D3F72D3" w14:textId="6009A0FC" w:rsidR="00A50A8B" w:rsidRPr="00BA355D" w:rsidRDefault="00A50A8B" w:rsidP="00A50A8B">
      <w:pPr>
        <w:widowControl w:val="0"/>
        <w:autoSpaceDE w:val="0"/>
        <w:autoSpaceDN w:val="0"/>
        <w:adjustRightInd w:val="0"/>
        <w:jc w:val="center"/>
        <w:rPr>
          <w:rFonts w:ascii="Arial Narrow" w:hAnsi="Arial Narrow" w:cs="Arial"/>
          <w:spacing w:val="6"/>
        </w:rPr>
        <w:sectPr w:rsidR="00A50A8B" w:rsidRPr="00BA355D" w:rsidSect="00A50A8B">
          <w:headerReference w:type="default" r:id="rId15"/>
          <w:footerReference w:type="default" r:id="rId16"/>
          <w:headerReference w:type="first" r:id="rId17"/>
          <w:footerReference w:type="first" r:id="rId18"/>
          <w:pgSz w:w="11907" w:h="16840" w:code="9"/>
          <w:pgMar w:top="1537" w:right="1275" w:bottom="1418" w:left="1418" w:header="567" w:footer="567" w:gutter="0"/>
          <w:pgNumType w:start="1"/>
          <w:cols w:space="708"/>
          <w:titlePg/>
          <w:docGrid w:linePitch="326"/>
        </w:sectPr>
      </w:pPr>
      <w:r w:rsidRPr="00BA355D">
        <w:rPr>
          <w:rFonts w:ascii="Arial Narrow" w:hAnsi="Arial Narrow" w:cs="Arial"/>
          <w:spacing w:val="6"/>
        </w:rPr>
        <w:t>Bratislava, 0</w:t>
      </w:r>
      <w:r w:rsidR="007E2CE1">
        <w:rPr>
          <w:rFonts w:ascii="Arial Narrow" w:hAnsi="Arial Narrow" w:cs="Arial"/>
          <w:spacing w:val="6"/>
        </w:rPr>
        <w:t>7</w:t>
      </w:r>
      <w:r w:rsidRPr="00BA355D">
        <w:rPr>
          <w:rFonts w:ascii="Arial Narrow" w:hAnsi="Arial Narrow" w:cs="Arial"/>
          <w:spacing w:val="6"/>
        </w:rPr>
        <w:t>/2025</w:t>
      </w:r>
    </w:p>
    <w:p w14:paraId="36250303" w14:textId="77777777" w:rsidR="00A50A8B" w:rsidRPr="00BA355D" w:rsidRDefault="00A50A8B" w:rsidP="00A50A8B">
      <w:pPr>
        <w:jc w:val="both"/>
        <w:rPr>
          <w:rFonts w:ascii="Arial Narrow" w:hAnsi="Arial Narrow"/>
          <w:b/>
          <w:sz w:val="21"/>
          <w:szCs w:val="21"/>
          <w:lang w:eastAsia="en-US"/>
        </w:rPr>
      </w:pPr>
      <w:r w:rsidRPr="00BA355D">
        <w:rPr>
          <w:rFonts w:ascii="Arial Narrow" w:hAnsi="Arial Narrow"/>
          <w:b/>
          <w:sz w:val="21"/>
          <w:szCs w:val="21"/>
          <w:lang w:eastAsia="en-US"/>
        </w:rPr>
        <w:t>Všeobecné podmienky – Zmluvné podmienky FIDIC pre technologické zariadenie a projektovanie – realizáciu</w:t>
      </w:r>
    </w:p>
    <w:p w14:paraId="44F15565" w14:textId="77777777" w:rsidR="00A50A8B" w:rsidRPr="00BA355D" w:rsidRDefault="00A50A8B" w:rsidP="00A50A8B">
      <w:pPr>
        <w:jc w:val="both"/>
        <w:rPr>
          <w:rFonts w:ascii="Arial Narrow" w:hAnsi="Arial Narrow"/>
          <w:bCs/>
          <w:sz w:val="21"/>
          <w:szCs w:val="21"/>
          <w:lang w:eastAsia="en-US"/>
        </w:rPr>
      </w:pPr>
    </w:p>
    <w:p w14:paraId="7965CC38" w14:textId="77777777" w:rsidR="00A50A8B" w:rsidRPr="00BA355D" w:rsidRDefault="00A50A8B" w:rsidP="00A50A8B">
      <w:pPr>
        <w:jc w:val="both"/>
        <w:rPr>
          <w:rFonts w:ascii="Arial Narrow" w:hAnsi="Arial Narrow"/>
          <w:bCs/>
          <w:sz w:val="21"/>
          <w:szCs w:val="21"/>
          <w:lang w:eastAsia="en-US"/>
        </w:rPr>
      </w:pPr>
      <w:r w:rsidRPr="00BA355D">
        <w:rPr>
          <w:rFonts w:ascii="Arial Narrow" w:hAnsi="Arial Narrow"/>
          <w:bCs/>
          <w:sz w:val="21"/>
          <w:szCs w:val="21"/>
          <w:lang w:eastAsia="en-US"/>
        </w:rPr>
        <w:t>Zmluvné podmienky, ktorými sa riadi Zmluva o dielo uvedená v týchto súťažných podkladoch, pozostávajú zo „Všeobecných podmienok“, vrátane Prílohy „Všeobecné podmienky Dohody o riešení sporov“ a z „Osobitných podmienok“, ktoré predstavujú doplnky, úpravy a dodatky k Všeobecným podmienkam.</w:t>
      </w:r>
    </w:p>
    <w:p w14:paraId="515879F4" w14:textId="77777777" w:rsidR="00A50A8B" w:rsidRPr="00BA355D" w:rsidRDefault="00A50A8B" w:rsidP="00A50A8B">
      <w:pPr>
        <w:jc w:val="both"/>
        <w:rPr>
          <w:rFonts w:ascii="Arial Narrow" w:hAnsi="Arial Narrow"/>
          <w:bCs/>
          <w:sz w:val="21"/>
          <w:szCs w:val="21"/>
          <w:lang w:eastAsia="en-US"/>
        </w:rPr>
      </w:pPr>
    </w:p>
    <w:p w14:paraId="4A4B57FD" w14:textId="77777777" w:rsidR="00A50A8B" w:rsidRPr="00BA355D" w:rsidRDefault="00A50A8B" w:rsidP="00A50A8B">
      <w:pPr>
        <w:jc w:val="both"/>
        <w:rPr>
          <w:rFonts w:ascii="Arial Narrow" w:hAnsi="Arial Narrow"/>
          <w:bCs/>
          <w:sz w:val="21"/>
          <w:szCs w:val="21"/>
          <w:lang w:eastAsia="en-US"/>
        </w:rPr>
      </w:pPr>
      <w:r w:rsidRPr="00BA355D">
        <w:rPr>
          <w:rFonts w:ascii="Arial Narrow" w:hAnsi="Arial Narrow"/>
          <w:bCs/>
          <w:sz w:val="21"/>
          <w:szCs w:val="21"/>
          <w:lang w:eastAsia="en-US"/>
        </w:rPr>
        <w:t>Všeobecné podmienky sú nemenné, zostávajú v plnej platnosti v takom rozsahu, v akom nie sú upravené alebo doplnené Osobitnými podmienkami.</w:t>
      </w:r>
    </w:p>
    <w:p w14:paraId="477B504A" w14:textId="77777777" w:rsidR="00A50A8B" w:rsidRPr="00BA355D" w:rsidRDefault="00A50A8B" w:rsidP="00A50A8B">
      <w:pPr>
        <w:jc w:val="both"/>
        <w:rPr>
          <w:rFonts w:ascii="Arial Narrow" w:hAnsi="Arial Narrow"/>
          <w:bCs/>
          <w:sz w:val="21"/>
          <w:szCs w:val="21"/>
          <w:lang w:eastAsia="en-US"/>
        </w:rPr>
      </w:pPr>
    </w:p>
    <w:p w14:paraId="60C3F661" w14:textId="77777777" w:rsidR="00A50A8B" w:rsidRPr="00BA355D" w:rsidRDefault="00A50A8B" w:rsidP="00A50A8B">
      <w:pPr>
        <w:jc w:val="both"/>
        <w:rPr>
          <w:rFonts w:ascii="Arial Narrow" w:hAnsi="Arial Narrow"/>
          <w:bCs/>
          <w:sz w:val="21"/>
          <w:szCs w:val="21"/>
          <w:lang w:eastAsia="en-US"/>
        </w:rPr>
      </w:pPr>
      <w:r w:rsidRPr="00BA355D">
        <w:rPr>
          <w:rFonts w:ascii="Arial Narrow" w:hAnsi="Arial Narrow"/>
          <w:bCs/>
          <w:sz w:val="21"/>
          <w:szCs w:val="21"/>
          <w:lang w:eastAsia="en-US"/>
        </w:rPr>
        <w:t>Všeobecné podmienky sú súčasťou:</w:t>
      </w:r>
    </w:p>
    <w:p w14:paraId="58CFDCBA" w14:textId="77777777" w:rsidR="00A50A8B" w:rsidRPr="00BA355D" w:rsidRDefault="00A50A8B" w:rsidP="00A50A8B">
      <w:pPr>
        <w:jc w:val="both"/>
        <w:rPr>
          <w:rFonts w:ascii="Arial Narrow" w:hAnsi="Arial Narrow"/>
          <w:bCs/>
          <w:sz w:val="21"/>
          <w:szCs w:val="21"/>
          <w:lang w:eastAsia="en-US"/>
        </w:rPr>
      </w:pPr>
      <w:r w:rsidRPr="00BA355D">
        <w:rPr>
          <w:rFonts w:ascii="Arial Narrow" w:hAnsi="Arial Narrow"/>
          <w:bCs/>
          <w:sz w:val="21"/>
          <w:szCs w:val="21"/>
          <w:lang w:eastAsia="en-US"/>
        </w:rPr>
        <w:t>„Zmluvných podmienok pre technologické zariadenie a projektovanie-realizáciu“ – pre elektrotechnické a strojno-technologické diela a pre stavebné a inžinierske diela projektované Zhotoviteľom, („Žltá kniha“) Prvé vydanie 1999, vydané Medzinárodnou federáciou konzultačných inžinierov (FIDIC), slovenský preklad, SACE 2008.</w:t>
      </w:r>
    </w:p>
    <w:p w14:paraId="39539E38" w14:textId="77777777" w:rsidR="00A50A8B" w:rsidRPr="00BA355D" w:rsidRDefault="00A50A8B" w:rsidP="00A50A8B">
      <w:pPr>
        <w:jc w:val="both"/>
        <w:rPr>
          <w:rFonts w:ascii="Arial Narrow" w:hAnsi="Arial Narrow"/>
          <w:bCs/>
          <w:sz w:val="21"/>
          <w:szCs w:val="21"/>
          <w:lang w:eastAsia="en-US"/>
        </w:rPr>
      </w:pPr>
    </w:p>
    <w:p w14:paraId="57E98B3B" w14:textId="77777777" w:rsidR="00A50A8B" w:rsidRPr="00BA355D" w:rsidRDefault="00A50A8B" w:rsidP="00A50A8B">
      <w:pPr>
        <w:jc w:val="both"/>
        <w:rPr>
          <w:rFonts w:ascii="Arial Narrow" w:hAnsi="Arial Narrow"/>
          <w:bCs/>
          <w:sz w:val="21"/>
          <w:szCs w:val="21"/>
          <w:lang w:eastAsia="en-US"/>
        </w:rPr>
      </w:pPr>
      <w:r w:rsidRPr="00BA355D">
        <w:rPr>
          <w:rFonts w:ascii="Arial Narrow" w:hAnsi="Arial Narrow"/>
          <w:bCs/>
          <w:sz w:val="21"/>
          <w:szCs w:val="21"/>
          <w:lang w:eastAsia="en-US"/>
        </w:rPr>
        <w:t>Všeobecné zmluvné podmienky je možné zakúpiť na adrese:</w:t>
      </w:r>
    </w:p>
    <w:p w14:paraId="358F3BD0" w14:textId="77777777" w:rsidR="00A50A8B" w:rsidRPr="00BA355D" w:rsidRDefault="00A50A8B" w:rsidP="00A50A8B">
      <w:pPr>
        <w:jc w:val="both"/>
        <w:rPr>
          <w:rFonts w:ascii="Arial Narrow" w:hAnsi="Arial Narrow"/>
          <w:bCs/>
          <w:sz w:val="21"/>
          <w:szCs w:val="21"/>
          <w:lang w:eastAsia="en-US"/>
        </w:rPr>
      </w:pPr>
    </w:p>
    <w:p w14:paraId="52F66B2F" w14:textId="77777777" w:rsidR="00A50A8B" w:rsidRPr="00BA355D" w:rsidRDefault="00A50A8B" w:rsidP="00A50A8B">
      <w:pPr>
        <w:jc w:val="both"/>
        <w:rPr>
          <w:rFonts w:ascii="Arial Narrow" w:hAnsi="Arial Narrow"/>
          <w:bCs/>
          <w:sz w:val="21"/>
          <w:szCs w:val="21"/>
          <w:lang w:eastAsia="en-US"/>
        </w:rPr>
      </w:pPr>
      <w:r w:rsidRPr="00BA355D">
        <w:rPr>
          <w:rFonts w:ascii="Arial Narrow" w:hAnsi="Arial Narrow"/>
          <w:bCs/>
          <w:sz w:val="21"/>
          <w:szCs w:val="21"/>
          <w:lang w:eastAsia="en-US"/>
        </w:rPr>
        <w:t>Slovenská asociácia konzultačných inžinierov – SACE</w:t>
      </w:r>
    </w:p>
    <w:p w14:paraId="527AD4FF" w14:textId="77777777" w:rsidR="00A50A8B" w:rsidRPr="00BA355D" w:rsidRDefault="00A50A8B" w:rsidP="00A50A8B">
      <w:pPr>
        <w:jc w:val="both"/>
        <w:rPr>
          <w:rFonts w:ascii="Arial Narrow" w:hAnsi="Arial Narrow"/>
          <w:bCs/>
          <w:sz w:val="21"/>
          <w:szCs w:val="21"/>
          <w:lang w:eastAsia="en-US"/>
        </w:rPr>
      </w:pPr>
      <w:r w:rsidRPr="00BA355D">
        <w:rPr>
          <w:rFonts w:ascii="Arial Narrow" w:hAnsi="Arial Narrow"/>
          <w:bCs/>
          <w:sz w:val="21"/>
          <w:szCs w:val="21"/>
          <w:lang w:eastAsia="en-US"/>
        </w:rPr>
        <w:t>Trnavská cesta 25</w:t>
      </w:r>
    </w:p>
    <w:p w14:paraId="4D4A1C31" w14:textId="77777777" w:rsidR="00A50A8B" w:rsidRPr="00BA355D" w:rsidRDefault="00A50A8B" w:rsidP="00A50A8B">
      <w:pPr>
        <w:jc w:val="both"/>
        <w:rPr>
          <w:rFonts w:ascii="Arial Narrow" w:hAnsi="Arial Narrow"/>
          <w:bCs/>
          <w:sz w:val="21"/>
          <w:szCs w:val="21"/>
          <w:lang w:eastAsia="en-US"/>
        </w:rPr>
      </w:pPr>
      <w:r w:rsidRPr="00BA355D">
        <w:rPr>
          <w:rFonts w:ascii="Arial Narrow" w:hAnsi="Arial Narrow"/>
          <w:bCs/>
          <w:sz w:val="21"/>
          <w:szCs w:val="21"/>
          <w:lang w:eastAsia="en-US"/>
        </w:rPr>
        <w:t>831 03 Bratislava</w:t>
      </w:r>
    </w:p>
    <w:p w14:paraId="2F2870AC" w14:textId="77777777" w:rsidR="00A50A8B" w:rsidRPr="00BA355D" w:rsidRDefault="00A50A8B" w:rsidP="00A50A8B">
      <w:pPr>
        <w:jc w:val="both"/>
        <w:rPr>
          <w:rFonts w:ascii="Arial Narrow" w:hAnsi="Arial Narrow"/>
          <w:bCs/>
          <w:sz w:val="21"/>
          <w:szCs w:val="21"/>
          <w:lang w:eastAsia="en-US"/>
        </w:rPr>
      </w:pPr>
      <w:r w:rsidRPr="00BA355D">
        <w:rPr>
          <w:rFonts w:ascii="Arial Narrow" w:hAnsi="Arial Narrow"/>
          <w:bCs/>
          <w:sz w:val="21"/>
          <w:szCs w:val="21"/>
          <w:lang w:eastAsia="en-US"/>
        </w:rPr>
        <w:t>tel.: +421 2 50 234 510</w:t>
      </w:r>
    </w:p>
    <w:p w14:paraId="3D774D67" w14:textId="77777777" w:rsidR="00A50A8B" w:rsidRPr="00BA355D" w:rsidRDefault="00A50A8B" w:rsidP="00A50A8B">
      <w:pPr>
        <w:jc w:val="both"/>
        <w:rPr>
          <w:rFonts w:ascii="Arial Narrow" w:hAnsi="Arial Narrow"/>
          <w:bCs/>
          <w:sz w:val="21"/>
          <w:szCs w:val="21"/>
          <w:lang w:eastAsia="en-US"/>
        </w:rPr>
      </w:pPr>
      <w:r w:rsidRPr="00BA355D">
        <w:rPr>
          <w:rFonts w:ascii="Arial Narrow" w:hAnsi="Arial Narrow"/>
          <w:bCs/>
          <w:sz w:val="21"/>
          <w:szCs w:val="21"/>
          <w:lang w:eastAsia="en-US"/>
        </w:rPr>
        <w:t xml:space="preserve">e-mail: </w:t>
      </w:r>
      <w:hyperlink r:id="rId19" w:history="1">
        <w:r w:rsidRPr="00BA355D">
          <w:rPr>
            <w:rStyle w:val="Hyperlink"/>
            <w:rFonts w:ascii="Arial Narrow" w:hAnsi="Arial Narrow"/>
            <w:bCs/>
            <w:color w:val="auto"/>
            <w:sz w:val="21"/>
            <w:szCs w:val="21"/>
            <w:lang w:eastAsia="en-US"/>
          </w:rPr>
          <w:t>tajomnik@sace.sk</w:t>
        </w:r>
      </w:hyperlink>
    </w:p>
    <w:p w14:paraId="24E136DF" w14:textId="77777777" w:rsidR="00A50A8B" w:rsidRPr="00BA355D" w:rsidRDefault="00A50A8B" w:rsidP="00A50A8B">
      <w:pPr>
        <w:jc w:val="both"/>
        <w:rPr>
          <w:rFonts w:ascii="Arial Narrow" w:hAnsi="Arial Narrow"/>
          <w:bCs/>
          <w:sz w:val="21"/>
          <w:szCs w:val="21"/>
          <w:lang w:eastAsia="en-US"/>
        </w:rPr>
      </w:pPr>
      <w:hyperlink r:id="rId20" w:history="1">
        <w:r w:rsidRPr="00BA355D">
          <w:rPr>
            <w:rStyle w:val="Hyperlink"/>
            <w:rFonts w:ascii="Arial Narrow" w:hAnsi="Arial Narrow"/>
            <w:bCs/>
            <w:color w:val="auto"/>
            <w:sz w:val="21"/>
            <w:szCs w:val="21"/>
            <w:lang w:eastAsia="en-US"/>
          </w:rPr>
          <w:t>www.sace.sk</w:t>
        </w:r>
      </w:hyperlink>
    </w:p>
    <w:p w14:paraId="6F02C34E" w14:textId="77777777" w:rsidR="00A50A8B" w:rsidRPr="00BA355D" w:rsidRDefault="00A50A8B" w:rsidP="00A50A8B">
      <w:pPr>
        <w:jc w:val="both"/>
        <w:rPr>
          <w:rFonts w:ascii="Arial Narrow" w:hAnsi="Arial Narrow"/>
          <w:bCs/>
          <w:sz w:val="21"/>
          <w:szCs w:val="21"/>
          <w:lang w:eastAsia="en-US"/>
        </w:rPr>
      </w:pPr>
    </w:p>
    <w:p w14:paraId="580B6D50" w14:textId="77777777" w:rsidR="00A50A8B" w:rsidRPr="00BA355D" w:rsidRDefault="00A50A8B" w:rsidP="00A50A8B">
      <w:pPr>
        <w:jc w:val="both"/>
        <w:rPr>
          <w:rFonts w:ascii="Arial Narrow" w:hAnsi="Arial Narrow"/>
          <w:sz w:val="21"/>
          <w:szCs w:val="21"/>
          <w:lang w:eastAsia="en-US"/>
        </w:rPr>
      </w:pPr>
      <w:r w:rsidRPr="00BA355D">
        <w:rPr>
          <w:rFonts w:ascii="Arial Narrow" w:hAnsi="Arial Narrow"/>
          <w:sz w:val="21"/>
          <w:szCs w:val="21"/>
          <w:lang w:eastAsia="en-US"/>
        </w:rPr>
        <w:t>Výrazy a definície použité vo Všeobecných a v Osobitných zmluvných podmienkach vychádzajú z výrazov a definícií tak ako sú uvedené v oficiálnom preklade “Zmluvných podmienok na výstavbu, pre technologické zariadenie a projektovanie-realizáciu“, Prvé vydanie 1999 vydané Medzinárodnou federáciou konzultačných inžinierov (FIDIC), ktoré boli preložené z anglického originálu “</w:t>
      </w:r>
      <w:proofErr w:type="spellStart"/>
      <w:r w:rsidRPr="00BA355D">
        <w:rPr>
          <w:rFonts w:ascii="Arial Narrow" w:hAnsi="Arial Narrow"/>
          <w:sz w:val="21"/>
          <w:szCs w:val="21"/>
          <w:lang w:eastAsia="en-US"/>
        </w:rPr>
        <w:t>Conditions</w:t>
      </w:r>
      <w:proofErr w:type="spellEnd"/>
      <w:r w:rsidRPr="00BA355D">
        <w:rPr>
          <w:rFonts w:ascii="Arial Narrow" w:hAnsi="Arial Narrow"/>
          <w:sz w:val="21"/>
          <w:szCs w:val="21"/>
          <w:lang w:eastAsia="en-US"/>
        </w:rPr>
        <w:t xml:space="preserve"> of </w:t>
      </w:r>
      <w:proofErr w:type="spellStart"/>
      <w:r w:rsidRPr="00BA355D">
        <w:rPr>
          <w:rFonts w:ascii="Arial Narrow" w:hAnsi="Arial Narrow"/>
          <w:sz w:val="21"/>
          <w:szCs w:val="21"/>
          <w:lang w:eastAsia="en-US"/>
        </w:rPr>
        <w:t>Contract</w:t>
      </w:r>
      <w:proofErr w:type="spellEnd"/>
      <w:r w:rsidRPr="00BA355D">
        <w:rPr>
          <w:rFonts w:ascii="Arial Narrow" w:hAnsi="Arial Narrow"/>
          <w:sz w:val="21"/>
          <w:szCs w:val="21"/>
          <w:lang w:eastAsia="en-US"/>
        </w:rPr>
        <w:t xml:space="preserve"> </w:t>
      </w:r>
      <w:proofErr w:type="spellStart"/>
      <w:r w:rsidRPr="00BA355D">
        <w:rPr>
          <w:rFonts w:ascii="Arial Narrow" w:hAnsi="Arial Narrow"/>
          <w:sz w:val="21"/>
          <w:szCs w:val="21"/>
          <w:lang w:eastAsia="en-US"/>
        </w:rPr>
        <w:t>for</w:t>
      </w:r>
      <w:proofErr w:type="spellEnd"/>
      <w:r w:rsidRPr="00BA355D">
        <w:rPr>
          <w:rFonts w:ascii="Arial Narrow" w:hAnsi="Arial Narrow"/>
          <w:sz w:val="21"/>
          <w:szCs w:val="21"/>
          <w:lang w:eastAsia="en-US"/>
        </w:rPr>
        <w:t xml:space="preserve"> </w:t>
      </w:r>
      <w:proofErr w:type="spellStart"/>
      <w:r w:rsidRPr="00BA355D">
        <w:rPr>
          <w:rFonts w:ascii="Arial Narrow" w:hAnsi="Arial Narrow"/>
          <w:sz w:val="21"/>
          <w:szCs w:val="21"/>
          <w:lang w:eastAsia="en-US"/>
        </w:rPr>
        <w:t>Plant</w:t>
      </w:r>
      <w:proofErr w:type="spellEnd"/>
      <w:r w:rsidRPr="00BA355D">
        <w:rPr>
          <w:rFonts w:ascii="Arial Narrow" w:hAnsi="Arial Narrow"/>
          <w:sz w:val="21"/>
          <w:szCs w:val="21"/>
          <w:lang w:eastAsia="en-US"/>
        </w:rPr>
        <w:t xml:space="preserve"> and Design-</w:t>
      </w:r>
      <w:proofErr w:type="spellStart"/>
      <w:r w:rsidRPr="00BA355D">
        <w:rPr>
          <w:rFonts w:ascii="Arial Narrow" w:hAnsi="Arial Narrow"/>
          <w:sz w:val="21"/>
          <w:szCs w:val="21"/>
          <w:lang w:eastAsia="en-US"/>
        </w:rPr>
        <w:t>Build</w:t>
      </w:r>
      <w:proofErr w:type="spellEnd"/>
      <w:r w:rsidRPr="00BA355D">
        <w:rPr>
          <w:rFonts w:ascii="Arial Narrow" w:hAnsi="Arial Narrow"/>
          <w:sz w:val="21"/>
          <w:szCs w:val="21"/>
          <w:lang w:eastAsia="en-US"/>
        </w:rPr>
        <w:t xml:space="preserve">”, </w:t>
      </w:r>
      <w:proofErr w:type="spellStart"/>
      <w:r w:rsidRPr="00BA355D">
        <w:rPr>
          <w:rFonts w:ascii="Arial Narrow" w:hAnsi="Arial Narrow"/>
          <w:sz w:val="21"/>
          <w:szCs w:val="21"/>
          <w:lang w:eastAsia="en-US"/>
        </w:rPr>
        <w:t>First</w:t>
      </w:r>
      <w:proofErr w:type="spellEnd"/>
      <w:r w:rsidRPr="00BA355D">
        <w:rPr>
          <w:rFonts w:ascii="Arial Narrow" w:hAnsi="Arial Narrow"/>
          <w:sz w:val="21"/>
          <w:szCs w:val="21"/>
          <w:lang w:eastAsia="en-US"/>
        </w:rPr>
        <w:t xml:space="preserve"> </w:t>
      </w:r>
      <w:proofErr w:type="spellStart"/>
      <w:r w:rsidRPr="00BA355D">
        <w:rPr>
          <w:rFonts w:ascii="Arial Narrow" w:hAnsi="Arial Narrow"/>
          <w:sz w:val="21"/>
          <w:szCs w:val="21"/>
          <w:lang w:eastAsia="en-US"/>
        </w:rPr>
        <w:t>Edition</w:t>
      </w:r>
      <w:proofErr w:type="spellEnd"/>
      <w:r w:rsidRPr="00BA355D">
        <w:rPr>
          <w:rFonts w:ascii="Arial Narrow" w:hAnsi="Arial Narrow"/>
          <w:sz w:val="21"/>
          <w:szCs w:val="21"/>
          <w:lang w:eastAsia="en-US"/>
        </w:rPr>
        <w:t xml:space="preserve"> 1999 („</w:t>
      </w:r>
      <w:proofErr w:type="spellStart"/>
      <w:r w:rsidRPr="00BA355D">
        <w:rPr>
          <w:rFonts w:ascii="Arial Narrow" w:hAnsi="Arial Narrow"/>
          <w:sz w:val="21"/>
          <w:szCs w:val="21"/>
          <w:lang w:eastAsia="en-US"/>
        </w:rPr>
        <w:t>yelow</w:t>
      </w:r>
      <w:proofErr w:type="spellEnd"/>
      <w:r w:rsidRPr="00BA355D">
        <w:rPr>
          <w:rFonts w:ascii="Arial Narrow" w:hAnsi="Arial Narrow"/>
          <w:sz w:val="21"/>
          <w:szCs w:val="21"/>
          <w:lang w:eastAsia="en-US"/>
        </w:rPr>
        <w:t xml:space="preserve"> </w:t>
      </w:r>
      <w:proofErr w:type="spellStart"/>
      <w:r w:rsidRPr="00BA355D">
        <w:rPr>
          <w:rFonts w:ascii="Arial Narrow" w:hAnsi="Arial Narrow"/>
          <w:sz w:val="21"/>
          <w:szCs w:val="21"/>
          <w:lang w:eastAsia="en-US"/>
        </w:rPr>
        <w:t>book</w:t>
      </w:r>
      <w:proofErr w:type="spellEnd"/>
      <w:r w:rsidRPr="00BA355D">
        <w:rPr>
          <w:rFonts w:ascii="Arial Narrow" w:hAnsi="Arial Narrow"/>
          <w:sz w:val="21"/>
          <w:szCs w:val="21"/>
          <w:lang w:eastAsia="en-US"/>
        </w:rPr>
        <w:t xml:space="preserve">“) </w:t>
      </w:r>
      <w:proofErr w:type="spellStart"/>
      <w:r w:rsidRPr="00BA355D">
        <w:rPr>
          <w:rFonts w:ascii="Arial Narrow" w:hAnsi="Arial Narrow"/>
          <w:sz w:val="21"/>
          <w:szCs w:val="21"/>
          <w:lang w:eastAsia="en-US"/>
        </w:rPr>
        <w:t>published</w:t>
      </w:r>
      <w:proofErr w:type="spellEnd"/>
      <w:r w:rsidRPr="00BA355D">
        <w:rPr>
          <w:rFonts w:ascii="Arial Narrow" w:hAnsi="Arial Narrow"/>
          <w:sz w:val="21"/>
          <w:szCs w:val="21"/>
          <w:lang w:eastAsia="en-US"/>
        </w:rPr>
        <w:t xml:space="preserve"> by </w:t>
      </w:r>
      <w:proofErr w:type="spellStart"/>
      <w:r w:rsidRPr="00BA355D">
        <w:rPr>
          <w:rFonts w:ascii="Arial Narrow" w:hAnsi="Arial Narrow"/>
          <w:sz w:val="21"/>
          <w:szCs w:val="21"/>
          <w:lang w:eastAsia="en-US"/>
        </w:rPr>
        <w:t>the</w:t>
      </w:r>
      <w:proofErr w:type="spellEnd"/>
      <w:r w:rsidRPr="00BA355D">
        <w:rPr>
          <w:rFonts w:ascii="Arial Narrow" w:hAnsi="Arial Narrow"/>
          <w:sz w:val="21"/>
          <w:szCs w:val="21"/>
          <w:lang w:eastAsia="en-US"/>
        </w:rPr>
        <w:t xml:space="preserve"> </w:t>
      </w:r>
      <w:proofErr w:type="spellStart"/>
      <w:r w:rsidRPr="00BA355D">
        <w:rPr>
          <w:rFonts w:ascii="Arial Narrow" w:hAnsi="Arial Narrow"/>
          <w:sz w:val="21"/>
          <w:szCs w:val="21"/>
          <w:lang w:eastAsia="en-US"/>
        </w:rPr>
        <w:t>Fédération</w:t>
      </w:r>
      <w:proofErr w:type="spellEnd"/>
      <w:r w:rsidRPr="00BA355D">
        <w:rPr>
          <w:rFonts w:ascii="Arial Narrow" w:hAnsi="Arial Narrow"/>
          <w:sz w:val="21"/>
          <w:szCs w:val="21"/>
          <w:lang w:eastAsia="en-US"/>
        </w:rPr>
        <w:t xml:space="preserve"> </w:t>
      </w:r>
      <w:proofErr w:type="spellStart"/>
      <w:r w:rsidRPr="00BA355D">
        <w:rPr>
          <w:rFonts w:ascii="Arial Narrow" w:hAnsi="Arial Narrow"/>
          <w:sz w:val="21"/>
          <w:szCs w:val="21"/>
          <w:lang w:eastAsia="en-US"/>
        </w:rPr>
        <w:t>Internationale</w:t>
      </w:r>
      <w:proofErr w:type="spellEnd"/>
      <w:r w:rsidRPr="00BA355D">
        <w:rPr>
          <w:rFonts w:ascii="Arial Narrow" w:hAnsi="Arial Narrow"/>
          <w:sz w:val="21"/>
          <w:szCs w:val="21"/>
          <w:lang w:eastAsia="en-US"/>
        </w:rPr>
        <w:t xml:space="preserve"> des </w:t>
      </w:r>
      <w:proofErr w:type="spellStart"/>
      <w:r w:rsidRPr="00BA355D">
        <w:rPr>
          <w:rFonts w:ascii="Arial Narrow" w:hAnsi="Arial Narrow"/>
          <w:sz w:val="21"/>
          <w:szCs w:val="21"/>
          <w:lang w:eastAsia="en-US"/>
        </w:rPr>
        <w:t>Ingénieurs</w:t>
      </w:r>
      <w:proofErr w:type="spellEnd"/>
      <w:r w:rsidRPr="00BA355D">
        <w:rPr>
          <w:rFonts w:ascii="Arial Narrow" w:hAnsi="Arial Narrow"/>
          <w:sz w:val="21"/>
          <w:szCs w:val="21"/>
          <w:lang w:eastAsia="en-US"/>
        </w:rPr>
        <w:t>–</w:t>
      </w:r>
      <w:proofErr w:type="spellStart"/>
      <w:r w:rsidRPr="00BA355D">
        <w:rPr>
          <w:rFonts w:ascii="Arial Narrow" w:hAnsi="Arial Narrow"/>
          <w:sz w:val="21"/>
          <w:szCs w:val="21"/>
          <w:lang w:eastAsia="en-US"/>
        </w:rPr>
        <w:t>Conseils</w:t>
      </w:r>
      <w:proofErr w:type="spellEnd"/>
      <w:r w:rsidRPr="00BA355D">
        <w:rPr>
          <w:rFonts w:ascii="Arial Narrow" w:hAnsi="Arial Narrow"/>
          <w:sz w:val="21"/>
          <w:szCs w:val="21"/>
          <w:lang w:eastAsia="en-US"/>
        </w:rPr>
        <w:t xml:space="preserve"> (FIDIC)“ Slovenskou asociáciou konzultačných inžinierov – SACE v roku 2008.</w:t>
      </w:r>
    </w:p>
    <w:p w14:paraId="496D7825" w14:textId="77777777" w:rsidR="00A50A8B" w:rsidRPr="00BA355D" w:rsidRDefault="00A50A8B" w:rsidP="00A50A8B">
      <w:pPr>
        <w:jc w:val="both"/>
        <w:rPr>
          <w:rFonts w:ascii="Arial Narrow" w:hAnsi="Arial Narrow"/>
          <w:bCs/>
          <w:sz w:val="21"/>
          <w:szCs w:val="21"/>
          <w:lang w:eastAsia="en-US"/>
        </w:rPr>
      </w:pPr>
    </w:p>
    <w:p w14:paraId="07A6F45E" w14:textId="77777777" w:rsidR="00A50A8B" w:rsidRPr="00BA355D" w:rsidRDefault="00A50A8B" w:rsidP="00A50A8B">
      <w:pPr>
        <w:jc w:val="both"/>
        <w:rPr>
          <w:rFonts w:ascii="Arial Narrow" w:hAnsi="Arial Narrow"/>
          <w:bCs/>
          <w:sz w:val="21"/>
          <w:szCs w:val="21"/>
          <w:lang w:eastAsia="en-US"/>
        </w:rPr>
      </w:pPr>
      <w:r w:rsidRPr="00BA355D">
        <w:rPr>
          <w:rFonts w:ascii="Arial Narrow" w:hAnsi="Arial Narrow"/>
          <w:bCs/>
          <w:sz w:val="21"/>
          <w:szCs w:val="21"/>
          <w:lang w:eastAsia="en-US"/>
        </w:rPr>
        <w:t>Zhotoviteľ akceptuje podpisom Zmluvy, že ustanovenia Všeobecných podmienok pre túto Zmluvu sú mu známe a odkaz na verejne dostupné zdroje je pre neho dostatočný.</w:t>
      </w:r>
    </w:p>
    <w:p w14:paraId="2AF97438" w14:textId="77777777" w:rsidR="00A50A8B" w:rsidRPr="00BA355D" w:rsidRDefault="00A50A8B" w:rsidP="00A50A8B">
      <w:pPr>
        <w:jc w:val="both"/>
        <w:rPr>
          <w:rFonts w:ascii="Arial Narrow" w:hAnsi="Arial Narrow"/>
          <w:bCs/>
          <w:sz w:val="21"/>
          <w:szCs w:val="21"/>
          <w:lang w:eastAsia="en-US"/>
        </w:rPr>
      </w:pPr>
    </w:p>
    <w:p w14:paraId="3EEC596B" w14:textId="77777777" w:rsidR="00A50A8B" w:rsidRPr="00BA355D" w:rsidRDefault="00A50A8B" w:rsidP="00A50A8B">
      <w:pPr>
        <w:jc w:val="both"/>
        <w:rPr>
          <w:rFonts w:ascii="Arial Narrow" w:hAnsi="Arial Narrow"/>
          <w:b/>
          <w:bCs/>
          <w:sz w:val="21"/>
          <w:szCs w:val="21"/>
          <w:lang w:eastAsia="en-US"/>
        </w:rPr>
        <w:sectPr w:rsidR="00A50A8B" w:rsidRPr="00BA355D" w:rsidSect="00A50A8B">
          <w:headerReference w:type="default" r:id="rId21"/>
          <w:footerReference w:type="default" r:id="rId22"/>
          <w:headerReference w:type="first" r:id="rId23"/>
          <w:footerReference w:type="first" r:id="rId24"/>
          <w:pgSz w:w="11906" w:h="16838"/>
          <w:pgMar w:top="1440" w:right="1416" w:bottom="1440" w:left="1800" w:header="708" w:footer="708" w:gutter="0"/>
          <w:pgNumType w:start="1"/>
          <w:cols w:space="708"/>
          <w:titlePg/>
          <w:docGrid w:linePitch="360"/>
        </w:sectPr>
      </w:pPr>
    </w:p>
    <w:p w14:paraId="0C2F25E1" w14:textId="77777777" w:rsidR="00A50A8B" w:rsidRPr="00BA355D" w:rsidRDefault="00A50A8B" w:rsidP="00A50A8B">
      <w:pPr>
        <w:widowControl w:val="0"/>
        <w:autoSpaceDE w:val="0"/>
        <w:autoSpaceDN w:val="0"/>
        <w:adjustRightInd w:val="0"/>
        <w:jc w:val="center"/>
        <w:rPr>
          <w:rFonts w:ascii="Arial Narrow" w:hAnsi="Arial Narrow" w:cs="Arial"/>
          <w:spacing w:val="6"/>
          <w:sz w:val="21"/>
          <w:szCs w:val="22"/>
        </w:rPr>
      </w:pPr>
      <w:r w:rsidRPr="00BA355D">
        <w:rPr>
          <w:rFonts w:ascii="Arial Narrow" w:hAnsi="Arial Narrow"/>
          <w:noProof/>
          <w:spacing w:val="6"/>
          <w:sz w:val="40"/>
          <w:szCs w:val="40"/>
          <w:lang w:eastAsia="en-US"/>
        </w:rPr>
        <w:drawing>
          <wp:inline distT="0" distB="0" distL="0" distR="0" wp14:anchorId="3CCEA0E9" wp14:editId="5DFFE9E0">
            <wp:extent cx="3951406" cy="1888176"/>
            <wp:effectExtent l="0" t="0" r="0" b="0"/>
            <wp:docPr id="423872792" name="Obrázok 423872792" descr="Obrázok, na ktorom je text, snímka obrazovky, softvér, webová stránka&#10;&#10;Automaticky generovaný popi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43082182" name="Obrázok 2143082182" descr="Obrázok, na ktorom je text, snímka obrazovky, softvér, webová stránka&#10;&#10;Automaticky generovaný popis"/>
                    <pic:cNvPicPr/>
                  </pic:nvPicPr>
                  <pic:blipFill rotWithShape="1">
                    <a:blip r:embed="rId10"/>
                    <a:srcRect l="17601" t="30065" r="36465" b="30911"/>
                    <a:stretch/>
                  </pic:blipFill>
                  <pic:spPr bwMode="auto">
                    <a:xfrm>
                      <a:off x="0" y="0"/>
                      <a:ext cx="3993058" cy="1908079"/>
                    </a:xfrm>
                    <a:prstGeom prst="rect">
                      <a:avLst/>
                    </a:prstGeom>
                    <a:ln>
                      <a:noFill/>
                    </a:ln>
                    <a:extLst>
                      <a:ext uri="{53640926-AAD7-44D8-BBD7-CCE9431645EC}">
                        <a14:shadowObscured xmlns:a14="http://schemas.microsoft.com/office/drawing/2010/main"/>
                      </a:ext>
                    </a:extLst>
                  </pic:spPr>
                </pic:pic>
              </a:graphicData>
            </a:graphic>
          </wp:inline>
        </w:drawing>
      </w:r>
    </w:p>
    <w:p w14:paraId="07CCF193" w14:textId="77777777" w:rsidR="00A50A8B" w:rsidRPr="00BA355D" w:rsidRDefault="00A50A8B" w:rsidP="00A50A8B">
      <w:pPr>
        <w:widowControl w:val="0"/>
        <w:autoSpaceDE w:val="0"/>
        <w:autoSpaceDN w:val="0"/>
        <w:adjustRightInd w:val="0"/>
        <w:jc w:val="center"/>
        <w:rPr>
          <w:rFonts w:ascii="Arial Narrow" w:hAnsi="Arial Narrow" w:cs="Arial"/>
          <w:spacing w:val="6"/>
          <w:sz w:val="21"/>
          <w:szCs w:val="22"/>
        </w:rPr>
      </w:pPr>
    </w:p>
    <w:p w14:paraId="5C5C36CB" w14:textId="77777777" w:rsidR="00A50A8B" w:rsidRPr="00BA355D" w:rsidRDefault="00A50A8B" w:rsidP="00A50A8B">
      <w:pPr>
        <w:widowControl w:val="0"/>
        <w:autoSpaceDE w:val="0"/>
        <w:autoSpaceDN w:val="0"/>
        <w:adjustRightInd w:val="0"/>
        <w:jc w:val="center"/>
        <w:rPr>
          <w:rFonts w:ascii="Arial Narrow" w:hAnsi="Arial Narrow" w:cs="Arial"/>
          <w:spacing w:val="6"/>
          <w:sz w:val="21"/>
          <w:szCs w:val="22"/>
        </w:rPr>
      </w:pPr>
    </w:p>
    <w:p w14:paraId="58AEF1E5" w14:textId="77777777" w:rsidR="00A50A8B" w:rsidRPr="00BA355D" w:rsidRDefault="00A50A8B" w:rsidP="00A50A8B">
      <w:pPr>
        <w:widowControl w:val="0"/>
        <w:autoSpaceDE w:val="0"/>
        <w:autoSpaceDN w:val="0"/>
        <w:adjustRightInd w:val="0"/>
        <w:jc w:val="center"/>
        <w:rPr>
          <w:rFonts w:ascii="Arial Narrow" w:hAnsi="Arial Narrow" w:cs="Arial"/>
          <w:spacing w:val="6"/>
          <w:sz w:val="21"/>
          <w:szCs w:val="22"/>
        </w:rPr>
      </w:pPr>
    </w:p>
    <w:p w14:paraId="4A82CA76" w14:textId="77777777" w:rsidR="00A50A8B" w:rsidRPr="00BA355D" w:rsidRDefault="00A50A8B" w:rsidP="00A50A8B">
      <w:pPr>
        <w:widowControl w:val="0"/>
        <w:autoSpaceDE w:val="0"/>
        <w:autoSpaceDN w:val="0"/>
        <w:adjustRightInd w:val="0"/>
        <w:jc w:val="center"/>
        <w:rPr>
          <w:rFonts w:ascii="Arial Narrow" w:hAnsi="Arial Narrow" w:cs="Arial"/>
          <w:spacing w:val="6"/>
          <w:sz w:val="21"/>
          <w:szCs w:val="22"/>
        </w:rPr>
      </w:pPr>
    </w:p>
    <w:p w14:paraId="169DFCC4" w14:textId="77777777" w:rsidR="00A50A8B" w:rsidRPr="00BA355D" w:rsidRDefault="00A50A8B" w:rsidP="00A50A8B">
      <w:pPr>
        <w:widowControl w:val="0"/>
        <w:autoSpaceDE w:val="0"/>
        <w:autoSpaceDN w:val="0"/>
        <w:adjustRightInd w:val="0"/>
        <w:jc w:val="center"/>
        <w:rPr>
          <w:rFonts w:ascii="Arial Narrow" w:hAnsi="Arial Narrow" w:cs="Arial"/>
          <w:spacing w:val="6"/>
          <w:sz w:val="21"/>
          <w:szCs w:val="22"/>
        </w:rPr>
      </w:pPr>
      <w:r w:rsidRPr="00BA355D">
        <w:rPr>
          <w:rFonts w:ascii="Arial Narrow" w:hAnsi="Arial Narrow" w:cs="Arial"/>
          <w:spacing w:val="6"/>
          <w:sz w:val="32"/>
          <w:szCs w:val="32"/>
        </w:rPr>
        <w:t>Zákazka na uskutočnenie stavebných prác</w:t>
      </w:r>
    </w:p>
    <w:p w14:paraId="45F6B442" w14:textId="77777777" w:rsidR="00A50A8B" w:rsidRPr="00BA355D" w:rsidRDefault="00A50A8B" w:rsidP="00A50A8B">
      <w:pPr>
        <w:widowControl w:val="0"/>
        <w:autoSpaceDE w:val="0"/>
        <w:autoSpaceDN w:val="0"/>
        <w:adjustRightInd w:val="0"/>
        <w:jc w:val="center"/>
        <w:rPr>
          <w:rFonts w:ascii="Arial Narrow" w:hAnsi="Arial Narrow" w:cs="Arial"/>
          <w:spacing w:val="6"/>
          <w:sz w:val="21"/>
          <w:szCs w:val="22"/>
        </w:rPr>
      </w:pPr>
    </w:p>
    <w:p w14:paraId="246E25A4" w14:textId="77777777" w:rsidR="00A50A8B" w:rsidRPr="00BA355D" w:rsidRDefault="00A50A8B" w:rsidP="00A50A8B">
      <w:pPr>
        <w:widowControl w:val="0"/>
        <w:autoSpaceDE w:val="0"/>
        <w:autoSpaceDN w:val="0"/>
        <w:adjustRightInd w:val="0"/>
        <w:jc w:val="center"/>
        <w:rPr>
          <w:rFonts w:ascii="Arial Narrow" w:hAnsi="Arial Narrow" w:cs="Arial"/>
          <w:spacing w:val="6"/>
          <w:sz w:val="21"/>
          <w:szCs w:val="22"/>
        </w:rPr>
      </w:pPr>
    </w:p>
    <w:p w14:paraId="30A6BA01" w14:textId="77777777" w:rsidR="00A50A8B" w:rsidRPr="00BA355D" w:rsidRDefault="00A50A8B" w:rsidP="00A50A8B">
      <w:pPr>
        <w:widowControl w:val="0"/>
        <w:autoSpaceDE w:val="0"/>
        <w:autoSpaceDN w:val="0"/>
        <w:adjustRightInd w:val="0"/>
        <w:jc w:val="center"/>
        <w:rPr>
          <w:rFonts w:ascii="Arial Narrow" w:hAnsi="Arial Narrow" w:cs="Arial"/>
          <w:spacing w:val="6"/>
          <w:sz w:val="21"/>
          <w:szCs w:val="22"/>
        </w:rPr>
      </w:pPr>
    </w:p>
    <w:p w14:paraId="073A7F66" w14:textId="77777777" w:rsidR="00A50A8B" w:rsidRPr="00BA355D" w:rsidRDefault="00A50A8B" w:rsidP="00A50A8B">
      <w:pPr>
        <w:widowControl w:val="0"/>
        <w:autoSpaceDE w:val="0"/>
        <w:autoSpaceDN w:val="0"/>
        <w:adjustRightInd w:val="0"/>
        <w:jc w:val="center"/>
        <w:rPr>
          <w:rFonts w:ascii="Arial Narrow" w:hAnsi="Arial Narrow" w:cs="Arial"/>
          <w:spacing w:val="6"/>
          <w:sz w:val="21"/>
          <w:szCs w:val="22"/>
        </w:rPr>
      </w:pPr>
    </w:p>
    <w:p w14:paraId="6A362705" w14:textId="77777777" w:rsidR="00A50A8B" w:rsidRPr="00BA355D" w:rsidRDefault="00A50A8B" w:rsidP="00A50A8B">
      <w:pPr>
        <w:widowControl w:val="0"/>
        <w:autoSpaceDE w:val="0"/>
        <w:autoSpaceDN w:val="0"/>
        <w:adjustRightInd w:val="0"/>
        <w:jc w:val="center"/>
        <w:rPr>
          <w:rFonts w:ascii="Arial Narrow" w:hAnsi="Arial Narrow" w:cs="Arial"/>
          <w:spacing w:val="6"/>
          <w:sz w:val="21"/>
          <w:szCs w:val="22"/>
        </w:rPr>
      </w:pPr>
    </w:p>
    <w:p w14:paraId="3A83E925" w14:textId="77777777" w:rsidR="00A50A8B" w:rsidRPr="00BA355D" w:rsidRDefault="00A50A8B" w:rsidP="00A50A8B">
      <w:pPr>
        <w:widowControl w:val="0"/>
        <w:autoSpaceDE w:val="0"/>
        <w:autoSpaceDN w:val="0"/>
        <w:adjustRightInd w:val="0"/>
        <w:jc w:val="center"/>
        <w:rPr>
          <w:rFonts w:ascii="Arial Narrow" w:hAnsi="Arial Narrow" w:cs="Arial"/>
          <w:spacing w:val="6"/>
          <w:sz w:val="21"/>
          <w:szCs w:val="22"/>
        </w:rPr>
      </w:pPr>
    </w:p>
    <w:p w14:paraId="719413B8" w14:textId="77777777" w:rsidR="00A50A8B" w:rsidRPr="00BA355D" w:rsidRDefault="00A50A8B" w:rsidP="00A50A8B">
      <w:pPr>
        <w:widowControl w:val="0"/>
        <w:autoSpaceDE w:val="0"/>
        <w:autoSpaceDN w:val="0"/>
        <w:adjustRightInd w:val="0"/>
        <w:jc w:val="center"/>
        <w:rPr>
          <w:rFonts w:ascii="Arial Narrow" w:hAnsi="Arial Narrow" w:cs="Arial"/>
          <w:b/>
          <w:spacing w:val="6"/>
          <w:sz w:val="40"/>
          <w:szCs w:val="40"/>
        </w:rPr>
      </w:pPr>
      <w:r w:rsidRPr="00BA355D">
        <w:rPr>
          <w:rFonts w:ascii="Arial Narrow" w:hAnsi="Arial Narrow" w:cs="Arial"/>
          <w:b/>
          <w:spacing w:val="6"/>
          <w:sz w:val="36"/>
          <w:szCs w:val="36"/>
        </w:rPr>
        <w:t>„</w:t>
      </w:r>
      <w:r w:rsidRPr="00BA355D">
        <w:rPr>
          <w:rFonts w:ascii="Arial Narrow" w:eastAsia="Arial" w:hAnsi="Arial Narrow" w:cs="Arial"/>
          <w:b/>
          <w:spacing w:val="6"/>
          <w:sz w:val="36"/>
          <w:szCs w:val="22"/>
          <w:lang w:eastAsia="en-US"/>
        </w:rPr>
        <w:t>Modernizácia električkovej trate - Ružinovská radiála“</w:t>
      </w:r>
    </w:p>
    <w:p w14:paraId="58C56D88" w14:textId="77777777" w:rsidR="00A50A8B" w:rsidRPr="00BA355D" w:rsidRDefault="00A50A8B" w:rsidP="00A50A8B">
      <w:pPr>
        <w:widowControl w:val="0"/>
        <w:autoSpaceDE w:val="0"/>
        <w:autoSpaceDN w:val="0"/>
        <w:adjustRightInd w:val="0"/>
        <w:jc w:val="center"/>
        <w:rPr>
          <w:rFonts w:ascii="Arial Narrow" w:hAnsi="Arial Narrow" w:cs="Arial"/>
          <w:spacing w:val="6"/>
          <w:sz w:val="21"/>
          <w:szCs w:val="22"/>
        </w:rPr>
      </w:pPr>
    </w:p>
    <w:p w14:paraId="2907E5A1" w14:textId="77777777" w:rsidR="00A50A8B" w:rsidRPr="00BA355D" w:rsidRDefault="00A50A8B" w:rsidP="00A50A8B">
      <w:pPr>
        <w:widowControl w:val="0"/>
        <w:autoSpaceDE w:val="0"/>
        <w:autoSpaceDN w:val="0"/>
        <w:adjustRightInd w:val="0"/>
        <w:jc w:val="center"/>
        <w:rPr>
          <w:rFonts w:ascii="Arial Narrow" w:hAnsi="Arial Narrow" w:cs="Arial"/>
          <w:spacing w:val="6"/>
          <w:sz w:val="21"/>
          <w:szCs w:val="22"/>
        </w:rPr>
      </w:pPr>
    </w:p>
    <w:p w14:paraId="2F01288E" w14:textId="77777777" w:rsidR="00A50A8B" w:rsidRPr="00BA355D" w:rsidRDefault="00A50A8B" w:rsidP="00A50A8B">
      <w:pPr>
        <w:widowControl w:val="0"/>
        <w:autoSpaceDE w:val="0"/>
        <w:autoSpaceDN w:val="0"/>
        <w:adjustRightInd w:val="0"/>
        <w:jc w:val="center"/>
        <w:rPr>
          <w:rFonts w:ascii="Arial Narrow" w:hAnsi="Arial Narrow" w:cs="Arial"/>
          <w:spacing w:val="6"/>
          <w:sz w:val="21"/>
          <w:szCs w:val="22"/>
        </w:rPr>
      </w:pPr>
    </w:p>
    <w:p w14:paraId="5A7DABF9" w14:textId="77777777" w:rsidR="00A50A8B" w:rsidRPr="00BA355D" w:rsidRDefault="00A50A8B" w:rsidP="00A50A8B">
      <w:pPr>
        <w:widowControl w:val="0"/>
        <w:autoSpaceDE w:val="0"/>
        <w:autoSpaceDN w:val="0"/>
        <w:adjustRightInd w:val="0"/>
        <w:jc w:val="center"/>
        <w:rPr>
          <w:rFonts w:ascii="Arial Narrow" w:hAnsi="Arial Narrow" w:cs="Arial"/>
          <w:spacing w:val="6"/>
          <w:sz w:val="21"/>
          <w:szCs w:val="22"/>
        </w:rPr>
      </w:pPr>
    </w:p>
    <w:p w14:paraId="223B47E0" w14:textId="77777777" w:rsidR="00A50A8B" w:rsidRPr="00BA355D" w:rsidRDefault="00A50A8B" w:rsidP="00A50A8B">
      <w:pPr>
        <w:widowControl w:val="0"/>
        <w:autoSpaceDE w:val="0"/>
        <w:autoSpaceDN w:val="0"/>
        <w:adjustRightInd w:val="0"/>
        <w:jc w:val="center"/>
        <w:rPr>
          <w:rFonts w:ascii="Arial Narrow" w:hAnsi="Arial Narrow" w:cs="Arial"/>
          <w:b/>
          <w:bCs/>
          <w:spacing w:val="6"/>
          <w:sz w:val="44"/>
          <w:szCs w:val="44"/>
        </w:rPr>
      </w:pPr>
      <w:r w:rsidRPr="00BA355D">
        <w:rPr>
          <w:rFonts w:ascii="Arial Narrow" w:hAnsi="Arial Narrow" w:cs="Arial"/>
          <w:spacing w:val="6"/>
          <w:sz w:val="44"/>
          <w:szCs w:val="44"/>
        </w:rPr>
        <w:t>SÚŤAŽNÉ PODKLADY</w:t>
      </w:r>
    </w:p>
    <w:p w14:paraId="57411CBD" w14:textId="77777777" w:rsidR="00A50A8B" w:rsidRPr="00BA355D" w:rsidRDefault="00A50A8B" w:rsidP="00A50A8B">
      <w:pPr>
        <w:widowControl w:val="0"/>
        <w:autoSpaceDE w:val="0"/>
        <w:autoSpaceDN w:val="0"/>
        <w:adjustRightInd w:val="0"/>
        <w:jc w:val="center"/>
        <w:rPr>
          <w:rFonts w:ascii="Arial Narrow" w:hAnsi="Arial Narrow" w:cs="Arial"/>
          <w:spacing w:val="6"/>
          <w:sz w:val="21"/>
          <w:szCs w:val="22"/>
        </w:rPr>
      </w:pPr>
    </w:p>
    <w:p w14:paraId="77F8599F" w14:textId="77777777" w:rsidR="00A50A8B" w:rsidRPr="00BA355D" w:rsidRDefault="00A50A8B" w:rsidP="00A50A8B">
      <w:pPr>
        <w:widowControl w:val="0"/>
        <w:autoSpaceDE w:val="0"/>
        <w:autoSpaceDN w:val="0"/>
        <w:adjustRightInd w:val="0"/>
        <w:jc w:val="center"/>
        <w:rPr>
          <w:rFonts w:ascii="Arial Narrow" w:hAnsi="Arial Narrow" w:cs="Arial"/>
          <w:spacing w:val="6"/>
          <w:sz w:val="21"/>
          <w:szCs w:val="22"/>
        </w:rPr>
      </w:pPr>
    </w:p>
    <w:p w14:paraId="0D93163C" w14:textId="77777777" w:rsidR="00A50A8B" w:rsidRPr="00BA355D" w:rsidRDefault="00A50A8B" w:rsidP="00A50A8B">
      <w:pPr>
        <w:widowControl w:val="0"/>
        <w:autoSpaceDE w:val="0"/>
        <w:autoSpaceDN w:val="0"/>
        <w:adjustRightInd w:val="0"/>
        <w:jc w:val="center"/>
        <w:rPr>
          <w:rFonts w:ascii="Arial Narrow" w:hAnsi="Arial Narrow" w:cs="Arial"/>
          <w:spacing w:val="6"/>
          <w:sz w:val="21"/>
          <w:szCs w:val="22"/>
        </w:rPr>
      </w:pPr>
    </w:p>
    <w:p w14:paraId="5EC8BDCF" w14:textId="77777777" w:rsidR="00A50A8B" w:rsidRPr="00BA355D" w:rsidRDefault="00A50A8B" w:rsidP="00A50A8B">
      <w:pPr>
        <w:widowControl w:val="0"/>
        <w:autoSpaceDE w:val="0"/>
        <w:autoSpaceDN w:val="0"/>
        <w:adjustRightInd w:val="0"/>
        <w:jc w:val="center"/>
        <w:rPr>
          <w:rFonts w:ascii="Arial Narrow" w:hAnsi="Arial Narrow" w:cs="Arial"/>
          <w:spacing w:val="6"/>
          <w:sz w:val="21"/>
          <w:szCs w:val="22"/>
        </w:rPr>
      </w:pPr>
    </w:p>
    <w:p w14:paraId="56268903" w14:textId="77777777" w:rsidR="00A50A8B" w:rsidRPr="00BA355D" w:rsidRDefault="00A50A8B" w:rsidP="00A50A8B">
      <w:pPr>
        <w:widowControl w:val="0"/>
        <w:autoSpaceDE w:val="0"/>
        <w:autoSpaceDN w:val="0"/>
        <w:adjustRightInd w:val="0"/>
        <w:jc w:val="center"/>
        <w:rPr>
          <w:rFonts w:ascii="Arial Narrow" w:hAnsi="Arial Narrow" w:cs="Arial"/>
          <w:spacing w:val="6"/>
          <w:sz w:val="21"/>
          <w:szCs w:val="22"/>
        </w:rPr>
      </w:pPr>
    </w:p>
    <w:p w14:paraId="1F6317A0" w14:textId="77777777" w:rsidR="00A50A8B" w:rsidRPr="00BA355D" w:rsidRDefault="00A50A8B" w:rsidP="00A50A8B">
      <w:pPr>
        <w:widowControl w:val="0"/>
        <w:autoSpaceDE w:val="0"/>
        <w:autoSpaceDN w:val="0"/>
        <w:adjustRightInd w:val="0"/>
        <w:jc w:val="center"/>
        <w:rPr>
          <w:rFonts w:ascii="Arial Narrow" w:hAnsi="Arial Narrow" w:cs="Arial"/>
          <w:spacing w:val="6"/>
          <w:sz w:val="21"/>
          <w:szCs w:val="22"/>
        </w:rPr>
      </w:pPr>
    </w:p>
    <w:p w14:paraId="378E1F4E" w14:textId="77777777" w:rsidR="00A50A8B" w:rsidRPr="00BA355D" w:rsidRDefault="00A50A8B" w:rsidP="00A50A8B">
      <w:pPr>
        <w:widowControl w:val="0"/>
        <w:autoSpaceDE w:val="0"/>
        <w:autoSpaceDN w:val="0"/>
        <w:adjustRightInd w:val="0"/>
        <w:jc w:val="center"/>
        <w:rPr>
          <w:rFonts w:ascii="Arial Narrow" w:hAnsi="Arial Narrow" w:cs="Arial"/>
          <w:b/>
          <w:bCs/>
          <w:spacing w:val="6"/>
          <w:sz w:val="44"/>
          <w:szCs w:val="44"/>
        </w:rPr>
      </w:pPr>
      <w:r w:rsidRPr="00BA355D">
        <w:rPr>
          <w:rFonts w:ascii="Arial Narrow" w:hAnsi="Arial Narrow" w:cs="Arial"/>
          <w:b/>
          <w:bCs/>
          <w:spacing w:val="6"/>
          <w:sz w:val="44"/>
          <w:szCs w:val="44"/>
        </w:rPr>
        <w:t>Zväzok 2, Časť 2</w:t>
      </w:r>
    </w:p>
    <w:p w14:paraId="6253C66E" w14:textId="77777777" w:rsidR="00A50A8B" w:rsidRPr="00BA355D" w:rsidRDefault="00A50A8B" w:rsidP="00A50A8B">
      <w:pPr>
        <w:widowControl w:val="0"/>
        <w:autoSpaceDE w:val="0"/>
        <w:autoSpaceDN w:val="0"/>
        <w:adjustRightInd w:val="0"/>
        <w:jc w:val="center"/>
        <w:rPr>
          <w:rFonts w:ascii="Arial Narrow" w:hAnsi="Arial Narrow" w:cs="Arial"/>
          <w:spacing w:val="6"/>
          <w:sz w:val="21"/>
          <w:szCs w:val="22"/>
        </w:rPr>
      </w:pPr>
      <w:r w:rsidRPr="00BA355D">
        <w:rPr>
          <w:rFonts w:ascii="Arial Narrow" w:hAnsi="Arial Narrow" w:cs="Arial"/>
          <w:b/>
          <w:bCs/>
          <w:spacing w:val="6"/>
          <w:sz w:val="44"/>
          <w:szCs w:val="44"/>
        </w:rPr>
        <w:t>Osobitné zmluvné podmienky</w:t>
      </w:r>
    </w:p>
    <w:p w14:paraId="42F054A9" w14:textId="77777777" w:rsidR="00A50A8B" w:rsidRPr="00BA355D" w:rsidRDefault="00A50A8B" w:rsidP="00A50A8B">
      <w:pPr>
        <w:widowControl w:val="0"/>
        <w:autoSpaceDE w:val="0"/>
        <w:autoSpaceDN w:val="0"/>
        <w:adjustRightInd w:val="0"/>
        <w:jc w:val="center"/>
        <w:rPr>
          <w:rFonts w:ascii="Arial Narrow" w:hAnsi="Arial Narrow" w:cs="Arial"/>
          <w:spacing w:val="6"/>
          <w:sz w:val="21"/>
          <w:szCs w:val="22"/>
        </w:rPr>
      </w:pPr>
    </w:p>
    <w:p w14:paraId="18ECA40D" w14:textId="77777777" w:rsidR="00A50A8B" w:rsidRPr="00BA355D" w:rsidRDefault="00A50A8B" w:rsidP="00A50A8B">
      <w:pPr>
        <w:widowControl w:val="0"/>
        <w:autoSpaceDE w:val="0"/>
        <w:autoSpaceDN w:val="0"/>
        <w:adjustRightInd w:val="0"/>
        <w:jc w:val="center"/>
        <w:rPr>
          <w:rFonts w:ascii="Arial Narrow" w:hAnsi="Arial Narrow" w:cs="Arial"/>
          <w:spacing w:val="6"/>
          <w:sz w:val="21"/>
          <w:szCs w:val="22"/>
        </w:rPr>
      </w:pPr>
    </w:p>
    <w:p w14:paraId="495E333B" w14:textId="77777777" w:rsidR="00A50A8B" w:rsidRPr="00BA355D" w:rsidRDefault="00A50A8B" w:rsidP="00A50A8B">
      <w:pPr>
        <w:widowControl w:val="0"/>
        <w:autoSpaceDE w:val="0"/>
        <w:autoSpaceDN w:val="0"/>
        <w:adjustRightInd w:val="0"/>
        <w:jc w:val="center"/>
        <w:rPr>
          <w:rFonts w:ascii="Arial Narrow" w:hAnsi="Arial Narrow" w:cs="Arial"/>
          <w:spacing w:val="6"/>
          <w:sz w:val="21"/>
          <w:szCs w:val="22"/>
        </w:rPr>
      </w:pPr>
    </w:p>
    <w:p w14:paraId="3DE0343A" w14:textId="77777777" w:rsidR="00A50A8B" w:rsidRPr="00BA355D" w:rsidRDefault="00A50A8B" w:rsidP="00A50A8B">
      <w:pPr>
        <w:widowControl w:val="0"/>
        <w:autoSpaceDE w:val="0"/>
        <w:autoSpaceDN w:val="0"/>
        <w:adjustRightInd w:val="0"/>
        <w:jc w:val="center"/>
        <w:rPr>
          <w:rFonts w:ascii="Arial Narrow" w:hAnsi="Arial Narrow" w:cs="Arial"/>
          <w:spacing w:val="6"/>
          <w:sz w:val="21"/>
          <w:szCs w:val="22"/>
        </w:rPr>
      </w:pPr>
    </w:p>
    <w:p w14:paraId="5D406E15" w14:textId="77777777" w:rsidR="00A50A8B" w:rsidRPr="00BA355D" w:rsidRDefault="00A50A8B" w:rsidP="00A50A8B">
      <w:pPr>
        <w:widowControl w:val="0"/>
        <w:autoSpaceDE w:val="0"/>
        <w:autoSpaceDN w:val="0"/>
        <w:adjustRightInd w:val="0"/>
        <w:jc w:val="center"/>
        <w:rPr>
          <w:rFonts w:ascii="Arial Narrow" w:hAnsi="Arial Narrow" w:cs="Arial"/>
          <w:spacing w:val="6"/>
          <w:sz w:val="21"/>
          <w:szCs w:val="22"/>
        </w:rPr>
      </w:pPr>
    </w:p>
    <w:p w14:paraId="0BCC13BE" w14:textId="77777777" w:rsidR="00A50A8B" w:rsidRPr="00BA355D" w:rsidRDefault="00A50A8B" w:rsidP="00A50A8B">
      <w:pPr>
        <w:widowControl w:val="0"/>
        <w:autoSpaceDE w:val="0"/>
        <w:autoSpaceDN w:val="0"/>
        <w:adjustRightInd w:val="0"/>
        <w:jc w:val="center"/>
        <w:rPr>
          <w:rFonts w:ascii="Arial Narrow" w:hAnsi="Arial Narrow" w:cs="Arial"/>
          <w:spacing w:val="6"/>
          <w:sz w:val="21"/>
          <w:szCs w:val="22"/>
        </w:rPr>
      </w:pPr>
    </w:p>
    <w:p w14:paraId="2F1E1A05" w14:textId="77777777" w:rsidR="00A50A8B" w:rsidRPr="00BA355D" w:rsidRDefault="00A50A8B" w:rsidP="00A50A8B">
      <w:pPr>
        <w:widowControl w:val="0"/>
        <w:autoSpaceDE w:val="0"/>
        <w:autoSpaceDN w:val="0"/>
        <w:adjustRightInd w:val="0"/>
        <w:jc w:val="center"/>
        <w:rPr>
          <w:rFonts w:ascii="Arial Narrow" w:hAnsi="Arial Narrow" w:cs="Arial"/>
          <w:spacing w:val="6"/>
          <w:sz w:val="21"/>
          <w:szCs w:val="22"/>
        </w:rPr>
      </w:pPr>
    </w:p>
    <w:p w14:paraId="30D8FBEC" w14:textId="77777777" w:rsidR="00A50A8B" w:rsidRPr="00BA355D" w:rsidRDefault="00A50A8B" w:rsidP="00A50A8B">
      <w:pPr>
        <w:widowControl w:val="0"/>
        <w:autoSpaceDE w:val="0"/>
        <w:autoSpaceDN w:val="0"/>
        <w:adjustRightInd w:val="0"/>
        <w:jc w:val="center"/>
        <w:rPr>
          <w:rFonts w:ascii="Arial Narrow" w:hAnsi="Arial Narrow" w:cs="Arial"/>
          <w:spacing w:val="6"/>
          <w:sz w:val="21"/>
          <w:szCs w:val="22"/>
        </w:rPr>
      </w:pPr>
    </w:p>
    <w:p w14:paraId="0F4558DD" w14:textId="77777777" w:rsidR="00A50A8B" w:rsidRPr="00BA355D" w:rsidRDefault="00A50A8B" w:rsidP="00A50A8B">
      <w:pPr>
        <w:widowControl w:val="0"/>
        <w:autoSpaceDE w:val="0"/>
        <w:autoSpaceDN w:val="0"/>
        <w:adjustRightInd w:val="0"/>
        <w:jc w:val="center"/>
        <w:rPr>
          <w:rFonts w:ascii="Arial Narrow" w:hAnsi="Arial Narrow" w:cs="Arial"/>
          <w:spacing w:val="6"/>
          <w:sz w:val="21"/>
          <w:szCs w:val="22"/>
        </w:rPr>
      </w:pPr>
    </w:p>
    <w:p w14:paraId="726EDEBD" w14:textId="77777777" w:rsidR="00A50A8B" w:rsidRPr="00BA355D" w:rsidRDefault="00A50A8B" w:rsidP="00A50A8B">
      <w:pPr>
        <w:widowControl w:val="0"/>
        <w:autoSpaceDE w:val="0"/>
        <w:autoSpaceDN w:val="0"/>
        <w:adjustRightInd w:val="0"/>
        <w:jc w:val="center"/>
        <w:rPr>
          <w:rFonts w:ascii="Arial Narrow" w:hAnsi="Arial Narrow" w:cs="Arial"/>
          <w:spacing w:val="6"/>
          <w:sz w:val="21"/>
          <w:szCs w:val="22"/>
        </w:rPr>
      </w:pPr>
    </w:p>
    <w:p w14:paraId="2263EB4D" w14:textId="77777777" w:rsidR="00A50A8B" w:rsidRPr="00BA355D" w:rsidRDefault="00A50A8B" w:rsidP="00A50A8B">
      <w:pPr>
        <w:widowControl w:val="0"/>
        <w:autoSpaceDE w:val="0"/>
        <w:autoSpaceDN w:val="0"/>
        <w:adjustRightInd w:val="0"/>
        <w:jc w:val="center"/>
        <w:rPr>
          <w:rFonts w:ascii="Arial Narrow" w:hAnsi="Arial Narrow" w:cs="Arial"/>
          <w:spacing w:val="6"/>
          <w:sz w:val="21"/>
          <w:szCs w:val="22"/>
        </w:rPr>
      </w:pPr>
    </w:p>
    <w:p w14:paraId="6E46BF83" w14:textId="01D6EA10" w:rsidR="00A50A8B" w:rsidRPr="00BA355D" w:rsidRDefault="00A50A8B" w:rsidP="00A50A8B">
      <w:pPr>
        <w:widowControl w:val="0"/>
        <w:autoSpaceDE w:val="0"/>
        <w:autoSpaceDN w:val="0"/>
        <w:adjustRightInd w:val="0"/>
        <w:jc w:val="center"/>
        <w:rPr>
          <w:rFonts w:ascii="Arial Narrow" w:hAnsi="Arial Narrow" w:cs="Arial"/>
          <w:spacing w:val="6"/>
        </w:rPr>
        <w:sectPr w:rsidR="00A50A8B" w:rsidRPr="00BA355D" w:rsidSect="00A50A8B">
          <w:headerReference w:type="default" r:id="rId25"/>
          <w:footerReference w:type="default" r:id="rId26"/>
          <w:headerReference w:type="first" r:id="rId27"/>
          <w:footerReference w:type="first" r:id="rId28"/>
          <w:pgSz w:w="11907" w:h="16840" w:code="9"/>
          <w:pgMar w:top="1537" w:right="1275" w:bottom="1418" w:left="1418" w:header="567" w:footer="567" w:gutter="0"/>
          <w:pgNumType w:start="1"/>
          <w:cols w:space="708"/>
          <w:titlePg/>
          <w:docGrid w:linePitch="326"/>
        </w:sectPr>
      </w:pPr>
      <w:r w:rsidRPr="00BA355D">
        <w:rPr>
          <w:rFonts w:ascii="Arial Narrow" w:hAnsi="Arial Narrow" w:cs="Arial"/>
          <w:spacing w:val="6"/>
        </w:rPr>
        <w:t>Bratislava, 0</w:t>
      </w:r>
      <w:r w:rsidR="00612E95" w:rsidRPr="00BA355D">
        <w:rPr>
          <w:rFonts w:ascii="Arial Narrow" w:hAnsi="Arial Narrow" w:cs="Arial"/>
          <w:spacing w:val="6"/>
        </w:rPr>
        <w:t>7</w:t>
      </w:r>
      <w:r w:rsidRPr="00BA355D">
        <w:rPr>
          <w:rFonts w:ascii="Arial Narrow" w:hAnsi="Arial Narrow" w:cs="Arial"/>
          <w:spacing w:val="6"/>
        </w:rPr>
        <w:t>/2025</w:t>
      </w:r>
    </w:p>
    <w:p w14:paraId="2B2DFCED" w14:textId="77777777" w:rsidR="00A50A8B" w:rsidRPr="00BA355D" w:rsidRDefault="00A50A8B" w:rsidP="00A50A8B">
      <w:pPr>
        <w:jc w:val="center"/>
        <w:rPr>
          <w:rFonts w:ascii="Arial Narrow" w:hAnsi="Arial Narrow"/>
          <w:b/>
          <w:sz w:val="21"/>
          <w:szCs w:val="21"/>
        </w:rPr>
      </w:pPr>
      <w:r w:rsidRPr="00BA355D">
        <w:rPr>
          <w:rFonts w:ascii="Arial Narrow" w:hAnsi="Arial Narrow"/>
          <w:b/>
          <w:sz w:val="21"/>
          <w:szCs w:val="21"/>
        </w:rPr>
        <w:t>OSOBITNÉ PODMIENKY APLIKOVANÉ NA VŠEOBECNÉ PODMIENKY</w:t>
      </w:r>
    </w:p>
    <w:p w14:paraId="1E4CDF26" w14:textId="77777777" w:rsidR="00A50A8B" w:rsidRPr="00BA355D" w:rsidRDefault="00A50A8B" w:rsidP="00A50A8B">
      <w:pPr>
        <w:jc w:val="center"/>
        <w:rPr>
          <w:rFonts w:ascii="Arial Narrow" w:hAnsi="Arial Narrow"/>
          <w:b/>
          <w:sz w:val="21"/>
          <w:szCs w:val="21"/>
        </w:rPr>
      </w:pPr>
    </w:p>
    <w:p w14:paraId="0619807C" w14:textId="77777777" w:rsidR="00A50A8B" w:rsidRPr="00BA355D" w:rsidRDefault="00A50A8B" w:rsidP="00A50A8B">
      <w:pPr>
        <w:jc w:val="both"/>
        <w:rPr>
          <w:rFonts w:ascii="Arial Narrow" w:hAnsi="Arial Narrow"/>
          <w:bCs/>
          <w:sz w:val="21"/>
          <w:szCs w:val="21"/>
        </w:rPr>
      </w:pPr>
      <w:r w:rsidRPr="00BA355D">
        <w:rPr>
          <w:rFonts w:ascii="Arial Narrow" w:hAnsi="Arial Narrow"/>
          <w:bCs/>
          <w:sz w:val="21"/>
          <w:szCs w:val="21"/>
        </w:rPr>
        <w:t xml:space="preserve">Jednotlivé </w:t>
      </w:r>
      <w:proofErr w:type="spellStart"/>
      <w:r w:rsidRPr="00BA355D">
        <w:rPr>
          <w:rFonts w:ascii="Arial Narrow" w:hAnsi="Arial Narrow"/>
          <w:bCs/>
          <w:sz w:val="21"/>
          <w:szCs w:val="21"/>
        </w:rPr>
        <w:t>podčlánky</w:t>
      </w:r>
      <w:proofErr w:type="spellEnd"/>
      <w:r w:rsidRPr="00BA355D">
        <w:rPr>
          <w:rFonts w:ascii="Arial Narrow" w:hAnsi="Arial Narrow"/>
          <w:bCs/>
          <w:sz w:val="21"/>
          <w:szCs w:val="21"/>
        </w:rPr>
        <w:t xml:space="preserve"> Osobitných podmienok upravujú a dopĺňajú Všeobecné podmienky. Pre právny vzťah Strán budú spoločne platiť Všeobecné podmienky a tieto Osobitné podmienky. V prípade rozporu majú prednosť Osobitné podmienky pred Všeobecnými podmienkami.</w:t>
      </w:r>
    </w:p>
    <w:p w14:paraId="1B62DA0F" w14:textId="77777777" w:rsidR="00A50A8B" w:rsidRPr="00BA355D" w:rsidRDefault="00A50A8B" w:rsidP="00A50A8B">
      <w:pPr>
        <w:jc w:val="center"/>
        <w:rPr>
          <w:rFonts w:ascii="Arial Narrow" w:hAnsi="Arial Narrow"/>
          <w:b/>
          <w:sz w:val="21"/>
          <w:szCs w:val="21"/>
        </w:rPr>
      </w:pPr>
    </w:p>
    <w:tbl>
      <w:tblPr>
        <w:tblW w:w="9540" w:type="dxa"/>
        <w:tblInd w:w="-2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870"/>
        <w:gridCol w:w="7670"/>
      </w:tblGrid>
      <w:tr w:rsidR="00BA355D" w:rsidRPr="00BA355D" w14:paraId="1DF725AB" w14:textId="77777777">
        <w:tc>
          <w:tcPr>
            <w:tcW w:w="1870" w:type="dxa"/>
          </w:tcPr>
          <w:p w14:paraId="3A543017" w14:textId="77777777" w:rsidR="00A50A8B" w:rsidRPr="00BA355D" w:rsidRDefault="00A50A8B">
            <w:pPr>
              <w:spacing w:before="120" w:after="120" w:line="276" w:lineRule="auto"/>
              <w:rPr>
                <w:rFonts w:ascii="Arial Narrow" w:hAnsi="Arial Narrow"/>
                <w:sz w:val="21"/>
                <w:szCs w:val="21"/>
              </w:rPr>
            </w:pPr>
            <w:r w:rsidRPr="00BA355D">
              <w:rPr>
                <w:rFonts w:ascii="Arial Narrow" w:hAnsi="Arial Narrow"/>
                <w:b/>
                <w:bCs/>
                <w:sz w:val="21"/>
                <w:szCs w:val="21"/>
              </w:rPr>
              <w:t xml:space="preserve">1 Všeobecné ustanovenia </w:t>
            </w:r>
          </w:p>
        </w:tc>
        <w:tc>
          <w:tcPr>
            <w:tcW w:w="7670" w:type="dxa"/>
          </w:tcPr>
          <w:p w14:paraId="4AC5B680" w14:textId="77777777" w:rsidR="00A50A8B" w:rsidRPr="00BA355D" w:rsidRDefault="00A50A8B">
            <w:pPr>
              <w:pStyle w:val="Footer"/>
              <w:tabs>
                <w:tab w:val="left" w:pos="6417"/>
              </w:tabs>
              <w:spacing w:before="120" w:after="120" w:line="276" w:lineRule="auto"/>
              <w:ind w:right="137"/>
              <w:jc w:val="both"/>
              <w:rPr>
                <w:rFonts w:ascii="Arial Narrow" w:hAnsi="Arial Narrow"/>
                <w:sz w:val="21"/>
                <w:szCs w:val="21"/>
              </w:rPr>
            </w:pPr>
          </w:p>
        </w:tc>
      </w:tr>
      <w:tr w:rsidR="00BA355D" w:rsidRPr="00BA355D" w14:paraId="6A400A67" w14:textId="77777777">
        <w:tc>
          <w:tcPr>
            <w:tcW w:w="1870" w:type="dxa"/>
          </w:tcPr>
          <w:p w14:paraId="2D6CCA71" w14:textId="77777777" w:rsidR="00A50A8B" w:rsidRPr="00BA355D" w:rsidRDefault="00A50A8B">
            <w:pPr>
              <w:spacing w:before="120" w:after="120" w:line="276" w:lineRule="auto"/>
              <w:rPr>
                <w:rFonts w:ascii="Arial Narrow" w:hAnsi="Arial Narrow"/>
                <w:b/>
                <w:bCs/>
                <w:sz w:val="21"/>
                <w:szCs w:val="21"/>
              </w:rPr>
            </w:pPr>
            <w:r w:rsidRPr="00BA355D">
              <w:rPr>
                <w:rFonts w:ascii="Arial Narrow" w:hAnsi="Arial Narrow"/>
                <w:b/>
                <w:bCs/>
                <w:sz w:val="21"/>
                <w:szCs w:val="21"/>
              </w:rPr>
              <w:t>1.1</w:t>
            </w:r>
          </w:p>
          <w:p w14:paraId="419F292B" w14:textId="77777777" w:rsidR="00A50A8B" w:rsidRPr="00BA355D" w:rsidRDefault="00A50A8B">
            <w:pPr>
              <w:spacing w:before="120" w:after="120" w:line="276" w:lineRule="auto"/>
              <w:rPr>
                <w:rFonts w:ascii="Arial Narrow" w:hAnsi="Arial Narrow"/>
                <w:b/>
                <w:bCs/>
                <w:sz w:val="21"/>
                <w:szCs w:val="21"/>
              </w:rPr>
            </w:pPr>
            <w:r w:rsidRPr="00BA355D">
              <w:rPr>
                <w:rFonts w:ascii="Arial Narrow" w:hAnsi="Arial Narrow"/>
                <w:b/>
                <w:bCs/>
                <w:sz w:val="21"/>
                <w:szCs w:val="21"/>
              </w:rPr>
              <w:t>Definície</w:t>
            </w:r>
          </w:p>
        </w:tc>
        <w:tc>
          <w:tcPr>
            <w:tcW w:w="7670" w:type="dxa"/>
          </w:tcPr>
          <w:p w14:paraId="11FB217A" w14:textId="77777777" w:rsidR="00A50A8B" w:rsidRPr="00BA355D" w:rsidRDefault="00A50A8B">
            <w:pPr>
              <w:pStyle w:val="Footer"/>
              <w:tabs>
                <w:tab w:val="left" w:pos="6417"/>
              </w:tabs>
              <w:spacing w:before="120" w:after="120" w:line="276" w:lineRule="auto"/>
              <w:ind w:right="137"/>
              <w:jc w:val="both"/>
              <w:rPr>
                <w:rFonts w:ascii="Arial Narrow" w:hAnsi="Arial Narrow"/>
                <w:sz w:val="21"/>
                <w:szCs w:val="21"/>
              </w:rPr>
            </w:pPr>
            <w:r w:rsidRPr="00BA355D">
              <w:rPr>
                <w:rFonts w:ascii="Arial Narrow" w:hAnsi="Arial Narrow"/>
                <w:sz w:val="21"/>
                <w:szCs w:val="21"/>
              </w:rPr>
              <w:t>V Zmluvných podmienkach, ktoré zahŕňajú Osobitné podmienky a tieto Všeobecné podmienky nasledujúce slová a výrazy budú mať ďalej uvedený význam. Slová označujúce osoby alebo strany zahrňujú obchodné spoločnosti a iné právnické osoby, okrem prípadov, kedy kontext vyžaduje niečo iné.</w:t>
            </w:r>
          </w:p>
        </w:tc>
      </w:tr>
      <w:tr w:rsidR="00BA355D" w:rsidRPr="00BA355D" w14:paraId="11D284E1" w14:textId="77777777">
        <w:tc>
          <w:tcPr>
            <w:tcW w:w="1870" w:type="dxa"/>
          </w:tcPr>
          <w:p w14:paraId="35DBFD64" w14:textId="77777777" w:rsidR="00A50A8B" w:rsidRPr="00BA355D" w:rsidRDefault="00A50A8B">
            <w:pPr>
              <w:spacing w:before="120" w:after="120" w:line="276" w:lineRule="auto"/>
              <w:rPr>
                <w:rFonts w:ascii="Arial Narrow" w:hAnsi="Arial Narrow"/>
                <w:bCs/>
                <w:sz w:val="21"/>
                <w:szCs w:val="21"/>
              </w:rPr>
            </w:pPr>
            <w:r w:rsidRPr="00BA355D">
              <w:rPr>
                <w:rFonts w:ascii="Arial Narrow" w:hAnsi="Arial Narrow"/>
                <w:bCs/>
                <w:sz w:val="21"/>
                <w:szCs w:val="21"/>
              </w:rPr>
              <w:t>1.1.1.5</w:t>
            </w:r>
          </w:p>
          <w:p w14:paraId="5394B55A" w14:textId="77777777" w:rsidR="00A50A8B" w:rsidRPr="00BA355D" w:rsidRDefault="00A50A8B">
            <w:pPr>
              <w:spacing w:before="120" w:after="120" w:line="276" w:lineRule="auto"/>
              <w:rPr>
                <w:rFonts w:ascii="Arial Narrow" w:hAnsi="Arial Narrow"/>
                <w:bCs/>
                <w:sz w:val="21"/>
                <w:szCs w:val="21"/>
              </w:rPr>
            </w:pPr>
            <w:r w:rsidRPr="00BA355D">
              <w:rPr>
                <w:rFonts w:ascii="Arial Narrow" w:hAnsi="Arial Narrow"/>
                <w:bCs/>
                <w:sz w:val="21"/>
                <w:szCs w:val="21"/>
              </w:rPr>
              <w:t>Požiadavky Objednávateľa</w:t>
            </w:r>
          </w:p>
        </w:tc>
        <w:tc>
          <w:tcPr>
            <w:tcW w:w="7670" w:type="dxa"/>
          </w:tcPr>
          <w:p w14:paraId="0AFE173D" w14:textId="77777777" w:rsidR="00A50A8B" w:rsidRPr="00BA355D" w:rsidRDefault="00A50A8B">
            <w:pPr>
              <w:pStyle w:val="Footer"/>
              <w:tabs>
                <w:tab w:val="left" w:pos="6417"/>
              </w:tabs>
              <w:spacing w:before="120" w:after="120" w:line="276" w:lineRule="auto"/>
              <w:ind w:right="137"/>
              <w:jc w:val="both"/>
              <w:rPr>
                <w:rFonts w:ascii="Arial Narrow" w:hAnsi="Arial Narrow"/>
                <w:sz w:val="21"/>
                <w:szCs w:val="21"/>
              </w:rPr>
            </w:pPr>
            <w:r w:rsidRPr="00BA355D">
              <w:rPr>
                <w:rFonts w:ascii="Arial Narrow" w:hAnsi="Arial Narrow"/>
                <w:sz w:val="21"/>
                <w:szCs w:val="21"/>
              </w:rPr>
              <w:t>Celý text v podčlánku 1.1.1.5 sa zrušuje a nahrádza novým textom, ktorý znie nasledovne:</w:t>
            </w:r>
          </w:p>
          <w:p w14:paraId="50CE34F5" w14:textId="77777777" w:rsidR="00A50A8B" w:rsidRPr="00BA355D" w:rsidRDefault="00A50A8B">
            <w:pPr>
              <w:pStyle w:val="Footer"/>
              <w:tabs>
                <w:tab w:val="left" w:pos="6417"/>
              </w:tabs>
              <w:spacing w:before="120" w:after="120" w:line="276" w:lineRule="auto"/>
              <w:ind w:right="137"/>
              <w:jc w:val="both"/>
              <w:rPr>
                <w:rFonts w:ascii="Arial Narrow" w:hAnsi="Arial Narrow"/>
                <w:sz w:val="21"/>
                <w:szCs w:val="21"/>
              </w:rPr>
            </w:pPr>
            <w:r w:rsidRPr="00BA355D">
              <w:rPr>
                <w:rFonts w:ascii="Arial Narrow" w:hAnsi="Arial Narrow"/>
                <w:sz w:val="21"/>
                <w:szCs w:val="21"/>
              </w:rPr>
              <w:t>„</w:t>
            </w:r>
            <w:r w:rsidRPr="00BA355D">
              <w:rPr>
                <w:rFonts w:ascii="Arial Narrow" w:hAnsi="Arial Narrow"/>
                <w:b/>
                <w:bCs/>
                <w:sz w:val="21"/>
                <w:szCs w:val="21"/>
              </w:rPr>
              <w:t>Požiadavky Objednávateľa</w:t>
            </w:r>
            <w:r w:rsidRPr="00BA355D">
              <w:rPr>
                <w:rFonts w:ascii="Arial Narrow" w:hAnsi="Arial Narrow"/>
                <w:sz w:val="21"/>
                <w:szCs w:val="21"/>
              </w:rPr>
              <w:t>“ znamenajú dokumenty uvedené v Zväzku 3 a jeho prílohách Súťažných podkladov (Požiadavky Objednávateľa) a všetky ostatné dokumenty Zmluvy, ktoré špecifikujú Dielo po technickej a kvalitatívnej stránke a definujú požiadavky Objednávateľa na prípravu, realizáciu, kontrolu a prevzatie vykonaných prác.</w:t>
            </w:r>
          </w:p>
        </w:tc>
      </w:tr>
      <w:tr w:rsidR="00BA355D" w:rsidRPr="00BA355D" w14:paraId="334CAEF4" w14:textId="77777777">
        <w:tc>
          <w:tcPr>
            <w:tcW w:w="1870" w:type="dxa"/>
          </w:tcPr>
          <w:p w14:paraId="54407877" w14:textId="77777777" w:rsidR="00A50A8B" w:rsidRPr="00BA355D" w:rsidRDefault="00A50A8B">
            <w:pPr>
              <w:spacing w:before="120" w:after="120" w:line="276" w:lineRule="auto"/>
              <w:rPr>
                <w:rFonts w:ascii="Arial Narrow" w:hAnsi="Arial Narrow"/>
                <w:bCs/>
                <w:sz w:val="21"/>
                <w:szCs w:val="21"/>
              </w:rPr>
            </w:pPr>
            <w:r w:rsidRPr="00BA355D">
              <w:rPr>
                <w:rFonts w:ascii="Arial Narrow" w:hAnsi="Arial Narrow"/>
                <w:bCs/>
                <w:sz w:val="21"/>
                <w:szCs w:val="21"/>
              </w:rPr>
              <w:t>1.1.1.11</w:t>
            </w:r>
          </w:p>
          <w:p w14:paraId="485A4712" w14:textId="77777777" w:rsidR="00A50A8B" w:rsidRPr="00BA355D" w:rsidRDefault="00A50A8B">
            <w:pPr>
              <w:spacing w:before="120" w:after="120" w:line="276" w:lineRule="auto"/>
              <w:rPr>
                <w:rFonts w:ascii="Arial Narrow" w:hAnsi="Arial Narrow"/>
                <w:bCs/>
                <w:sz w:val="21"/>
                <w:szCs w:val="21"/>
              </w:rPr>
            </w:pPr>
            <w:r w:rsidRPr="00BA355D">
              <w:rPr>
                <w:rFonts w:ascii="Arial Narrow" w:hAnsi="Arial Narrow"/>
                <w:bCs/>
                <w:sz w:val="21"/>
                <w:szCs w:val="21"/>
              </w:rPr>
              <w:t>Zákon o verejnom obstarávaní</w:t>
            </w:r>
          </w:p>
        </w:tc>
        <w:tc>
          <w:tcPr>
            <w:tcW w:w="7670" w:type="dxa"/>
          </w:tcPr>
          <w:p w14:paraId="4A654F36" w14:textId="77777777" w:rsidR="00A50A8B" w:rsidRPr="00BA355D" w:rsidRDefault="00A50A8B">
            <w:pPr>
              <w:spacing w:before="120" w:after="120" w:line="276" w:lineRule="auto"/>
              <w:ind w:right="137"/>
              <w:jc w:val="both"/>
              <w:rPr>
                <w:rFonts w:ascii="Arial Narrow" w:hAnsi="Arial Narrow"/>
                <w:sz w:val="21"/>
                <w:szCs w:val="21"/>
              </w:rPr>
            </w:pPr>
            <w:r w:rsidRPr="00BA355D">
              <w:rPr>
                <w:rFonts w:ascii="Arial Narrow" w:hAnsi="Arial Narrow"/>
                <w:sz w:val="21"/>
                <w:szCs w:val="21"/>
              </w:rPr>
              <w:t xml:space="preserve">Za </w:t>
            </w:r>
            <w:proofErr w:type="spellStart"/>
            <w:r w:rsidRPr="00BA355D">
              <w:rPr>
                <w:rFonts w:ascii="Arial Narrow" w:hAnsi="Arial Narrow"/>
                <w:sz w:val="21"/>
                <w:szCs w:val="21"/>
              </w:rPr>
              <w:t>podčlánok</w:t>
            </w:r>
            <w:proofErr w:type="spellEnd"/>
            <w:r w:rsidRPr="00BA355D">
              <w:rPr>
                <w:rFonts w:ascii="Arial Narrow" w:hAnsi="Arial Narrow"/>
                <w:sz w:val="21"/>
                <w:szCs w:val="21"/>
              </w:rPr>
              <w:t xml:space="preserve"> 1.1.1.10 sa vkladá nový bod 1.1.1.11, ktorý znie:</w:t>
            </w:r>
          </w:p>
          <w:p w14:paraId="2B9CA402" w14:textId="77777777" w:rsidR="00A50A8B" w:rsidRPr="00BA355D" w:rsidRDefault="00A50A8B">
            <w:pPr>
              <w:spacing w:before="120" w:after="120" w:line="276" w:lineRule="auto"/>
              <w:ind w:right="137"/>
              <w:jc w:val="both"/>
              <w:rPr>
                <w:rFonts w:ascii="Arial Narrow" w:hAnsi="Arial Narrow"/>
                <w:sz w:val="21"/>
                <w:szCs w:val="21"/>
              </w:rPr>
            </w:pPr>
            <w:r w:rsidRPr="00BA355D">
              <w:rPr>
                <w:rFonts w:ascii="Arial Narrow" w:hAnsi="Arial Narrow"/>
                <w:sz w:val="21"/>
                <w:szCs w:val="21"/>
              </w:rPr>
              <w:t>„</w:t>
            </w:r>
            <w:r w:rsidRPr="00BA355D">
              <w:rPr>
                <w:rFonts w:ascii="Arial Narrow" w:hAnsi="Arial Narrow"/>
                <w:b/>
                <w:bCs/>
                <w:sz w:val="21"/>
                <w:szCs w:val="21"/>
              </w:rPr>
              <w:t>Zákon o verejnom obstarávaní</w:t>
            </w:r>
            <w:r w:rsidRPr="00BA355D">
              <w:rPr>
                <w:rFonts w:ascii="Arial Narrow" w:hAnsi="Arial Narrow"/>
                <w:sz w:val="21"/>
                <w:szCs w:val="21"/>
              </w:rPr>
              <w:t>“ znamená zákon č. 343/2015 Z. z. o verejnom obstarávaní a o zmene a doplnení niektorých zákonov v znení neskorších predpisov.</w:t>
            </w:r>
          </w:p>
        </w:tc>
      </w:tr>
      <w:tr w:rsidR="00BA355D" w:rsidRPr="00BA355D" w14:paraId="7E0AA6BE" w14:textId="77777777">
        <w:tc>
          <w:tcPr>
            <w:tcW w:w="1870" w:type="dxa"/>
          </w:tcPr>
          <w:p w14:paraId="1FE09265" w14:textId="77777777" w:rsidR="00A50A8B" w:rsidRPr="00BA355D" w:rsidRDefault="00A50A8B">
            <w:pPr>
              <w:spacing w:before="120" w:after="120" w:line="276" w:lineRule="auto"/>
              <w:rPr>
                <w:rFonts w:ascii="Arial Narrow" w:hAnsi="Arial Narrow"/>
                <w:bCs/>
                <w:sz w:val="21"/>
                <w:szCs w:val="21"/>
              </w:rPr>
            </w:pPr>
            <w:r w:rsidRPr="00BA355D">
              <w:rPr>
                <w:rFonts w:ascii="Arial Narrow" w:hAnsi="Arial Narrow"/>
                <w:bCs/>
                <w:sz w:val="21"/>
                <w:szCs w:val="21"/>
              </w:rPr>
              <w:t>1.1.1.12</w:t>
            </w:r>
          </w:p>
          <w:p w14:paraId="055CF8AC" w14:textId="77777777" w:rsidR="00A50A8B" w:rsidRPr="00BA355D" w:rsidRDefault="00A50A8B">
            <w:pPr>
              <w:spacing w:before="120" w:after="120" w:line="276" w:lineRule="auto"/>
              <w:rPr>
                <w:rFonts w:ascii="Arial Narrow" w:hAnsi="Arial Narrow"/>
                <w:bCs/>
                <w:sz w:val="21"/>
                <w:szCs w:val="21"/>
              </w:rPr>
            </w:pPr>
            <w:r w:rsidRPr="00BA355D">
              <w:rPr>
                <w:rFonts w:ascii="Arial Narrow" w:hAnsi="Arial Narrow"/>
                <w:bCs/>
                <w:sz w:val="21"/>
                <w:szCs w:val="21"/>
              </w:rPr>
              <w:t>Faktúra</w:t>
            </w:r>
          </w:p>
        </w:tc>
        <w:tc>
          <w:tcPr>
            <w:tcW w:w="7670" w:type="dxa"/>
          </w:tcPr>
          <w:p w14:paraId="5ABC9901" w14:textId="77777777" w:rsidR="00A50A8B" w:rsidRPr="00BA355D" w:rsidRDefault="00A50A8B">
            <w:pPr>
              <w:spacing w:before="120" w:after="120" w:line="276" w:lineRule="auto"/>
              <w:ind w:right="137"/>
              <w:jc w:val="both"/>
              <w:rPr>
                <w:rFonts w:ascii="Arial Narrow" w:hAnsi="Arial Narrow"/>
                <w:sz w:val="21"/>
                <w:szCs w:val="21"/>
              </w:rPr>
            </w:pPr>
            <w:r w:rsidRPr="00BA355D">
              <w:rPr>
                <w:rFonts w:ascii="Arial Narrow" w:hAnsi="Arial Narrow"/>
                <w:sz w:val="21"/>
                <w:szCs w:val="21"/>
              </w:rPr>
              <w:t xml:space="preserve">Za </w:t>
            </w:r>
            <w:proofErr w:type="spellStart"/>
            <w:r w:rsidRPr="00BA355D">
              <w:rPr>
                <w:rFonts w:ascii="Arial Narrow" w:hAnsi="Arial Narrow"/>
                <w:sz w:val="21"/>
                <w:szCs w:val="21"/>
              </w:rPr>
              <w:t>podčlánok</w:t>
            </w:r>
            <w:proofErr w:type="spellEnd"/>
            <w:r w:rsidRPr="00BA355D">
              <w:rPr>
                <w:rFonts w:ascii="Arial Narrow" w:hAnsi="Arial Narrow"/>
                <w:sz w:val="21"/>
                <w:szCs w:val="21"/>
              </w:rPr>
              <w:t xml:space="preserve"> 1.1.1.11 sa vkladá nový bod 1.1.1.12, ktorý znie:</w:t>
            </w:r>
          </w:p>
          <w:p w14:paraId="10468FE3" w14:textId="77777777" w:rsidR="00A50A8B" w:rsidRPr="00BA355D" w:rsidRDefault="00A50A8B">
            <w:pPr>
              <w:spacing w:before="120" w:after="120" w:line="276" w:lineRule="auto"/>
              <w:ind w:right="137"/>
              <w:jc w:val="both"/>
              <w:rPr>
                <w:rFonts w:ascii="Arial Narrow" w:hAnsi="Arial Narrow"/>
                <w:sz w:val="21"/>
                <w:szCs w:val="21"/>
              </w:rPr>
            </w:pPr>
            <w:r w:rsidRPr="00BA355D">
              <w:rPr>
                <w:rFonts w:ascii="Arial Narrow" w:hAnsi="Arial Narrow"/>
                <w:sz w:val="21"/>
                <w:szCs w:val="21"/>
              </w:rPr>
              <w:t>„</w:t>
            </w:r>
            <w:r w:rsidRPr="00BA355D">
              <w:rPr>
                <w:rFonts w:ascii="Arial Narrow" w:hAnsi="Arial Narrow"/>
                <w:b/>
                <w:bCs/>
                <w:sz w:val="21"/>
                <w:szCs w:val="21"/>
              </w:rPr>
              <w:t>Faktúra</w:t>
            </w:r>
            <w:r w:rsidRPr="00BA355D">
              <w:rPr>
                <w:rFonts w:ascii="Arial Narrow" w:hAnsi="Arial Narrow"/>
                <w:sz w:val="21"/>
                <w:szCs w:val="21"/>
              </w:rPr>
              <w:t xml:space="preserve">“ </w:t>
            </w:r>
            <w:r w:rsidRPr="00BA355D">
              <w:rPr>
                <w:rFonts w:ascii="Arial Narrow" w:hAnsi="Arial Narrow" w:cs="Arial"/>
                <w:sz w:val="21"/>
                <w:szCs w:val="21"/>
              </w:rPr>
              <w:t>znamená doklad, ktorý musí spĺňať náležitosti účtovného dokladu v zmysle zákona č. 431/2002 Z. z. o účtovníctve v znení neskorších predpisov a daňového dokladu v zmysle zákona č. 222/2004 Z. z. o dani z pridanej hodnoty v znení neskorších predpisov.</w:t>
            </w:r>
          </w:p>
        </w:tc>
      </w:tr>
      <w:tr w:rsidR="00BA355D" w:rsidRPr="00BA355D" w14:paraId="621399A7" w14:textId="77777777">
        <w:trPr>
          <w:trHeight w:val="1267"/>
        </w:trPr>
        <w:tc>
          <w:tcPr>
            <w:tcW w:w="1870" w:type="dxa"/>
            <w:tcBorders>
              <w:top w:val="single" w:sz="4" w:space="0" w:color="auto"/>
              <w:left w:val="single" w:sz="4" w:space="0" w:color="auto"/>
              <w:bottom w:val="single" w:sz="4" w:space="0" w:color="auto"/>
              <w:right w:val="single" w:sz="4" w:space="0" w:color="auto"/>
            </w:tcBorders>
          </w:tcPr>
          <w:p w14:paraId="79ABB876" w14:textId="77777777" w:rsidR="00A50A8B" w:rsidRPr="00BA355D" w:rsidRDefault="00A50A8B">
            <w:pPr>
              <w:spacing w:before="120" w:after="120" w:line="276" w:lineRule="auto"/>
              <w:rPr>
                <w:rFonts w:ascii="Arial Narrow" w:hAnsi="Arial Narrow"/>
                <w:sz w:val="21"/>
                <w:szCs w:val="21"/>
              </w:rPr>
            </w:pPr>
            <w:r w:rsidRPr="00BA355D">
              <w:rPr>
                <w:rFonts w:ascii="Arial Narrow" w:hAnsi="Arial Narrow"/>
                <w:sz w:val="21"/>
                <w:szCs w:val="21"/>
              </w:rPr>
              <w:t>1.1.1.13</w:t>
            </w:r>
          </w:p>
          <w:p w14:paraId="4BD0875E" w14:textId="77777777" w:rsidR="00A50A8B" w:rsidRPr="00BA355D" w:rsidRDefault="00A50A8B">
            <w:pPr>
              <w:spacing w:before="120" w:after="120" w:line="276" w:lineRule="auto"/>
              <w:rPr>
                <w:rFonts w:ascii="Arial Narrow" w:hAnsi="Arial Narrow"/>
                <w:bCs/>
                <w:sz w:val="21"/>
                <w:szCs w:val="21"/>
              </w:rPr>
            </w:pPr>
            <w:r w:rsidRPr="00BA355D">
              <w:rPr>
                <w:rFonts w:ascii="Arial Narrow" w:hAnsi="Arial Narrow"/>
                <w:sz w:val="21"/>
                <w:szCs w:val="21"/>
              </w:rPr>
              <w:t>Stavebný denník</w:t>
            </w:r>
          </w:p>
        </w:tc>
        <w:tc>
          <w:tcPr>
            <w:tcW w:w="7670" w:type="dxa"/>
            <w:tcBorders>
              <w:top w:val="single" w:sz="4" w:space="0" w:color="auto"/>
              <w:left w:val="single" w:sz="4" w:space="0" w:color="auto"/>
              <w:bottom w:val="single" w:sz="4" w:space="0" w:color="auto"/>
              <w:right w:val="single" w:sz="4" w:space="0" w:color="auto"/>
            </w:tcBorders>
          </w:tcPr>
          <w:p w14:paraId="19E60EC5" w14:textId="77777777" w:rsidR="00A50A8B" w:rsidRPr="00BA355D" w:rsidRDefault="00A50A8B">
            <w:pPr>
              <w:spacing w:before="120" w:after="120" w:line="276" w:lineRule="auto"/>
              <w:ind w:right="137"/>
              <w:jc w:val="both"/>
              <w:rPr>
                <w:rFonts w:ascii="Arial Narrow" w:hAnsi="Arial Narrow"/>
                <w:sz w:val="21"/>
                <w:szCs w:val="21"/>
              </w:rPr>
            </w:pPr>
            <w:r w:rsidRPr="00BA355D">
              <w:rPr>
                <w:rFonts w:ascii="Arial Narrow" w:hAnsi="Arial Narrow"/>
                <w:sz w:val="21"/>
                <w:szCs w:val="21"/>
              </w:rPr>
              <w:t xml:space="preserve">Za </w:t>
            </w:r>
            <w:proofErr w:type="spellStart"/>
            <w:r w:rsidRPr="00BA355D">
              <w:rPr>
                <w:rFonts w:ascii="Arial Narrow" w:hAnsi="Arial Narrow"/>
                <w:sz w:val="21"/>
                <w:szCs w:val="21"/>
              </w:rPr>
              <w:t>podčlánok</w:t>
            </w:r>
            <w:proofErr w:type="spellEnd"/>
            <w:r w:rsidRPr="00BA355D">
              <w:rPr>
                <w:rFonts w:ascii="Arial Narrow" w:hAnsi="Arial Narrow"/>
                <w:sz w:val="21"/>
                <w:szCs w:val="21"/>
              </w:rPr>
              <w:t xml:space="preserve"> 1.1.1.12 sa vkladá nový </w:t>
            </w:r>
            <w:proofErr w:type="spellStart"/>
            <w:r w:rsidRPr="00BA355D">
              <w:rPr>
                <w:rFonts w:ascii="Arial Narrow" w:hAnsi="Arial Narrow"/>
                <w:sz w:val="21"/>
                <w:szCs w:val="21"/>
              </w:rPr>
              <w:t>podčlánok</w:t>
            </w:r>
            <w:proofErr w:type="spellEnd"/>
            <w:r w:rsidRPr="00BA355D">
              <w:rPr>
                <w:rFonts w:ascii="Arial Narrow" w:hAnsi="Arial Narrow"/>
                <w:sz w:val="21"/>
                <w:szCs w:val="21"/>
              </w:rPr>
              <w:t xml:space="preserve"> 1.1.1.13, ktorý znie:</w:t>
            </w:r>
          </w:p>
          <w:p w14:paraId="29D16B71" w14:textId="24F7F952" w:rsidR="00A50A8B" w:rsidRPr="00BA355D" w:rsidRDefault="00A50A8B">
            <w:pPr>
              <w:spacing w:before="120" w:after="120" w:line="276" w:lineRule="auto"/>
              <w:ind w:right="137"/>
              <w:jc w:val="both"/>
              <w:rPr>
                <w:rFonts w:ascii="Arial Narrow" w:hAnsi="Arial Narrow"/>
                <w:sz w:val="21"/>
                <w:szCs w:val="21"/>
              </w:rPr>
            </w:pPr>
            <w:r w:rsidRPr="00BA355D">
              <w:rPr>
                <w:rFonts w:ascii="Arial Narrow" w:hAnsi="Arial Narrow"/>
                <w:sz w:val="21"/>
                <w:szCs w:val="21"/>
              </w:rPr>
              <w:t>„</w:t>
            </w:r>
            <w:r w:rsidRPr="00BA355D">
              <w:rPr>
                <w:rFonts w:ascii="Arial Narrow" w:hAnsi="Arial Narrow"/>
                <w:b/>
                <w:bCs/>
                <w:sz w:val="21"/>
                <w:szCs w:val="21"/>
              </w:rPr>
              <w:t>Stavebný denník</w:t>
            </w:r>
            <w:r w:rsidRPr="00BA355D">
              <w:rPr>
                <w:rFonts w:ascii="Arial Narrow" w:hAnsi="Arial Narrow"/>
                <w:sz w:val="21"/>
                <w:szCs w:val="21"/>
              </w:rPr>
              <w:t>“ znamená dokument, ktorého náležitosti stanoví zákon č. 50/1976 Zb. o územnom plánovaní a stavebnom poriadku v znení neskorších predpisov a vykonávacie predpisy k nemu. Podmienky k vedeniu Stavebného denníka sú uvedené v Požiadavkách Objednávateľa (Zväzok 3 Časť 1 Súťažných podkladov).</w:t>
            </w:r>
          </w:p>
        </w:tc>
      </w:tr>
      <w:tr w:rsidR="00BA355D" w:rsidRPr="00BA355D" w14:paraId="5DEC2ADC" w14:textId="77777777">
        <w:tc>
          <w:tcPr>
            <w:tcW w:w="1870" w:type="dxa"/>
          </w:tcPr>
          <w:p w14:paraId="24FA8013" w14:textId="77777777" w:rsidR="00A50A8B" w:rsidRPr="00BA355D" w:rsidRDefault="00A50A8B">
            <w:pPr>
              <w:spacing w:before="120" w:after="120" w:line="276" w:lineRule="auto"/>
              <w:rPr>
                <w:rFonts w:ascii="Arial Narrow" w:hAnsi="Arial Narrow"/>
                <w:sz w:val="21"/>
                <w:szCs w:val="21"/>
              </w:rPr>
            </w:pPr>
            <w:r w:rsidRPr="00BA355D">
              <w:rPr>
                <w:rFonts w:ascii="Arial Narrow" w:hAnsi="Arial Narrow"/>
                <w:sz w:val="21"/>
                <w:szCs w:val="21"/>
              </w:rPr>
              <w:t>1.1.1.14</w:t>
            </w:r>
          </w:p>
          <w:p w14:paraId="39101BAA" w14:textId="77777777" w:rsidR="00A50A8B" w:rsidRPr="00BA355D" w:rsidRDefault="00A50A8B">
            <w:pPr>
              <w:spacing w:before="120" w:after="120" w:line="276" w:lineRule="auto"/>
              <w:rPr>
                <w:rFonts w:ascii="Arial Narrow" w:hAnsi="Arial Narrow"/>
                <w:sz w:val="21"/>
                <w:szCs w:val="21"/>
              </w:rPr>
            </w:pPr>
            <w:r w:rsidRPr="00BA355D">
              <w:rPr>
                <w:rFonts w:ascii="Arial Narrow" w:hAnsi="Arial Narrow"/>
                <w:sz w:val="21"/>
                <w:szCs w:val="21"/>
              </w:rPr>
              <w:t>Obchodný zákonník</w:t>
            </w:r>
          </w:p>
        </w:tc>
        <w:tc>
          <w:tcPr>
            <w:tcW w:w="7670" w:type="dxa"/>
          </w:tcPr>
          <w:p w14:paraId="3A021C87" w14:textId="77777777" w:rsidR="00A50A8B" w:rsidRPr="00BA355D" w:rsidRDefault="00A50A8B">
            <w:pPr>
              <w:pStyle w:val="NoSpacing"/>
              <w:spacing w:before="120" w:after="120" w:line="276" w:lineRule="auto"/>
              <w:rPr>
                <w:rFonts w:ascii="Arial Narrow" w:hAnsi="Arial Narrow"/>
                <w:sz w:val="21"/>
                <w:szCs w:val="21"/>
              </w:rPr>
            </w:pPr>
            <w:r w:rsidRPr="00BA355D">
              <w:rPr>
                <w:rFonts w:ascii="Arial Narrow" w:hAnsi="Arial Narrow"/>
                <w:sz w:val="21"/>
                <w:szCs w:val="21"/>
              </w:rPr>
              <w:t xml:space="preserve">Za </w:t>
            </w:r>
            <w:proofErr w:type="spellStart"/>
            <w:r w:rsidRPr="00BA355D">
              <w:rPr>
                <w:rFonts w:ascii="Arial Narrow" w:hAnsi="Arial Narrow"/>
                <w:sz w:val="21"/>
                <w:szCs w:val="21"/>
              </w:rPr>
              <w:t>podčlánok</w:t>
            </w:r>
            <w:proofErr w:type="spellEnd"/>
            <w:r w:rsidRPr="00BA355D">
              <w:rPr>
                <w:rFonts w:ascii="Arial Narrow" w:hAnsi="Arial Narrow"/>
                <w:sz w:val="21"/>
                <w:szCs w:val="21"/>
              </w:rPr>
              <w:t xml:space="preserve"> 1.1.1.13 sa vkladá nový </w:t>
            </w:r>
            <w:proofErr w:type="spellStart"/>
            <w:r w:rsidRPr="00BA355D">
              <w:rPr>
                <w:rFonts w:ascii="Arial Narrow" w:hAnsi="Arial Narrow"/>
                <w:sz w:val="21"/>
                <w:szCs w:val="21"/>
              </w:rPr>
              <w:t>podčlánok</w:t>
            </w:r>
            <w:proofErr w:type="spellEnd"/>
            <w:r w:rsidRPr="00BA355D">
              <w:rPr>
                <w:rFonts w:ascii="Arial Narrow" w:hAnsi="Arial Narrow"/>
                <w:sz w:val="21"/>
                <w:szCs w:val="21"/>
              </w:rPr>
              <w:t xml:space="preserve"> 1.1.1.14, ktorý znie:</w:t>
            </w:r>
          </w:p>
          <w:p w14:paraId="7E0D43BA" w14:textId="77777777" w:rsidR="00A50A8B" w:rsidRPr="00BA355D" w:rsidRDefault="00A50A8B">
            <w:pPr>
              <w:pStyle w:val="NoSpacing"/>
              <w:spacing w:before="120" w:after="120" w:line="276" w:lineRule="auto"/>
              <w:jc w:val="both"/>
              <w:rPr>
                <w:rFonts w:ascii="Arial Narrow" w:hAnsi="Arial Narrow"/>
                <w:iCs/>
                <w:sz w:val="21"/>
                <w:szCs w:val="21"/>
              </w:rPr>
            </w:pPr>
            <w:r w:rsidRPr="00BA355D">
              <w:rPr>
                <w:rFonts w:ascii="Arial Narrow" w:hAnsi="Arial Narrow"/>
                <w:iCs/>
                <w:sz w:val="21"/>
                <w:szCs w:val="21"/>
              </w:rPr>
              <w:t>“</w:t>
            </w:r>
            <w:r w:rsidRPr="00BA355D">
              <w:rPr>
                <w:rFonts w:ascii="Arial Narrow" w:hAnsi="Arial Narrow"/>
                <w:b/>
                <w:iCs/>
                <w:sz w:val="21"/>
                <w:szCs w:val="21"/>
              </w:rPr>
              <w:t>Obchodný zákonník</w:t>
            </w:r>
            <w:r w:rsidRPr="00BA355D">
              <w:rPr>
                <w:rFonts w:ascii="Arial Narrow" w:hAnsi="Arial Narrow"/>
                <w:iCs/>
                <w:sz w:val="21"/>
                <w:szCs w:val="21"/>
              </w:rPr>
              <w:t>“ znamená zákon č. 513/1991 Z. z. Obchodný zákonník v znení neskorších predpisov.</w:t>
            </w:r>
          </w:p>
        </w:tc>
      </w:tr>
      <w:tr w:rsidR="00BA355D" w:rsidRPr="00BA355D" w14:paraId="5254842F" w14:textId="77777777">
        <w:tc>
          <w:tcPr>
            <w:tcW w:w="1870" w:type="dxa"/>
          </w:tcPr>
          <w:p w14:paraId="4835102A" w14:textId="77777777" w:rsidR="00A50A8B" w:rsidRPr="00BA355D" w:rsidRDefault="00A50A8B">
            <w:pPr>
              <w:spacing w:before="120" w:after="120" w:line="276" w:lineRule="auto"/>
              <w:rPr>
                <w:rFonts w:ascii="Arial Narrow" w:hAnsi="Arial Narrow"/>
                <w:sz w:val="21"/>
                <w:szCs w:val="21"/>
              </w:rPr>
            </w:pPr>
            <w:r w:rsidRPr="00BA355D">
              <w:rPr>
                <w:rFonts w:ascii="Arial Narrow" w:hAnsi="Arial Narrow"/>
                <w:sz w:val="21"/>
                <w:szCs w:val="21"/>
              </w:rPr>
              <w:t>1.1.1.15</w:t>
            </w:r>
          </w:p>
          <w:p w14:paraId="36B9F7B8" w14:textId="77777777" w:rsidR="00A50A8B" w:rsidRPr="00BA355D" w:rsidRDefault="00A50A8B">
            <w:pPr>
              <w:spacing w:before="120" w:after="120" w:line="276" w:lineRule="auto"/>
              <w:rPr>
                <w:rFonts w:ascii="Arial Narrow" w:hAnsi="Arial Narrow"/>
                <w:sz w:val="21"/>
                <w:szCs w:val="21"/>
              </w:rPr>
            </w:pPr>
            <w:r w:rsidRPr="00BA355D">
              <w:rPr>
                <w:rFonts w:ascii="Arial Narrow" w:hAnsi="Arial Narrow"/>
                <w:sz w:val="21"/>
                <w:szCs w:val="21"/>
              </w:rPr>
              <w:t>Zmluva o NFP</w:t>
            </w:r>
          </w:p>
        </w:tc>
        <w:tc>
          <w:tcPr>
            <w:tcW w:w="7670" w:type="dxa"/>
          </w:tcPr>
          <w:p w14:paraId="17612D3B" w14:textId="77777777" w:rsidR="00A50A8B" w:rsidRPr="00BA355D" w:rsidRDefault="00A50A8B">
            <w:pPr>
              <w:pStyle w:val="NoSpacing"/>
              <w:spacing w:before="120" w:after="120" w:line="276" w:lineRule="auto"/>
              <w:jc w:val="both"/>
              <w:rPr>
                <w:rFonts w:ascii="Arial Narrow" w:hAnsi="Arial Narrow"/>
                <w:sz w:val="21"/>
                <w:szCs w:val="21"/>
              </w:rPr>
            </w:pPr>
            <w:r w:rsidRPr="00BA355D">
              <w:rPr>
                <w:rFonts w:ascii="Arial Narrow" w:hAnsi="Arial Narrow"/>
                <w:sz w:val="21"/>
                <w:szCs w:val="21"/>
              </w:rPr>
              <w:t xml:space="preserve">Za </w:t>
            </w:r>
            <w:proofErr w:type="spellStart"/>
            <w:r w:rsidRPr="00BA355D">
              <w:rPr>
                <w:rFonts w:ascii="Arial Narrow" w:hAnsi="Arial Narrow"/>
                <w:sz w:val="21"/>
                <w:szCs w:val="21"/>
              </w:rPr>
              <w:t>podčlánok</w:t>
            </w:r>
            <w:proofErr w:type="spellEnd"/>
            <w:r w:rsidRPr="00BA355D">
              <w:rPr>
                <w:rFonts w:ascii="Arial Narrow" w:hAnsi="Arial Narrow"/>
                <w:sz w:val="21"/>
                <w:szCs w:val="21"/>
              </w:rPr>
              <w:t xml:space="preserve"> 1.1.1.14 sa vkladá nový </w:t>
            </w:r>
            <w:proofErr w:type="spellStart"/>
            <w:r w:rsidRPr="00BA355D">
              <w:rPr>
                <w:rFonts w:ascii="Arial Narrow" w:hAnsi="Arial Narrow"/>
                <w:sz w:val="21"/>
                <w:szCs w:val="21"/>
              </w:rPr>
              <w:t>podčlánok</w:t>
            </w:r>
            <w:proofErr w:type="spellEnd"/>
            <w:r w:rsidRPr="00BA355D">
              <w:rPr>
                <w:rFonts w:ascii="Arial Narrow" w:hAnsi="Arial Narrow"/>
                <w:sz w:val="21"/>
                <w:szCs w:val="21"/>
              </w:rPr>
              <w:t xml:space="preserve"> 1.1.1.15, ktorý znie:</w:t>
            </w:r>
          </w:p>
          <w:p w14:paraId="0610ECAE" w14:textId="2CDE2195" w:rsidR="00A50A8B" w:rsidRPr="00BA355D" w:rsidRDefault="00A50A8B">
            <w:pPr>
              <w:pStyle w:val="NoSpacing"/>
              <w:spacing w:before="120" w:after="120" w:line="276" w:lineRule="auto"/>
              <w:jc w:val="both"/>
              <w:rPr>
                <w:rFonts w:ascii="Arial Narrow" w:hAnsi="Arial Narrow"/>
                <w:sz w:val="21"/>
                <w:szCs w:val="21"/>
              </w:rPr>
            </w:pPr>
            <w:r w:rsidRPr="00BA355D">
              <w:rPr>
                <w:rFonts w:ascii="Arial Narrow" w:hAnsi="Arial Narrow"/>
                <w:b/>
                <w:bCs/>
                <w:sz w:val="21"/>
                <w:szCs w:val="21"/>
              </w:rPr>
              <w:t>„Zmluva o NFP“</w:t>
            </w:r>
            <w:r w:rsidRPr="00BA355D">
              <w:rPr>
                <w:rFonts w:ascii="Arial Narrow" w:hAnsi="Arial Narrow"/>
                <w:sz w:val="21"/>
                <w:szCs w:val="21"/>
              </w:rPr>
              <w:t xml:space="preserve"> znamená zmluvu o poskytnutí nenávratného finančného príspevku uzatvorenú podľa § 269 ods. 2 Obchodného zákonník</w:t>
            </w:r>
            <w:r w:rsidR="00F42CFA" w:rsidRPr="00BA355D">
              <w:rPr>
                <w:rFonts w:ascii="Arial Narrow" w:hAnsi="Arial Narrow"/>
                <w:sz w:val="21"/>
                <w:szCs w:val="21"/>
              </w:rPr>
              <w:t>a</w:t>
            </w:r>
            <w:r w:rsidRPr="00BA355D">
              <w:rPr>
                <w:rFonts w:ascii="Arial Narrow" w:hAnsi="Arial Narrow"/>
                <w:sz w:val="21"/>
                <w:szCs w:val="21"/>
              </w:rPr>
              <w:t>, podľa § 22 zákona č. 121/2022 Z. z. o príspevkoch z fondov Európskej únie a o zmene a doplnení niektorých zákonov v znení zákona č. 311/2023 a podľa § 20 ods. 2 zákona č. 523/2004 Z. z. o rozpočtových pravidlách verejnej správy a o zmene a doplnení niektorých zákonov v znení neskorších predpisov, ktorá upravuje vzájomné práva a povinnosti medzi Poskytovateľom NFP a Objednávateľom pri poskytnutí a použití NFP v rámci Programu Slovensko, ktorá je zverejnená v Centrálnom registri zmlúv.</w:t>
            </w:r>
          </w:p>
        </w:tc>
      </w:tr>
      <w:tr w:rsidR="00BA355D" w:rsidRPr="00BA355D" w14:paraId="512F6C12" w14:textId="77777777">
        <w:tc>
          <w:tcPr>
            <w:tcW w:w="1870" w:type="dxa"/>
          </w:tcPr>
          <w:p w14:paraId="0F5FE907" w14:textId="77777777" w:rsidR="00A50A8B" w:rsidRPr="00BA355D" w:rsidRDefault="00A50A8B">
            <w:pPr>
              <w:spacing w:before="120" w:after="120" w:line="276" w:lineRule="auto"/>
              <w:rPr>
                <w:rFonts w:ascii="Arial Narrow" w:hAnsi="Arial Narrow"/>
                <w:sz w:val="21"/>
                <w:szCs w:val="21"/>
              </w:rPr>
            </w:pPr>
            <w:r w:rsidRPr="00BA355D">
              <w:rPr>
                <w:rFonts w:ascii="Arial Narrow" w:hAnsi="Arial Narrow"/>
                <w:sz w:val="21"/>
                <w:szCs w:val="21"/>
              </w:rPr>
              <w:t>1.1.1.16</w:t>
            </w:r>
          </w:p>
          <w:p w14:paraId="6D7B5EDF" w14:textId="77777777" w:rsidR="00A50A8B" w:rsidRPr="00BA355D" w:rsidRDefault="00A50A8B">
            <w:pPr>
              <w:spacing w:before="120" w:after="120" w:line="276" w:lineRule="auto"/>
              <w:rPr>
                <w:rFonts w:ascii="Arial Narrow" w:hAnsi="Arial Narrow"/>
                <w:sz w:val="21"/>
                <w:szCs w:val="21"/>
              </w:rPr>
            </w:pPr>
            <w:r w:rsidRPr="00BA355D">
              <w:rPr>
                <w:rFonts w:ascii="Arial Narrow" w:hAnsi="Arial Narrow"/>
                <w:sz w:val="21"/>
                <w:szCs w:val="21"/>
              </w:rPr>
              <w:t>Zákon o registri partnerov verejného sektora</w:t>
            </w:r>
          </w:p>
        </w:tc>
        <w:tc>
          <w:tcPr>
            <w:tcW w:w="7670" w:type="dxa"/>
          </w:tcPr>
          <w:p w14:paraId="30F38D18" w14:textId="77777777" w:rsidR="00A50A8B" w:rsidRPr="00BA355D" w:rsidRDefault="00A50A8B">
            <w:pPr>
              <w:pStyle w:val="NoSpacing"/>
              <w:spacing w:before="120" w:after="120" w:line="276" w:lineRule="auto"/>
              <w:rPr>
                <w:rFonts w:ascii="Arial Narrow" w:hAnsi="Arial Narrow"/>
                <w:sz w:val="21"/>
                <w:szCs w:val="21"/>
              </w:rPr>
            </w:pPr>
            <w:r w:rsidRPr="00BA355D">
              <w:rPr>
                <w:rFonts w:ascii="Arial Narrow" w:hAnsi="Arial Narrow"/>
                <w:sz w:val="21"/>
                <w:szCs w:val="21"/>
              </w:rPr>
              <w:t xml:space="preserve">Za </w:t>
            </w:r>
            <w:proofErr w:type="spellStart"/>
            <w:r w:rsidRPr="00BA355D">
              <w:rPr>
                <w:rFonts w:ascii="Arial Narrow" w:hAnsi="Arial Narrow"/>
                <w:sz w:val="21"/>
                <w:szCs w:val="21"/>
              </w:rPr>
              <w:t>podčlánok</w:t>
            </w:r>
            <w:proofErr w:type="spellEnd"/>
            <w:r w:rsidRPr="00BA355D">
              <w:rPr>
                <w:rFonts w:ascii="Arial Narrow" w:hAnsi="Arial Narrow"/>
                <w:sz w:val="21"/>
                <w:szCs w:val="21"/>
              </w:rPr>
              <w:t xml:space="preserve"> 1.1.1.15 sa vkladá nový </w:t>
            </w:r>
            <w:proofErr w:type="spellStart"/>
            <w:r w:rsidRPr="00BA355D">
              <w:rPr>
                <w:rFonts w:ascii="Arial Narrow" w:hAnsi="Arial Narrow"/>
                <w:sz w:val="21"/>
                <w:szCs w:val="21"/>
              </w:rPr>
              <w:t>podčlánok</w:t>
            </w:r>
            <w:proofErr w:type="spellEnd"/>
            <w:r w:rsidRPr="00BA355D">
              <w:rPr>
                <w:rFonts w:ascii="Arial Narrow" w:hAnsi="Arial Narrow"/>
                <w:sz w:val="21"/>
                <w:szCs w:val="21"/>
              </w:rPr>
              <w:t xml:space="preserve"> 1.1.16, ktorý znie:</w:t>
            </w:r>
          </w:p>
          <w:p w14:paraId="0A78A3C5" w14:textId="77777777" w:rsidR="00A50A8B" w:rsidRPr="00BA355D" w:rsidRDefault="00A50A8B">
            <w:pPr>
              <w:pStyle w:val="NoSpacing"/>
              <w:spacing w:before="120" w:after="120" w:line="276" w:lineRule="auto"/>
              <w:rPr>
                <w:rFonts w:ascii="Arial Narrow" w:hAnsi="Arial Narrow"/>
                <w:sz w:val="21"/>
                <w:szCs w:val="21"/>
              </w:rPr>
            </w:pPr>
            <w:r w:rsidRPr="00BA355D">
              <w:rPr>
                <w:rFonts w:ascii="Arial Narrow" w:hAnsi="Arial Narrow"/>
                <w:sz w:val="21"/>
                <w:szCs w:val="21"/>
              </w:rPr>
              <w:t>„</w:t>
            </w:r>
            <w:r w:rsidRPr="00BA355D">
              <w:rPr>
                <w:rFonts w:ascii="Arial Narrow" w:hAnsi="Arial Narrow"/>
                <w:b/>
                <w:bCs/>
                <w:sz w:val="21"/>
                <w:szCs w:val="21"/>
              </w:rPr>
              <w:t>Zákon o registri partnerov verejného sektora</w:t>
            </w:r>
            <w:r w:rsidRPr="00BA355D">
              <w:rPr>
                <w:rFonts w:ascii="Arial Narrow" w:hAnsi="Arial Narrow"/>
                <w:sz w:val="21"/>
                <w:szCs w:val="21"/>
              </w:rPr>
              <w:t>“ je zákon č. 315/2016 Z. z. o registri partnerov verejného sektora a o zmene a doplnení niektorých zákonov v znení neskorších predpisov.</w:t>
            </w:r>
          </w:p>
        </w:tc>
      </w:tr>
      <w:tr w:rsidR="00BA355D" w:rsidRPr="00BA355D" w14:paraId="51DCE925" w14:textId="77777777">
        <w:tc>
          <w:tcPr>
            <w:tcW w:w="1870" w:type="dxa"/>
          </w:tcPr>
          <w:p w14:paraId="2351CE86" w14:textId="77777777" w:rsidR="00A50A8B" w:rsidRPr="00BA355D" w:rsidRDefault="00A50A8B">
            <w:pPr>
              <w:spacing w:before="120" w:after="120" w:line="276" w:lineRule="auto"/>
              <w:rPr>
                <w:rFonts w:ascii="Arial Narrow" w:hAnsi="Arial Narrow"/>
                <w:sz w:val="21"/>
                <w:szCs w:val="21"/>
              </w:rPr>
            </w:pPr>
            <w:r w:rsidRPr="00BA355D">
              <w:rPr>
                <w:rFonts w:ascii="Arial Narrow" w:hAnsi="Arial Narrow"/>
                <w:sz w:val="21"/>
                <w:szCs w:val="21"/>
              </w:rPr>
              <w:t>1.1.1.17</w:t>
            </w:r>
          </w:p>
          <w:p w14:paraId="146CB84F" w14:textId="77777777" w:rsidR="00A50A8B" w:rsidRPr="00BA355D" w:rsidRDefault="00A50A8B">
            <w:pPr>
              <w:spacing w:before="120" w:after="120" w:line="276" w:lineRule="auto"/>
              <w:rPr>
                <w:rFonts w:ascii="Arial Narrow" w:hAnsi="Arial Narrow"/>
                <w:sz w:val="21"/>
                <w:szCs w:val="21"/>
              </w:rPr>
            </w:pPr>
            <w:r w:rsidRPr="00BA355D">
              <w:rPr>
                <w:rFonts w:ascii="Arial Narrow" w:hAnsi="Arial Narrow"/>
                <w:sz w:val="21"/>
                <w:szCs w:val="21"/>
              </w:rPr>
              <w:t>Zákon o dráhach</w:t>
            </w:r>
          </w:p>
        </w:tc>
        <w:tc>
          <w:tcPr>
            <w:tcW w:w="7670" w:type="dxa"/>
          </w:tcPr>
          <w:p w14:paraId="29E76912" w14:textId="77777777" w:rsidR="00A50A8B" w:rsidRPr="00BA355D" w:rsidRDefault="00A50A8B">
            <w:pPr>
              <w:pStyle w:val="NoSpacing"/>
              <w:spacing w:before="120" w:after="120" w:line="276" w:lineRule="auto"/>
              <w:rPr>
                <w:rFonts w:ascii="Arial Narrow" w:hAnsi="Arial Narrow"/>
                <w:sz w:val="21"/>
                <w:szCs w:val="21"/>
              </w:rPr>
            </w:pPr>
            <w:r w:rsidRPr="00BA355D">
              <w:rPr>
                <w:rFonts w:ascii="Arial Narrow" w:hAnsi="Arial Narrow"/>
                <w:sz w:val="21"/>
                <w:szCs w:val="21"/>
              </w:rPr>
              <w:t xml:space="preserve">Za </w:t>
            </w:r>
            <w:proofErr w:type="spellStart"/>
            <w:r w:rsidRPr="00BA355D">
              <w:rPr>
                <w:rFonts w:ascii="Arial Narrow" w:hAnsi="Arial Narrow"/>
                <w:sz w:val="21"/>
                <w:szCs w:val="21"/>
              </w:rPr>
              <w:t>podčlánok</w:t>
            </w:r>
            <w:proofErr w:type="spellEnd"/>
            <w:r w:rsidRPr="00BA355D">
              <w:rPr>
                <w:rFonts w:ascii="Arial Narrow" w:hAnsi="Arial Narrow"/>
                <w:sz w:val="21"/>
                <w:szCs w:val="21"/>
              </w:rPr>
              <w:t xml:space="preserve"> 1.1.1.16 sa vkladá nový </w:t>
            </w:r>
            <w:proofErr w:type="spellStart"/>
            <w:r w:rsidRPr="00BA355D">
              <w:rPr>
                <w:rFonts w:ascii="Arial Narrow" w:hAnsi="Arial Narrow"/>
                <w:sz w:val="21"/>
                <w:szCs w:val="21"/>
              </w:rPr>
              <w:t>podčlánok</w:t>
            </w:r>
            <w:proofErr w:type="spellEnd"/>
            <w:r w:rsidRPr="00BA355D">
              <w:rPr>
                <w:rFonts w:ascii="Arial Narrow" w:hAnsi="Arial Narrow"/>
                <w:sz w:val="21"/>
                <w:szCs w:val="21"/>
              </w:rPr>
              <w:t xml:space="preserve"> 1.1.17, ktorý znie:</w:t>
            </w:r>
          </w:p>
          <w:p w14:paraId="2DB69E1F" w14:textId="77777777" w:rsidR="00A50A8B" w:rsidRPr="00BA355D" w:rsidRDefault="00A50A8B">
            <w:pPr>
              <w:pStyle w:val="NoSpacing"/>
              <w:spacing w:before="120" w:after="120" w:line="276" w:lineRule="auto"/>
              <w:jc w:val="both"/>
              <w:rPr>
                <w:rFonts w:ascii="Arial Narrow" w:hAnsi="Arial Narrow"/>
                <w:sz w:val="21"/>
                <w:szCs w:val="21"/>
              </w:rPr>
            </w:pPr>
            <w:r w:rsidRPr="00BA355D">
              <w:rPr>
                <w:rFonts w:ascii="Arial Narrow" w:hAnsi="Arial Narrow"/>
                <w:sz w:val="21"/>
                <w:szCs w:val="21"/>
              </w:rPr>
              <w:t>„</w:t>
            </w:r>
            <w:r w:rsidRPr="00BA355D">
              <w:rPr>
                <w:rFonts w:ascii="Arial Narrow" w:hAnsi="Arial Narrow"/>
                <w:b/>
                <w:bCs/>
                <w:sz w:val="21"/>
                <w:szCs w:val="21"/>
              </w:rPr>
              <w:t>Zákon o dráhach</w:t>
            </w:r>
            <w:r w:rsidRPr="00BA355D">
              <w:rPr>
                <w:rFonts w:ascii="Arial Narrow" w:hAnsi="Arial Narrow"/>
                <w:sz w:val="21"/>
                <w:szCs w:val="21"/>
              </w:rPr>
              <w:t>“ znamená zákon č. 513/2009 Z. z. o dráhach a o zmene a doplnení niektorých zákonov v znení neskorších predpisov.</w:t>
            </w:r>
          </w:p>
        </w:tc>
      </w:tr>
      <w:tr w:rsidR="00BA355D" w:rsidRPr="00BA355D" w14:paraId="76594305" w14:textId="77777777">
        <w:tc>
          <w:tcPr>
            <w:tcW w:w="1870" w:type="dxa"/>
          </w:tcPr>
          <w:p w14:paraId="22E92123" w14:textId="77777777" w:rsidR="00A50A8B" w:rsidRPr="00BA355D" w:rsidRDefault="00A50A8B">
            <w:pPr>
              <w:spacing w:before="120" w:after="120" w:line="276" w:lineRule="auto"/>
              <w:rPr>
                <w:rFonts w:ascii="Arial Narrow" w:hAnsi="Arial Narrow"/>
                <w:sz w:val="21"/>
                <w:szCs w:val="21"/>
              </w:rPr>
            </w:pPr>
            <w:r w:rsidRPr="00BA355D">
              <w:rPr>
                <w:rFonts w:ascii="Arial Narrow" w:hAnsi="Arial Narrow"/>
                <w:sz w:val="21"/>
                <w:szCs w:val="21"/>
              </w:rPr>
              <w:t>1.1.1.18</w:t>
            </w:r>
          </w:p>
          <w:p w14:paraId="64A8F662" w14:textId="77777777" w:rsidR="00A50A8B" w:rsidRPr="00BA355D" w:rsidRDefault="00A50A8B">
            <w:pPr>
              <w:spacing w:before="120" w:after="120" w:line="276" w:lineRule="auto"/>
              <w:rPr>
                <w:rFonts w:ascii="Arial Narrow" w:hAnsi="Arial Narrow"/>
                <w:sz w:val="21"/>
                <w:szCs w:val="21"/>
              </w:rPr>
            </w:pPr>
            <w:r w:rsidRPr="00BA355D">
              <w:rPr>
                <w:rFonts w:ascii="Arial Narrow" w:hAnsi="Arial Narrow"/>
                <w:sz w:val="21"/>
                <w:szCs w:val="21"/>
              </w:rPr>
              <w:t>Stavebný zákon</w:t>
            </w:r>
          </w:p>
        </w:tc>
        <w:tc>
          <w:tcPr>
            <w:tcW w:w="7670" w:type="dxa"/>
          </w:tcPr>
          <w:p w14:paraId="4100F00F" w14:textId="77777777" w:rsidR="00A50A8B" w:rsidRPr="00BA355D" w:rsidRDefault="00A50A8B">
            <w:pPr>
              <w:pStyle w:val="NoSpacing"/>
              <w:spacing w:before="120" w:after="120" w:line="276" w:lineRule="auto"/>
              <w:rPr>
                <w:rFonts w:ascii="Arial Narrow" w:hAnsi="Arial Narrow"/>
                <w:sz w:val="21"/>
                <w:szCs w:val="21"/>
              </w:rPr>
            </w:pPr>
            <w:r w:rsidRPr="00BA355D">
              <w:rPr>
                <w:rFonts w:ascii="Arial Narrow" w:hAnsi="Arial Narrow"/>
                <w:sz w:val="21"/>
                <w:szCs w:val="21"/>
              </w:rPr>
              <w:t xml:space="preserve">Za </w:t>
            </w:r>
            <w:proofErr w:type="spellStart"/>
            <w:r w:rsidRPr="00BA355D">
              <w:rPr>
                <w:rFonts w:ascii="Arial Narrow" w:hAnsi="Arial Narrow"/>
                <w:sz w:val="21"/>
                <w:szCs w:val="21"/>
              </w:rPr>
              <w:t>podčlánok</w:t>
            </w:r>
            <w:proofErr w:type="spellEnd"/>
            <w:r w:rsidRPr="00BA355D">
              <w:rPr>
                <w:rFonts w:ascii="Arial Narrow" w:hAnsi="Arial Narrow"/>
                <w:sz w:val="21"/>
                <w:szCs w:val="21"/>
              </w:rPr>
              <w:t xml:space="preserve"> 1.1.1.17 sa vkladá nový </w:t>
            </w:r>
            <w:proofErr w:type="spellStart"/>
            <w:r w:rsidRPr="00BA355D">
              <w:rPr>
                <w:rFonts w:ascii="Arial Narrow" w:hAnsi="Arial Narrow"/>
                <w:sz w:val="21"/>
                <w:szCs w:val="21"/>
              </w:rPr>
              <w:t>podčlánok</w:t>
            </w:r>
            <w:proofErr w:type="spellEnd"/>
            <w:r w:rsidRPr="00BA355D">
              <w:rPr>
                <w:rFonts w:ascii="Arial Narrow" w:hAnsi="Arial Narrow"/>
                <w:sz w:val="21"/>
                <w:szCs w:val="21"/>
              </w:rPr>
              <w:t xml:space="preserve"> 1.1.18, ktorý znie:</w:t>
            </w:r>
          </w:p>
          <w:p w14:paraId="5C063CD9" w14:textId="77777777" w:rsidR="00A50A8B" w:rsidRPr="00BA355D" w:rsidRDefault="00A50A8B">
            <w:pPr>
              <w:pStyle w:val="NoSpacing"/>
              <w:spacing w:before="120" w:after="120" w:line="276" w:lineRule="auto"/>
              <w:jc w:val="both"/>
              <w:rPr>
                <w:rFonts w:ascii="Arial Narrow" w:hAnsi="Arial Narrow"/>
                <w:sz w:val="21"/>
                <w:szCs w:val="21"/>
              </w:rPr>
            </w:pPr>
            <w:r w:rsidRPr="00BA355D">
              <w:rPr>
                <w:rFonts w:ascii="Arial Narrow" w:hAnsi="Arial Narrow"/>
                <w:sz w:val="21"/>
                <w:szCs w:val="21"/>
              </w:rPr>
              <w:t>„</w:t>
            </w:r>
            <w:r w:rsidRPr="00BA355D">
              <w:rPr>
                <w:rFonts w:ascii="Arial Narrow" w:hAnsi="Arial Narrow"/>
                <w:b/>
                <w:bCs/>
                <w:sz w:val="21"/>
                <w:szCs w:val="21"/>
              </w:rPr>
              <w:t>Stavebný zákon</w:t>
            </w:r>
            <w:r w:rsidRPr="00BA355D">
              <w:rPr>
                <w:rFonts w:ascii="Arial Narrow" w:hAnsi="Arial Narrow"/>
                <w:sz w:val="21"/>
                <w:szCs w:val="21"/>
              </w:rPr>
              <w:t>“ znamená zákon č. 50/1976 Zb. o územnom plánovaní a stavebnom poriadku (stavebný zákon) v znení neskorších predpisov.</w:t>
            </w:r>
          </w:p>
        </w:tc>
      </w:tr>
      <w:tr w:rsidR="00BA355D" w:rsidRPr="00BA355D" w14:paraId="3088BC9C" w14:textId="77777777">
        <w:tc>
          <w:tcPr>
            <w:tcW w:w="1870" w:type="dxa"/>
          </w:tcPr>
          <w:p w14:paraId="596D1020" w14:textId="77777777" w:rsidR="00A50A8B" w:rsidRPr="00BA355D" w:rsidRDefault="00A50A8B">
            <w:pPr>
              <w:spacing w:before="120" w:after="120" w:line="276" w:lineRule="auto"/>
              <w:rPr>
                <w:rFonts w:ascii="Arial Narrow" w:hAnsi="Arial Narrow"/>
                <w:sz w:val="21"/>
                <w:szCs w:val="21"/>
              </w:rPr>
            </w:pPr>
            <w:r w:rsidRPr="00BA355D">
              <w:rPr>
                <w:rFonts w:ascii="Arial Narrow" w:hAnsi="Arial Narrow"/>
                <w:sz w:val="21"/>
                <w:szCs w:val="21"/>
              </w:rPr>
              <w:t>1.1.2.5</w:t>
            </w:r>
          </w:p>
          <w:p w14:paraId="48107876" w14:textId="77777777" w:rsidR="00A50A8B" w:rsidRPr="00BA355D" w:rsidRDefault="00A50A8B">
            <w:pPr>
              <w:spacing w:before="120" w:after="120"/>
              <w:rPr>
                <w:rFonts w:ascii="Arial Narrow" w:hAnsi="Arial Narrow"/>
                <w:sz w:val="21"/>
                <w:szCs w:val="21"/>
              </w:rPr>
            </w:pPr>
            <w:r w:rsidRPr="00BA355D">
              <w:rPr>
                <w:rFonts w:ascii="Arial Narrow" w:hAnsi="Arial Narrow"/>
                <w:sz w:val="21"/>
                <w:szCs w:val="21"/>
              </w:rPr>
              <w:t>Zástupca</w:t>
            </w:r>
          </w:p>
          <w:p w14:paraId="3AEA22BB" w14:textId="77777777" w:rsidR="00A50A8B" w:rsidRPr="00BA355D" w:rsidRDefault="00A50A8B">
            <w:pPr>
              <w:spacing w:before="120" w:after="120"/>
              <w:rPr>
                <w:rFonts w:ascii="Arial Narrow" w:hAnsi="Arial Narrow"/>
                <w:sz w:val="21"/>
                <w:szCs w:val="21"/>
              </w:rPr>
            </w:pPr>
            <w:r w:rsidRPr="00BA355D">
              <w:rPr>
                <w:rFonts w:ascii="Arial Narrow" w:hAnsi="Arial Narrow"/>
                <w:sz w:val="21"/>
                <w:szCs w:val="21"/>
              </w:rPr>
              <w:t>Zhotoviteľa</w:t>
            </w:r>
          </w:p>
        </w:tc>
        <w:tc>
          <w:tcPr>
            <w:tcW w:w="7670" w:type="dxa"/>
          </w:tcPr>
          <w:p w14:paraId="43432DEF" w14:textId="77777777" w:rsidR="00A50A8B" w:rsidRPr="00BA355D" w:rsidRDefault="00A50A8B">
            <w:pPr>
              <w:pStyle w:val="NoSpacing"/>
              <w:spacing w:before="120" w:after="120" w:line="276" w:lineRule="auto"/>
              <w:jc w:val="both"/>
              <w:rPr>
                <w:rFonts w:ascii="Arial Narrow" w:hAnsi="Arial Narrow"/>
                <w:sz w:val="21"/>
                <w:szCs w:val="21"/>
              </w:rPr>
            </w:pPr>
            <w:r w:rsidRPr="00BA355D">
              <w:rPr>
                <w:rFonts w:ascii="Arial Narrow" w:hAnsi="Arial Narrow"/>
                <w:sz w:val="21"/>
                <w:szCs w:val="21"/>
              </w:rPr>
              <w:t>V celom texte Zmluvy sa pojem Predstaviteľ Zhotoviteľa nahrádza pojmom Zástupca Zhotoviteľa. Pôvodný text podčlánku 1.1.2.5 sa zrušuje a nahrádza sa nasledovným textom:</w:t>
            </w:r>
          </w:p>
          <w:p w14:paraId="0346070A" w14:textId="77777777" w:rsidR="00A50A8B" w:rsidRPr="00BA355D" w:rsidRDefault="00A50A8B">
            <w:pPr>
              <w:pStyle w:val="NoSpacing"/>
              <w:spacing w:before="120" w:after="120" w:line="276" w:lineRule="auto"/>
              <w:jc w:val="both"/>
              <w:rPr>
                <w:rFonts w:ascii="Arial Narrow" w:hAnsi="Arial Narrow"/>
                <w:sz w:val="21"/>
                <w:szCs w:val="21"/>
              </w:rPr>
            </w:pPr>
            <w:r w:rsidRPr="00BA355D">
              <w:rPr>
                <w:rFonts w:ascii="Arial Narrow" w:hAnsi="Arial Narrow"/>
                <w:sz w:val="21"/>
                <w:szCs w:val="21"/>
              </w:rPr>
              <w:t>„</w:t>
            </w:r>
            <w:r w:rsidRPr="00BA355D">
              <w:rPr>
                <w:rFonts w:ascii="Arial Narrow" w:hAnsi="Arial Narrow"/>
                <w:b/>
                <w:bCs/>
                <w:sz w:val="21"/>
                <w:szCs w:val="21"/>
              </w:rPr>
              <w:t xml:space="preserve">Zástupca Zhotoviteľa“ </w:t>
            </w:r>
            <w:r w:rsidRPr="00BA355D">
              <w:rPr>
                <w:rFonts w:ascii="Arial Narrow" w:hAnsi="Arial Narrow"/>
                <w:sz w:val="21"/>
                <w:szCs w:val="21"/>
              </w:rPr>
              <w:t>znamená osobu splnomocnenú Zhotoviteľom v Zmluve alebo určenú podľa potreby Zhotoviteľom podľa podčlánku 4.3 (Zástupca Zhotoviteľa), ktorá koná v mene Zhotoviteľa. Zástupca Zhotoviteľa je Riaditeľ stavby menovaný Zhotoviteľom do Prílohy k ponuke a v jeho neprítomnosti Zástupca riaditeľa stavby (Hlavný stavbyvedúci) menovaný Zhotoviteľom do Prílohy k ponuke.</w:t>
            </w:r>
          </w:p>
        </w:tc>
      </w:tr>
      <w:tr w:rsidR="00BA355D" w:rsidRPr="00BA355D" w14:paraId="571F790C" w14:textId="77777777">
        <w:tc>
          <w:tcPr>
            <w:tcW w:w="1870" w:type="dxa"/>
          </w:tcPr>
          <w:p w14:paraId="08B88C70" w14:textId="77777777" w:rsidR="00A50A8B" w:rsidRPr="00BA355D" w:rsidRDefault="00A50A8B">
            <w:pPr>
              <w:spacing w:before="120" w:after="120" w:line="276" w:lineRule="auto"/>
              <w:rPr>
                <w:rFonts w:ascii="Arial Narrow" w:hAnsi="Arial Narrow"/>
                <w:sz w:val="21"/>
                <w:szCs w:val="21"/>
              </w:rPr>
            </w:pPr>
            <w:r w:rsidRPr="00BA355D">
              <w:rPr>
                <w:rFonts w:ascii="Arial Narrow" w:hAnsi="Arial Narrow"/>
                <w:sz w:val="21"/>
                <w:szCs w:val="21"/>
              </w:rPr>
              <w:t>1.1.2.6</w:t>
            </w:r>
          </w:p>
          <w:p w14:paraId="2AF04E0D" w14:textId="77777777" w:rsidR="00A50A8B" w:rsidRPr="00BA355D" w:rsidRDefault="00A50A8B">
            <w:pPr>
              <w:spacing w:before="120" w:after="120" w:line="276" w:lineRule="auto"/>
              <w:rPr>
                <w:rFonts w:ascii="Arial Narrow" w:hAnsi="Arial Narrow"/>
                <w:sz w:val="21"/>
                <w:szCs w:val="21"/>
              </w:rPr>
            </w:pPr>
            <w:r w:rsidRPr="00BA355D">
              <w:rPr>
                <w:rFonts w:ascii="Arial Narrow" w:hAnsi="Arial Narrow"/>
                <w:sz w:val="21"/>
                <w:szCs w:val="21"/>
              </w:rPr>
              <w:t>Personál Objednávateľa</w:t>
            </w:r>
          </w:p>
        </w:tc>
        <w:tc>
          <w:tcPr>
            <w:tcW w:w="7670" w:type="dxa"/>
          </w:tcPr>
          <w:p w14:paraId="5FEF0663" w14:textId="77777777" w:rsidR="00A50A8B" w:rsidRPr="00BA355D" w:rsidRDefault="00A50A8B">
            <w:pPr>
              <w:pStyle w:val="NoSpacing"/>
              <w:spacing w:before="120" w:after="120" w:line="276" w:lineRule="auto"/>
              <w:jc w:val="both"/>
              <w:rPr>
                <w:rFonts w:ascii="Arial Narrow" w:hAnsi="Arial Narrow"/>
                <w:sz w:val="21"/>
                <w:szCs w:val="21"/>
              </w:rPr>
            </w:pPr>
            <w:r w:rsidRPr="00BA355D">
              <w:rPr>
                <w:rFonts w:ascii="Arial Narrow" w:hAnsi="Arial Narrow"/>
                <w:sz w:val="21"/>
                <w:szCs w:val="21"/>
              </w:rPr>
              <w:t>Celý text podčlánku 1.1.2.6 sa zrušuje a nahrádza sa nasledovným textom:</w:t>
            </w:r>
          </w:p>
          <w:p w14:paraId="6FD4F09C" w14:textId="77777777" w:rsidR="00A50A8B" w:rsidRPr="00BA355D" w:rsidRDefault="00A50A8B">
            <w:pPr>
              <w:pStyle w:val="NoSpacing"/>
              <w:spacing w:before="120" w:after="120" w:line="276" w:lineRule="auto"/>
              <w:jc w:val="both"/>
              <w:rPr>
                <w:rFonts w:ascii="Arial Narrow" w:hAnsi="Arial Narrow"/>
                <w:sz w:val="21"/>
                <w:szCs w:val="21"/>
              </w:rPr>
            </w:pPr>
            <w:r w:rsidRPr="00BA355D">
              <w:rPr>
                <w:rFonts w:ascii="Arial Narrow" w:hAnsi="Arial Narrow"/>
                <w:sz w:val="21"/>
                <w:szCs w:val="21"/>
              </w:rPr>
              <w:t>„</w:t>
            </w:r>
            <w:r w:rsidRPr="00BA355D">
              <w:rPr>
                <w:rFonts w:ascii="Arial Narrow" w:hAnsi="Arial Narrow"/>
                <w:b/>
                <w:bCs/>
                <w:sz w:val="21"/>
                <w:szCs w:val="21"/>
              </w:rPr>
              <w:t>Personál Objednávateľa</w:t>
            </w:r>
            <w:r w:rsidRPr="00BA355D">
              <w:rPr>
                <w:rFonts w:ascii="Arial Narrow" w:hAnsi="Arial Narrow"/>
                <w:sz w:val="21"/>
                <w:szCs w:val="21"/>
              </w:rPr>
              <w:t>” znamená personál Stavebného dozoru podľa podčlánku 3.1 (Povinnosti a právomoc Stavebného dozoru) a pracovníkov Objednávateľa (zamestnanci Objednávateľa a zmluvní partneri Objednávateľa), ako aj všetkých ostatných pracovníkov oznámených Zhotoviteľovi Objednávateľom alebo Stavebným dozorom ako Personál Objednávateľa.</w:t>
            </w:r>
          </w:p>
        </w:tc>
      </w:tr>
      <w:tr w:rsidR="00BA355D" w:rsidRPr="00BA355D" w14:paraId="7CA37FA6" w14:textId="77777777">
        <w:tc>
          <w:tcPr>
            <w:tcW w:w="1870" w:type="dxa"/>
          </w:tcPr>
          <w:p w14:paraId="6D739C3F" w14:textId="77777777" w:rsidR="00A50A8B" w:rsidRPr="00BA355D" w:rsidRDefault="00A50A8B">
            <w:pPr>
              <w:spacing w:before="120" w:after="120" w:line="276" w:lineRule="auto"/>
              <w:rPr>
                <w:rFonts w:ascii="Arial Narrow" w:hAnsi="Arial Narrow"/>
                <w:sz w:val="21"/>
                <w:szCs w:val="21"/>
              </w:rPr>
            </w:pPr>
            <w:r w:rsidRPr="00BA355D">
              <w:rPr>
                <w:rFonts w:ascii="Arial Narrow" w:hAnsi="Arial Narrow"/>
                <w:sz w:val="21"/>
                <w:szCs w:val="21"/>
              </w:rPr>
              <w:t>1.1.2.8</w:t>
            </w:r>
          </w:p>
          <w:p w14:paraId="073E0364" w14:textId="77777777" w:rsidR="00A50A8B" w:rsidRPr="00BA355D" w:rsidRDefault="00A50A8B">
            <w:pPr>
              <w:spacing w:before="120" w:after="120" w:line="276" w:lineRule="auto"/>
              <w:rPr>
                <w:rFonts w:ascii="Arial Narrow" w:hAnsi="Arial Narrow"/>
                <w:sz w:val="21"/>
                <w:szCs w:val="21"/>
              </w:rPr>
            </w:pPr>
            <w:r w:rsidRPr="00BA355D">
              <w:rPr>
                <w:rFonts w:ascii="Arial Narrow" w:hAnsi="Arial Narrow"/>
                <w:sz w:val="21"/>
                <w:szCs w:val="21"/>
              </w:rPr>
              <w:t>Subdodávateľ</w:t>
            </w:r>
          </w:p>
        </w:tc>
        <w:tc>
          <w:tcPr>
            <w:tcW w:w="7670" w:type="dxa"/>
          </w:tcPr>
          <w:p w14:paraId="7114D962" w14:textId="77777777" w:rsidR="00A50A8B" w:rsidRPr="00BA355D" w:rsidRDefault="00A50A8B">
            <w:pPr>
              <w:pStyle w:val="NoSpacing"/>
              <w:spacing w:before="120" w:after="120" w:line="276" w:lineRule="auto"/>
              <w:jc w:val="both"/>
              <w:rPr>
                <w:rFonts w:ascii="Arial Narrow" w:hAnsi="Arial Narrow"/>
                <w:sz w:val="21"/>
                <w:szCs w:val="21"/>
              </w:rPr>
            </w:pPr>
            <w:r w:rsidRPr="00BA355D">
              <w:rPr>
                <w:rFonts w:ascii="Arial Narrow" w:hAnsi="Arial Narrow"/>
                <w:sz w:val="21"/>
                <w:szCs w:val="21"/>
              </w:rPr>
              <w:t xml:space="preserve">V texte celej Zmluvy sa pojem </w:t>
            </w:r>
            <w:proofErr w:type="spellStart"/>
            <w:r w:rsidRPr="00BA355D">
              <w:rPr>
                <w:rFonts w:ascii="Arial Narrow" w:hAnsi="Arial Narrow"/>
                <w:sz w:val="21"/>
                <w:szCs w:val="21"/>
              </w:rPr>
              <w:t>Podzhotovitelia</w:t>
            </w:r>
            <w:proofErr w:type="spellEnd"/>
            <w:r w:rsidRPr="00BA355D">
              <w:rPr>
                <w:rFonts w:ascii="Arial Narrow" w:hAnsi="Arial Narrow"/>
                <w:sz w:val="21"/>
                <w:szCs w:val="21"/>
              </w:rPr>
              <w:t xml:space="preserve"> nahrádza pojmom Subdodávatelia.</w:t>
            </w:r>
          </w:p>
          <w:p w14:paraId="47E47E6F" w14:textId="77777777" w:rsidR="00A50A8B" w:rsidRPr="00BA355D" w:rsidRDefault="00A50A8B">
            <w:pPr>
              <w:pStyle w:val="NoSpacing"/>
              <w:spacing w:before="120" w:after="120" w:line="276" w:lineRule="auto"/>
              <w:jc w:val="both"/>
              <w:rPr>
                <w:rFonts w:ascii="Arial Narrow" w:hAnsi="Arial Narrow"/>
                <w:sz w:val="21"/>
                <w:szCs w:val="21"/>
              </w:rPr>
            </w:pPr>
            <w:r w:rsidRPr="00BA355D">
              <w:rPr>
                <w:rFonts w:ascii="Arial Narrow" w:hAnsi="Arial Narrow"/>
                <w:sz w:val="21"/>
                <w:szCs w:val="21"/>
              </w:rPr>
              <w:t>Pôvodný text podčlánku 1.1.2.8 sa odstraňuje a nahrádza sa nasledovným textom:</w:t>
            </w:r>
          </w:p>
          <w:p w14:paraId="23D34FA7" w14:textId="60BB2CB1" w:rsidR="00A50A8B" w:rsidRPr="00BA355D" w:rsidRDefault="00A50A8B">
            <w:pPr>
              <w:pStyle w:val="NoSpacing"/>
              <w:spacing w:before="120" w:after="120" w:line="276" w:lineRule="auto"/>
              <w:jc w:val="both"/>
              <w:rPr>
                <w:rFonts w:ascii="Arial Narrow" w:hAnsi="Arial Narrow"/>
                <w:sz w:val="21"/>
                <w:szCs w:val="21"/>
              </w:rPr>
            </w:pPr>
            <w:r w:rsidRPr="00BA355D">
              <w:rPr>
                <w:rFonts w:ascii="Arial Narrow" w:hAnsi="Arial Narrow"/>
                <w:sz w:val="21"/>
                <w:szCs w:val="21"/>
              </w:rPr>
              <w:t>„</w:t>
            </w:r>
            <w:r w:rsidRPr="00BA355D">
              <w:rPr>
                <w:rFonts w:ascii="Arial Narrow" w:hAnsi="Arial Narrow"/>
                <w:b/>
                <w:bCs/>
                <w:sz w:val="21"/>
                <w:szCs w:val="21"/>
              </w:rPr>
              <w:t>Subdodávateľ</w:t>
            </w:r>
            <w:r w:rsidRPr="00BA355D">
              <w:rPr>
                <w:rFonts w:ascii="Arial Narrow" w:hAnsi="Arial Narrow"/>
                <w:sz w:val="21"/>
                <w:szCs w:val="21"/>
              </w:rPr>
              <w:t>” znamená každú fyzickú alebo každú právnickú osobu, ktorá na základe priameho zmluvného vzťahu so Zhotoviteľom realizuje pre Zhotoviteľa projektové práce (ak sú) alebo stavebné práce alebo realizuje dodávku a montáž Technologického zariadenia, ako aj právnych nástupcov všetkých týchto osôb. Kdekoľvek sa v Zmluve hovorí o Subdodávateľovi, má sa tým na</w:t>
            </w:r>
            <w:r w:rsidR="00C14D51" w:rsidRPr="00BA355D">
              <w:rPr>
                <w:rFonts w:ascii="Arial Narrow" w:hAnsi="Arial Narrow"/>
                <w:sz w:val="21"/>
                <w:szCs w:val="21"/>
              </w:rPr>
              <w:t xml:space="preserve"> </w:t>
            </w:r>
            <w:r w:rsidRPr="00BA355D">
              <w:rPr>
                <w:rFonts w:ascii="Arial Narrow" w:hAnsi="Arial Narrow"/>
                <w:sz w:val="21"/>
                <w:szCs w:val="21"/>
              </w:rPr>
              <w:t>mysli Subdodávateľ podľa tohto podčlánku.</w:t>
            </w:r>
          </w:p>
        </w:tc>
      </w:tr>
      <w:tr w:rsidR="00BA355D" w:rsidRPr="00BA355D" w14:paraId="36EC0A5A" w14:textId="77777777">
        <w:tc>
          <w:tcPr>
            <w:tcW w:w="1870" w:type="dxa"/>
          </w:tcPr>
          <w:p w14:paraId="2764F62C" w14:textId="77777777" w:rsidR="00A50A8B" w:rsidRPr="00BA355D" w:rsidRDefault="00A50A8B">
            <w:pPr>
              <w:spacing w:before="120" w:after="120" w:line="276" w:lineRule="auto"/>
              <w:rPr>
                <w:rFonts w:ascii="Arial Narrow" w:hAnsi="Arial Narrow"/>
                <w:sz w:val="21"/>
                <w:szCs w:val="21"/>
              </w:rPr>
            </w:pPr>
            <w:r w:rsidRPr="00BA355D">
              <w:rPr>
                <w:rFonts w:ascii="Arial Narrow" w:hAnsi="Arial Narrow"/>
                <w:sz w:val="21"/>
                <w:szCs w:val="21"/>
              </w:rPr>
              <w:t>1.1.2.11</w:t>
            </w:r>
          </w:p>
          <w:p w14:paraId="6744BAFE" w14:textId="77777777" w:rsidR="00A50A8B" w:rsidRPr="00BA355D" w:rsidRDefault="00A50A8B">
            <w:pPr>
              <w:spacing w:before="120" w:after="120" w:line="276" w:lineRule="auto"/>
              <w:rPr>
                <w:rFonts w:ascii="Arial Narrow" w:hAnsi="Arial Narrow"/>
                <w:sz w:val="21"/>
                <w:szCs w:val="21"/>
              </w:rPr>
            </w:pPr>
            <w:r w:rsidRPr="00BA355D">
              <w:rPr>
                <w:rFonts w:ascii="Arial Narrow" w:hAnsi="Arial Narrow"/>
                <w:sz w:val="21"/>
                <w:szCs w:val="21"/>
              </w:rPr>
              <w:t>Priamy Subdodávateľ</w:t>
            </w:r>
          </w:p>
        </w:tc>
        <w:tc>
          <w:tcPr>
            <w:tcW w:w="7670" w:type="dxa"/>
          </w:tcPr>
          <w:p w14:paraId="52C68747" w14:textId="77777777" w:rsidR="00A50A8B" w:rsidRPr="00BA355D" w:rsidRDefault="00A50A8B">
            <w:pPr>
              <w:pStyle w:val="NoSpacing"/>
              <w:spacing w:before="120" w:after="120" w:line="276" w:lineRule="auto"/>
              <w:jc w:val="both"/>
              <w:rPr>
                <w:rFonts w:ascii="Arial Narrow" w:hAnsi="Arial Narrow"/>
                <w:sz w:val="21"/>
                <w:szCs w:val="21"/>
              </w:rPr>
            </w:pPr>
            <w:r w:rsidRPr="00BA355D">
              <w:rPr>
                <w:rFonts w:ascii="Arial Narrow" w:hAnsi="Arial Narrow"/>
                <w:sz w:val="21"/>
                <w:szCs w:val="21"/>
              </w:rPr>
              <w:t xml:space="preserve">Za </w:t>
            </w:r>
            <w:proofErr w:type="spellStart"/>
            <w:r w:rsidRPr="00BA355D">
              <w:rPr>
                <w:rFonts w:ascii="Arial Narrow" w:hAnsi="Arial Narrow"/>
                <w:sz w:val="21"/>
                <w:szCs w:val="21"/>
              </w:rPr>
              <w:t>podčlánok</w:t>
            </w:r>
            <w:proofErr w:type="spellEnd"/>
            <w:r w:rsidRPr="00BA355D">
              <w:rPr>
                <w:rFonts w:ascii="Arial Narrow" w:hAnsi="Arial Narrow"/>
                <w:sz w:val="21"/>
                <w:szCs w:val="21"/>
              </w:rPr>
              <w:t xml:space="preserve"> 1.1.2.10 sa vkladá nový </w:t>
            </w:r>
            <w:proofErr w:type="spellStart"/>
            <w:r w:rsidRPr="00BA355D">
              <w:rPr>
                <w:rFonts w:ascii="Arial Narrow" w:hAnsi="Arial Narrow"/>
                <w:sz w:val="21"/>
                <w:szCs w:val="21"/>
              </w:rPr>
              <w:t>počlánok</w:t>
            </w:r>
            <w:proofErr w:type="spellEnd"/>
            <w:r w:rsidRPr="00BA355D">
              <w:rPr>
                <w:rFonts w:ascii="Arial Narrow" w:hAnsi="Arial Narrow"/>
                <w:sz w:val="21"/>
                <w:szCs w:val="21"/>
              </w:rPr>
              <w:t xml:space="preserve"> 1.1.2.11, ktorý znie:</w:t>
            </w:r>
          </w:p>
          <w:p w14:paraId="254082F0" w14:textId="77777777" w:rsidR="00A50A8B" w:rsidRPr="00BA355D" w:rsidRDefault="00A50A8B">
            <w:pPr>
              <w:pStyle w:val="NoSpacing"/>
              <w:spacing w:before="120" w:after="120" w:line="276" w:lineRule="auto"/>
              <w:jc w:val="both"/>
              <w:rPr>
                <w:rFonts w:ascii="Arial Narrow" w:hAnsi="Arial Narrow"/>
                <w:sz w:val="21"/>
                <w:szCs w:val="21"/>
              </w:rPr>
            </w:pPr>
            <w:r w:rsidRPr="00BA355D">
              <w:rPr>
                <w:rFonts w:ascii="Arial Narrow" w:hAnsi="Arial Narrow"/>
                <w:sz w:val="21"/>
                <w:szCs w:val="21"/>
              </w:rPr>
              <w:t>„</w:t>
            </w:r>
            <w:r w:rsidRPr="00BA355D">
              <w:rPr>
                <w:rFonts w:ascii="Arial Narrow" w:hAnsi="Arial Narrow"/>
                <w:b/>
                <w:bCs/>
                <w:sz w:val="21"/>
                <w:szCs w:val="21"/>
              </w:rPr>
              <w:t>Priamy Subdodávateľ</w:t>
            </w:r>
            <w:r w:rsidRPr="00BA355D">
              <w:rPr>
                <w:rFonts w:ascii="Arial Narrow" w:hAnsi="Arial Narrow"/>
                <w:sz w:val="21"/>
                <w:szCs w:val="21"/>
              </w:rPr>
              <w:t>“ je Subdodávateľ, ktorý na základe priameho zmluvného vzťahu so Zhotoviteľom realizuje pre Zhotoviteľa projektové práce alebo stavebné práce alebo realizuje dodávku a montáž Technologického zariadenia v sume rovnej alebo vyššej ako 0,5% z Akceptovanej zmluvnej hodnoty bez DPH ako aj právnych nástupcov všetkých týchto osôb.</w:t>
            </w:r>
          </w:p>
        </w:tc>
      </w:tr>
      <w:tr w:rsidR="00BA355D" w:rsidRPr="00BA355D" w14:paraId="4824F454" w14:textId="77777777">
        <w:tc>
          <w:tcPr>
            <w:tcW w:w="1870" w:type="dxa"/>
          </w:tcPr>
          <w:p w14:paraId="1855FE62" w14:textId="77777777" w:rsidR="00A50A8B" w:rsidRPr="00BA355D" w:rsidRDefault="00A50A8B">
            <w:pPr>
              <w:spacing w:before="120" w:after="120" w:line="276" w:lineRule="auto"/>
              <w:rPr>
                <w:rFonts w:ascii="Arial Narrow" w:hAnsi="Arial Narrow"/>
                <w:sz w:val="21"/>
                <w:szCs w:val="21"/>
              </w:rPr>
            </w:pPr>
            <w:r w:rsidRPr="00BA355D">
              <w:rPr>
                <w:rFonts w:ascii="Arial Narrow" w:hAnsi="Arial Narrow"/>
                <w:sz w:val="21"/>
                <w:szCs w:val="21"/>
              </w:rPr>
              <w:t>1.1.2.12</w:t>
            </w:r>
          </w:p>
          <w:p w14:paraId="360CA75B" w14:textId="77777777" w:rsidR="00A50A8B" w:rsidRPr="00BA355D" w:rsidRDefault="00A50A8B">
            <w:pPr>
              <w:spacing w:before="120" w:after="120" w:line="276" w:lineRule="auto"/>
              <w:rPr>
                <w:rFonts w:ascii="Arial Narrow" w:hAnsi="Arial Narrow"/>
                <w:sz w:val="21"/>
                <w:szCs w:val="21"/>
              </w:rPr>
            </w:pPr>
            <w:r w:rsidRPr="00BA355D">
              <w:rPr>
                <w:rFonts w:ascii="Arial Narrow" w:hAnsi="Arial Narrow"/>
                <w:sz w:val="21"/>
                <w:szCs w:val="21"/>
              </w:rPr>
              <w:t>Dodávateľ Zhotoviteľa</w:t>
            </w:r>
          </w:p>
        </w:tc>
        <w:tc>
          <w:tcPr>
            <w:tcW w:w="7670" w:type="dxa"/>
          </w:tcPr>
          <w:p w14:paraId="1E7D18EA" w14:textId="77777777" w:rsidR="00A50A8B" w:rsidRPr="00BA355D" w:rsidRDefault="00A50A8B">
            <w:pPr>
              <w:pStyle w:val="NoSpacing"/>
              <w:spacing w:before="120" w:after="120" w:line="276" w:lineRule="auto"/>
              <w:rPr>
                <w:rFonts w:ascii="Arial Narrow" w:hAnsi="Arial Narrow"/>
                <w:sz w:val="21"/>
                <w:szCs w:val="21"/>
              </w:rPr>
            </w:pPr>
            <w:r w:rsidRPr="00BA355D">
              <w:rPr>
                <w:rFonts w:ascii="Arial Narrow" w:hAnsi="Arial Narrow"/>
                <w:sz w:val="21"/>
                <w:szCs w:val="21"/>
              </w:rPr>
              <w:t xml:space="preserve">Za </w:t>
            </w:r>
            <w:proofErr w:type="spellStart"/>
            <w:r w:rsidRPr="00BA355D">
              <w:rPr>
                <w:rFonts w:ascii="Arial Narrow" w:hAnsi="Arial Narrow"/>
                <w:sz w:val="21"/>
                <w:szCs w:val="21"/>
              </w:rPr>
              <w:t>podčlánok</w:t>
            </w:r>
            <w:proofErr w:type="spellEnd"/>
            <w:r w:rsidRPr="00BA355D">
              <w:rPr>
                <w:rFonts w:ascii="Arial Narrow" w:hAnsi="Arial Narrow"/>
                <w:sz w:val="21"/>
                <w:szCs w:val="21"/>
              </w:rPr>
              <w:t xml:space="preserve"> 1.1.2.11 sa vkladá nový </w:t>
            </w:r>
            <w:proofErr w:type="spellStart"/>
            <w:r w:rsidRPr="00BA355D">
              <w:rPr>
                <w:rFonts w:ascii="Arial Narrow" w:hAnsi="Arial Narrow"/>
                <w:sz w:val="21"/>
                <w:szCs w:val="21"/>
              </w:rPr>
              <w:t>podčlánok</w:t>
            </w:r>
            <w:proofErr w:type="spellEnd"/>
            <w:r w:rsidRPr="00BA355D">
              <w:rPr>
                <w:rFonts w:ascii="Arial Narrow" w:hAnsi="Arial Narrow"/>
                <w:sz w:val="21"/>
                <w:szCs w:val="21"/>
              </w:rPr>
              <w:t xml:space="preserve"> 1.1.2.12, ktorý znie:</w:t>
            </w:r>
          </w:p>
          <w:p w14:paraId="40318E18" w14:textId="77777777" w:rsidR="00A50A8B" w:rsidRPr="00BA355D" w:rsidRDefault="00A50A8B">
            <w:pPr>
              <w:pStyle w:val="NoSpacing"/>
              <w:spacing w:before="120" w:after="120" w:line="276" w:lineRule="auto"/>
              <w:jc w:val="both"/>
              <w:rPr>
                <w:rFonts w:ascii="Arial Narrow" w:hAnsi="Arial Narrow"/>
                <w:sz w:val="21"/>
                <w:szCs w:val="21"/>
              </w:rPr>
            </w:pPr>
            <w:r w:rsidRPr="00BA355D">
              <w:rPr>
                <w:rFonts w:ascii="Arial Narrow" w:hAnsi="Arial Narrow"/>
                <w:sz w:val="21"/>
                <w:szCs w:val="21"/>
              </w:rPr>
              <w:t>„</w:t>
            </w:r>
            <w:r w:rsidRPr="00BA355D">
              <w:rPr>
                <w:rFonts w:ascii="Arial Narrow" w:hAnsi="Arial Narrow"/>
                <w:b/>
                <w:bCs/>
                <w:sz w:val="21"/>
                <w:szCs w:val="21"/>
              </w:rPr>
              <w:t>Dodávateľ Zhotoviteľa</w:t>
            </w:r>
            <w:r w:rsidRPr="00BA355D">
              <w:rPr>
                <w:rFonts w:ascii="Arial Narrow" w:hAnsi="Arial Narrow"/>
                <w:sz w:val="21"/>
                <w:szCs w:val="21"/>
              </w:rPr>
              <w:t>“ znamená fyzickú alebo právnickú osobu v priamom zmluvnom vzťahu so Zhotoviteľom, ktorú nie je možné subsumovať pod pojem Subdodávateľ alebo Priamy Subdodávateľ ako aj právnych nástupcov všetkých týchto osôb.</w:t>
            </w:r>
          </w:p>
        </w:tc>
      </w:tr>
      <w:tr w:rsidR="00BA355D" w:rsidRPr="00BA355D" w14:paraId="1E4554BB" w14:textId="77777777">
        <w:tc>
          <w:tcPr>
            <w:tcW w:w="1870" w:type="dxa"/>
          </w:tcPr>
          <w:p w14:paraId="4CBE0A8A" w14:textId="77777777" w:rsidR="00A50A8B" w:rsidRPr="00BA355D" w:rsidRDefault="00A50A8B">
            <w:pPr>
              <w:spacing w:before="120" w:after="120" w:line="276" w:lineRule="auto"/>
              <w:rPr>
                <w:rFonts w:ascii="Arial Narrow" w:hAnsi="Arial Narrow"/>
                <w:sz w:val="21"/>
                <w:szCs w:val="21"/>
              </w:rPr>
            </w:pPr>
            <w:r w:rsidRPr="00BA355D">
              <w:rPr>
                <w:rFonts w:ascii="Arial Narrow" w:hAnsi="Arial Narrow"/>
                <w:sz w:val="21"/>
                <w:szCs w:val="21"/>
              </w:rPr>
              <w:t>1.1.2.13</w:t>
            </w:r>
          </w:p>
          <w:p w14:paraId="31A729AC" w14:textId="77777777" w:rsidR="00A50A8B" w:rsidRPr="00BA355D" w:rsidRDefault="00A50A8B">
            <w:pPr>
              <w:spacing w:before="120" w:after="120" w:line="276" w:lineRule="auto"/>
              <w:rPr>
                <w:rFonts w:ascii="Arial Narrow" w:hAnsi="Arial Narrow"/>
                <w:sz w:val="21"/>
                <w:szCs w:val="21"/>
              </w:rPr>
            </w:pPr>
            <w:r w:rsidRPr="00BA355D">
              <w:rPr>
                <w:rFonts w:ascii="Arial Narrow" w:hAnsi="Arial Narrow"/>
                <w:sz w:val="21"/>
                <w:szCs w:val="21"/>
              </w:rPr>
              <w:t>Kľúčový odborník</w:t>
            </w:r>
          </w:p>
        </w:tc>
        <w:tc>
          <w:tcPr>
            <w:tcW w:w="7670" w:type="dxa"/>
          </w:tcPr>
          <w:p w14:paraId="74F687A5" w14:textId="77777777" w:rsidR="00A50A8B" w:rsidRPr="00BA355D" w:rsidRDefault="00A50A8B">
            <w:pPr>
              <w:pStyle w:val="NoSpacing"/>
              <w:spacing w:before="120" w:after="120" w:line="276" w:lineRule="auto"/>
              <w:rPr>
                <w:rFonts w:ascii="Arial Narrow" w:hAnsi="Arial Narrow"/>
                <w:sz w:val="21"/>
                <w:szCs w:val="21"/>
              </w:rPr>
            </w:pPr>
            <w:r w:rsidRPr="00BA355D">
              <w:rPr>
                <w:rFonts w:ascii="Arial Narrow" w:hAnsi="Arial Narrow"/>
                <w:sz w:val="21"/>
                <w:szCs w:val="21"/>
              </w:rPr>
              <w:t xml:space="preserve">Za </w:t>
            </w:r>
            <w:proofErr w:type="spellStart"/>
            <w:r w:rsidRPr="00BA355D">
              <w:rPr>
                <w:rFonts w:ascii="Arial Narrow" w:hAnsi="Arial Narrow"/>
                <w:sz w:val="21"/>
                <w:szCs w:val="21"/>
              </w:rPr>
              <w:t>podčlánok</w:t>
            </w:r>
            <w:proofErr w:type="spellEnd"/>
            <w:r w:rsidRPr="00BA355D">
              <w:rPr>
                <w:rFonts w:ascii="Arial Narrow" w:hAnsi="Arial Narrow"/>
                <w:sz w:val="21"/>
                <w:szCs w:val="21"/>
              </w:rPr>
              <w:t xml:space="preserve"> 1.1.2.12 sa vkladá nový </w:t>
            </w:r>
            <w:proofErr w:type="spellStart"/>
            <w:r w:rsidRPr="00BA355D">
              <w:rPr>
                <w:rFonts w:ascii="Arial Narrow" w:hAnsi="Arial Narrow"/>
                <w:sz w:val="21"/>
                <w:szCs w:val="21"/>
              </w:rPr>
              <w:t>podčlánok</w:t>
            </w:r>
            <w:proofErr w:type="spellEnd"/>
            <w:r w:rsidRPr="00BA355D">
              <w:rPr>
                <w:rFonts w:ascii="Arial Narrow" w:hAnsi="Arial Narrow"/>
                <w:sz w:val="21"/>
                <w:szCs w:val="21"/>
              </w:rPr>
              <w:t xml:space="preserve"> 1.1.2.13, ktorý znie:</w:t>
            </w:r>
          </w:p>
          <w:p w14:paraId="30BEAED1" w14:textId="30F685AA" w:rsidR="00A50A8B" w:rsidRPr="00BA355D" w:rsidRDefault="00A50A8B">
            <w:pPr>
              <w:pStyle w:val="NoSpacing"/>
              <w:spacing w:before="120" w:after="120" w:line="276" w:lineRule="auto"/>
              <w:jc w:val="both"/>
              <w:rPr>
                <w:rFonts w:ascii="Arial Narrow" w:hAnsi="Arial Narrow"/>
                <w:sz w:val="21"/>
                <w:szCs w:val="21"/>
              </w:rPr>
            </w:pPr>
            <w:r w:rsidRPr="00BA355D">
              <w:rPr>
                <w:rFonts w:ascii="Arial Narrow" w:hAnsi="Arial Narrow"/>
                <w:sz w:val="21"/>
                <w:szCs w:val="21"/>
              </w:rPr>
              <w:t>„</w:t>
            </w:r>
            <w:r w:rsidRPr="00BA355D">
              <w:rPr>
                <w:rFonts w:ascii="Arial Narrow" w:hAnsi="Arial Narrow"/>
                <w:b/>
                <w:bCs/>
                <w:sz w:val="21"/>
                <w:szCs w:val="21"/>
              </w:rPr>
              <w:t>Kľúčový odborník</w:t>
            </w:r>
            <w:r w:rsidRPr="00BA355D">
              <w:rPr>
                <w:rFonts w:ascii="Arial Narrow" w:hAnsi="Arial Narrow"/>
                <w:sz w:val="21"/>
                <w:szCs w:val="21"/>
              </w:rPr>
              <w:t>“ znamená každú osobu, ktorá je uvedená</w:t>
            </w:r>
            <w:ins w:id="62" w:author="Gereková Michaela, JUDr." w:date="2025-08-13T14:58:00Z" w16du:dateUtc="2025-08-13T12:58:00Z">
              <w:r w:rsidRPr="00BA355D">
                <w:rPr>
                  <w:rFonts w:ascii="Arial Narrow" w:hAnsi="Arial Narrow"/>
                  <w:sz w:val="21"/>
                  <w:szCs w:val="21"/>
                </w:rPr>
                <w:t xml:space="preserve"> </w:t>
              </w:r>
              <w:r w:rsidR="006C7651">
                <w:rPr>
                  <w:rFonts w:ascii="Arial Narrow" w:hAnsi="Arial Narrow"/>
                  <w:sz w:val="21"/>
                  <w:szCs w:val="21"/>
                </w:rPr>
                <w:t>v</w:t>
              </w:r>
            </w:ins>
            <w:r w:rsidRPr="00BA355D">
              <w:rPr>
                <w:rFonts w:ascii="Arial Narrow" w:hAnsi="Arial Narrow"/>
                <w:sz w:val="21"/>
                <w:szCs w:val="21"/>
              </w:rPr>
              <w:t xml:space="preserve"> Zväzku 3 Časť 1 Súťažných podkladov.</w:t>
            </w:r>
          </w:p>
        </w:tc>
      </w:tr>
      <w:tr w:rsidR="00BA355D" w:rsidRPr="00BA355D" w14:paraId="5919EDBC" w14:textId="77777777">
        <w:tc>
          <w:tcPr>
            <w:tcW w:w="1870" w:type="dxa"/>
          </w:tcPr>
          <w:p w14:paraId="64D04460" w14:textId="77777777" w:rsidR="00A50A8B" w:rsidRPr="00BA355D" w:rsidRDefault="00A50A8B">
            <w:pPr>
              <w:spacing w:before="120" w:after="120" w:line="276" w:lineRule="auto"/>
              <w:rPr>
                <w:rFonts w:ascii="Arial Narrow" w:hAnsi="Arial Narrow"/>
                <w:sz w:val="21"/>
                <w:szCs w:val="21"/>
              </w:rPr>
            </w:pPr>
            <w:r w:rsidRPr="00BA355D">
              <w:rPr>
                <w:rFonts w:ascii="Arial Narrow" w:hAnsi="Arial Narrow"/>
                <w:sz w:val="21"/>
                <w:szCs w:val="21"/>
              </w:rPr>
              <w:t>1.1.2.14</w:t>
            </w:r>
          </w:p>
          <w:p w14:paraId="24DC0ACB" w14:textId="77777777" w:rsidR="00A50A8B" w:rsidRPr="00BA355D" w:rsidRDefault="00A50A8B">
            <w:pPr>
              <w:spacing w:before="120" w:after="120" w:line="276" w:lineRule="auto"/>
              <w:rPr>
                <w:rFonts w:ascii="Arial Narrow" w:hAnsi="Arial Narrow"/>
                <w:sz w:val="21"/>
                <w:szCs w:val="21"/>
              </w:rPr>
            </w:pPr>
            <w:r w:rsidRPr="00BA355D">
              <w:rPr>
                <w:rFonts w:ascii="Arial Narrow" w:hAnsi="Arial Narrow"/>
                <w:sz w:val="21"/>
                <w:szCs w:val="21"/>
              </w:rPr>
              <w:t>Nekľúčový odborník</w:t>
            </w:r>
          </w:p>
        </w:tc>
        <w:tc>
          <w:tcPr>
            <w:tcW w:w="7670" w:type="dxa"/>
          </w:tcPr>
          <w:p w14:paraId="2896C126" w14:textId="77777777" w:rsidR="00A50A8B" w:rsidRPr="00BA355D" w:rsidRDefault="00A50A8B">
            <w:pPr>
              <w:pStyle w:val="NoSpacing"/>
              <w:spacing w:before="120" w:after="120" w:line="276" w:lineRule="auto"/>
              <w:rPr>
                <w:rFonts w:ascii="Arial Narrow" w:hAnsi="Arial Narrow"/>
                <w:sz w:val="21"/>
                <w:szCs w:val="21"/>
              </w:rPr>
            </w:pPr>
            <w:r w:rsidRPr="00BA355D">
              <w:rPr>
                <w:rFonts w:ascii="Arial Narrow" w:hAnsi="Arial Narrow"/>
                <w:sz w:val="21"/>
                <w:szCs w:val="21"/>
              </w:rPr>
              <w:t xml:space="preserve">Za </w:t>
            </w:r>
            <w:proofErr w:type="spellStart"/>
            <w:r w:rsidRPr="00BA355D">
              <w:rPr>
                <w:rFonts w:ascii="Arial Narrow" w:hAnsi="Arial Narrow"/>
                <w:sz w:val="21"/>
                <w:szCs w:val="21"/>
              </w:rPr>
              <w:t>podčlánok</w:t>
            </w:r>
            <w:proofErr w:type="spellEnd"/>
            <w:r w:rsidRPr="00BA355D">
              <w:rPr>
                <w:rFonts w:ascii="Arial Narrow" w:hAnsi="Arial Narrow"/>
                <w:sz w:val="21"/>
                <w:szCs w:val="21"/>
              </w:rPr>
              <w:t xml:space="preserve"> 1.1.2.13 sa vkladá nový </w:t>
            </w:r>
            <w:proofErr w:type="spellStart"/>
            <w:r w:rsidRPr="00BA355D">
              <w:rPr>
                <w:rFonts w:ascii="Arial Narrow" w:hAnsi="Arial Narrow"/>
                <w:sz w:val="21"/>
                <w:szCs w:val="21"/>
              </w:rPr>
              <w:t>podčlánok</w:t>
            </w:r>
            <w:proofErr w:type="spellEnd"/>
            <w:r w:rsidRPr="00BA355D">
              <w:rPr>
                <w:rFonts w:ascii="Arial Narrow" w:hAnsi="Arial Narrow"/>
                <w:sz w:val="21"/>
                <w:szCs w:val="21"/>
              </w:rPr>
              <w:t xml:space="preserve"> 1.1.2.14, ktorý znie:</w:t>
            </w:r>
          </w:p>
          <w:p w14:paraId="3A7C9982" w14:textId="07AE71CC" w:rsidR="00A50A8B" w:rsidRPr="00BA355D" w:rsidRDefault="00A50A8B">
            <w:pPr>
              <w:pStyle w:val="NoSpacing"/>
              <w:spacing w:before="120" w:after="120" w:line="276" w:lineRule="auto"/>
              <w:jc w:val="both"/>
              <w:rPr>
                <w:rFonts w:ascii="Arial Narrow" w:hAnsi="Arial Narrow"/>
                <w:sz w:val="21"/>
                <w:szCs w:val="21"/>
              </w:rPr>
            </w:pPr>
            <w:r w:rsidRPr="00BA355D">
              <w:rPr>
                <w:rFonts w:ascii="Arial Narrow" w:hAnsi="Arial Narrow" w:cs="Arial"/>
                <w:sz w:val="21"/>
                <w:szCs w:val="21"/>
              </w:rPr>
              <w:t>„</w:t>
            </w:r>
            <w:r w:rsidRPr="00BA355D">
              <w:rPr>
                <w:rFonts w:ascii="Arial Narrow" w:hAnsi="Arial Narrow" w:cs="Arial"/>
                <w:b/>
                <w:bCs/>
                <w:sz w:val="21"/>
                <w:szCs w:val="21"/>
              </w:rPr>
              <w:t>Nekľúčový odborník</w:t>
            </w:r>
            <w:r w:rsidRPr="00BA355D">
              <w:rPr>
                <w:rFonts w:ascii="Arial Narrow" w:hAnsi="Arial Narrow" w:cs="Arial"/>
                <w:sz w:val="21"/>
                <w:szCs w:val="21"/>
              </w:rPr>
              <w:t>“ znamená každú osobu, ktorá je uvedená v </w:t>
            </w:r>
            <w:r w:rsidRPr="00BA355D">
              <w:rPr>
                <w:rFonts w:ascii="Arial Narrow" w:hAnsi="Arial Narrow"/>
                <w:sz w:val="21"/>
                <w:szCs w:val="21"/>
              </w:rPr>
              <w:t>Zväzku 3 Časť 1 Súťažných podkladov</w:t>
            </w:r>
            <w:r w:rsidRPr="00BA355D">
              <w:rPr>
                <w:rFonts w:ascii="Arial Narrow" w:hAnsi="Arial Narrow" w:cs="Arial"/>
                <w:sz w:val="21"/>
                <w:szCs w:val="21"/>
              </w:rPr>
              <w:t>.</w:t>
            </w:r>
          </w:p>
        </w:tc>
      </w:tr>
      <w:tr w:rsidR="00BA355D" w:rsidRPr="00BA355D" w14:paraId="265EFF8C" w14:textId="77777777">
        <w:tc>
          <w:tcPr>
            <w:tcW w:w="1870" w:type="dxa"/>
          </w:tcPr>
          <w:p w14:paraId="52C23983" w14:textId="77777777" w:rsidR="00A50A8B" w:rsidRPr="00BA355D" w:rsidRDefault="00A50A8B">
            <w:pPr>
              <w:spacing w:before="120" w:after="120" w:line="276" w:lineRule="auto"/>
              <w:rPr>
                <w:rFonts w:ascii="Arial Narrow" w:hAnsi="Arial Narrow"/>
                <w:sz w:val="21"/>
                <w:szCs w:val="21"/>
              </w:rPr>
            </w:pPr>
            <w:r w:rsidRPr="00BA355D">
              <w:rPr>
                <w:rFonts w:ascii="Arial Narrow" w:hAnsi="Arial Narrow"/>
                <w:sz w:val="21"/>
                <w:szCs w:val="21"/>
              </w:rPr>
              <w:t>1.1.2.15</w:t>
            </w:r>
          </w:p>
          <w:p w14:paraId="002525DE" w14:textId="77777777" w:rsidR="00A50A8B" w:rsidRPr="00BA355D" w:rsidRDefault="00A50A8B">
            <w:pPr>
              <w:spacing w:before="120" w:after="120" w:line="276" w:lineRule="auto"/>
              <w:rPr>
                <w:rFonts w:ascii="Arial Narrow" w:hAnsi="Arial Narrow"/>
                <w:sz w:val="21"/>
                <w:szCs w:val="21"/>
              </w:rPr>
            </w:pPr>
            <w:r w:rsidRPr="00BA355D">
              <w:rPr>
                <w:rFonts w:ascii="Arial Narrow" w:hAnsi="Arial Narrow"/>
                <w:sz w:val="21"/>
                <w:szCs w:val="21"/>
              </w:rPr>
              <w:t>Koordinátor bezpečnosti</w:t>
            </w:r>
          </w:p>
        </w:tc>
        <w:tc>
          <w:tcPr>
            <w:tcW w:w="7670" w:type="dxa"/>
          </w:tcPr>
          <w:p w14:paraId="2C2A6FDF" w14:textId="77777777" w:rsidR="00A50A8B" w:rsidRPr="00BA355D" w:rsidRDefault="00A50A8B">
            <w:pPr>
              <w:pStyle w:val="NoSpacing"/>
              <w:spacing w:before="120" w:after="120" w:line="276" w:lineRule="auto"/>
              <w:rPr>
                <w:rFonts w:ascii="Arial Narrow" w:hAnsi="Arial Narrow"/>
                <w:sz w:val="21"/>
                <w:szCs w:val="21"/>
              </w:rPr>
            </w:pPr>
            <w:r w:rsidRPr="00BA355D">
              <w:rPr>
                <w:rFonts w:ascii="Arial Narrow" w:hAnsi="Arial Narrow"/>
                <w:sz w:val="21"/>
                <w:szCs w:val="21"/>
              </w:rPr>
              <w:t xml:space="preserve">Za </w:t>
            </w:r>
            <w:proofErr w:type="spellStart"/>
            <w:r w:rsidRPr="00BA355D">
              <w:rPr>
                <w:rFonts w:ascii="Arial Narrow" w:hAnsi="Arial Narrow"/>
                <w:sz w:val="21"/>
                <w:szCs w:val="21"/>
              </w:rPr>
              <w:t>podčlánok</w:t>
            </w:r>
            <w:proofErr w:type="spellEnd"/>
            <w:r w:rsidRPr="00BA355D">
              <w:rPr>
                <w:rFonts w:ascii="Arial Narrow" w:hAnsi="Arial Narrow"/>
                <w:sz w:val="21"/>
                <w:szCs w:val="21"/>
              </w:rPr>
              <w:t xml:space="preserve"> 1.1.2.14 sa vkladá nový </w:t>
            </w:r>
            <w:proofErr w:type="spellStart"/>
            <w:r w:rsidRPr="00BA355D">
              <w:rPr>
                <w:rFonts w:ascii="Arial Narrow" w:hAnsi="Arial Narrow"/>
                <w:sz w:val="21"/>
                <w:szCs w:val="21"/>
              </w:rPr>
              <w:t>podčlánok</w:t>
            </w:r>
            <w:proofErr w:type="spellEnd"/>
            <w:r w:rsidRPr="00BA355D">
              <w:rPr>
                <w:rFonts w:ascii="Arial Narrow" w:hAnsi="Arial Narrow"/>
                <w:sz w:val="21"/>
                <w:szCs w:val="21"/>
              </w:rPr>
              <w:t xml:space="preserve"> 1.1.2.15, ktorý znie:</w:t>
            </w:r>
          </w:p>
          <w:p w14:paraId="731276A8" w14:textId="77777777" w:rsidR="00A50A8B" w:rsidRPr="00BA355D" w:rsidRDefault="00A50A8B">
            <w:pPr>
              <w:pStyle w:val="NoSpacing"/>
              <w:spacing w:before="120" w:after="120" w:line="276" w:lineRule="auto"/>
              <w:jc w:val="both"/>
              <w:rPr>
                <w:rFonts w:ascii="Arial Narrow" w:hAnsi="Arial Narrow"/>
                <w:sz w:val="21"/>
                <w:szCs w:val="21"/>
              </w:rPr>
            </w:pPr>
            <w:r w:rsidRPr="00BA355D">
              <w:rPr>
                <w:rFonts w:ascii="Arial Narrow" w:hAnsi="Arial Narrow"/>
                <w:sz w:val="21"/>
                <w:szCs w:val="21"/>
              </w:rPr>
              <w:t>„</w:t>
            </w:r>
            <w:r w:rsidRPr="00BA355D">
              <w:rPr>
                <w:rFonts w:ascii="Arial Narrow" w:hAnsi="Arial Narrow"/>
                <w:b/>
                <w:bCs/>
                <w:sz w:val="21"/>
                <w:szCs w:val="21"/>
              </w:rPr>
              <w:t>Koordinátor bezpečnosti</w:t>
            </w:r>
            <w:r w:rsidRPr="00BA355D">
              <w:rPr>
                <w:rFonts w:ascii="Arial Narrow" w:hAnsi="Arial Narrow"/>
                <w:sz w:val="21"/>
                <w:szCs w:val="21"/>
              </w:rPr>
              <w:t>“ je fyzická osoba poverená Zhotoviteľom, ktorá zabezpečuje kontrolu dodržiavania zásad bezpečnosti na stavenisku Zhotoviteľom stavby v súlade s Nariadením                   č. 396/2006 Z. z. o minimálnych bezpečnostných a zdravotných požiadavkách na stavenisko v znení neskorších predpisov.</w:t>
            </w:r>
          </w:p>
        </w:tc>
      </w:tr>
      <w:tr w:rsidR="00BA355D" w:rsidRPr="00BA355D" w14:paraId="76B45D62" w14:textId="77777777">
        <w:tc>
          <w:tcPr>
            <w:tcW w:w="1870" w:type="dxa"/>
          </w:tcPr>
          <w:p w14:paraId="257E62B8" w14:textId="77777777" w:rsidR="00A50A8B" w:rsidRPr="00BA355D" w:rsidRDefault="00A50A8B">
            <w:pPr>
              <w:spacing w:before="120" w:after="120" w:line="276" w:lineRule="auto"/>
              <w:rPr>
                <w:rFonts w:ascii="Arial Narrow" w:hAnsi="Arial Narrow"/>
                <w:sz w:val="21"/>
                <w:szCs w:val="21"/>
              </w:rPr>
            </w:pPr>
            <w:r w:rsidRPr="00BA355D">
              <w:rPr>
                <w:rFonts w:ascii="Arial Narrow" w:hAnsi="Arial Narrow"/>
                <w:sz w:val="21"/>
                <w:szCs w:val="21"/>
              </w:rPr>
              <w:t xml:space="preserve">1.1.3.2 </w:t>
            </w:r>
          </w:p>
          <w:p w14:paraId="7C9E03E8" w14:textId="77777777" w:rsidR="00A50A8B" w:rsidRPr="00BA355D" w:rsidRDefault="00A50A8B">
            <w:pPr>
              <w:spacing w:before="120" w:after="120" w:line="276" w:lineRule="auto"/>
              <w:rPr>
                <w:rFonts w:ascii="Arial Narrow" w:hAnsi="Arial Narrow"/>
                <w:sz w:val="21"/>
                <w:szCs w:val="21"/>
              </w:rPr>
            </w:pPr>
            <w:r w:rsidRPr="00BA355D">
              <w:rPr>
                <w:rFonts w:ascii="Arial Narrow" w:hAnsi="Arial Narrow"/>
                <w:sz w:val="21"/>
                <w:szCs w:val="21"/>
              </w:rPr>
              <w:t>Dátum začatia prác</w:t>
            </w:r>
          </w:p>
        </w:tc>
        <w:tc>
          <w:tcPr>
            <w:tcW w:w="7670" w:type="dxa"/>
          </w:tcPr>
          <w:p w14:paraId="5508DE08" w14:textId="77777777" w:rsidR="00A50A8B" w:rsidRPr="00BA355D" w:rsidRDefault="00A50A8B">
            <w:pPr>
              <w:spacing w:before="120" w:after="120" w:line="276" w:lineRule="auto"/>
              <w:ind w:right="136"/>
              <w:jc w:val="both"/>
              <w:rPr>
                <w:rFonts w:ascii="Arial Narrow" w:hAnsi="Arial Narrow"/>
                <w:sz w:val="21"/>
                <w:szCs w:val="21"/>
              </w:rPr>
            </w:pPr>
            <w:r w:rsidRPr="00BA355D">
              <w:rPr>
                <w:rFonts w:ascii="Arial Narrow" w:hAnsi="Arial Narrow"/>
                <w:sz w:val="21"/>
                <w:szCs w:val="21"/>
              </w:rPr>
              <w:t xml:space="preserve">Celý text v podčlánku 1.1.3.2. sa zrušuje a nahrádza novým textom, ktorý znie: </w:t>
            </w:r>
          </w:p>
          <w:p w14:paraId="503AB165" w14:textId="77777777" w:rsidR="00A50A8B" w:rsidRPr="00BA355D" w:rsidRDefault="00A50A8B">
            <w:pPr>
              <w:spacing w:before="120" w:after="120" w:line="276" w:lineRule="auto"/>
              <w:ind w:right="136"/>
              <w:jc w:val="both"/>
              <w:rPr>
                <w:rFonts w:ascii="Arial Narrow" w:hAnsi="Arial Narrow"/>
                <w:sz w:val="21"/>
                <w:szCs w:val="21"/>
              </w:rPr>
            </w:pPr>
            <w:r w:rsidRPr="00BA355D">
              <w:rPr>
                <w:rFonts w:ascii="Arial Narrow" w:hAnsi="Arial Narrow"/>
                <w:sz w:val="21"/>
                <w:szCs w:val="21"/>
              </w:rPr>
              <w:t>„</w:t>
            </w:r>
            <w:r w:rsidRPr="00BA355D">
              <w:rPr>
                <w:rFonts w:ascii="Arial Narrow" w:hAnsi="Arial Narrow"/>
                <w:b/>
                <w:bCs/>
                <w:sz w:val="21"/>
                <w:szCs w:val="21"/>
              </w:rPr>
              <w:t>Dátum začatia prác</w:t>
            </w:r>
            <w:r w:rsidRPr="00BA355D">
              <w:rPr>
                <w:rFonts w:ascii="Arial Narrow" w:hAnsi="Arial Narrow"/>
                <w:b/>
                <w:sz w:val="21"/>
                <w:szCs w:val="21"/>
              </w:rPr>
              <w:t>”</w:t>
            </w:r>
            <w:r w:rsidRPr="00BA355D">
              <w:rPr>
                <w:rFonts w:ascii="Arial Narrow" w:hAnsi="Arial Narrow"/>
                <w:sz w:val="21"/>
                <w:szCs w:val="21"/>
              </w:rPr>
              <w:t xml:space="preserve"> znamená dátum, ktorý oznámi Objednávateľ tak, ako uvádza </w:t>
            </w:r>
            <w:proofErr w:type="spellStart"/>
            <w:r w:rsidRPr="00BA355D">
              <w:rPr>
                <w:rFonts w:ascii="Arial Narrow" w:hAnsi="Arial Narrow"/>
                <w:sz w:val="21"/>
                <w:szCs w:val="21"/>
              </w:rPr>
              <w:t>podčlánok</w:t>
            </w:r>
            <w:proofErr w:type="spellEnd"/>
            <w:r w:rsidRPr="00BA355D">
              <w:rPr>
                <w:rFonts w:ascii="Arial Narrow" w:hAnsi="Arial Narrow"/>
                <w:sz w:val="21"/>
                <w:szCs w:val="21"/>
              </w:rPr>
              <w:t xml:space="preserve"> 8.1.</w:t>
            </w:r>
          </w:p>
        </w:tc>
      </w:tr>
      <w:tr w:rsidR="00BA355D" w:rsidRPr="00BA355D" w14:paraId="2A05C01A" w14:textId="77777777">
        <w:tc>
          <w:tcPr>
            <w:tcW w:w="1870" w:type="dxa"/>
          </w:tcPr>
          <w:p w14:paraId="006F75D0" w14:textId="77777777" w:rsidR="00A50A8B" w:rsidRPr="00BA355D" w:rsidRDefault="00A50A8B">
            <w:pPr>
              <w:spacing w:before="120" w:after="120" w:line="276" w:lineRule="auto"/>
              <w:rPr>
                <w:rFonts w:ascii="Arial Narrow" w:hAnsi="Arial Narrow"/>
                <w:sz w:val="21"/>
                <w:szCs w:val="21"/>
              </w:rPr>
            </w:pPr>
            <w:r w:rsidRPr="00BA355D">
              <w:rPr>
                <w:rFonts w:ascii="Arial Narrow" w:hAnsi="Arial Narrow"/>
                <w:sz w:val="21"/>
                <w:szCs w:val="21"/>
              </w:rPr>
              <w:t>1.1.3.3</w:t>
            </w:r>
          </w:p>
          <w:p w14:paraId="4F074DC1" w14:textId="77777777" w:rsidR="00A50A8B" w:rsidRPr="00BA355D" w:rsidRDefault="00A50A8B">
            <w:pPr>
              <w:spacing w:before="120" w:after="120" w:line="276" w:lineRule="auto"/>
              <w:rPr>
                <w:rFonts w:ascii="Arial Narrow" w:hAnsi="Arial Narrow"/>
                <w:sz w:val="21"/>
                <w:szCs w:val="21"/>
              </w:rPr>
            </w:pPr>
            <w:r w:rsidRPr="00BA355D">
              <w:rPr>
                <w:rFonts w:ascii="Arial Narrow" w:hAnsi="Arial Narrow"/>
                <w:sz w:val="21"/>
                <w:szCs w:val="21"/>
              </w:rPr>
              <w:t>Lehota výstavby</w:t>
            </w:r>
          </w:p>
          <w:p w14:paraId="663ED0DC" w14:textId="77777777" w:rsidR="00A50A8B" w:rsidRPr="00BA355D" w:rsidRDefault="00A50A8B">
            <w:pPr>
              <w:spacing w:before="120" w:after="120" w:line="276" w:lineRule="auto"/>
              <w:rPr>
                <w:rFonts w:ascii="Arial Narrow" w:hAnsi="Arial Narrow"/>
                <w:sz w:val="21"/>
                <w:szCs w:val="21"/>
              </w:rPr>
            </w:pPr>
          </w:p>
        </w:tc>
        <w:tc>
          <w:tcPr>
            <w:tcW w:w="7670" w:type="dxa"/>
          </w:tcPr>
          <w:p w14:paraId="12DF74DF" w14:textId="77777777" w:rsidR="00A50A8B" w:rsidRPr="00BA355D" w:rsidRDefault="00A50A8B">
            <w:pPr>
              <w:spacing w:before="120" w:after="120" w:line="276" w:lineRule="auto"/>
              <w:ind w:right="136"/>
              <w:jc w:val="both"/>
              <w:rPr>
                <w:rFonts w:ascii="Arial Narrow" w:hAnsi="Arial Narrow"/>
                <w:sz w:val="21"/>
                <w:szCs w:val="21"/>
              </w:rPr>
            </w:pPr>
            <w:r w:rsidRPr="00BA355D">
              <w:rPr>
                <w:rFonts w:ascii="Arial Narrow" w:hAnsi="Arial Narrow"/>
                <w:sz w:val="21"/>
                <w:szCs w:val="21"/>
              </w:rPr>
              <w:t xml:space="preserve">Celý text v podčlánku 1.1.3.3. sa zrušuje a nahrádza novým textom, ktorý znie: </w:t>
            </w:r>
          </w:p>
          <w:p w14:paraId="21934689" w14:textId="77777777" w:rsidR="00A50A8B" w:rsidRPr="00BA355D" w:rsidRDefault="00A50A8B">
            <w:pPr>
              <w:spacing w:before="120" w:after="120" w:line="276" w:lineRule="auto"/>
              <w:ind w:right="136"/>
              <w:jc w:val="both"/>
              <w:rPr>
                <w:rFonts w:ascii="Arial Narrow" w:hAnsi="Arial Narrow"/>
                <w:sz w:val="21"/>
                <w:szCs w:val="21"/>
              </w:rPr>
            </w:pPr>
            <w:r w:rsidRPr="00BA355D">
              <w:rPr>
                <w:rFonts w:ascii="Arial Narrow" w:hAnsi="Arial Narrow"/>
                <w:sz w:val="21"/>
                <w:szCs w:val="21"/>
              </w:rPr>
              <w:t>„</w:t>
            </w:r>
            <w:r w:rsidRPr="00BA355D">
              <w:rPr>
                <w:rFonts w:ascii="Arial Narrow" w:hAnsi="Arial Narrow"/>
                <w:b/>
                <w:bCs/>
                <w:sz w:val="21"/>
                <w:szCs w:val="21"/>
              </w:rPr>
              <w:t>Lehota výstavby</w:t>
            </w:r>
            <w:r w:rsidRPr="00BA355D">
              <w:rPr>
                <w:rFonts w:ascii="Arial Narrow" w:hAnsi="Arial Narrow"/>
                <w:sz w:val="21"/>
                <w:szCs w:val="21"/>
              </w:rPr>
              <w:t>" znamená Lehotu výstavby podľa podčlánku 8.2 (Lehota výstavby), tak ako je uvedená v Prílohe k ponuke (so všetkými predĺženiami podľa podčlánku 8.4 (Predĺženie Lehoty výstavby), ktorá je počítaná od Dátumu začatia prác.</w:t>
            </w:r>
          </w:p>
        </w:tc>
      </w:tr>
      <w:tr w:rsidR="00BA355D" w:rsidRPr="00BA355D" w14:paraId="4B0C6BAD" w14:textId="77777777">
        <w:tc>
          <w:tcPr>
            <w:tcW w:w="1870" w:type="dxa"/>
          </w:tcPr>
          <w:p w14:paraId="39A7601D" w14:textId="77777777" w:rsidR="00A50A8B" w:rsidRPr="00BA355D" w:rsidRDefault="00A50A8B">
            <w:pPr>
              <w:spacing w:before="120" w:after="120" w:line="276" w:lineRule="auto"/>
              <w:rPr>
                <w:rFonts w:ascii="Arial Narrow" w:hAnsi="Arial Narrow"/>
                <w:sz w:val="21"/>
                <w:szCs w:val="21"/>
              </w:rPr>
            </w:pPr>
            <w:r w:rsidRPr="00BA355D">
              <w:rPr>
                <w:rFonts w:ascii="Arial Narrow" w:hAnsi="Arial Narrow"/>
                <w:sz w:val="21"/>
                <w:szCs w:val="21"/>
              </w:rPr>
              <w:t>1.1.3.5</w:t>
            </w:r>
          </w:p>
          <w:p w14:paraId="651F1AFD" w14:textId="77777777" w:rsidR="00A50A8B" w:rsidRPr="00BA355D" w:rsidRDefault="00A50A8B">
            <w:pPr>
              <w:spacing w:before="120" w:after="120" w:line="276" w:lineRule="auto"/>
              <w:rPr>
                <w:rFonts w:ascii="Arial Narrow" w:hAnsi="Arial Narrow"/>
                <w:sz w:val="21"/>
                <w:szCs w:val="21"/>
              </w:rPr>
            </w:pPr>
            <w:r w:rsidRPr="00BA355D">
              <w:rPr>
                <w:rFonts w:ascii="Arial Narrow" w:hAnsi="Arial Narrow"/>
                <w:sz w:val="21"/>
                <w:szCs w:val="21"/>
              </w:rPr>
              <w:t>Preberací protokol</w:t>
            </w:r>
          </w:p>
        </w:tc>
        <w:tc>
          <w:tcPr>
            <w:tcW w:w="7670" w:type="dxa"/>
          </w:tcPr>
          <w:p w14:paraId="755B4FAC" w14:textId="77777777" w:rsidR="00A50A8B" w:rsidRPr="00BA355D" w:rsidRDefault="00A50A8B">
            <w:pPr>
              <w:spacing w:before="120" w:after="120" w:line="276" w:lineRule="auto"/>
              <w:ind w:right="136"/>
              <w:jc w:val="both"/>
              <w:rPr>
                <w:rFonts w:ascii="Arial Narrow" w:hAnsi="Arial Narrow"/>
                <w:sz w:val="21"/>
                <w:szCs w:val="21"/>
              </w:rPr>
            </w:pPr>
            <w:r w:rsidRPr="00BA355D">
              <w:rPr>
                <w:rFonts w:ascii="Arial Narrow" w:hAnsi="Arial Narrow"/>
                <w:sz w:val="21"/>
                <w:szCs w:val="21"/>
              </w:rPr>
              <w:t>V podčlánku 1.1.3.5 sa text „podľa článku 10 (Preberanie Diela Objednávateľom)“ nahrádza textom „podľa podčlánku 10.1 (Preberanie Diela a Sekcií)“.</w:t>
            </w:r>
          </w:p>
        </w:tc>
      </w:tr>
      <w:tr w:rsidR="00BA355D" w:rsidRPr="00BA355D" w14:paraId="0432FD71" w14:textId="77777777">
        <w:tc>
          <w:tcPr>
            <w:tcW w:w="1870" w:type="dxa"/>
          </w:tcPr>
          <w:p w14:paraId="368B9ECB" w14:textId="77777777" w:rsidR="00A50A8B" w:rsidRPr="00BA355D" w:rsidRDefault="00A50A8B">
            <w:pPr>
              <w:spacing w:before="120" w:after="120" w:line="276" w:lineRule="auto"/>
              <w:rPr>
                <w:rFonts w:ascii="Arial Narrow" w:hAnsi="Arial Narrow"/>
                <w:sz w:val="21"/>
                <w:szCs w:val="21"/>
              </w:rPr>
            </w:pPr>
            <w:r w:rsidRPr="00BA355D">
              <w:rPr>
                <w:rFonts w:ascii="Arial Narrow" w:hAnsi="Arial Narrow"/>
                <w:sz w:val="21"/>
                <w:szCs w:val="21"/>
              </w:rPr>
              <w:t>1.1.3.10</w:t>
            </w:r>
          </w:p>
          <w:p w14:paraId="2557AE82" w14:textId="77777777" w:rsidR="00A50A8B" w:rsidRPr="00BA355D" w:rsidRDefault="00A50A8B">
            <w:pPr>
              <w:spacing w:before="120" w:after="120" w:line="276" w:lineRule="auto"/>
              <w:rPr>
                <w:rFonts w:ascii="Arial Narrow" w:hAnsi="Arial Narrow"/>
                <w:sz w:val="21"/>
                <w:szCs w:val="21"/>
              </w:rPr>
            </w:pPr>
            <w:r w:rsidRPr="00BA355D">
              <w:rPr>
                <w:rFonts w:ascii="Arial Narrow" w:hAnsi="Arial Narrow"/>
                <w:sz w:val="21"/>
                <w:szCs w:val="21"/>
              </w:rPr>
              <w:t>Míľnik</w:t>
            </w:r>
          </w:p>
        </w:tc>
        <w:tc>
          <w:tcPr>
            <w:tcW w:w="7670" w:type="dxa"/>
          </w:tcPr>
          <w:p w14:paraId="2FCE861F" w14:textId="77777777" w:rsidR="00A50A8B" w:rsidRPr="00BA355D" w:rsidRDefault="00A50A8B">
            <w:pPr>
              <w:pStyle w:val="NoSpacing"/>
              <w:spacing w:before="120" w:after="120" w:line="276" w:lineRule="auto"/>
              <w:rPr>
                <w:rFonts w:ascii="Arial Narrow" w:hAnsi="Arial Narrow"/>
                <w:sz w:val="21"/>
                <w:szCs w:val="21"/>
              </w:rPr>
            </w:pPr>
            <w:r w:rsidRPr="00BA355D">
              <w:rPr>
                <w:rFonts w:ascii="Arial Narrow" w:hAnsi="Arial Narrow"/>
                <w:sz w:val="21"/>
                <w:szCs w:val="21"/>
              </w:rPr>
              <w:t xml:space="preserve">Za </w:t>
            </w:r>
            <w:proofErr w:type="spellStart"/>
            <w:r w:rsidRPr="00BA355D">
              <w:rPr>
                <w:rFonts w:ascii="Arial Narrow" w:hAnsi="Arial Narrow"/>
                <w:sz w:val="21"/>
                <w:szCs w:val="21"/>
              </w:rPr>
              <w:t>podčlánok</w:t>
            </w:r>
            <w:proofErr w:type="spellEnd"/>
            <w:r w:rsidRPr="00BA355D">
              <w:rPr>
                <w:rFonts w:ascii="Arial Narrow" w:hAnsi="Arial Narrow"/>
                <w:sz w:val="21"/>
                <w:szCs w:val="21"/>
              </w:rPr>
              <w:t xml:space="preserve"> 1.1.3.9 sa vkladá nový </w:t>
            </w:r>
            <w:proofErr w:type="spellStart"/>
            <w:r w:rsidRPr="00BA355D">
              <w:rPr>
                <w:rFonts w:ascii="Arial Narrow" w:hAnsi="Arial Narrow"/>
                <w:sz w:val="21"/>
                <w:szCs w:val="21"/>
              </w:rPr>
              <w:t>podčlánok</w:t>
            </w:r>
            <w:proofErr w:type="spellEnd"/>
            <w:r w:rsidRPr="00BA355D">
              <w:rPr>
                <w:rFonts w:ascii="Arial Narrow" w:hAnsi="Arial Narrow"/>
                <w:sz w:val="21"/>
                <w:szCs w:val="21"/>
              </w:rPr>
              <w:t xml:space="preserve"> 1.1.3.10, ktorý znie:</w:t>
            </w:r>
          </w:p>
          <w:p w14:paraId="20FC2563" w14:textId="081B038B" w:rsidR="00A50A8B" w:rsidRPr="00BA355D" w:rsidRDefault="00A50A8B">
            <w:pPr>
              <w:spacing w:before="120" w:after="120" w:line="276" w:lineRule="auto"/>
              <w:ind w:right="136"/>
              <w:jc w:val="both"/>
              <w:rPr>
                <w:rFonts w:ascii="Arial Narrow" w:hAnsi="Arial Narrow"/>
                <w:sz w:val="21"/>
                <w:szCs w:val="21"/>
              </w:rPr>
            </w:pPr>
            <w:r w:rsidRPr="00BA355D">
              <w:rPr>
                <w:rFonts w:ascii="Arial Narrow" w:hAnsi="Arial Narrow"/>
                <w:sz w:val="21"/>
                <w:szCs w:val="21"/>
              </w:rPr>
              <w:t>„</w:t>
            </w:r>
            <w:r w:rsidRPr="00BA355D">
              <w:rPr>
                <w:rFonts w:ascii="Arial Narrow" w:hAnsi="Arial Narrow"/>
                <w:b/>
                <w:bCs/>
                <w:sz w:val="21"/>
                <w:szCs w:val="21"/>
              </w:rPr>
              <w:t>Míľnik</w:t>
            </w:r>
            <w:r w:rsidRPr="00BA355D">
              <w:rPr>
                <w:rFonts w:ascii="Arial Narrow" w:hAnsi="Arial Narrow"/>
                <w:sz w:val="21"/>
                <w:szCs w:val="21"/>
              </w:rPr>
              <w:t>“ znamená termín na splnenie časti Diela podľa podčlánku 4.28 VZP. Míľniky sú uvedené v Prílohe k ponuke a</w:t>
            </w:r>
            <w:r w:rsidR="005138CC" w:rsidRPr="00BA355D">
              <w:rPr>
                <w:rFonts w:ascii="Arial Narrow" w:hAnsi="Arial Narrow"/>
                <w:sz w:val="21"/>
                <w:szCs w:val="21"/>
              </w:rPr>
              <w:t> </w:t>
            </w:r>
            <w:r w:rsidRPr="00BA355D">
              <w:rPr>
                <w:rFonts w:ascii="Arial Narrow" w:hAnsi="Arial Narrow"/>
                <w:sz w:val="21"/>
                <w:szCs w:val="21"/>
              </w:rPr>
              <w:t>v</w:t>
            </w:r>
            <w:r w:rsidR="005138CC" w:rsidRPr="00BA355D">
              <w:rPr>
                <w:rFonts w:ascii="Arial Narrow" w:hAnsi="Arial Narrow"/>
                <w:sz w:val="21"/>
                <w:szCs w:val="21"/>
              </w:rPr>
              <w:t> čl. 2.3.2.2</w:t>
            </w:r>
            <w:r w:rsidRPr="00BA355D">
              <w:rPr>
                <w:rFonts w:ascii="Arial Narrow" w:hAnsi="Arial Narrow"/>
                <w:sz w:val="21"/>
                <w:szCs w:val="21"/>
              </w:rPr>
              <w:t xml:space="preserve"> Zväzku 3 Časť 1 Súťažných podkladov.</w:t>
            </w:r>
          </w:p>
        </w:tc>
      </w:tr>
      <w:tr w:rsidR="00BA355D" w:rsidRPr="00BA355D" w14:paraId="643F3354" w14:textId="77777777">
        <w:tc>
          <w:tcPr>
            <w:tcW w:w="1870" w:type="dxa"/>
          </w:tcPr>
          <w:p w14:paraId="33318D8D" w14:textId="77777777" w:rsidR="00A50A8B" w:rsidRPr="00BA355D" w:rsidRDefault="00A50A8B">
            <w:pPr>
              <w:spacing w:before="120" w:after="120" w:line="276" w:lineRule="auto"/>
              <w:rPr>
                <w:rFonts w:ascii="Arial Narrow" w:hAnsi="Arial Narrow"/>
                <w:sz w:val="21"/>
                <w:szCs w:val="21"/>
              </w:rPr>
            </w:pPr>
            <w:r w:rsidRPr="00BA355D">
              <w:rPr>
                <w:rFonts w:ascii="Arial Narrow" w:hAnsi="Arial Narrow"/>
                <w:sz w:val="21"/>
                <w:szCs w:val="21"/>
              </w:rPr>
              <w:t>1.1.3.11</w:t>
            </w:r>
          </w:p>
          <w:p w14:paraId="0F10283A" w14:textId="77777777" w:rsidR="00A50A8B" w:rsidRPr="00BA355D" w:rsidRDefault="00A50A8B">
            <w:pPr>
              <w:spacing w:before="120" w:after="120" w:line="276" w:lineRule="auto"/>
              <w:rPr>
                <w:rFonts w:ascii="Arial Narrow" w:hAnsi="Arial Narrow"/>
                <w:sz w:val="21"/>
                <w:szCs w:val="21"/>
              </w:rPr>
            </w:pPr>
            <w:r w:rsidRPr="00BA355D">
              <w:rPr>
                <w:rFonts w:ascii="Arial Narrow" w:hAnsi="Arial Narrow"/>
                <w:sz w:val="21"/>
                <w:szCs w:val="21"/>
              </w:rPr>
              <w:t>Protokol o splnení Míľnika</w:t>
            </w:r>
          </w:p>
        </w:tc>
        <w:tc>
          <w:tcPr>
            <w:tcW w:w="7670" w:type="dxa"/>
          </w:tcPr>
          <w:p w14:paraId="79E3EFEA" w14:textId="77777777" w:rsidR="00A50A8B" w:rsidRPr="00BA355D" w:rsidRDefault="00A50A8B">
            <w:pPr>
              <w:spacing w:before="120" w:after="120" w:line="276" w:lineRule="auto"/>
              <w:ind w:right="137"/>
              <w:jc w:val="both"/>
              <w:rPr>
                <w:rFonts w:ascii="Arial Narrow" w:hAnsi="Arial Narrow"/>
                <w:sz w:val="21"/>
                <w:szCs w:val="21"/>
              </w:rPr>
            </w:pPr>
            <w:r w:rsidRPr="00BA355D">
              <w:rPr>
                <w:rFonts w:ascii="Arial Narrow" w:hAnsi="Arial Narrow"/>
                <w:sz w:val="21"/>
                <w:szCs w:val="21"/>
              </w:rPr>
              <w:t xml:space="preserve">Za </w:t>
            </w:r>
            <w:proofErr w:type="spellStart"/>
            <w:r w:rsidRPr="00BA355D">
              <w:rPr>
                <w:rFonts w:ascii="Arial Narrow" w:hAnsi="Arial Narrow"/>
                <w:sz w:val="21"/>
                <w:szCs w:val="21"/>
              </w:rPr>
              <w:t>podčlánok</w:t>
            </w:r>
            <w:proofErr w:type="spellEnd"/>
            <w:r w:rsidRPr="00BA355D">
              <w:rPr>
                <w:rFonts w:ascii="Arial Narrow" w:hAnsi="Arial Narrow"/>
                <w:sz w:val="21"/>
                <w:szCs w:val="21"/>
              </w:rPr>
              <w:t xml:space="preserve"> 1.1.3.10 sa vkladá nový </w:t>
            </w:r>
            <w:proofErr w:type="spellStart"/>
            <w:r w:rsidRPr="00BA355D">
              <w:rPr>
                <w:rFonts w:ascii="Arial Narrow" w:hAnsi="Arial Narrow"/>
                <w:sz w:val="21"/>
                <w:szCs w:val="21"/>
              </w:rPr>
              <w:t>podčlánok</w:t>
            </w:r>
            <w:proofErr w:type="spellEnd"/>
            <w:r w:rsidRPr="00BA355D">
              <w:rPr>
                <w:rFonts w:ascii="Arial Narrow" w:hAnsi="Arial Narrow"/>
                <w:sz w:val="21"/>
                <w:szCs w:val="21"/>
              </w:rPr>
              <w:t xml:space="preserve"> 1.1.3.11 s názvom Protokol o splnení Míľnika, ktorý znie:</w:t>
            </w:r>
          </w:p>
          <w:p w14:paraId="3877E2B6" w14:textId="77777777" w:rsidR="00A50A8B" w:rsidRPr="00BA355D" w:rsidRDefault="00A50A8B">
            <w:pPr>
              <w:spacing w:before="120" w:after="120" w:line="276" w:lineRule="auto"/>
              <w:ind w:right="137"/>
              <w:jc w:val="both"/>
              <w:rPr>
                <w:rFonts w:ascii="Arial Narrow" w:hAnsi="Arial Narrow"/>
                <w:sz w:val="21"/>
                <w:szCs w:val="21"/>
              </w:rPr>
            </w:pPr>
            <w:r w:rsidRPr="00BA355D">
              <w:rPr>
                <w:rFonts w:ascii="Arial Narrow" w:hAnsi="Arial Narrow"/>
                <w:sz w:val="21"/>
                <w:szCs w:val="21"/>
              </w:rPr>
              <w:t>"</w:t>
            </w:r>
            <w:r w:rsidRPr="00BA355D">
              <w:rPr>
                <w:rFonts w:ascii="Arial Narrow" w:hAnsi="Arial Narrow"/>
                <w:b/>
                <w:sz w:val="21"/>
                <w:szCs w:val="21"/>
              </w:rPr>
              <w:t>Protokol o splnení Míľnika</w:t>
            </w:r>
            <w:r w:rsidRPr="00BA355D">
              <w:rPr>
                <w:rFonts w:ascii="Arial Narrow" w:hAnsi="Arial Narrow"/>
                <w:sz w:val="21"/>
                <w:szCs w:val="21"/>
              </w:rPr>
              <w:t>" je preberacím protokolom osvedčujúcim riadne vykonanie príslušnej časti Diela v rozsahu stanovenom príslušným Míľnikom.</w:t>
            </w:r>
          </w:p>
          <w:p w14:paraId="6A413FF3" w14:textId="77777777" w:rsidR="00A50A8B" w:rsidRPr="00BA355D" w:rsidRDefault="00A50A8B">
            <w:pPr>
              <w:spacing w:before="120" w:after="120" w:line="276" w:lineRule="auto"/>
              <w:ind w:right="137"/>
              <w:jc w:val="both"/>
              <w:rPr>
                <w:rFonts w:ascii="Arial Narrow" w:hAnsi="Arial Narrow"/>
                <w:sz w:val="21"/>
                <w:szCs w:val="21"/>
              </w:rPr>
            </w:pPr>
            <w:r w:rsidRPr="00BA355D">
              <w:rPr>
                <w:rFonts w:ascii="Arial Narrow" w:hAnsi="Arial Narrow"/>
                <w:sz w:val="21"/>
                <w:szCs w:val="21"/>
              </w:rPr>
              <w:t>Pre zamedzenie pochybností, Protokol o splnení Míľnika neznamená preberanie Diela, alebo jeho časti Objednávateľom podľa podčlánku 10.1 a 10.2 Zmluvy a nezbavuje Objednávateľa uplatniť akékoľvek práva z vád ohľadom prebratej časti Diela.</w:t>
            </w:r>
          </w:p>
        </w:tc>
      </w:tr>
      <w:tr w:rsidR="00BA355D" w:rsidRPr="00BA355D" w14:paraId="5A0DCD87" w14:textId="77777777">
        <w:tc>
          <w:tcPr>
            <w:tcW w:w="1870" w:type="dxa"/>
          </w:tcPr>
          <w:p w14:paraId="67A1067D" w14:textId="77777777" w:rsidR="00A50A8B" w:rsidRPr="00BA355D" w:rsidRDefault="00A50A8B">
            <w:pPr>
              <w:spacing w:before="120" w:after="120" w:line="276" w:lineRule="auto"/>
              <w:rPr>
                <w:rFonts w:ascii="Arial Narrow" w:hAnsi="Arial Narrow"/>
                <w:sz w:val="21"/>
                <w:szCs w:val="21"/>
              </w:rPr>
            </w:pPr>
            <w:r w:rsidRPr="00BA355D">
              <w:rPr>
                <w:rFonts w:ascii="Arial Narrow" w:hAnsi="Arial Narrow"/>
                <w:sz w:val="21"/>
                <w:szCs w:val="21"/>
              </w:rPr>
              <w:t>1.1.3.12</w:t>
            </w:r>
          </w:p>
          <w:p w14:paraId="2782D59C" w14:textId="77777777" w:rsidR="00A50A8B" w:rsidRPr="00BA355D" w:rsidRDefault="00A50A8B">
            <w:pPr>
              <w:spacing w:before="120" w:after="120" w:line="276" w:lineRule="auto"/>
              <w:rPr>
                <w:rFonts w:ascii="Arial Narrow" w:hAnsi="Arial Narrow"/>
                <w:sz w:val="21"/>
                <w:szCs w:val="21"/>
              </w:rPr>
            </w:pPr>
            <w:r w:rsidRPr="00BA355D">
              <w:rPr>
                <w:rFonts w:ascii="Arial Narrow" w:hAnsi="Arial Narrow"/>
                <w:sz w:val="21"/>
                <w:szCs w:val="21"/>
              </w:rPr>
              <w:t>Záručná doba</w:t>
            </w:r>
          </w:p>
        </w:tc>
        <w:tc>
          <w:tcPr>
            <w:tcW w:w="7670" w:type="dxa"/>
          </w:tcPr>
          <w:p w14:paraId="6149803C" w14:textId="77777777" w:rsidR="00A50A8B" w:rsidRPr="00BA355D" w:rsidRDefault="00A50A8B">
            <w:pPr>
              <w:pStyle w:val="NoSpacing"/>
              <w:spacing w:before="120" w:after="120" w:line="276" w:lineRule="auto"/>
              <w:jc w:val="both"/>
              <w:rPr>
                <w:rFonts w:ascii="Arial Narrow" w:hAnsi="Arial Narrow"/>
                <w:sz w:val="21"/>
                <w:szCs w:val="21"/>
              </w:rPr>
            </w:pPr>
            <w:r w:rsidRPr="00BA355D">
              <w:rPr>
                <w:rFonts w:ascii="Arial Narrow" w:hAnsi="Arial Narrow"/>
                <w:sz w:val="21"/>
                <w:szCs w:val="21"/>
              </w:rPr>
              <w:t xml:space="preserve">Vkladá sa nový </w:t>
            </w:r>
            <w:proofErr w:type="spellStart"/>
            <w:r w:rsidRPr="00BA355D">
              <w:rPr>
                <w:rFonts w:ascii="Arial Narrow" w:hAnsi="Arial Narrow"/>
                <w:sz w:val="21"/>
                <w:szCs w:val="21"/>
              </w:rPr>
              <w:t>podčlánok</w:t>
            </w:r>
            <w:proofErr w:type="spellEnd"/>
            <w:r w:rsidRPr="00BA355D">
              <w:rPr>
                <w:rFonts w:ascii="Arial Narrow" w:hAnsi="Arial Narrow"/>
                <w:sz w:val="21"/>
                <w:szCs w:val="21"/>
              </w:rPr>
              <w:t xml:space="preserve"> 1.1.3.12, ktorý znie:</w:t>
            </w:r>
          </w:p>
          <w:p w14:paraId="5BC97156" w14:textId="77777777" w:rsidR="00A50A8B" w:rsidRPr="00BA355D" w:rsidRDefault="00A50A8B">
            <w:pPr>
              <w:spacing w:before="120" w:after="120" w:line="276" w:lineRule="auto"/>
              <w:ind w:right="137"/>
              <w:jc w:val="both"/>
              <w:rPr>
                <w:rFonts w:ascii="Arial Narrow" w:hAnsi="Arial Narrow"/>
                <w:sz w:val="21"/>
                <w:szCs w:val="21"/>
              </w:rPr>
            </w:pPr>
            <w:r w:rsidRPr="00BA355D">
              <w:rPr>
                <w:rFonts w:ascii="Arial Narrow" w:hAnsi="Arial Narrow"/>
                <w:sz w:val="21"/>
                <w:szCs w:val="21"/>
              </w:rPr>
              <w:t>„</w:t>
            </w:r>
            <w:r w:rsidRPr="00BA355D">
              <w:rPr>
                <w:rFonts w:ascii="Arial Narrow" w:hAnsi="Arial Narrow"/>
                <w:b/>
                <w:bCs/>
                <w:sz w:val="21"/>
                <w:szCs w:val="21"/>
              </w:rPr>
              <w:t>Záručná doba</w:t>
            </w:r>
            <w:r w:rsidRPr="00BA355D">
              <w:rPr>
                <w:rFonts w:ascii="Arial Narrow" w:hAnsi="Arial Narrow"/>
                <w:sz w:val="21"/>
                <w:szCs w:val="21"/>
              </w:rPr>
              <w:t>“ má význam uvedený v podčlánku 11.12 Zmluvy.</w:t>
            </w:r>
          </w:p>
        </w:tc>
      </w:tr>
      <w:tr w:rsidR="00BA355D" w:rsidRPr="00BA355D" w14:paraId="0E2D7C26" w14:textId="77777777">
        <w:tc>
          <w:tcPr>
            <w:tcW w:w="1870" w:type="dxa"/>
          </w:tcPr>
          <w:p w14:paraId="5E92935A" w14:textId="77777777" w:rsidR="00A50A8B" w:rsidRPr="00BA355D" w:rsidRDefault="00A50A8B">
            <w:pPr>
              <w:spacing w:before="120" w:after="120" w:line="276" w:lineRule="auto"/>
              <w:rPr>
                <w:rFonts w:ascii="Arial Narrow" w:hAnsi="Arial Narrow"/>
                <w:sz w:val="21"/>
                <w:szCs w:val="21"/>
              </w:rPr>
            </w:pPr>
            <w:r w:rsidRPr="00BA355D">
              <w:rPr>
                <w:rFonts w:ascii="Arial Narrow" w:hAnsi="Arial Narrow"/>
                <w:sz w:val="21"/>
                <w:szCs w:val="21"/>
              </w:rPr>
              <w:t>1.1.3.13</w:t>
            </w:r>
          </w:p>
          <w:p w14:paraId="382BBF55" w14:textId="77777777" w:rsidR="00A50A8B" w:rsidRPr="00BA355D" w:rsidRDefault="00A50A8B">
            <w:pPr>
              <w:spacing w:before="120" w:after="120" w:line="276" w:lineRule="auto"/>
              <w:rPr>
                <w:rFonts w:ascii="Arial Narrow" w:hAnsi="Arial Narrow"/>
                <w:sz w:val="21"/>
                <w:szCs w:val="21"/>
              </w:rPr>
            </w:pPr>
            <w:r w:rsidRPr="00BA355D">
              <w:rPr>
                <w:rFonts w:ascii="Arial Narrow" w:hAnsi="Arial Narrow"/>
                <w:sz w:val="21"/>
                <w:szCs w:val="21"/>
              </w:rPr>
              <w:t>Odborná obsluha</w:t>
            </w:r>
          </w:p>
        </w:tc>
        <w:tc>
          <w:tcPr>
            <w:tcW w:w="7670" w:type="dxa"/>
          </w:tcPr>
          <w:p w14:paraId="0157FF57" w14:textId="77777777" w:rsidR="00A50A8B" w:rsidRPr="00BA355D" w:rsidRDefault="00A50A8B">
            <w:pPr>
              <w:pStyle w:val="NoSpacing"/>
              <w:spacing w:before="120" w:after="120" w:line="276" w:lineRule="auto"/>
              <w:jc w:val="both"/>
              <w:rPr>
                <w:rFonts w:ascii="Arial Narrow" w:hAnsi="Arial Narrow"/>
                <w:sz w:val="21"/>
                <w:szCs w:val="21"/>
              </w:rPr>
            </w:pPr>
            <w:r w:rsidRPr="00BA355D">
              <w:rPr>
                <w:rFonts w:ascii="Arial Narrow" w:hAnsi="Arial Narrow"/>
                <w:sz w:val="21"/>
                <w:szCs w:val="21"/>
              </w:rPr>
              <w:t xml:space="preserve">Vkladá sa nový </w:t>
            </w:r>
            <w:proofErr w:type="spellStart"/>
            <w:r w:rsidRPr="00BA355D">
              <w:rPr>
                <w:rFonts w:ascii="Arial Narrow" w:hAnsi="Arial Narrow"/>
                <w:sz w:val="21"/>
                <w:szCs w:val="21"/>
              </w:rPr>
              <w:t>podčlánok</w:t>
            </w:r>
            <w:proofErr w:type="spellEnd"/>
            <w:r w:rsidRPr="00BA355D">
              <w:rPr>
                <w:rFonts w:ascii="Arial Narrow" w:hAnsi="Arial Narrow"/>
                <w:sz w:val="21"/>
                <w:szCs w:val="21"/>
              </w:rPr>
              <w:t xml:space="preserve"> 1.1.3.13, ktorý znie:</w:t>
            </w:r>
          </w:p>
          <w:p w14:paraId="27EB6FD1" w14:textId="77777777" w:rsidR="00A50A8B" w:rsidRPr="00BA355D" w:rsidRDefault="00A50A8B">
            <w:pPr>
              <w:pStyle w:val="NoSpacing"/>
              <w:spacing w:before="120" w:after="120" w:line="276" w:lineRule="auto"/>
              <w:jc w:val="both"/>
              <w:rPr>
                <w:rFonts w:ascii="Arial Narrow" w:hAnsi="Arial Narrow"/>
                <w:sz w:val="21"/>
                <w:szCs w:val="21"/>
              </w:rPr>
            </w:pPr>
            <w:r w:rsidRPr="00BA355D">
              <w:rPr>
                <w:rFonts w:ascii="Arial Narrow" w:hAnsi="Arial Narrow"/>
                <w:sz w:val="21"/>
                <w:szCs w:val="21"/>
              </w:rPr>
              <w:t>„</w:t>
            </w:r>
            <w:r w:rsidRPr="00BA355D">
              <w:rPr>
                <w:rFonts w:ascii="Arial Narrow" w:hAnsi="Arial Narrow"/>
                <w:b/>
                <w:bCs/>
                <w:sz w:val="21"/>
                <w:szCs w:val="21"/>
              </w:rPr>
              <w:t>Odborná obsluha</w:t>
            </w:r>
            <w:r w:rsidRPr="00BA355D">
              <w:rPr>
                <w:rFonts w:ascii="Arial Narrow" w:hAnsi="Arial Narrow"/>
                <w:sz w:val="21"/>
                <w:szCs w:val="21"/>
              </w:rPr>
              <w:t xml:space="preserve">" znamená prevádzkovanie časti Diela Objednávateľom (treťou osobou - Dopravným podnikom Bratislava, </w:t>
            </w:r>
            <w:proofErr w:type="spellStart"/>
            <w:r w:rsidRPr="00BA355D">
              <w:rPr>
                <w:rFonts w:ascii="Arial Narrow" w:hAnsi="Arial Narrow"/>
                <w:sz w:val="21"/>
                <w:szCs w:val="21"/>
              </w:rPr>
              <w:t>a.s</w:t>
            </w:r>
            <w:proofErr w:type="spellEnd"/>
            <w:r w:rsidRPr="00BA355D">
              <w:rPr>
                <w:rFonts w:ascii="Arial Narrow" w:hAnsi="Arial Narrow"/>
                <w:sz w:val="21"/>
                <w:szCs w:val="21"/>
              </w:rPr>
              <w:t>.) za účelom vykonania bezpečnostno-technickej skúšky a podľa rozhodnutia o povolení predčasnej prevádzky, prípadne rozhodnutia o povolení dočasnej prevádzky, to všetko v súlade s príslušnými prevádzkovými predpismi.</w:t>
            </w:r>
          </w:p>
        </w:tc>
      </w:tr>
      <w:tr w:rsidR="00BA355D" w:rsidRPr="00BA355D" w14:paraId="6AB14662" w14:textId="77777777">
        <w:tc>
          <w:tcPr>
            <w:tcW w:w="1870" w:type="dxa"/>
          </w:tcPr>
          <w:p w14:paraId="020066E8" w14:textId="77777777" w:rsidR="00A50A8B" w:rsidRPr="00BA355D" w:rsidRDefault="00A50A8B">
            <w:pPr>
              <w:spacing w:before="120" w:after="120" w:line="276" w:lineRule="auto"/>
              <w:rPr>
                <w:rFonts w:ascii="Arial Narrow" w:hAnsi="Arial Narrow"/>
                <w:sz w:val="21"/>
                <w:szCs w:val="21"/>
              </w:rPr>
            </w:pPr>
            <w:r w:rsidRPr="00BA355D">
              <w:rPr>
                <w:rFonts w:ascii="Arial Narrow" w:hAnsi="Arial Narrow"/>
                <w:sz w:val="21"/>
                <w:szCs w:val="21"/>
              </w:rPr>
              <w:t>1.1.3.14</w:t>
            </w:r>
          </w:p>
          <w:p w14:paraId="64788ABD" w14:textId="77777777" w:rsidR="00A50A8B" w:rsidRPr="00BA355D" w:rsidRDefault="00A50A8B">
            <w:pPr>
              <w:spacing w:before="120" w:after="120" w:line="276" w:lineRule="auto"/>
              <w:rPr>
                <w:rFonts w:ascii="Arial Narrow" w:hAnsi="Arial Narrow"/>
                <w:sz w:val="21"/>
                <w:szCs w:val="21"/>
              </w:rPr>
            </w:pPr>
            <w:r w:rsidRPr="00BA355D">
              <w:rPr>
                <w:rFonts w:ascii="Arial Narrow" w:hAnsi="Arial Narrow"/>
                <w:sz w:val="21"/>
                <w:szCs w:val="21"/>
              </w:rPr>
              <w:t>Skúšobná prevádzka</w:t>
            </w:r>
          </w:p>
        </w:tc>
        <w:tc>
          <w:tcPr>
            <w:tcW w:w="7670" w:type="dxa"/>
          </w:tcPr>
          <w:p w14:paraId="7F6F5C8C" w14:textId="77777777" w:rsidR="00A50A8B" w:rsidRPr="00BA355D" w:rsidRDefault="00A50A8B">
            <w:pPr>
              <w:pStyle w:val="NoSpacing"/>
              <w:spacing w:before="120" w:after="120" w:line="276" w:lineRule="auto"/>
              <w:jc w:val="both"/>
              <w:rPr>
                <w:rFonts w:ascii="Arial Narrow" w:hAnsi="Arial Narrow"/>
                <w:sz w:val="21"/>
                <w:szCs w:val="21"/>
              </w:rPr>
            </w:pPr>
            <w:r w:rsidRPr="00BA355D">
              <w:rPr>
                <w:rFonts w:ascii="Arial Narrow" w:hAnsi="Arial Narrow"/>
                <w:sz w:val="21"/>
                <w:szCs w:val="21"/>
              </w:rPr>
              <w:t xml:space="preserve">Vkladá sa nový </w:t>
            </w:r>
            <w:proofErr w:type="spellStart"/>
            <w:r w:rsidRPr="00BA355D">
              <w:rPr>
                <w:rFonts w:ascii="Arial Narrow" w:hAnsi="Arial Narrow"/>
                <w:sz w:val="21"/>
                <w:szCs w:val="21"/>
              </w:rPr>
              <w:t>podčlánok</w:t>
            </w:r>
            <w:proofErr w:type="spellEnd"/>
            <w:r w:rsidRPr="00BA355D">
              <w:rPr>
                <w:rFonts w:ascii="Arial Narrow" w:hAnsi="Arial Narrow"/>
                <w:sz w:val="21"/>
                <w:szCs w:val="21"/>
              </w:rPr>
              <w:t xml:space="preserve"> 1.1.3.14, ktorý znie:</w:t>
            </w:r>
          </w:p>
          <w:p w14:paraId="6E3E64E3" w14:textId="77777777" w:rsidR="00A50A8B" w:rsidRPr="00BA355D" w:rsidRDefault="00A50A8B">
            <w:pPr>
              <w:pStyle w:val="NoSpacing"/>
              <w:spacing w:before="120" w:after="120" w:line="276" w:lineRule="auto"/>
              <w:jc w:val="both"/>
              <w:rPr>
                <w:rFonts w:ascii="Arial Narrow" w:hAnsi="Arial Narrow"/>
                <w:sz w:val="21"/>
                <w:szCs w:val="21"/>
              </w:rPr>
            </w:pPr>
            <w:r w:rsidRPr="00BA355D">
              <w:rPr>
                <w:rFonts w:ascii="Arial Narrow" w:hAnsi="Arial Narrow"/>
                <w:sz w:val="21"/>
                <w:szCs w:val="21"/>
              </w:rPr>
              <w:t>„</w:t>
            </w:r>
            <w:r w:rsidRPr="00BA355D">
              <w:rPr>
                <w:rFonts w:ascii="Arial Narrow" w:hAnsi="Arial Narrow"/>
                <w:b/>
                <w:bCs/>
                <w:sz w:val="21"/>
                <w:szCs w:val="21"/>
              </w:rPr>
              <w:t>Skúšobná prevádzka</w:t>
            </w:r>
            <w:r w:rsidRPr="00BA355D">
              <w:rPr>
                <w:rFonts w:ascii="Arial Narrow" w:hAnsi="Arial Narrow"/>
                <w:sz w:val="21"/>
                <w:szCs w:val="21"/>
              </w:rPr>
              <w:t>” znamená skúšobnú prevádzku stavby podľa § 10 Zákona o dráhach (ak je určená špeciálnym stavebným úradom) v spojení s príslušnými ustanoveniami Stavebného zákona (najmä § 84) pred vydaním kolaudačného rozhodnutia. Pre zamedzenie pochybností, skúšobnú prevádzku určí špeciálny stavebný úrad, ak nepostačuje vykonanie Bezpečnostno-technickej skúšky.</w:t>
            </w:r>
          </w:p>
        </w:tc>
      </w:tr>
      <w:tr w:rsidR="00BA355D" w:rsidRPr="00BA355D" w14:paraId="150E9162" w14:textId="77777777">
        <w:tc>
          <w:tcPr>
            <w:tcW w:w="1870" w:type="dxa"/>
          </w:tcPr>
          <w:p w14:paraId="2DE6096D" w14:textId="77777777" w:rsidR="00A50A8B" w:rsidRPr="00BA355D" w:rsidRDefault="00A50A8B">
            <w:pPr>
              <w:spacing w:before="120" w:after="120" w:line="276" w:lineRule="auto"/>
              <w:rPr>
                <w:rFonts w:ascii="Arial Narrow" w:hAnsi="Arial Narrow"/>
                <w:sz w:val="21"/>
                <w:szCs w:val="21"/>
              </w:rPr>
            </w:pPr>
            <w:r w:rsidRPr="00BA355D">
              <w:rPr>
                <w:rFonts w:ascii="Arial Narrow" w:hAnsi="Arial Narrow"/>
                <w:sz w:val="21"/>
                <w:szCs w:val="21"/>
              </w:rPr>
              <w:t>1.1.3.15</w:t>
            </w:r>
          </w:p>
          <w:p w14:paraId="6D045CAF" w14:textId="77777777" w:rsidR="00A50A8B" w:rsidRPr="00BA355D" w:rsidRDefault="00A50A8B">
            <w:pPr>
              <w:spacing w:before="120" w:after="120" w:line="276" w:lineRule="auto"/>
              <w:rPr>
                <w:rFonts w:ascii="Arial Narrow" w:hAnsi="Arial Narrow"/>
                <w:sz w:val="21"/>
                <w:szCs w:val="21"/>
              </w:rPr>
            </w:pPr>
            <w:r w:rsidRPr="00BA355D">
              <w:rPr>
                <w:rFonts w:ascii="Arial Narrow" w:hAnsi="Arial Narrow"/>
                <w:sz w:val="21"/>
                <w:szCs w:val="21"/>
              </w:rPr>
              <w:t>Bezpečnostno-technická skúška</w:t>
            </w:r>
          </w:p>
        </w:tc>
        <w:tc>
          <w:tcPr>
            <w:tcW w:w="7670" w:type="dxa"/>
          </w:tcPr>
          <w:p w14:paraId="5B64875B" w14:textId="77777777" w:rsidR="00A50A8B" w:rsidRPr="00BA355D" w:rsidRDefault="00A50A8B">
            <w:pPr>
              <w:pStyle w:val="NoSpacing"/>
              <w:spacing w:before="120" w:after="120" w:line="276" w:lineRule="auto"/>
              <w:jc w:val="both"/>
              <w:rPr>
                <w:rFonts w:ascii="Arial Narrow" w:hAnsi="Arial Narrow"/>
                <w:sz w:val="21"/>
                <w:szCs w:val="21"/>
              </w:rPr>
            </w:pPr>
            <w:r w:rsidRPr="00BA355D">
              <w:rPr>
                <w:rFonts w:ascii="Arial Narrow" w:hAnsi="Arial Narrow"/>
                <w:sz w:val="21"/>
                <w:szCs w:val="21"/>
              </w:rPr>
              <w:t xml:space="preserve">Vkladá sa nový </w:t>
            </w:r>
            <w:proofErr w:type="spellStart"/>
            <w:r w:rsidRPr="00BA355D">
              <w:rPr>
                <w:rFonts w:ascii="Arial Narrow" w:hAnsi="Arial Narrow"/>
                <w:sz w:val="21"/>
                <w:szCs w:val="21"/>
              </w:rPr>
              <w:t>podčlánok</w:t>
            </w:r>
            <w:proofErr w:type="spellEnd"/>
            <w:r w:rsidRPr="00BA355D">
              <w:rPr>
                <w:rFonts w:ascii="Arial Narrow" w:hAnsi="Arial Narrow"/>
                <w:sz w:val="21"/>
                <w:szCs w:val="21"/>
              </w:rPr>
              <w:t xml:space="preserve"> 1.1.3.15, ktorý znie:</w:t>
            </w:r>
          </w:p>
          <w:p w14:paraId="3AA9898C" w14:textId="77777777" w:rsidR="00A50A8B" w:rsidRPr="00BA355D" w:rsidRDefault="00A50A8B">
            <w:pPr>
              <w:pStyle w:val="NoSpacing"/>
              <w:spacing w:before="120" w:after="120" w:line="276" w:lineRule="auto"/>
              <w:jc w:val="both"/>
              <w:rPr>
                <w:rFonts w:ascii="Arial Narrow" w:hAnsi="Arial Narrow"/>
                <w:sz w:val="21"/>
                <w:szCs w:val="21"/>
              </w:rPr>
            </w:pPr>
            <w:r w:rsidRPr="00BA355D">
              <w:rPr>
                <w:rFonts w:ascii="Arial Narrow" w:hAnsi="Arial Narrow"/>
                <w:sz w:val="21"/>
                <w:szCs w:val="21"/>
              </w:rPr>
              <w:t>„</w:t>
            </w:r>
            <w:r w:rsidRPr="00BA355D">
              <w:rPr>
                <w:rFonts w:ascii="Arial Narrow" w:hAnsi="Arial Narrow"/>
                <w:b/>
                <w:bCs/>
                <w:sz w:val="21"/>
                <w:szCs w:val="21"/>
              </w:rPr>
              <w:t>Bezpečnostno-technická skúška</w:t>
            </w:r>
            <w:r w:rsidRPr="00BA355D">
              <w:rPr>
                <w:rFonts w:ascii="Arial Narrow" w:hAnsi="Arial Narrow"/>
                <w:sz w:val="21"/>
                <w:szCs w:val="21"/>
              </w:rPr>
              <w:t>” znamená bezpečnostno-technickú skúšku stavby podľa § 9 Zákona o dráhach a § 3 Vyhlášky č. 350/2020 Ministerstva dopravy, pôšt a telekomunikácií Slovenskej republiky z 19. augusta 2010 o stavebnom a technickom poriadku dráh v znení neskorších predpisov.</w:t>
            </w:r>
          </w:p>
        </w:tc>
      </w:tr>
      <w:tr w:rsidR="00BA355D" w:rsidRPr="00BA355D" w14:paraId="779F9059" w14:textId="77777777">
        <w:tc>
          <w:tcPr>
            <w:tcW w:w="1870" w:type="dxa"/>
          </w:tcPr>
          <w:p w14:paraId="6AEC280D" w14:textId="77777777" w:rsidR="00A50A8B" w:rsidRPr="00BA355D" w:rsidRDefault="00A50A8B">
            <w:pPr>
              <w:spacing w:before="120" w:after="120" w:line="276" w:lineRule="auto"/>
              <w:rPr>
                <w:rFonts w:ascii="Arial Narrow" w:hAnsi="Arial Narrow"/>
                <w:sz w:val="21"/>
                <w:szCs w:val="21"/>
              </w:rPr>
            </w:pPr>
            <w:r w:rsidRPr="00BA355D">
              <w:rPr>
                <w:rFonts w:ascii="Arial Narrow" w:hAnsi="Arial Narrow"/>
                <w:sz w:val="21"/>
                <w:szCs w:val="21"/>
              </w:rPr>
              <w:t>1.1.3.16</w:t>
            </w:r>
          </w:p>
          <w:p w14:paraId="00C9778F" w14:textId="77777777" w:rsidR="00A50A8B" w:rsidRPr="00BA355D" w:rsidRDefault="00A50A8B">
            <w:pPr>
              <w:spacing w:before="120" w:after="120" w:line="276" w:lineRule="auto"/>
              <w:rPr>
                <w:rFonts w:ascii="Arial Narrow" w:hAnsi="Arial Narrow"/>
                <w:sz w:val="21"/>
                <w:szCs w:val="21"/>
              </w:rPr>
            </w:pPr>
            <w:r w:rsidRPr="00BA355D">
              <w:rPr>
                <w:rFonts w:ascii="Arial Narrow" w:hAnsi="Arial Narrow"/>
                <w:sz w:val="21"/>
                <w:szCs w:val="21"/>
              </w:rPr>
              <w:t>Doba pre uvedenie do prevádzky</w:t>
            </w:r>
          </w:p>
        </w:tc>
        <w:tc>
          <w:tcPr>
            <w:tcW w:w="7670" w:type="dxa"/>
          </w:tcPr>
          <w:p w14:paraId="4BFC4DBD" w14:textId="77777777" w:rsidR="00A50A8B" w:rsidRPr="00BA355D" w:rsidRDefault="00A50A8B">
            <w:pPr>
              <w:pStyle w:val="NoSpacing"/>
              <w:spacing w:before="120" w:after="120" w:line="276" w:lineRule="auto"/>
              <w:jc w:val="both"/>
              <w:rPr>
                <w:rFonts w:ascii="Arial Narrow" w:hAnsi="Arial Narrow"/>
                <w:sz w:val="21"/>
                <w:szCs w:val="21"/>
              </w:rPr>
            </w:pPr>
            <w:r w:rsidRPr="00BA355D">
              <w:rPr>
                <w:rFonts w:ascii="Arial Narrow" w:hAnsi="Arial Narrow"/>
                <w:sz w:val="21"/>
                <w:szCs w:val="21"/>
              </w:rPr>
              <w:t xml:space="preserve">Vkladá sa nový </w:t>
            </w:r>
            <w:proofErr w:type="spellStart"/>
            <w:r w:rsidRPr="00BA355D">
              <w:rPr>
                <w:rFonts w:ascii="Arial Narrow" w:hAnsi="Arial Narrow"/>
                <w:sz w:val="21"/>
                <w:szCs w:val="21"/>
              </w:rPr>
              <w:t>podčlánok</w:t>
            </w:r>
            <w:proofErr w:type="spellEnd"/>
            <w:r w:rsidRPr="00BA355D">
              <w:rPr>
                <w:rFonts w:ascii="Arial Narrow" w:hAnsi="Arial Narrow"/>
                <w:sz w:val="21"/>
                <w:szCs w:val="21"/>
              </w:rPr>
              <w:t xml:space="preserve"> 1.1.3.16, ktorý znie:</w:t>
            </w:r>
          </w:p>
          <w:p w14:paraId="293F2C9F" w14:textId="77777777" w:rsidR="00A50A8B" w:rsidRPr="00BA355D" w:rsidRDefault="00A50A8B">
            <w:pPr>
              <w:pStyle w:val="NoSpacing"/>
              <w:spacing w:before="120" w:after="120" w:line="276" w:lineRule="auto"/>
              <w:jc w:val="both"/>
              <w:rPr>
                <w:rFonts w:ascii="Arial Narrow" w:hAnsi="Arial Narrow"/>
                <w:sz w:val="21"/>
                <w:szCs w:val="21"/>
              </w:rPr>
            </w:pPr>
            <w:r w:rsidRPr="00BA355D">
              <w:rPr>
                <w:rFonts w:ascii="Arial Narrow" w:hAnsi="Arial Narrow"/>
                <w:sz w:val="21"/>
                <w:szCs w:val="21"/>
              </w:rPr>
              <w:t>„</w:t>
            </w:r>
            <w:r w:rsidRPr="00BA355D">
              <w:rPr>
                <w:rFonts w:ascii="Arial Narrow" w:hAnsi="Arial Narrow"/>
                <w:b/>
                <w:bCs/>
                <w:sz w:val="21"/>
                <w:szCs w:val="21"/>
              </w:rPr>
              <w:t>Doba pre uvedenie do prevádzky</w:t>
            </w:r>
            <w:r w:rsidRPr="00BA355D">
              <w:rPr>
                <w:rFonts w:ascii="Arial Narrow" w:hAnsi="Arial Narrow"/>
                <w:sz w:val="21"/>
                <w:szCs w:val="21"/>
              </w:rPr>
              <w:t>” je doba pre dokončenie Diela alebo časti Zhotoviteľom v rozsahu nevyhnutnom pre účely uvedenia Diela alebo časti do prevádzky za podmienok Stavebného zákona a Zákona o dráhach ako je stanovená v Prílohe k ponuke (s predĺženiami podľa podčlánku 8.3 Zmluvy).</w:t>
            </w:r>
          </w:p>
        </w:tc>
      </w:tr>
      <w:tr w:rsidR="00BA355D" w:rsidRPr="00BA355D" w14:paraId="72134D4E" w14:textId="77777777">
        <w:tc>
          <w:tcPr>
            <w:tcW w:w="1870" w:type="dxa"/>
          </w:tcPr>
          <w:p w14:paraId="3F719633" w14:textId="77777777" w:rsidR="00A50A8B" w:rsidRPr="00BA355D" w:rsidRDefault="00A50A8B">
            <w:pPr>
              <w:spacing w:before="120" w:after="120" w:line="276" w:lineRule="auto"/>
              <w:rPr>
                <w:rFonts w:ascii="Arial Narrow" w:hAnsi="Arial Narrow"/>
                <w:sz w:val="21"/>
                <w:szCs w:val="21"/>
              </w:rPr>
            </w:pPr>
            <w:r w:rsidRPr="00BA355D">
              <w:rPr>
                <w:rFonts w:ascii="Arial Narrow" w:hAnsi="Arial Narrow"/>
                <w:sz w:val="21"/>
                <w:szCs w:val="21"/>
              </w:rPr>
              <w:t>1.1.3.17</w:t>
            </w:r>
          </w:p>
          <w:p w14:paraId="039C03B7" w14:textId="77777777" w:rsidR="00A50A8B" w:rsidRPr="00BA355D" w:rsidRDefault="00A50A8B">
            <w:pPr>
              <w:spacing w:before="120" w:after="120" w:line="276" w:lineRule="auto"/>
              <w:rPr>
                <w:rFonts w:ascii="Arial Narrow" w:hAnsi="Arial Narrow"/>
                <w:sz w:val="21"/>
                <w:szCs w:val="21"/>
              </w:rPr>
            </w:pPr>
            <w:r w:rsidRPr="00BA355D">
              <w:rPr>
                <w:rFonts w:ascii="Arial Narrow" w:hAnsi="Arial Narrow"/>
                <w:sz w:val="21"/>
                <w:szCs w:val="21"/>
              </w:rPr>
              <w:t>Záručný servis</w:t>
            </w:r>
          </w:p>
        </w:tc>
        <w:tc>
          <w:tcPr>
            <w:tcW w:w="7670" w:type="dxa"/>
          </w:tcPr>
          <w:p w14:paraId="13472726" w14:textId="77777777" w:rsidR="00A50A8B" w:rsidRPr="00BA355D" w:rsidRDefault="00A50A8B">
            <w:pPr>
              <w:pStyle w:val="NoSpacing"/>
              <w:spacing w:before="120" w:after="120" w:line="276" w:lineRule="auto"/>
              <w:jc w:val="both"/>
              <w:rPr>
                <w:rFonts w:ascii="Arial Narrow" w:hAnsi="Arial Narrow"/>
                <w:sz w:val="21"/>
                <w:szCs w:val="21"/>
              </w:rPr>
            </w:pPr>
            <w:r w:rsidRPr="00BA355D">
              <w:rPr>
                <w:rFonts w:ascii="Arial Narrow" w:hAnsi="Arial Narrow"/>
                <w:sz w:val="21"/>
                <w:szCs w:val="21"/>
              </w:rPr>
              <w:t xml:space="preserve">Vkladá sa nový </w:t>
            </w:r>
            <w:proofErr w:type="spellStart"/>
            <w:r w:rsidRPr="00BA355D">
              <w:rPr>
                <w:rFonts w:ascii="Arial Narrow" w:hAnsi="Arial Narrow"/>
                <w:sz w:val="21"/>
                <w:szCs w:val="21"/>
              </w:rPr>
              <w:t>podčlánok</w:t>
            </w:r>
            <w:proofErr w:type="spellEnd"/>
            <w:r w:rsidRPr="00BA355D">
              <w:rPr>
                <w:rFonts w:ascii="Arial Narrow" w:hAnsi="Arial Narrow"/>
                <w:sz w:val="21"/>
                <w:szCs w:val="21"/>
              </w:rPr>
              <w:t xml:space="preserve"> 1.1.3.17, ktorý znie</w:t>
            </w:r>
          </w:p>
          <w:p w14:paraId="2BB5A1F7" w14:textId="77777777" w:rsidR="00A50A8B" w:rsidRPr="00BA355D" w:rsidRDefault="00A50A8B">
            <w:pPr>
              <w:pStyle w:val="NoSpacing"/>
              <w:spacing w:before="120" w:after="120" w:line="276" w:lineRule="auto"/>
              <w:jc w:val="both"/>
              <w:rPr>
                <w:rFonts w:ascii="Arial Narrow" w:hAnsi="Arial Narrow"/>
                <w:sz w:val="21"/>
                <w:szCs w:val="21"/>
              </w:rPr>
            </w:pPr>
            <w:r w:rsidRPr="00BA355D">
              <w:rPr>
                <w:rFonts w:ascii="Arial Narrow" w:hAnsi="Arial Narrow"/>
                <w:sz w:val="21"/>
                <w:szCs w:val="21"/>
              </w:rPr>
              <w:t>„</w:t>
            </w:r>
            <w:r w:rsidRPr="00BA355D">
              <w:rPr>
                <w:rFonts w:ascii="Arial Narrow" w:hAnsi="Arial Narrow"/>
                <w:b/>
                <w:bCs/>
                <w:sz w:val="21"/>
                <w:szCs w:val="21"/>
              </w:rPr>
              <w:t xml:space="preserve">Záručný servis“ </w:t>
            </w:r>
            <w:r w:rsidRPr="00BA355D">
              <w:rPr>
                <w:rFonts w:ascii="Arial Narrow" w:hAnsi="Arial Narrow"/>
                <w:sz w:val="21"/>
                <w:szCs w:val="21"/>
              </w:rPr>
              <w:t>má význam uvedený v podčlánku 11.14.</w:t>
            </w:r>
          </w:p>
        </w:tc>
      </w:tr>
      <w:tr w:rsidR="00BA355D" w:rsidRPr="00BA355D" w14:paraId="459E13EE" w14:textId="77777777">
        <w:tc>
          <w:tcPr>
            <w:tcW w:w="1870" w:type="dxa"/>
          </w:tcPr>
          <w:p w14:paraId="69899B99" w14:textId="77777777" w:rsidR="00A50A8B" w:rsidRPr="00BA355D" w:rsidRDefault="00A50A8B">
            <w:pPr>
              <w:spacing w:before="120" w:after="120" w:line="276" w:lineRule="auto"/>
              <w:rPr>
                <w:rFonts w:ascii="Arial Narrow" w:hAnsi="Arial Narrow"/>
                <w:sz w:val="21"/>
                <w:szCs w:val="21"/>
              </w:rPr>
            </w:pPr>
            <w:r w:rsidRPr="00BA355D">
              <w:rPr>
                <w:rFonts w:ascii="Arial Narrow" w:hAnsi="Arial Narrow"/>
                <w:sz w:val="21"/>
                <w:szCs w:val="21"/>
              </w:rPr>
              <w:t>1.1.4.1</w:t>
            </w:r>
          </w:p>
          <w:p w14:paraId="5F233CEF" w14:textId="77777777" w:rsidR="00A50A8B" w:rsidRPr="00BA355D" w:rsidRDefault="00A50A8B">
            <w:pPr>
              <w:spacing w:before="120" w:after="120" w:line="276" w:lineRule="auto"/>
              <w:rPr>
                <w:rFonts w:ascii="Arial Narrow" w:hAnsi="Arial Narrow"/>
                <w:sz w:val="21"/>
                <w:szCs w:val="21"/>
              </w:rPr>
            </w:pPr>
            <w:r w:rsidRPr="00BA355D">
              <w:rPr>
                <w:rFonts w:ascii="Arial Narrow" w:hAnsi="Arial Narrow"/>
                <w:sz w:val="21"/>
                <w:szCs w:val="21"/>
              </w:rPr>
              <w:t>Akceptovaná zmluvná hodnota</w:t>
            </w:r>
          </w:p>
        </w:tc>
        <w:tc>
          <w:tcPr>
            <w:tcW w:w="7670" w:type="dxa"/>
          </w:tcPr>
          <w:p w14:paraId="65E57C6E" w14:textId="77777777" w:rsidR="00A50A8B" w:rsidRPr="00BA355D" w:rsidRDefault="00A50A8B">
            <w:pPr>
              <w:spacing w:before="120" w:after="120" w:line="276" w:lineRule="auto"/>
              <w:ind w:right="137"/>
              <w:jc w:val="both"/>
              <w:rPr>
                <w:rFonts w:ascii="Arial Narrow" w:hAnsi="Arial Narrow"/>
                <w:sz w:val="21"/>
                <w:szCs w:val="21"/>
              </w:rPr>
            </w:pPr>
            <w:r w:rsidRPr="00BA355D">
              <w:rPr>
                <w:rFonts w:ascii="Arial Narrow" w:hAnsi="Arial Narrow"/>
                <w:sz w:val="21"/>
                <w:szCs w:val="21"/>
              </w:rPr>
              <w:t>Celý text v podčlánku 1.1.4.1 sa zrušuje a nahrádza novým textom, ktorý znie:</w:t>
            </w:r>
          </w:p>
          <w:p w14:paraId="2FE37F79" w14:textId="77777777" w:rsidR="00A50A8B" w:rsidRPr="00BA355D" w:rsidRDefault="00A50A8B">
            <w:pPr>
              <w:pStyle w:val="NoSpacing"/>
              <w:spacing w:before="120" w:after="120" w:line="276" w:lineRule="auto"/>
              <w:jc w:val="both"/>
              <w:rPr>
                <w:rFonts w:ascii="Arial Narrow" w:hAnsi="Arial Narrow"/>
                <w:sz w:val="21"/>
                <w:szCs w:val="21"/>
              </w:rPr>
            </w:pPr>
            <w:r w:rsidRPr="00BA355D">
              <w:rPr>
                <w:rFonts w:ascii="Arial Narrow" w:hAnsi="Arial Narrow"/>
                <w:sz w:val="21"/>
                <w:szCs w:val="21"/>
              </w:rPr>
              <w:t>„</w:t>
            </w:r>
            <w:r w:rsidRPr="00BA355D">
              <w:rPr>
                <w:rFonts w:ascii="Arial Narrow" w:hAnsi="Arial Narrow"/>
                <w:b/>
                <w:bCs/>
                <w:sz w:val="21"/>
                <w:szCs w:val="21"/>
              </w:rPr>
              <w:t>Akceptovaná zmluvná hodnota</w:t>
            </w:r>
            <w:r w:rsidRPr="00BA355D">
              <w:rPr>
                <w:rFonts w:ascii="Arial Narrow" w:hAnsi="Arial Narrow"/>
                <w:sz w:val="21"/>
                <w:szCs w:val="21"/>
              </w:rPr>
              <w:t>“ znamená „Navrhovanú zmluvnú cenu“ uvedenú v Ponuke tak, ako je akceptovaná a uvedená aj v bode 5 Zmluvy o dielo za vyprojektovanie, vyhotovenie a dokončenie Diela a odstránenie akýchkoľvek vád, či už v Lehote pre oznámenie vád alebo v Záručnej dobe.</w:t>
            </w:r>
          </w:p>
        </w:tc>
      </w:tr>
      <w:tr w:rsidR="00BA355D" w:rsidRPr="00BA355D" w14:paraId="4A84F3C5" w14:textId="77777777">
        <w:tc>
          <w:tcPr>
            <w:tcW w:w="1870" w:type="dxa"/>
          </w:tcPr>
          <w:p w14:paraId="5C6F7C88" w14:textId="77777777" w:rsidR="00A50A8B" w:rsidRPr="00BA355D" w:rsidRDefault="00A50A8B">
            <w:pPr>
              <w:spacing w:before="120" w:after="120" w:line="276" w:lineRule="auto"/>
              <w:rPr>
                <w:rFonts w:ascii="Arial Narrow" w:hAnsi="Arial Narrow"/>
                <w:sz w:val="21"/>
                <w:szCs w:val="21"/>
              </w:rPr>
            </w:pPr>
            <w:r w:rsidRPr="00BA355D">
              <w:rPr>
                <w:rFonts w:ascii="Arial Narrow" w:hAnsi="Arial Narrow"/>
                <w:sz w:val="21"/>
                <w:szCs w:val="21"/>
              </w:rPr>
              <w:t>1.1.4.3</w:t>
            </w:r>
          </w:p>
          <w:p w14:paraId="3C095CE6" w14:textId="77777777" w:rsidR="00A50A8B" w:rsidRPr="00BA355D" w:rsidRDefault="00A50A8B">
            <w:pPr>
              <w:spacing w:before="120" w:after="120" w:line="276" w:lineRule="auto"/>
              <w:rPr>
                <w:rFonts w:ascii="Arial Narrow" w:hAnsi="Arial Narrow"/>
                <w:sz w:val="21"/>
                <w:szCs w:val="21"/>
              </w:rPr>
            </w:pPr>
            <w:r w:rsidRPr="00BA355D">
              <w:rPr>
                <w:rFonts w:ascii="Arial Narrow" w:hAnsi="Arial Narrow"/>
                <w:sz w:val="21"/>
                <w:szCs w:val="21"/>
              </w:rPr>
              <w:t>Náklady</w:t>
            </w:r>
          </w:p>
        </w:tc>
        <w:tc>
          <w:tcPr>
            <w:tcW w:w="7670" w:type="dxa"/>
          </w:tcPr>
          <w:p w14:paraId="4E3DC82F" w14:textId="77777777" w:rsidR="00A50A8B" w:rsidRPr="00BA355D" w:rsidRDefault="00A50A8B">
            <w:pPr>
              <w:spacing w:before="120" w:after="120" w:line="276" w:lineRule="auto"/>
              <w:ind w:right="137"/>
              <w:jc w:val="both"/>
              <w:rPr>
                <w:rFonts w:ascii="Arial Narrow" w:hAnsi="Arial Narrow"/>
                <w:sz w:val="21"/>
                <w:szCs w:val="21"/>
              </w:rPr>
            </w:pPr>
            <w:r w:rsidRPr="00BA355D">
              <w:rPr>
                <w:rFonts w:ascii="Arial Narrow" w:hAnsi="Arial Narrow"/>
                <w:sz w:val="21"/>
                <w:szCs w:val="21"/>
              </w:rPr>
              <w:t>Celý text v podčlánku 1.1.4.3 sa zrušuje a nahrádza novým textom, ktorý znie:</w:t>
            </w:r>
          </w:p>
          <w:p w14:paraId="33358ABE" w14:textId="77777777" w:rsidR="00A50A8B" w:rsidRPr="00BA355D" w:rsidRDefault="00A50A8B">
            <w:pPr>
              <w:spacing w:before="120" w:after="120" w:line="276" w:lineRule="auto"/>
              <w:ind w:right="137"/>
              <w:jc w:val="both"/>
              <w:rPr>
                <w:rFonts w:ascii="Arial Narrow" w:hAnsi="Arial Narrow"/>
                <w:sz w:val="21"/>
                <w:szCs w:val="21"/>
              </w:rPr>
            </w:pPr>
            <w:r w:rsidRPr="00BA355D">
              <w:rPr>
                <w:rFonts w:ascii="Arial Narrow" w:hAnsi="Arial Narrow"/>
                <w:sz w:val="21"/>
                <w:szCs w:val="21"/>
              </w:rPr>
              <w:t>„</w:t>
            </w:r>
            <w:r w:rsidRPr="00BA355D">
              <w:rPr>
                <w:rFonts w:ascii="Arial Narrow" w:hAnsi="Arial Narrow"/>
                <w:b/>
                <w:bCs/>
                <w:sz w:val="21"/>
                <w:szCs w:val="21"/>
              </w:rPr>
              <w:t>Náklady</w:t>
            </w:r>
            <w:r w:rsidRPr="00BA355D">
              <w:rPr>
                <w:rFonts w:ascii="Arial Narrow" w:hAnsi="Arial Narrow"/>
                <w:sz w:val="21"/>
                <w:szCs w:val="21"/>
              </w:rPr>
              <w:t>“ znamenajú všetky skutočné výdavky, ktoré sú (alebo budú) účelne, hospodárne a efektívne vynaložené Zhotoviteľom, či už na Stavenisku alebo mimo neho, vrátane režijných nákladov, správnej réžie, nákladov na výrobné prostriedky, poplatkov, avšak nezahŕňajú zisk.</w:t>
            </w:r>
          </w:p>
          <w:p w14:paraId="2818626F" w14:textId="77777777" w:rsidR="00A50A8B" w:rsidRPr="00BA355D" w:rsidRDefault="00A50A8B">
            <w:pPr>
              <w:spacing w:before="120" w:after="120" w:line="276" w:lineRule="auto"/>
              <w:ind w:right="137"/>
              <w:jc w:val="both"/>
              <w:rPr>
                <w:rFonts w:ascii="Arial Narrow" w:hAnsi="Arial Narrow"/>
                <w:sz w:val="21"/>
                <w:szCs w:val="21"/>
              </w:rPr>
            </w:pPr>
            <w:r w:rsidRPr="00BA355D">
              <w:rPr>
                <w:rFonts w:ascii="Arial Narrow" w:hAnsi="Arial Narrow"/>
                <w:sz w:val="21"/>
                <w:szCs w:val="21"/>
              </w:rPr>
              <w:t>Zhotoviteľ berie na vedomie, že Objednávateľ je povinný vynakladať finančné prostriedky NFP v súlade s princípmi transparentnosti, hospodárnosti, efektívnosti, účinnosti a účelnosti a preto bude zohľadňovať tieto princípy aj pri úhrade Nákladov a neuhradí tie Náklady, alebo ich časť, ktorá bude v rozpore s týmito princípmi.</w:t>
            </w:r>
          </w:p>
        </w:tc>
      </w:tr>
      <w:tr w:rsidR="00BA355D" w:rsidRPr="00BA355D" w14:paraId="6271CB86" w14:textId="77777777">
        <w:tc>
          <w:tcPr>
            <w:tcW w:w="1870" w:type="dxa"/>
          </w:tcPr>
          <w:p w14:paraId="6988B64A" w14:textId="77777777" w:rsidR="00A50A8B" w:rsidRPr="00BA355D" w:rsidRDefault="00A50A8B">
            <w:pPr>
              <w:spacing w:before="120" w:after="120" w:line="276" w:lineRule="auto"/>
              <w:rPr>
                <w:rFonts w:ascii="Arial Narrow" w:hAnsi="Arial Narrow"/>
                <w:sz w:val="21"/>
                <w:szCs w:val="21"/>
              </w:rPr>
            </w:pPr>
            <w:r w:rsidRPr="00BA355D">
              <w:rPr>
                <w:rFonts w:ascii="Arial Narrow" w:hAnsi="Arial Narrow"/>
                <w:sz w:val="21"/>
                <w:szCs w:val="21"/>
              </w:rPr>
              <w:t>1.1.4.5</w:t>
            </w:r>
          </w:p>
          <w:p w14:paraId="3CC61A09" w14:textId="77777777" w:rsidR="00A50A8B" w:rsidRPr="00BA355D" w:rsidRDefault="00A50A8B">
            <w:pPr>
              <w:spacing w:before="120" w:after="120" w:line="276" w:lineRule="auto"/>
              <w:rPr>
                <w:rFonts w:ascii="Arial Narrow" w:hAnsi="Arial Narrow"/>
                <w:sz w:val="21"/>
                <w:szCs w:val="21"/>
              </w:rPr>
            </w:pPr>
            <w:r w:rsidRPr="00BA355D">
              <w:rPr>
                <w:rFonts w:ascii="Arial Narrow" w:hAnsi="Arial Narrow"/>
                <w:sz w:val="21"/>
                <w:szCs w:val="21"/>
              </w:rPr>
              <w:t>Záverečné vyúčtovanie</w:t>
            </w:r>
          </w:p>
        </w:tc>
        <w:tc>
          <w:tcPr>
            <w:tcW w:w="7670" w:type="dxa"/>
          </w:tcPr>
          <w:p w14:paraId="16E1AD5A" w14:textId="77777777" w:rsidR="00A50A8B" w:rsidRPr="00BA355D" w:rsidRDefault="00A50A8B">
            <w:pPr>
              <w:pStyle w:val="NoSpacing"/>
              <w:spacing w:before="120" w:after="120" w:line="276" w:lineRule="auto"/>
              <w:jc w:val="both"/>
              <w:rPr>
                <w:rFonts w:ascii="Arial Narrow" w:hAnsi="Arial Narrow"/>
                <w:sz w:val="21"/>
                <w:szCs w:val="21"/>
              </w:rPr>
            </w:pPr>
            <w:r w:rsidRPr="00BA355D">
              <w:rPr>
                <w:rFonts w:ascii="Arial Narrow" w:hAnsi="Arial Narrow"/>
                <w:sz w:val="21"/>
                <w:szCs w:val="21"/>
              </w:rPr>
              <w:t>V texte celej Zmluvy sa pojem Záverečné prehlásenie nahrádza pojmom Záverečné vyúčtovanie.</w:t>
            </w:r>
          </w:p>
          <w:p w14:paraId="6AC4269E" w14:textId="77777777" w:rsidR="00A50A8B" w:rsidRPr="00BA355D" w:rsidRDefault="00A50A8B">
            <w:pPr>
              <w:spacing w:before="120" w:after="120" w:line="276" w:lineRule="auto"/>
              <w:ind w:right="137"/>
              <w:jc w:val="both"/>
              <w:rPr>
                <w:rFonts w:ascii="Arial Narrow" w:hAnsi="Arial Narrow"/>
                <w:sz w:val="21"/>
                <w:szCs w:val="21"/>
              </w:rPr>
            </w:pPr>
            <w:r w:rsidRPr="00BA355D">
              <w:rPr>
                <w:rFonts w:ascii="Arial Narrow" w:hAnsi="Arial Narrow"/>
                <w:sz w:val="21"/>
                <w:szCs w:val="21"/>
              </w:rPr>
              <w:t>Celý text podčlánku 1.1.4.5 sa zrušuje a nahrádza novým textom, ktorý znie nasledovne:</w:t>
            </w:r>
          </w:p>
          <w:p w14:paraId="020A5BD6" w14:textId="77777777" w:rsidR="00A50A8B" w:rsidRPr="00BA355D" w:rsidRDefault="00A50A8B">
            <w:pPr>
              <w:spacing w:before="120" w:after="120" w:line="276" w:lineRule="auto"/>
              <w:ind w:right="137"/>
              <w:jc w:val="both"/>
              <w:rPr>
                <w:rFonts w:ascii="Arial Narrow" w:hAnsi="Arial Narrow"/>
                <w:sz w:val="21"/>
                <w:szCs w:val="21"/>
              </w:rPr>
            </w:pPr>
            <w:r w:rsidRPr="00BA355D">
              <w:rPr>
                <w:rFonts w:ascii="Arial Narrow" w:hAnsi="Arial Narrow"/>
                <w:sz w:val="21"/>
                <w:szCs w:val="21"/>
              </w:rPr>
              <w:t>„</w:t>
            </w:r>
            <w:r w:rsidRPr="00BA355D">
              <w:rPr>
                <w:rFonts w:ascii="Arial Narrow" w:hAnsi="Arial Narrow"/>
                <w:b/>
                <w:bCs/>
                <w:sz w:val="21"/>
                <w:szCs w:val="21"/>
              </w:rPr>
              <w:t>Záverečné vyúčtovanie</w:t>
            </w:r>
            <w:r w:rsidRPr="00BA355D">
              <w:rPr>
                <w:rFonts w:ascii="Arial Narrow" w:hAnsi="Arial Narrow"/>
                <w:sz w:val="21"/>
                <w:szCs w:val="21"/>
              </w:rPr>
              <w:t>" znamená vyúčtovanie definované v podčlánku 14.11 (Žiadosť o záverečné platobné potvrdenie).</w:t>
            </w:r>
          </w:p>
        </w:tc>
      </w:tr>
      <w:tr w:rsidR="00BA355D" w:rsidRPr="00BA355D" w14:paraId="6C347E0B" w14:textId="77777777">
        <w:tc>
          <w:tcPr>
            <w:tcW w:w="1870" w:type="dxa"/>
          </w:tcPr>
          <w:p w14:paraId="4299C905" w14:textId="77777777" w:rsidR="00A50A8B" w:rsidRPr="00BA355D" w:rsidRDefault="00A50A8B">
            <w:pPr>
              <w:spacing w:before="120" w:after="120" w:line="276" w:lineRule="auto"/>
              <w:rPr>
                <w:rFonts w:ascii="Arial Narrow" w:hAnsi="Arial Narrow"/>
                <w:sz w:val="21"/>
                <w:szCs w:val="21"/>
              </w:rPr>
            </w:pPr>
            <w:r w:rsidRPr="00BA355D">
              <w:rPr>
                <w:rFonts w:ascii="Arial Narrow" w:hAnsi="Arial Narrow"/>
                <w:sz w:val="21"/>
                <w:szCs w:val="21"/>
              </w:rPr>
              <w:t>1.1.4.11</w:t>
            </w:r>
          </w:p>
          <w:p w14:paraId="20C1A088" w14:textId="77777777" w:rsidR="00A50A8B" w:rsidRPr="00BA355D" w:rsidRDefault="00A50A8B">
            <w:pPr>
              <w:spacing w:before="120" w:after="120" w:line="276" w:lineRule="auto"/>
              <w:rPr>
                <w:rFonts w:ascii="Arial Narrow" w:hAnsi="Arial Narrow"/>
                <w:sz w:val="21"/>
                <w:szCs w:val="21"/>
              </w:rPr>
            </w:pPr>
            <w:r w:rsidRPr="00BA355D">
              <w:rPr>
                <w:rFonts w:ascii="Arial Narrow" w:hAnsi="Arial Narrow"/>
                <w:sz w:val="21"/>
                <w:szCs w:val="21"/>
              </w:rPr>
              <w:t>Zádržné</w:t>
            </w:r>
          </w:p>
        </w:tc>
        <w:tc>
          <w:tcPr>
            <w:tcW w:w="7670" w:type="dxa"/>
          </w:tcPr>
          <w:p w14:paraId="3F384178" w14:textId="77777777" w:rsidR="00A50A8B" w:rsidRPr="00BA355D" w:rsidRDefault="00A50A8B">
            <w:pPr>
              <w:pStyle w:val="NoSpacing"/>
              <w:spacing w:before="120" w:after="120" w:line="276" w:lineRule="auto"/>
              <w:jc w:val="both"/>
              <w:rPr>
                <w:rFonts w:ascii="Arial Narrow" w:hAnsi="Arial Narrow"/>
                <w:sz w:val="21"/>
                <w:szCs w:val="21"/>
              </w:rPr>
            </w:pPr>
            <w:proofErr w:type="spellStart"/>
            <w:r w:rsidRPr="00BA355D">
              <w:rPr>
                <w:rFonts w:ascii="Arial Narrow" w:hAnsi="Arial Narrow"/>
                <w:sz w:val="21"/>
                <w:szCs w:val="21"/>
              </w:rPr>
              <w:t>Podčlánok</w:t>
            </w:r>
            <w:proofErr w:type="spellEnd"/>
            <w:r w:rsidRPr="00BA355D">
              <w:rPr>
                <w:rFonts w:ascii="Arial Narrow" w:hAnsi="Arial Narrow"/>
                <w:sz w:val="21"/>
                <w:szCs w:val="21"/>
              </w:rPr>
              <w:t xml:space="preserve"> 1.1.4.11 Zádržné sa neaplikuje.</w:t>
            </w:r>
          </w:p>
        </w:tc>
      </w:tr>
      <w:tr w:rsidR="00BA355D" w:rsidRPr="00BA355D" w14:paraId="4DCB7457" w14:textId="77777777">
        <w:tc>
          <w:tcPr>
            <w:tcW w:w="1870" w:type="dxa"/>
          </w:tcPr>
          <w:p w14:paraId="34D469F4" w14:textId="77777777" w:rsidR="00A50A8B" w:rsidRPr="00BA355D" w:rsidRDefault="00A50A8B">
            <w:pPr>
              <w:spacing w:before="120" w:after="120" w:line="276" w:lineRule="auto"/>
              <w:rPr>
                <w:rFonts w:ascii="Arial Narrow" w:hAnsi="Arial Narrow"/>
                <w:sz w:val="21"/>
                <w:szCs w:val="21"/>
              </w:rPr>
            </w:pPr>
            <w:r w:rsidRPr="00BA355D">
              <w:rPr>
                <w:rFonts w:ascii="Arial Narrow" w:hAnsi="Arial Narrow"/>
                <w:sz w:val="21"/>
                <w:szCs w:val="21"/>
              </w:rPr>
              <w:t>1.1.4.12</w:t>
            </w:r>
          </w:p>
          <w:p w14:paraId="53F17627" w14:textId="77777777" w:rsidR="00A50A8B" w:rsidRPr="00BA355D" w:rsidRDefault="00A50A8B">
            <w:pPr>
              <w:spacing w:before="120" w:after="120" w:line="276" w:lineRule="auto"/>
              <w:rPr>
                <w:rFonts w:ascii="Arial Narrow" w:hAnsi="Arial Narrow"/>
                <w:sz w:val="21"/>
                <w:szCs w:val="21"/>
              </w:rPr>
            </w:pPr>
            <w:r w:rsidRPr="00BA355D">
              <w:rPr>
                <w:rFonts w:ascii="Arial Narrow" w:hAnsi="Arial Narrow"/>
                <w:sz w:val="21"/>
                <w:szCs w:val="21"/>
              </w:rPr>
              <w:t>Vyúčtovanie</w:t>
            </w:r>
          </w:p>
        </w:tc>
        <w:tc>
          <w:tcPr>
            <w:tcW w:w="7670" w:type="dxa"/>
          </w:tcPr>
          <w:p w14:paraId="714E9F11" w14:textId="77777777" w:rsidR="00A50A8B" w:rsidRPr="00BA355D" w:rsidRDefault="00A50A8B">
            <w:pPr>
              <w:pStyle w:val="NoSpacing"/>
              <w:spacing w:before="120" w:after="120" w:line="276" w:lineRule="auto"/>
              <w:jc w:val="both"/>
              <w:rPr>
                <w:rFonts w:ascii="Arial Narrow" w:hAnsi="Arial Narrow"/>
                <w:sz w:val="21"/>
                <w:szCs w:val="21"/>
              </w:rPr>
            </w:pPr>
            <w:r w:rsidRPr="00BA355D">
              <w:rPr>
                <w:rFonts w:ascii="Arial Narrow" w:hAnsi="Arial Narrow"/>
                <w:sz w:val="21"/>
                <w:szCs w:val="21"/>
              </w:rPr>
              <w:t>V texte celej Zmluvy sa pojem Prehlásenie nahrádza pojmom Vyúčtovanie.</w:t>
            </w:r>
          </w:p>
          <w:p w14:paraId="70393467" w14:textId="77777777" w:rsidR="00A50A8B" w:rsidRPr="00BA355D" w:rsidRDefault="00A50A8B">
            <w:pPr>
              <w:spacing w:before="120" w:after="120" w:line="276" w:lineRule="auto"/>
              <w:ind w:right="137"/>
              <w:jc w:val="both"/>
              <w:rPr>
                <w:rFonts w:ascii="Arial Narrow" w:hAnsi="Arial Narrow"/>
                <w:sz w:val="21"/>
                <w:szCs w:val="21"/>
              </w:rPr>
            </w:pPr>
            <w:r w:rsidRPr="00BA355D">
              <w:rPr>
                <w:rFonts w:ascii="Arial Narrow" w:hAnsi="Arial Narrow"/>
                <w:sz w:val="21"/>
                <w:szCs w:val="21"/>
              </w:rPr>
              <w:t>Celý text podčlánku 1.1.4.12 sa zrušuje a nahrádza novým textom, ktorý znie nasledovne:</w:t>
            </w:r>
          </w:p>
          <w:p w14:paraId="5D9C3C8A" w14:textId="77777777" w:rsidR="00A50A8B" w:rsidRPr="00BA355D" w:rsidRDefault="00A50A8B">
            <w:pPr>
              <w:pStyle w:val="NoSpacing"/>
              <w:spacing w:before="120" w:after="120" w:line="276" w:lineRule="auto"/>
              <w:jc w:val="both"/>
              <w:rPr>
                <w:rFonts w:ascii="Arial Narrow" w:hAnsi="Arial Narrow"/>
                <w:sz w:val="21"/>
                <w:szCs w:val="21"/>
              </w:rPr>
            </w:pPr>
            <w:r w:rsidRPr="00BA355D">
              <w:rPr>
                <w:rFonts w:ascii="Arial Narrow" w:hAnsi="Arial Narrow"/>
                <w:sz w:val="21"/>
                <w:szCs w:val="21"/>
              </w:rPr>
              <w:t>„</w:t>
            </w:r>
            <w:r w:rsidRPr="00BA355D">
              <w:rPr>
                <w:rFonts w:ascii="Arial Narrow" w:hAnsi="Arial Narrow"/>
                <w:b/>
                <w:bCs/>
                <w:sz w:val="21"/>
                <w:szCs w:val="21"/>
              </w:rPr>
              <w:t>Vyúčtovanie</w:t>
            </w:r>
            <w:r w:rsidRPr="00BA355D">
              <w:rPr>
                <w:rFonts w:ascii="Arial Narrow" w:hAnsi="Arial Narrow"/>
                <w:sz w:val="21"/>
                <w:szCs w:val="21"/>
              </w:rPr>
              <w:t>" znamená vyúčtovanie predložené Zhotoviteľom ako súčasť žiadosti o platobné potvrdenie podľa článku 14 (Zmluvná cena a platby).</w:t>
            </w:r>
          </w:p>
        </w:tc>
      </w:tr>
      <w:tr w:rsidR="00BA355D" w:rsidRPr="00BA355D" w14:paraId="2D12761C" w14:textId="77777777">
        <w:tc>
          <w:tcPr>
            <w:tcW w:w="1870" w:type="dxa"/>
          </w:tcPr>
          <w:p w14:paraId="113B1143" w14:textId="77777777" w:rsidR="00A50A8B" w:rsidRPr="00BA355D" w:rsidRDefault="00A50A8B">
            <w:pPr>
              <w:spacing w:before="120" w:after="120" w:line="276" w:lineRule="auto"/>
              <w:rPr>
                <w:rFonts w:ascii="Arial Narrow" w:hAnsi="Arial Narrow"/>
                <w:sz w:val="21"/>
                <w:szCs w:val="21"/>
              </w:rPr>
            </w:pPr>
            <w:r w:rsidRPr="00BA355D">
              <w:rPr>
                <w:rFonts w:ascii="Arial Narrow" w:hAnsi="Arial Narrow"/>
                <w:sz w:val="21"/>
                <w:szCs w:val="21"/>
              </w:rPr>
              <w:t>1.1.5.5</w:t>
            </w:r>
          </w:p>
          <w:p w14:paraId="22120125" w14:textId="10F79B3A" w:rsidR="00A50A8B" w:rsidRPr="00BA355D" w:rsidRDefault="00A50A8B">
            <w:pPr>
              <w:spacing w:before="120" w:after="120" w:line="276" w:lineRule="auto"/>
              <w:rPr>
                <w:rFonts w:ascii="Arial Narrow" w:hAnsi="Arial Narrow"/>
                <w:sz w:val="21"/>
                <w:szCs w:val="21"/>
              </w:rPr>
            </w:pPr>
            <w:r w:rsidRPr="00BA355D">
              <w:rPr>
                <w:rFonts w:ascii="Arial Narrow" w:hAnsi="Arial Narrow"/>
                <w:sz w:val="21"/>
                <w:szCs w:val="21"/>
              </w:rPr>
              <w:t>Technologické zariadenie</w:t>
            </w:r>
            <w:ins w:id="63" w:author="Markovič Michal, Ing." w:date="2025-08-13T15:36:00Z" w16du:dateUtc="2025-08-13T13:36:00Z">
              <w:r w:rsidR="00FA13BF">
                <w:rPr>
                  <w:rFonts w:ascii="Arial Narrow" w:hAnsi="Arial Narrow"/>
                  <w:sz w:val="21"/>
                  <w:szCs w:val="21"/>
                </w:rPr>
                <w:t xml:space="preserve"> </w:t>
              </w:r>
            </w:ins>
          </w:p>
        </w:tc>
        <w:tc>
          <w:tcPr>
            <w:tcW w:w="7670" w:type="dxa"/>
          </w:tcPr>
          <w:p w14:paraId="27C2BF0F" w14:textId="77777777" w:rsidR="00A50A8B" w:rsidRPr="00BA355D" w:rsidRDefault="00A50A8B">
            <w:pPr>
              <w:spacing w:before="120" w:after="120" w:line="276" w:lineRule="auto"/>
              <w:ind w:right="137"/>
              <w:jc w:val="both"/>
              <w:rPr>
                <w:rFonts w:ascii="Arial Narrow" w:hAnsi="Arial Narrow"/>
                <w:sz w:val="21"/>
                <w:szCs w:val="21"/>
              </w:rPr>
            </w:pPr>
            <w:r w:rsidRPr="00BA355D">
              <w:rPr>
                <w:rFonts w:ascii="Arial Narrow" w:hAnsi="Arial Narrow"/>
                <w:sz w:val="21"/>
                <w:szCs w:val="21"/>
              </w:rPr>
              <w:t>Celý text v podčlánku 1.1.5.5 sa zrušuje a nahrádza novým textom, ktorý znie nasledovne:</w:t>
            </w:r>
          </w:p>
          <w:p w14:paraId="75287B63" w14:textId="1A634A85" w:rsidR="00A50A8B" w:rsidRPr="00BA355D" w:rsidRDefault="00A50A8B">
            <w:pPr>
              <w:spacing w:before="120" w:after="120" w:line="276" w:lineRule="auto"/>
              <w:ind w:right="137"/>
              <w:jc w:val="both"/>
              <w:rPr>
                <w:rFonts w:ascii="Arial Narrow" w:hAnsi="Arial Narrow"/>
                <w:sz w:val="21"/>
                <w:szCs w:val="21"/>
              </w:rPr>
            </w:pPr>
            <w:r w:rsidRPr="00BA355D">
              <w:rPr>
                <w:rFonts w:ascii="Arial Narrow" w:hAnsi="Arial Narrow"/>
                <w:b/>
                <w:sz w:val="21"/>
                <w:szCs w:val="21"/>
              </w:rPr>
              <w:t>“Technologické zariadenie”</w:t>
            </w:r>
            <w:r w:rsidRPr="00BA355D">
              <w:rPr>
                <w:rFonts w:ascii="Arial Narrow" w:hAnsi="Arial Narrow"/>
                <w:sz w:val="21"/>
                <w:szCs w:val="21"/>
              </w:rPr>
              <w:t xml:space="preserve"> znamená zariadenie, stroje a iné hmotné položky vrátane hardvérových a softvérových systémov na monitorovanie, spracovanie informácií a prenos dát určené na vytvorenie alebo tvoriace súčasť Trvalého Diela.</w:t>
            </w:r>
          </w:p>
        </w:tc>
      </w:tr>
      <w:tr w:rsidR="00C24904" w:rsidRPr="005C2D90" w14:paraId="098758BB" w14:textId="77777777">
        <w:trPr>
          <w:ins w:id="64" w:author="Gereková Michaela, JUDr." w:date="2025-09-03T13:45:00Z"/>
        </w:trPr>
        <w:tc>
          <w:tcPr>
            <w:tcW w:w="1870" w:type="dxa"/>
          </w:tcPr>
          <w:p w14:paraId="2899C7BF" w14:textId="77777777" w:rsidR="00C24904" w:rsidRPr="005C2D90" w:rsidRDefault="00C24904">
            <w:pPr>
              <w:spacing w:before="120" w:after="120" w:line="276" w:lineRule="auto"/>
              <w:rPr>
                <w:ins w:id="65" w:author="Gereková Michaela, JUDr." w:date="2025-09-03T13:45:00Z" w16du:dateUtc="2025-09-03T11:45:00Z"/>
                <w:rFonts w:ascii="Arial Narrow" w:hAnsi="Arial Narrow"/>
                <w:color w:val="EE0000"/>
                <w:sz w:val="21"/>
                <w:szCs w:val="21"/>
                <w:rPrChange w:id="66" w:author="Gereková Michaela, JUDr." w:date="2025-09-03T13:45:00Z" w16du:dateUtc="2025-09-03T11:45:00Z">
                  <w:rPr>
                    <w:ins w:id="67" w:author="Gereková Michaela, JUDr." w:date="2025-09-03T13:45:00Z" w16du:dateUtc="2025-09-03T11:45:00Z"/>
                    <w:rFonts w:ascii="Arial Narrow" w:hAnsi="Arial Narrow"/>
                    <w:sz w:val="21"/>
                    <w:szCs w:val="21"/>
                  </w:rPr>
                </w:rPrChange>
              </w:rPr>
            </w:pPr>
            <w:ins w:id="68" w:author="Gereková Michaela, JUDr." w:date="2025-09-03T13:45:00Z" w16du:dateUtc="2025-09-03T11:45:00Z">
              <w:r w:rsidRPr="005C2D90">
                <w:rPr>
                  <w:rFonts w:ascii="Arial Narrow" w:hAnsi="Arial Narrow"/>
                  <w:color w:val="EE0000"/>
                  <w:sz w:val="21"/>
                  <w:szCs w:val="21"/>
                  <w:rPrChange w:id="69" w:author="Gereková Michaela, JUDr." w:date="2025-09-03T13:45:00Z" w16du:dateUtc="2025-09-03T11:45:00Z">
                    <w:rPr>
                      <w:rFonts w:ascii="Arial Narrow" w:hAnsi="Arial Narrow"/>
                      <w:sz w:val="21"/>
                      <w:szCs w:val="21"/>
                    </w:rPr>
                  </w:rPrChange>
                </w:rPr>
                <w:t>1.1.5.6</w:t>
              </w:r>
            </w:ins>
          </w:p>
          <w:p w14:paraId="279224F0" w14:textId="7BA9EB9E" w:rsidR="00C24904" w:rsidRPr="005C2D90" w:rsidRDefault="00C24904">
            <w:pPr>
              <w:spacing w:before="120" w:after="120" w:line="276" w:lineRule="auto"/>
              <w:rPr>
                <w:ins w:id="70" w:author="Gereková Michaela, JUDr." w:date="2025-09-03T13:45:00Z" w16du:dateUtc="2025-09-03T11:45:00Z"/>
                <w:rFonts w:ascii="Arial Narrow" w:hAnsi="Arial Narrow"/>
                <w:color w:val="EE0000"/>
                <w:sz w:val="21"/>
                <w:szCs w:val="21"/>
                <w:rPrChange w:id="71" w:author="Gereková Michaela, JUDr." w:date="2025-09-03T13:45:00Z" w16du:dateUtc="2025-09-03T11:45:00Z">
                  <w:rPr>
                    <w:ins w:id="72" w:author="Gereková Michaela, JUDr." w:date="2025-09-03T13:45:00Z" w16du:dateUtc="2025-09-03T11:45:00Z"/>
                    <w:rFonts w:ascii="Arial Narrow" w:hAnsi="Arial Narrow"/>
                    <w:sz w:val="21"/>
                    <w:szCs w:val="21"/>
                  </w:rPr>
                </w:rPrChange>
              </w:rPr>
            </w:pPr>
            <w:ins w:id="73" w:author="Gereková Michaela, JUDr." w:date="2025-09-03T13:45:00Z" w16du:dateUtc="2025-09-03T11:45:00Z">
              <w:r w:rsidRPr="005C2D90">
                <w:rPr>
                  <w:rFonts w:ascii="Arial Narrow" w:hAnsi="Arial Narrow"/>
                  <w:color w:val="EE0000"/>
                  <w:sz w:val="21"/>
                  <w:szCs w:val="21"/>
                  <w:rPrChange w:id="74" w:author="Gereková Michaela, JUDr." w:date="2025-09-03T13:45:00Z" w16du:dateUtc="2025-09-03T11:45:00Z">
                    <w:rPr>
                      <w:rFonts w:ascii="Arial Narrow" w:hAnsi="Arial Narrow"/>
                      <w:sz w:val="21"/>
                      <w:szCs w:val="21"/>
                    </w:rPr>
                  </w:rPrChange>
                </w:rPr>
                <w:t>Sekcia</w:t>
              </w:r>
            </w:ins>
          </w:p>
        </w:tc>
        <w:tc>
          <w:tcPr>
            <w:tcW w:w="7670" w:type="dxa"/>
          </w:tcPr>
          <w:p w14:paraId="2C9FCCFA" w14:textId="6EFFBE07" w:rsidR="00C24904" w:rsidRPr="005C2D90" w:rsidRDefault="00D54788">
            <w:pPr>
              <w:spacing w:before="120" w:after="120" w:line="276" w:lineRule="auto"/>
              <w:ind w:right="137"/>
              <w:jc w:val="both"/>
              <w:rPr>
                <w:ins w:id="75" w:author="Gereková Michaela, JUDr." w:date="2025-09-03T13:45:00Z" w16du:dateUtc="2025-09-03T11:45:00Z"/>
                <w:rFonts w:ascii="Arial Narrow" w:hAnsi="Arial Narrow"/>
                <w:color w:val="EE0000"/>
                <w:sz w:val="21"/>
                <w:szCs w:val="21"/>
                <w:rPrChange w:id="76" w:author="Gereková Michaela, JUDr." w:date="2025-09-03T13:45:00Z" w16du:dateUtc="2025-09-03T11:45:00Z">
                  <w:rPr>
                    <w:ins w:id="77" w:author="Gereková Michaela, JUDr." w:date="2025-09-03T13:45:00Z" w16du:dateUtc="2025-09-03T11:45:00Z"/>
                    <w:rFonts w:ascii="Arial Narrow" w:hAnsi="Arial Narrow"/>
                    <w:sz w:val="21"/>
                    <w:szCs w:val="21"/>
                  </w:rPr>
                </w:rPrChange>
              </w:rPr>
            </w:pPr>
            <w:ins w:id="78" w:author="Gereková Michaela, JUDr." w:date="2025-09-03T13:46:00Z" w16du:dateUtc="2025-09-03T11:46:00Z">
              <w:r w:rsidRPr="00F4567D">
                <w:rPr>
                  <w:rFonts w:ascii="Arial Narrow" w:hAnsi="Arial Narrow"/>
                  <w:color w:val="EE0000"/>
                  <w:sz w:val="21"/>
                  <w:szCs w:val="21"/>
                  <w:rPrChange w:id="79" w:author="Gereková Michaela, JUDr." w:date="2025-09-03T13:47:00Z" w16du:dateUtc="2025-09-03T11:47:00Z">
                    <w:rPr>
                      <w:rFonts w:ascii="Arial Narrow" w:hAnsi="Arial Narrow"/>
                      <w:sz w:val="21"/>
                      <w:szCs w:val="21"/>
                    </w:rPr>
                  </w:rPrChange>
                </w:rPr>
                <w:t>V texte celej Zmluvy sa pojem Sekcia vypúšťa bez náhrady.</w:t>
              </w:r>
            </w:ins>
          </w:p>
        </w:tc>
      </w:tr>
      <w:tr w:rsidR="00BA355D" w:rsidRPr="00BA355D" w14:paraId="547E0F5C" w14:textId="77777777">
        <w:tc>
          <w:tcPr>
            <w:tcW w:w="1870" w:type="dxa"/>
          </w:tcPr>
          <w:p w14:paraId="3849CE70" w14:textId="77777777" w:rsidR="00A50A8B" w:rsidRPr="00BA355D" w:rsidRDefault="00A50A8B">
            <w:pPr>
              <w:spacing w:before="120" w:after="120" w:line="276" w:lineRule="auto"/>
              <w:rPr>
                <w:rFonts w:ascii="Arial Narrow" w:hAnsi="Arial Narrow"/>
                <w:sz w:val="21"/>
                <w:szCs w:val="21"/>
              </w:rPr>
            </w:pPr>
            <w:r w:rsidRPr="00BA355D">
              <w:rPr>
                <w:rFonts w:ascii="Arial Narrow" w:hAnsi="Arial Narrow"/>
                <w:sz w:val="21"/>
                <w:szCs w:val="21"/>
              </w:rPr>
              <w:t>1.1.5.9</w:t>
            </w:r>
          </w:p>
          <w:p w14:paraId="0281765C" w14:textId="77777777" w:rsidR="00A50A8B" w:rsidRPr="00BA355D" w:rsidRDefault="00A50A8B">
            <w:pPr>
              <w:spacing w:before="120" w:after="120" w:line="276" w:lineRule="auto"/>
              <w:rPr>
                <w:rFonts w:ascii="Arial Narrow" w:hAnsi="Arial Narrow"/>
                <w:sz w:val="21"/>
                <w:szCs w:val="21"/>
              </w:rPr>
            </w:pPr>
            <w:r w:rsidRPr="00BA355D">
              <w:rPr>
                <w:rFonts w:ascii="Arial Narrow" w:hAnsi="Arial Narrow"/>
                <w:sz w:val="21"/>
                <w:szCs w:val="21"/>
              </w:rPr>
              <w:t>„Časť stavby“ “stavebný objekt“, „prevádzkový súbor”, „technologická časť“, „objekt“</w:t>
            </w:r>
          </w:p>
        </w:tc>
        <w:tc>
          <w:tcPr>
            <w:tcW w:w="7670" w:type="dxa"/>
          </w:tcPr>
          <w:p w14:paraId="3BA64877" w14:textId="77777777" w:rsidR="00A50A8B" w:rsidRPr="00BA355D" w:rsidRDefault="00A50A8B">
            <w:pPr>
              <w:pStyle w:val="NoSpacing"/>
              <w:spacing w:before="120" w:after="120" w:line="276" w:lineRule="auto"/>
              <w:jc w:val="both"/>
              <w:rPr>
                <w:rFonts w:ascii="Arial Narrow" w:hAnsi="Arial Narrow"/>
                <w:sz w:val="21"/>
                <w:szCs w:val="21"/>
              </w:rPr>
            </w:pPr>
            <w:r w:rsidRPr="00BA355D">
              <w:rPr>
                <w:rFonts w:ascii="Arial Narrow" w:hAnsi="Arial Narrow"/>
                <w:sz w:val="21"/>
                <w:szCs w:val="21"/>
              </w:rPr>
              <w:t xml:space="preserve">Vkladá sa nový </w:t>
            </w:r>
            <w:proofErr w:type="spellStart"/>
            <w:r w:rsidRPr="00BA355D">
              <w:rPr>
                <w:rFonts w:ascii="Arial Narrow" w:hAnsi="Arial Narrow"/>
                <w:sz w:val="21"/>
                <w:szCs w:val="21"/>
              </w:rPr>
              <w:t>podčlánok</w:t>
            </w:r>
            <w:proofErr w:type="spellEnd"/>
            <w:r w:rsidRPr="00BA355D">
              <w:rPr>
                <w:rFonts w:ascii="Arial Narrow" w:hAnsi="Arial Narrow"/>
                <w:sz w:val="21"/>
                <w:szCs w:val="21"/>
              </w:rPr>
              <w:t xml:space="preserve"> 1.1.5.9, ktorý znie:</w:t>
            </w:r>
          </w:p>
          <w:p w14:paraId="7536DB0A" w14:textId="77777777" w:rsidR="00A50A8B" w:rsidRPr="00BA355D" w:rsidRDefault="00A50A8B">
            <w:pPr>
              <w:spacing w:before="120" w:after="120" w:line="276" w:lineRule="auto"/>
              <w:ind w:right="137"/>
              <w:jc w:val="both"/>
              <w:rPr>
                <w:rFonts w:ascii="Arial Narrow" w:hAnsi="Arial Narrow"/>
                <w:sz w:val="21"/>
                <w:szCs w:val="21"/>
              </w:rPr>
            </w:pPr>
            <w:r w:rsidRPr="00BA355D">
              <w:rPr>
                <w:rFonts w:ascii="Arial Narrow" w:hAnsi="Arial Narrow"/>
                <w:sz w:val="21"/>
                <w:szCs w:val="21"/>
              </w:rPr>
              <w:t>„</w:t>
            </w:r>
            <w:r w:rsidRPr="00BA355D">
              <w:rPr>
                <w:rFonts w:ascii="Arial Narrow" w:hAnsi="Arial Narrow"/>
                <w:b/>
                <w:bCs/>
                <w:sz w:val="21"/>
                <w:szCs w:val="21"/>
              </w:rPr>
              <w:t>Časť stavby</w:t>
            </w:r>
            <w:r w:rsidRPr="00BA355D">
              <w:rPr>
                <w:rFonts w:ascii="Arial Narrow" w:hAnsi="Arial Narrow"/>
                <w:sz w:val="21"/>
                <w:szCs w:val="21"/>
              </w:rPr>
              <w:t>“, „</w:t>
            </w:r>
            <w:r w:rsidRPr="00BA355D">
              <w:rPr>
                <w:rFonts w:ascii="Arial Narrow" w:hAnsi="Arial Narrow"/>
                <w:b/>
                <w:bCs/>
                <w:sz w:val="21"/>
                <w:szCs w:val="21"/>
              </w:rPr>
              <w:t>stavebný objekt</w:t>
            </w:r>
            <w:r w:rsidRPr="00BA355D">
              <w:rPr>
                <w:rFonts w:ascii="Arial Narrow" w:hAnsi="Arial Narrow"/>
                <w:sz w:val="21"/>
                <w:szCs w:val="21"/>
              </w:rPr>
              <w:t>“, „</w:t>
            </w:r>
            <w:r w:rsidRPr="00BA355D">
              <w:rPr>
                <w:rFonts w:ascii="Arial Narrow" w:hAnsi="Arial Narrow"/>
                <w:b/>
                <w:bCs/>
                <w:sz w:val="21"/>
                <w:szCs w:val="21"/>
              </w:rPr>
              <w:t>prevádzkový súbor</w:t>
            </w:r>
            <w:r w:rsidRPr="00BA355D">
              <w:rPr>
                <w:rFonts w:ascii="Arial Narrow" w:hAnsi="Arial Narrow"/>
                <w:sz w:val="21"/>
                <w:szCs w:val="21"/>
              </w:rPr>
              <w:t>”, „</w:t>
            </w:r>
            <w:r w:rsidRPr="00BA355D">
              <w:rPr>
                <w:rFonts w:ascii="Arial Narrow" w:hAnsi="Arial Narrow"/>
                <w:b/>
                <w:bCs/>
                <w:sz w:val="21"/>
                <w:szCs w:val="21"/>
              </w:rPr>
              <w:t>technologická časť</w:t>
            </w:r>
            <w:r w:rsidRPr="00BA355D">
              <w:rPr>
                <w:rFonts w:ascii="Arial Narrow" w:hAnsi="Arial Narrow"/>
                <w:sz w:val="21"/>
                <w:szCs w:val="21"/>
              </w:rPr>
              <w:t>“, „</w:t>
            </w:r>
            <w:r w:rsidRPr="00BA355D">
              <w:rPr>
                <w:rFonts w:ascii="Arial Narrow" w:hAnsi="Arial Narrow"/>
                <w:b/>
                <w:bCs/>
                <w:sz w:val="21"/>
                <w:szCs w:val="21"/>
              </w:rPr>
              <w:t>objekt</w:t>
            </w:r>
            <w:r w:rsidRPr="00BA355D">
              <w:rPr>
                <w:rFonts w:ascii="Arial Narrow" w:hAnsi="Arial Narrow"/>
                <w:sz w:val="21"/>
                <w:szCs w:val="21"/>
              </w:rPr>
              <w:t>“. Kdekoľvek sa v Zmluve vyskytujú výrazy „časť stavby“, „stavebný objekt (SO)“ alebo „prevádzkový súbor (PS)“, „technologická časť“ alebo „objekt“ má sa za to, že tieto výrazy sú rovnocenné a majú byť interpretované rovnako ako výraz „časť Diela“.</w:t>
            </w:r>
          </w:p>
        </w:tc>
      </w:tr>
      <w:tr w:rsidR="00BA355D" w:rsidRPr="00BA355D" w14:paraId="1FE89AFF" w14:textId="77777777">
        <w:tc>
          <w:tcPr>
            <w:tcW w:w="1870" w:type="dxa"/>
          </w:tcPr>
          <w:p w14:paraId="032018AA" w14:textId="77777777" w:rsidR="00A50A8B" w:rsidRPr="00BA355D" w:rsidRDefault="00A50A8B">
            <w:pPr>
              <w:spacing w:before="120" w:after="120" w:line="276" w:lineRule="auto"/>
              <w:rPr>
                <w:rFonts w:ascii="Arial Narrow" w:hAnsi="Arial Narrow"/>
                <w:sz w:val="21"/>
                <w:szCs w:val="21"/>
              </w:rPr>
            </w:pPr>
            <w:r w:rsidRPr="00BA355D">
              <w:rPr>
                <w:rFonts w:ascii="Arial Narrow" w:hAnsi="Arial Narrow"/>
                <w:sz w:val="21"/>
                <w:szCs w:val="21"/>
              </w:rPr>
              <w:t>1.1.6.3</w:t>
            </w:r>
          </w:p>
          <w:p w14:paraId="015ED5E1" w14:textId="77777777" w:rsidR="00A50A8B" w:rsidRPr="00BA355D" w:rsidRDefault="00A50A8B">
            <w:pPr>
              <w:spacing w:before="120" w:after="120" w:line="276" w:lineRule="auto"/>
              <w:rPr>
                <w:rFonts w:ascii="Arial Narrow" w:hAnsi="Arial Narrow"/>
                <w:sz w:val="21"/>
                <w:szCs w:val="21"/>
              </w:rPr>
            </w:pPr>
            <w:r w:rsidRPr="00BA355D">
              <w:rPr>
                <w:rFonts w:ascii="Arial Narrow" w:hAnsi="Arial Narrow"/>
                <w:sz w:val="21"/>
                <w:szCs w:val="21"/>
              </w:rPr>
              <w:t>Zariadenie Objednávateľa</w:t>
            </w:r>
          </w:p>
        </w:tc>
        <w:tc>
          <w:tcPr>
            <w:tcW w:w="7670" w:type="dxa"/>
          </w:tcPr>
          <w:p w14:paraId="2E3FBAFC" w14:textId="77777777" w:rsidR="00A50A8B" w:rsidRPr="00BA355D" w:rsidRDefault="00A50A8B">
            <w:pPr>
              <w:spacing w:before="120" w:after="120" w:line="276" w:lineRule="auto"/>
              <w:ind w:right="137"/>
              <w:jc w:val="both"/>
              <w:rPr>
                <w:rFonts w:ascii="Arial Narrow" w:hAnsi="Arial Narrow"/>
                <w:sz w:val="21"/>
                <w:szCs w:val="21"/>
              </w:rPr>
            </w:pPr>
            <w:r w:rsidRPr="00BA355D">
              <w:rPr>
                <w:rFonts w:ascii="Arial Narrow" w:hAnsi="Arial Narrow"/>
                <w:sz w:val="21"/>
                <w:szCs w:val="21"/>
              </w:rPr>
              <w:t>Na koniec podčlánku 1.1.6.3 sa dopĺňa nasledujúci text:</w:t>
            </w:r>
          </w:p>
          <w:p w14:paraId="5DF52065" w14:textId="77777777" w:rsidR="00A50A8B" w:rsidRPr="00BA355D" w:rsidRDefault="00A50A8B">
            <w:pPr>
              <w:spacing w:before="120" w:after="120" w:line="276" w:lineRule="auto"/>
              <w:ind w:right="137"/>
              <w:jc w:val="both"/>
              <w:rPr>
                <w:rFonts w:ascii="Arial Narrow" w:hAnsi="Arial Narrow"/>
                <w:sz w:val="21"/>
                <w:szCs w:val="21"/>
              </w:rPr>
            </w:pPr>
            <w:r w:rsidRPr="00BA355D">
              <w:rPr>
                <w:rFonts w:ascii="Arial Narrow" w:hAnsi="Arial Narrow"/>
                <w:sz w:val="21"/>
                <w:szCs w:val="21"/>
              </w:rPr>
              <w:t xml:space="preserve">Ak to bolo vopred oznámené Zhotoviteľovi, Zariadenie Objednávateľa môže zahŕňať zariadenie a predmety vo vlastníctve iných subjektov v Slovenskej republike a v užívaní Objednávateľa. Zmluvné strany vylučujú použitie </w:t>
            </w:r>
            <w:proofErr w:type="spellStart"/>
            <w:r w:rsidRPr="00BA355D">
              <w:rPr>
                <w:rFonts w:ascii="Arial Narrow" w:hAnsi="Arial Narrow"/>
                <w:sz w:val="21"/>
                <w:szCs w:val="21"/>
              </w:rPr>
              <w:t>ust</w:t>
            </w:r>
            <w:proofErr w:type="spellEnd"/>
            <w:r w:rsidRPr="00BA355D">
              <w:rPr>
                <w:rFonts w:ascii="Arial Narrow" w:hAnsi="Arial Narrow"/>
                <w:sz w:val="21"/>
                <w:szCs w:val="21"/>
              </w:rPr>
              <w:t>. § 539 zákona č. 513/1991 Zb. Obchodný zákonník v znení neskorších predpisov.</w:t>
            </w:r>
          </w:p>
        </w:tc>
      </w:tr>
      <w:tr w:rsidR="00BA355D" w:rsidRPr="00BA355D" w14:paraId="5E38CF03" w14:textId="77777777">
        <w:tc>
          <w:tcPr>
            <w:tcW w:w="1870" w:type="dxa"/>
          </w:tcPr>
          <w:p w14:paraId="398EF1C4" w14:textId="77777777" w:rsidR="00A50A8B" w:rsidRPr="00BA355D" w:rsidRDefault="00A50A8B">
            <w:pPr>
              <w:spacing w:before="120" w:after="120" w:line="276" w:lineRule="auto"/>
              <w:rPr>
                <w:rFonts w:ascii="Arial Narrow" w:hAnsi="Arial Narrow"/>
                <w:sz w:val="21"/>
                <w:szCs w:val="21"/>
              </w:rPr>
            </w:pPr>
            <w:r w:rsidRPr="00BA355D">
              <w:rPr>
                <w:rFonts w:ascii="Arial Narrow" w:hAnsi="Arial Narrow"/>
                <w:sz w:val="21"/>
                <w:szCs w:val="21"/>
              </w:rPr>
              <w:t>1.1.6.5</w:t>
            </w:r>
          </w:p>
          <w:p w14:paraId="3BDDD0D5" w14:textId="77777777" w:rsidR="00A50A8B" w:rsidRPr="00BA355D" w:rsidRDefault="00A50A8B">
            <w:pPr>
              <w:spacing w:before="120" w:after="120" w:line="276" w:lineRule="auto"/>
              <w:rPr>
                <w:rFonts w:ascii="Arial Narrow" w:hAnsi="Arial Narrow"/>
                <w:sz w:val="21"/>
                <w:szCs w:val="21"/>
              </w:rPr>
            </w:pPr>
            <w:r w:rsidRPr="00BA355D">
              <w:rPr>
                <w:rFonts w:ascii="Arial Narrow" w:hAnsi="Arial Narrow"/>
                <w:sz w:val="21"/>
                <w:szCs w:val="21"/>
              </w:rPr>
              <w:t>Právne predpisy</w:t>
            </w:r>
          </w:p>
        </w:tc>
        <w:tc>
          <w:tcPr>
            <w:tcW w:w="7670" w:type="dxa"/>
          </w:tcPr>
          <w:p w14:paraId="47A1530B" w14:textId="77777777" w:rsidR="00A50A8B" w:rsidRPr="00BA355D" w:rsidRDefault="00A50A8B">
            <w:pPr>
              <w:spacing w:before="120" w:after="120" w:line="276" w:lineRule="auto"/>
              <w:ind w:right="137"/>
              <w:jc w:val="both"/>
              <w:rPr>
                <w:rFonts w:ascii="Arial Narrow" w:hAnsi="Arial Narrow"/>
                <w:sz w:val="21"/>
                <w:szCs w:val="21"/>
              </w:rPr>
            </w:pPr>
            <w:r w:rsidRPr="00BA355D">
              <w:rPr>
                <w:rFonts w:ascii="Arial Narrow" w:hAnsi="Arial Narrow"/>
                <w:sz w:val="21"/>
                <w:szCs w:val="21"/>
              </w:rPr>
              <w:t xml:space="preserve">Celý text podčlánku 1.1.6.5 sa zrušuje a nahrádza nasledovným textom: </w:t>
            </w:r>
          </w:p>
          <w:p w14:paraId="12FBBAC5" w14:textId="77777777" w:rsidR="00A50A8B" w:rsidRPr="00BA355D" w:rsidRDefault="00A50A8B">
            <w:pPr>
              <w:spacing w:before="120" w:after="120" w:line="276" w:lineRule="auto"/>
              <w:ind w:right="137"/>
              <w:jc w:val="both"/>
              <w:rPr>
                <w:rFonts w:ascii="Arial Narrow" w:hAnsi="Arial Narrow"/>
                <w:sz w:val="21"/>
                <w:szCs w:val="21"/>
              </w:rPr>
            </w:pPr>
            <w:r w:rsidRPr="00BA355D">
              <w:rPr>
                <w:rFonts w:ascii="Arial Narrow" w:hAnsi="Arial Narrow"/>
                <w:sz w:val="21"/>
                <w:szCs w:val="21"/>
              </w:rPr>
              <w:t>„</w:t>
            </w:r>
            <w:r w:rsidRPr="00BA355D">
              <w:rPr>
                <w:rFonts w:ascii="Arial Narrow" w:hAnsi="Arial Narrow"/>
                <w:b/>
                <w:bCs/>
                <w:sz w:val="21"/>
                <w:szCs w:val="21"/>
              </w:rPr>
              <w:t>Právne predpisy</w:t>
            </w:r>
            <w:r w:rsidRPr="00BA355D">
              <w:rPr>
                <w:rFonts w:ascii="Arial Narrow" w:hAnsi="Arial Narrow"/>
                <w:sz w:val="21"/>
                <w:szCs w:val="21"/>
              </w:rPr>
              <w:t>“ znamenajú všetky všeobecne záväzné právne predpisy uverejnené v Zbierke zákonov SR, najmä Ústava SR, ústavné zákony, medzinárodné zmluvy s aplikačnou prednosťou pred zákonom, zákony, nariadenia vlády, vyhlášky ministerstiev a ostatných ústredných orgánov štátnej správy, výnosy a opatrenia, všeobecne záväzné nariadenia vyšších územných celkov a obcí. Právnymi predpismi sa pre účely tejto Zmluvy rozumie aj právo Európskej únie platné a záväzné na území Slovenskej republiky.</w:t>
            </w:r>
          </w:p>
        </w:tc>
      </w:tr>
      <w:tr w:rsidR="00BA355D" w:rsidRPr="00BA355D" w14:paraId="16B1DC3C" w14:textId="77777777">
        <w:tc>
          <w:tcPr>
            <w:tcW w:w="1870" w:type="dxa"/>
          </w:tcPr>
          <w:p w14:paraId="446A8FD0" w14:textId="77777777" w:rsidR="00A50A8B" w:rsidRPr="00BA355D" w:rsidRDefault="00A50A8B">
            <w:pPr>
              <w:spacing w:before="120" w:after="120" w:line="276" w:lineRule="auto"/>
              <w:rPr>
                <w:rFonts w:ascii="Arial Narrow" w:hAnsi="Arial Narrow"/>
                <w:sz w:val="21"/>
                <w:szCs w:val="21"/>
              </w:rPr>
            </w:pPr>
            <w:r w:rsidRPr="00BA355D">
              <w:rPr>
                <w:rFonts w:ascii="Arial Narrow" w:hAnsi="Arial Narrow"/>
                <w:sz w:val="21"/>
                <w:szCs w:val="21"/>
              </w:rPr>
              <w:t>1.1.6.9.</w:t>
            </w:r>
          </w:p>
          <w:p w14:paraId="471C03B7" w14:textId="77777777" w:rsidR="00A50A8B" w:rsidRPr="00BA355D" w:rsidRDefault="00A50A8B">
            <w:pPr>
              <w:spacing w:before="120" w:after="120" w:line="276" w:lineRule="auto"/>
              <w:rPr>
                <w:rFonts w:ascii="Arial Narrow" w:hAnsi="Arial Narrow"/>
                <w:sz w:val="21"/>
                <w:szCs w:val="21"/>
              </w:rPr>
            </w:pPr>
            <w:r w:rsidRPr="00BA355D">
              <w:rPr>
                <w:rFonts w:ascii="Arial Narrow" w:hAnsi="Arial Narrow"/>
                <w:sz w:val="21"/>
                <w:szCs w:val="21"/>
              </w:rPr>
              <w:t>Zmena</w:t>
            </w:r>
          </w:p>
        </w:tc>
        <w:tc>
          <w:tcPr>
            <w:tcW w:w="7670" w:type="dxa"/>
          </w:tcPr>
          <w:p w14:paraId="18C76590" w14:textId="77777777" w:rsidR="00A50A8B" w:rsidRPr="00BA355D" w:rsidRDefault="00A50A8B">
            <w:pPr>
              <w:spacing w:before="120" w:after="120" w:line="276" w:lineRule="auto"/>
              <w:ind w:right="137"/>
              <w:jc w:val="both"/>
              <w:rPr>
                <w:rFonts w:ascii="Arial Narrow" w:hAnsi="Arial Narrow"/>
                <w:sz w:val="21"/>
                <w:szCs w:val="21"/>
              </w:rPr>
            </w:pPr>
            <w:r w:rsidRPr="00BA355D">
              <w:rPr>
                <w:rFonts w:ascii="Arial Narrow" w:hAnsi="Arial Narrow"/>
                <w:sz w:val="21"/>
                <w:szCs w:val="21"/>
              </w:rPr>
              <w:t>Na koniec textu podčlánku 1.1.6.9 sa dopĺňa nasledovný text:</w:t>
            </w:r>
          </w:p>
          <w:p w14:paraId="3490163C" w14:textId="77777777" w:rsidR="00A50A8B" w:rsidRPr="00BA355D" w:rsidRDefault="00A50A8B">
            <w:pPr>
              <w:spacing w:before="120" w:after="120" w:line="276" w:lineRule="auto"/>
              <w:ind w:right="137"/>
              <w:jc w:val="both"/>
              <w:rPr>
                <w:rFonts w:ascii="Arial Narrow" w:hAnsi="Arial Narrow"/>
                <w:sz w:val="21"/>
                <w:szCs w:val="21"/>
              </w:rPr>
            </w:pPr>
            <w:r w:rsidRPr="00BA355D">
              <w:rPr>
                <w:rFonts w:ascii="Arial Narrow" w:hAnsi="Arial Narrow"/>
                <w:sz w:val="21"/>
                <w:szCs w:val="21"/>
              </w:rPr>
              <w:t>Zmena čísla účtu Zhotoviteľa, zmena zástupcu Objednávateľa, zmena zástupcu Zhotoviteľa sa uskutoční iba oficiálnou komunikáciou bez vyhotovenia dodatku k Zmluve.</w:t>
            </w:r>
          </w:p>
        </w:tc>
      </w:tr>
      <w:tr w:rsidR="00BA355D" w:rsidRPr="00BA355D" w14:paraId="73D370AC" w14:textId="77777777">
        <w:tc>
          <w:tcPr>
            <w:tcW w:w="1870" w:type="dxa"/>
          </w:tcPr>
          <w:p w14:paraId="405A9482" w14:textId="77777777" w:rsidR="00A50A8B" w:rsidRPr="00BA355D" w:rsidRDefault="00A50A8B">
            <w:pPr>
              <w:spacing w:before="120" w:after="120" w:line="276" w:lineRule="auto"/>
              <w:rPr>
                <w:rFonts w:ascii="Arial Narrow" w:hAnsi="Arial Narrow"/>
                <w:sz w:val="21"/>
                <w:szCs w:val="21"/>
              </w:rPr>
            </w:pPr>
            <w:r w:rsidRPr="00BA355D">
              <w:rPr>
                <w:rFonts w:ascii="Arial Narrow" w:hAnsi="Arial Narrow"/>
                <w:sz w:val="21"/>
                <w:szCs w:val="21"/>
              </w:rPr>
              <w:t>1.1.6.10</w:t>
            </w:r>
          </w:p>
          <w:p w14:paraId="6E00073B" w14:textId="77777777" w:rsidR="00A50A8B" w:rsidRPr="00BA355D" w:rsidRDefault="00A50A8B">
            <w:pPr>
              <w:spacing w:before="120" w:after="120" w:line="276" w:lineRule="auto"/>
              <w:rPr>
                <w:rFonts w:ascii="Arial Narrow" w:hAnsi="Arial Narrow"/>
                <w:sz w:val="21"/>
                <w:szCs w:val="21"/>
              </w:rPr>
            </w:pPr>
            <w:r w:rsidRPr="00BA355D">
              <w:rPr>
                <w:rFonts w:ascii="Arial Narrow" w:hAnsi="Arial Narrow"/>
                <w:sz w:val="21"/>
                <w:szCs w:val="21"/>
              </w:rPr>
              <w:t>Konflikt záujmov</w:t>
            </w:r>
          </w:p>
        </w:tc>
        <w:tc>
          <w:tcPr>
            <w:tcW w:w="7670" w:type="dxa"/>
          </w:tcPr>
          <w:p w14:paraId="122251A1" w14:textId="77777777" w:rsidR="00A50A8B" w:rsidRPr="00BA355D" w:rsidRDefault="00A50A8B">
            <w:pPr>
              <w:spacing w:before="120" w:after="120" w:line="276" w:lineRule="auto"/>
              <w:ind w:right="137"/>
              <w:jc w:val="both"/>
              <w:rPr>
                <w:rFonts w:ascii="Arial Narrow" w:hAnsi="Arial Narrow"/>
                <w:sz w:val="21"/>
                <w:szCs w:val="21"/>
              </w:rPr>
            </w:pPr>
            <w:r w:rsidRPr="00BA355D">
              <w:rPr>
                <w:rFonts w:ascii="Arial Narrow" w:hAnsi="Arial Narrow"/>
                <w:sz w:val="21"/>
                <w:szCs w:val="21"/>
              </w:rPr>
              <w:t xml:space="preserve">Vkladá sa nový </w:t>
            </w:r>
            <w:proofErr w:type="spellStart"/>
            <w:r w:rsidRPr="00BA355D">
              <w:rPr>
                <w:rFonts w:ascii="Arial Narrow" w:hAnsi="Arial Narrow"/>
                <w:sz w:val="21"/>
                <w:szCs w:val="21"/>
              </w:rPr>
              <w:t>podčlánok</w:t>
            </w:r>
            <w:proofErr w:type="spellEnd"/>
            <w:r w:rsidRPr="00BA355D">
              <w:rPr>
                <w:rFonts w:ascii="Arial Narrow" w:hAnsi="Arial Narrow"/>
                <w:sz w:val="21"/>
                <w:szCs w:val="21"/>
              </w:rPr>
              <w:t xml:space="preserve"> 1.1.6.10:</w:t>
            </w:r>
          </w:p>
          <w:p w14:paraId="49A2563E" w14:textId="77777777" w:rsidR="00A50A8B" w:rsidRPr="00BA355D" w:rsidRDefault="00A50A8B">
            <w:pPr>
              <w:spacing w:before="120" w:after="120" w:line="276" w:lineRule="auto"/>
              <w:ind w:right="137"/>
              <w:jc w:val="both"/>
              <w:rPr>
                <w:rFonts w:ascii="Arial Narrow" w:hAnsi="Arial Narrow"/>
                <w:sz w:val="21"/>
                <w:szCs w:val="21"/>
              </w:rPr>
            </w:pPr>
            <w:r w:rsidRPr="00BA355D">
              <w:rPr>
                <w:rFonts w:ascii="Arial Narrow" w:hAnsi="Arial Narrow"/>
                <w:sz w:val="21"/>
                <w:szCs w:val="21"/>
              </w:rPr>
              <w:t>„</w:t>
            </w:r>
            <w:r w:rsidRPr="00BA355D">
              <w:rPr>
                <w:rFonts w:ascii="Arial Narrow" w:hAnsi="Arial Narrow"/>
                <w:b/>
                <w:bCs/>
                <w:sz w:val="21"/>
                <w:szCs w:val="21"/>
              </w:rPr>
              <w:t>Konflikt záujmov</w:t>
            </w:r>
            <w:r w:rsidRPr="00BA355D">
              <w:rPr>
                <w:rFonts w:ascii="Arial Narrow" w:hAnsi="Arial Narrow"/>
                <w:sz w:val="21"/>
                <w:szCs w:val="21"/>
              </w:rPr>
              <w:t xml:space="preserve">“ má význam uvedený v podčlánku 1.16 (Konflikt záujmov).  </w:t>
            </w:r>
          </w:p>
        </w:tc>
      </w:tr>
      <w:tr w:rsidR="00BA355D" w:rsidRPr="00BA355D" w14:paraId="54188C6F" w14:textId="77777777">
        <w:tc>
          <w:tcPr>
            <w:tcW w:w="1870" w:type="dxa"/>
          </w:tcPr>
          <w:p w14:paraId="119662C2" w14:textId="77777777" w:rsidR="00A50A8B" w:rsidRPr="00BA355D" w:rsidRDefault="00A50A8B">
            <w:pPr>
              <w:spacing w:before="120" w:after="120" w:line="276" w:lineRule="auto"/>
              <w:rPr>
                <w:rFonts w:ascii="Arial Narrow" w:hAnsi="Arial Narrow"/>
                <w:sz w:val="21"/>
                <w:szCs w:val="21"/>
              </w:rPr>
            </w:pPr>
            <w:r w:rsidRPr="00BA355D">
              <w:rPr>
                <w:rFonts w:ascii="Arial Narrow" w:hAnsi="Arial Narrow"/>
                <w:sz w:val="21"/>
                <w:szCs w:val="21"/>
              </w:rPr>
              <w:t>1.1.6.11</w:t>
            </w:r>
          </w:p>
          <w:p w14:paraId="51577216" w14:textId="77777777" w:rsidR="00A50A8B" w:rsidRPr="00BA355D" w:rsidRDefault="00A50A8B">
            <w:pPr>
              <w:spacing w:before="120" w:after="120" w:line="276" w:lineRule="auto"/>
              <w:rPr>
                <w:rFonts w:ascii="Arial Narrow" w:hAnsi="Arial Narrow"/>
                <w:sz w:val="21"/>
                <w:szCs w:val="21"/>
              </w:rPr>
            </w:pPr>
            <w:r w:rsidRPr="00BA355D">
              <w:rPr>
                <w:rFonts w:ascii="Arial Narrow" w:hAnsi="Arial Narrow"/>
                <w:sz w:val="21"/>
                <w:szCs w:val="21"/>
              </w:rPr>
              <w:t>Zábezpeka na záručné opravy</w:t>
            </w:r>
          </w:p>
        </w:tc>
        <w:tc>
          <w:tcPr>
            <w:tcW w:w="7670" w:type="dxa"/>
          </w:tcPr>
          <w:p w14:paraId="22C08605" w14:textId="77777777" w:rsidR="00A50A8B" w:rsidRPr="00BA355D" w:rsidRDefault="00A50A8B">
            <w:pPr>
              <w:spacing w:before="120" w:after="120" w:line="276" w:lineRule="auto"/>
              <w:ind w:right="137"/>
              <w:jc w:val="both"/>
              <w:rPr>
                <w:rFonts w:ascii="Arial Narrow" w:hAnsi="Arial Narrow"/>
                <w:sz w:val="21"/>
                <w:szCs w:val="21"/>
              </w:rPr>
            </w:pPr>
            <w:r w:rsidRPr="00BA355D">
              <w:rPr>
                <w:rFonts w:ascii="Arial Narrow" w:hAnsi="Arial Narrow"/>
                <w:sz w:val="21"/>
                <w:szCs w:val="21"/>
              </w:rPr>
              <w:t xml:space="preserve">Vkladá sa nový </w:t>
            </w:r>
            <w:proofErr w:type="spellStart"/>
            <w:r w:rsidRPr="00BA355D">
              <w:rPr>
                <w:rFonts w:ascii="Arial Narrow" w:hAnsi="Arial Narrow"/>
                <w:sz w:val="21"/>
                <w:szCs w:val="21"/>
              </w:rPr>
              <w:t>podčlánok</w:t>
            </w:r>
            <w:proofErr w:type="spellEnd"/>
            <w:r w:rsidRPr="00BA355D">
              <w:rPr>
                <w:rFonts w:ascii="Arial Narrow" w:hAnsi="Arial Narrow"/>
                <w:sz w:val="21"/>
                <w:szCs w:val="21"/>
              </w:rPr>
              <w:t xml:space="preserve"> 1.1.6.11:</w:t>
            </w:r>
          </w:p>
          <w:p w14:paraId="4EE220FE" w14:textId="77777777" w:rsidR="00A50A8B" w:rsidRPr="00BA355D" w:rsidRDefault="00A50A8B">
            <w:pPr>
              <w:spacing w:before="120" w:after="120" w:line="276" w:lineRule="auto"/>
              <w:ind w:right="137"/>
              <w:jc w:val="both"/>
              <w:rPr>
                <w:rFonts w:ascii="Arial Narrow" w:hAnsi="Arial Narrow"/>
                <w:sz w:val="21"/>
                <w:szCs w:val="21"/>
              </w:rPr>
            </w:pPr>
            <w:r w:rsidRPr="00BA355D">
              <w:rPr>
                <w:rFonts w:ascii="Arial Narrow" w:hAnsi="Arial Narrow"/>
                <w:sz w:val="21"/>
                <w:szCs w:val="21"/>
              </w:rPr>
              <w:t>„</w:t>
            </w:r>
            <w:r w:rsidRPr="00BA355D">
              <w:rPr>
                <w:rFonts w:ascii="Arial Narrow" w:hAnsi="Arial Narrow"/>
                <w:b/>
                <w:bCs/>
                <w:sz w:val="21"/>
                <w:szCs w:val="21"/>
              </w:rPr>
              <w:t>Zábezpeka na záručné opravy</w:t>
            </w:r>
            <w:r w:rsidRPr="00BA355D">
              <w:rPr>
                <w:rFonts w:ascii="Arial Narrow" w:hAnsi="Arial Narrow"/>
                <w:sz w:val="21"/>
                <w:szCs w:val="21"/>
              </w:rPr>
              <w:t>“ znamená zábezpeku podľa podčlánku 11.3.</w:t>
            </w:r>
          </w:p>
        </w:tc>
      </w:tr>
      <w:tr w:rsidR="00BA355D" w:rsidRPr="00BA355D" w14:paraId="3E9C17D3" w14:textId="77777777">
        <w:tc>
          <w:tcPr>
            <w:tcW w:w="1870" w:type="dxa"/>
          </w:tcPr>
          <w:p w14:paraId="4CD06833" w14:textId="77777777" w:rsidR="00A50A8B" w:rsidRPr="00BA355D" w:rsidRDefault="00A50A8B">
            <w:pPr>
              <w:spacing w:before="120" w:after="120" w:line="276" w:lineRule="auto"/>
              <w:rPr>
                <w:rFonts w:ascii="Arial Narrow" w:hAnsi="Arial Narrow"/>
                <w:sz w:val="21"/>
                <w:szCs w:val="21"/>
              </w:rPr>
            </w:pPr>
            <w:r w:rsidRPr="00BA355D">
              <w:rPr>
                <w:rFonts w:ascii="Arial Narrow" w:hAnsi="Arial Narrow"/>
                <w:sz w:val="21"/>
                <w:szCs w:val="21"/>
              </w:rPr>
              <w:t>1.1.6.12</w:t>
            </w:r>
          </w:p>
          <w:p w14:paraId="723A3940" w14:textId="77777777" w:rsidR="00A50A8B" w:rsidRPr="00BA355D" w:rsidRDefault="00A50A8B">
            <w:pPr>
              <w:spacing w:before="120" w:after="120" w:line="276" w:lineRule="auto"/>
              <w:rPr>
                <w:rFonts w:ascii="Arial Narrow" w:hAnsi="Arial Narrow"/>
                <w:sz w:val="21"/>
                <w:szCs w:val="21"/>
              </w:rPr>
            </w:pPr>
            <w:r w:rsidRPr="00BA355D">
              <w:rPr>
                <w:rFonts w:ascii="Arial Narrow" w:hAnsi="Arial Narrow"/>
                <w:sz w:val="21"/>
                <w:szCs w:val="21"/>
              </w:rPr>
              <w:t xml:space="preserve">Vada </w:t>
            </w:r>
          </w:p>
        </w:tc>
        <w:tc>
          <w:tcPr>
            <w:tcW w:w="7670" w:type="dxa"/>
          </w:tcPr>
          <w:p w14:paraId="3EB34C74" w14:textId="77777777" w:rsidR="00A50A8B" w:rsidRPr="00BA355D" w:rsidRDefault="00A50A8B">
            <w:pPr>
              <w:spacing w:before="120" w:after="120" w:line="276" w:lineRule="auto"/>
              <w:ind w:right="137"/>
              <w:jc w:val="both"/>
              <w:rPr>
                <w:rFonts w:ascii="Arial Narrow" w:hAnsi="Arial Narrow"/>
                <w:sz w:val="21"/>
                <w:szCs w:val="21"/>
              </w:rPr>
            </w:pPr>
            <w:r w:rsidRPr="00BA355D">
              <w:rPr>
                <w:rFonts w:ascii="Arial Narrow" w:hAnsi="Arial Narrow"/>
                <w:sz w:val="21"/>
                <w:szCs w:val="21"/>
              </w:rPr>
              <w:t xml:space="preserve">Vkladá sa nový </w:t>
            </w:r>
            <w:proofErr w:type="spellStart"/>
            <w:r w:rsidRPr="00BA355D">
              <w:rPr>
                <w:rFonts w:ascii="Arial Narrow" w:hAnsi="Arial Narrow"/>
                <w:sz w:val="21"/>
                <w:szCs w:val="21"/>
              </w:rPr>
              <w:t>podčlánok</w:t>
            </w:r>
            <w:proofErr w:type="spellEnd"/>
            <w:r w:rsidRPr="00BA355D">
              <w:rPr>
                <w:rFonts w:ascii="Arial Narrow" w:hAnsi="Arial Narrow"/>
                <w:sz w:val="21"/>
                <w:szCs w:val="21"/>
              </w:rPr>
              <w:t xml:space="preserve"> 1.1.6.12:</w:t>
            </w:r>
          </w:p>
          <w:p w14:paraId="7F88CFE2" w14:textId="042F00BC" w:rsidR="00A50A8B" w:rsidRPr="00BA355D" w:rsidRDefault="00A50A8B">
            <w:pPr>
              <w:spacing w:before="120" w:after="120" w:line="276" w:lineRule="auto"/>
              <w:ind w:right="137"/>
              <w:jc w:val="both"/>
              <w:rPr>
                <w:rFonts w:ascii="Arial Narrow" w:hAnsi="Arial Narrow"/>
                <w:sz w:val="21"/>
                <w:szCs w:val="21"/>
              </w:rPr>
            </w:pPr>
            <w:r w:rsidRPr="00BA355D">
              <w:rPr>
                <w:rFonts w:ascii="Arial Narrow" w:hAnsi="Arial Narrow"/>
                <w:sz w:val="21"/>
                <w:szCs w:val="21"/>
              </w:rPr>
              <w:t>„</w:t>
            </w:r>
            <w:r w:rsidRPr="00BA355D">
              <w:rPr>
                <w:rFonts w:ascii="Arial Narrow" w:hAnsi="Arial Narrow"/>
                <w:b/>
                <w:bCs/>
                <w:sz w:val="21"/>
                <w:szCs w:val="21"/>
              </w:rPr>
              <w:t>Vada</w:t>
            </w:r>
            <w:r w:rsidRPr="00BA355D">
              <w:rPr>
                <w:rFonts w:ascii="Arial Narrow" w:hAnsi="Arial Narrow"/>
                <w:sz w:val="21"/>
                <w:szCs w:val="21"/>
              </w:rPr>
              <w:t>“ je všetko to, čím sa líši skutočné zhotovenie Diela/Sekcie od výsledku určeného Zmluvou. Na účely Zmluvy má Dielo/Sekcia vady aj v prípade, ak vyhotovenie Diela/Sekcie nezodpovedá účelu požadovanému v Zmluve (najmä Požiadavkám Objednávateľa) alebo ak nie je predmet Diela/Sekcie zhotovený v súlade so všeobecne záväznými Právnymi predpismi a technickými predpismi a technickými normami účinnými na území Slovenskej republiky, resp. ak použitie Diela/Sekcie nie je v súlade s účelom určeným v Zmluve.</w:t>
            </w:r>
          </w:p>
        </w:tc>
      </w:tr>
      <w:tr w:rsidR="00BA355D" w:rsidRPr="00BA355D" w14:paraId="2993ADD1" w14:textId="77777777">
        <w:tc>
          <w:tcPr>
            <w:tcW w:w="1870" w:type="dxa"/>
          </w:tcPr>
          <w:p w14:paraId="054AC3E9" w14:textId="77777777" w:rsidR="00A50A8B" w:rsidRPr="00BA355D" w:rsidRDefault="00A50A8B">
            <w:pPr>
              <w:spacing w:before="120" w:after="120" w:line="276" w:lineRule="auto"/>
              <w:rPr>
                <w:rFonts w:ascii="Arial Narrow" w:hAnsi="Arial Narrow"/>
                <w:sz w:val="21"/>
                <w:szCs w:val="21"/>
              </w:rPr>
            </w:pPr>
            <w:r w:rsidRPr="00BA355D">
              <w:rPr>
                <w:rFonts w:ascii="Arial Narrow" w:hAnsi="Arial Narrow"/>
                <w:sz w:val="21"/>
                <w:szCs w:val="21"/>
              </w:rPr>
              <w:t>1.1.6.13</w:t>
            </w:r>
          </w:p>
          <w:p w14:paraId="204A7559" w14:textId="77777777" w:rsidR="00A50A8B" w:rsidRPr="00BA355D" w:rsidRDefault="00A50A8B">
            <w:pPr>
              <w:spacing w:before="120" w:after="120" w:line="276" w:lineRule="auto"/>
              <w:rPr>
                <w:rFonts w:ascii="Arial Narrow" w:hAnsi="Arial Narrow"/>
                <w:sz w:val="21"/>
                <w:szCs w:val="21"/>
              </w:rPr>
            </w:pPr>
            <w:r w:rsidRPr="00BA355D">
              <w:rPr>
                <w:rFonts w:ascii="Arial Narrow" w:hAnsi="Arial Narrow"/>
                <w:sz w:val="21"/>
                <w:szCs w:val="21"/>
              </w:rPr>
              <w:t>Súťažné podklady</w:t>
            </w:r>
          </w:p>
        </w:tc>
        <w:tc>
          <w:tcPr>
            <w:tcW w:w="7670" w:type="dxa"/>
          </w:tcPr>
          <w:p w14:paraId="6384978B" w14:textId="77777777" w:rsidR="00A50A8B" w:rsidRPr="00BA355D" w:rsidRDefault="00A50A8B">
            <w:pPr>
              <w:spacing w:before="120" w:after="120" w:line="276" w:lineRule="auto"/>
              <w:ind w:right="137"/>
              <w:jc w:val="both"/>
              <w:rPr>
                <w:rFonts w:ascii="Arial Narrow" w:hAnsi="Arial Narrow"/>
                <w:sz w:val="21"/>
                <w:szCs w:val="21"/>
              </w:rPr>
            </w:pPr>
            <w:r w:rsidRPr="00BA355D">
              <w:rPr>
                <w:rFonts w:ascii="Arial Narrow" w:hAnsi="Arial Narrow"/>
                <w:sz w:val="21"/>
                <w:szCs w:val="21"/>
              </w:rPr>
              <w:t xml:space="preserve">Vkladá sa nový </w:t>
            </w:r>
            <w:proofErr w:type="spellStart"/>
            <w:r w:rsidRPr="00BA355D">
              <w:rPr>
                <w:rFonts w:ascii="Arial Narrow" w:hAnsi="Arial Narrow"/>
                <w:sz w:val="21"/>
                <w:szCs w:val="21"/>
              </w:rPr>
              <w:t>podčlánok</w:t>
            </w:r>
            <w:proofErr w:type="spellEnd"/>
            <w:r w:rsidRPr="00BA355D">
              <w:rPr>
                <w:rFonts w:ascii="Arial Narrow" w:hAnsi="Arial Narrow"/>
                <w:sz w:val="21"/>
                <w:szCs w:val="21"/>
              </w:rPr>
              <w:t xml:space="preserve"> 1.1.6.13:</w:t>
            </w:r>
          </w:p>
          <w:p w14:paraId="70B6A2E2" w14:textId="77777777" w:rsidR="00A50A8B" w:rsidRPr="00BA355D" w:rsidRDefault="00A50A8B">
            <w:pPr>
              <w:spacing w:before="120" w:after="120" w:line="276" w:lineRule="auto"/>
              <w:ind w:right="137"/>
              <w:jc w:val="both"/>
              <w:rPr>
                <w:rFonts w:ascii="Arial Narrow" w:hAnsi="Arial Narrow"/>
                <w:sz w:val="21"/>
                <w:szCs w:val="21"/>
              </w:rPr>
            </w:pPr>
            <w:r w:rsidRPr="00BA355D">
              <w:rPr>
                <w:rFonts w:ascii="Arial Narrow" w:hAnsi="Arial Narrow"/>
                <w:sz w:val="21"/>
                <w:szCs w:val="21"/>
              </w:rPr>
              <w:t>„</w:t>
            </w:r>
            <w:r w:rsidRPr="00BA355D">
              <w:rPr>
                <w:rFonts w:ascii="Arial Narrow" w:hAnsi="Arial Narrow"/>
                <w:b/>
                <w:bCs/>
                <w:sz w:val="21"/>
                <w:szCs w:val="21"/>
              </w:rPr>
              <w:t>Súťažné podklady</w:t>
            </w:r>
            <w:r w:rsidRPr="00BA355D">
              <w:rPr>
                <w:rFonts w:ascii="Arial Narrow" w:hAnsi="Arial Narrow"/>
                <w:sz w:val="21"/>
                <w:szCs w:val="21"/>
              </w:rPr>
              <w:t xml:space="preserve">” znamenajú súťažné podklady predmetu zákazky vrátane všetkých ich príloh. </w:t>
            </w:r>
          </w:p>
        </w:tc>
      </w:tr>
      <w:tr w:rsidR="00BA355D" w:rsidRPr="00BA355D" w14:paraId="34D37EB5" w14:textId="77777777">
        <w:tc>
          <w:tcPr>
            <w:tcW w:w="1870" w:type="dxa"/>
          </w:tcPr>
          <w:p w14:paraId="217FEC31" w14:textId="77777777" w:rsidR="00A50A8B" w:rsidRPr="00BA355D" w:rsidRDefault="00A50A8B">
            <w:pPr>
              <w:spacing w:before="120" w:after="120" w:line="276" w:lineRule="auto"/>
              <w:rPr>
                <w:rFonts w:ascii="Arial Narrow" w:hAnsi="Arial Narrow"/>
                <w:sz w:val="21"/>
                <w:szCs w:val="21"/>
              </w:rPr>
            </w:pPr>
            <w:r w:rsidRPr="00BA355D">
              <w:rPr>
                <w:rFonts w:ascii="Arial Narrow" w:hAnsi="Arial Narrow"/>
                <w:sz w:val="21"/>
                <w:szCs w:val="21"/>
              </w:rPr>
              <w:t>1.2</w:t>
            </w:r>
          </w:p>
          <w:p w14:paraId="4394CF4B" w14:textId="77777777" w:rsidR="00A50A8B" w:rsidRPr="00BA355D" w:rsidRDefault="00A50A8B">
            <w:pPr>
              <w:spacing w:before="120" w:after="120" w:line="276" w:lineRule="auto"/>
              <w:rPr>
                <w:rFonts w:ascii="Arial Narrow" w:hAnsi="Arial Narrow"/>
                <w:sz w:val="21"/>
                <w:szCs w:val="21"/>
              </w:rPr>
            </w:pPr>
            <w:r w:rsidRPr="00BA355D">
              <w:rPr>
                <w:rFonts w:ascii="Arial Narrow" w:hAnsi="Arial Narrow"/>
                <w:sz w:val="21"/>
                <w:szCs w:val="21"/>
              </w:rPr>
              <w:t>Výklad</w:t>
            </w:r>
          </w:p>
        </w:tc>
        <w:tc>
          <w:tcPr>
            <w:tcW w:w="7670" w:type="dxa"/>
          </w:tcPr>
          <w:p w14:paraId="3EE152A1" w14:textId="77777777" w:rsidR="00A50A8B" w:rsidRPr="00BA355D" w:rsidRDefault="00A50A8B">
            <w:pPr>
              <w:spacing w:before="120" w:after="120" w:line="276" w:lineRule="auto"/>
              <w:ind w:right="136"/>
              <w:jc w:val="both"/>
              <w:rPr>
                <w:rFonts w:ascii="Arial Narrow" w:hAnsi="Arial Narrow"/>
                <w:sz w:val="21"/>
                <w:szCs w:val="21"/>
              </w:rPr>
            </w:pPr>
            <w:r w:rsidRPr="00BA355D">
              <w:rPr>
                <w:rFonts w:ascii="Arial Narrow" w:hAnsi="Arial Narrow"/>
                <w:sz w:val="21"/>
                <w:szCs w:val="21"/>
              </w:rPr>
              <w:t xml:space="preserve">Za </w:t>
            </w:r>
            <w:proofErr w:type="spellStart"/>
            <w:r w:rsidRPr="00BA355D">
              <w:rPr>
                <w:rFonts w:ascii="Arial Narrow" w:hAnsi="Arial Narrow"/>
                <w:sz w:val="21"/>
                <w:szCs w:val="21"/>
              </w:rPr>
              <w:t>pododsek</w:t>
            </w:r>
            <w:proofErr w:type="spellEnd"/>
            <w:r w:rsidRPr="00BA355D">
              <w:rPr>
                <w:rFonts w:ascii="Arial Narrow" w:hAnsi="Arial Narrow"/>
                <w:sz w:val="21"/>
                <w:szCs w:val="21"/>
              </w:rPr>
              <w:t xml:space="preserve"> (d) </w:t>
            </w:r>
            <w:proofErr w:type="spellStart"/>
            <w:r w:rsidRPr="00BA355D">
              <w:rPr>
                <w:rFonts w:ascii="Arial Narrow" w:hAnsi="Arial Narrow"/>
                <w:sz w:val="21"/>
                <w:szCs w:val="21"/>
              </w:rPr>
              <w:t>podčlánku</w:t>
            </w:r>
            <w:proofErr w:type="spellEnd"/>
            <w:r w:rsidRPr="00BA355D">
              <w:rPr>
                <w:rFonts w:ascii="Arial Narrow" w:hAnsi="Arial Narrow"/>
                <w:sz w:val="21"/>
                <w:szCs w:val="21"/>
              </w:rPr>
              <w:t xml:space="preserve"> 1.2 sa vkladajú </w:t>
            </w:r>
            <w:proofErr w:type="spellStart"/>
            <w:r w:rsidRPr="00BA355D">
              <w:rPr>
                <w:rFonts w:ascii="Arial Narrow" w:hAnsi="Arial Narrow"/>
                <w:sz w:val="21"/>
                <w:szCs w:val="21"/>
              </w:rPr>
              <w:t>pododseky</w:t>
            </w:r>
            <w:proofErr w:type="spellEnd"/>
            <w:r w:rsidRPr="00BA355D">
              <w:rPr>
                <w:rFonts w:ascii="Arial Narrow" w:hAnsi="Arial Narrow"/>
                <w:sz w:val="21"/>
                <w:szCs w:val="21"/>
              </w:rPr>
              <w:t xml:space="preserve"> (e) a (f), ktoré znejú nasledovne:</w:t>
            </w:r>
          </w:p>
          <w:p w14:paraId="652BB0EB" w14:textId="77777777" w:rsidR="00A50A8B" w:rsidRPr="00BA355D" w:rsidRDefault="00A50A8B">
            <w:pPr>
              <w:spacing w:before="120" w:after="120" w:line="276" w:lineRule="auto"/>
              <w:ind w:right="136"/>
              <w:jc w:val="both"/>
              <w:rPr>
                <w:rFonts w:ascii="Arial Narrow" w:hAnsi="Arial Narrow"/>
                <w:sz w:val="21"/>
                <w:szCs w:val="21"/>
              </w:rPr>
            </w:pPr>
            <w:r w:rsidRPr="00BA355D">
              <w:rPr>
                <w:rFonts w:ascii="Arial Narrow" w:hAnsi="Arial Narrow"/>
                <w:sz w:val="21"/>
                <w:szCs w:val="21"/>
              </w:rPr>
              <w:t>(e) počítanie času sa riadi príslušnými ustanoveniami §122 zákona č. 40/1964 Zb. Občiansky zákonník v platnom znení;</w:t>
            </w:r>
          </w:p>
          <w:p w14:paraId="582F1DAF" w14:textId="77777777" w:rsidR="00A50A8B" w:rsidRPr="00BA355D" w:rsidRDefault="00A50A8B">
            <w:pPr>
              <w:spacing w:before="120" w:after="120" w:line="276" w:lineRule="auto"/>
              <w:ind w:right="136"/>
              <w:jc w:val="both"/>
              <w:rPr>
                <w:rFonts w:ascii="Arial Narrow" w:hAnsi="Arial Narrow"/>
                <w:sz w:val="21"/>
                <w:szCs w:val="21"/>
              </w:rPr>
            </w:pPr>
            <w:r w:rsidRPr="00BA355D">
              <w:rPr>
                <w:rFonts w:ascii="Arial Narrow" w:hAnsi="Arial Narrow"/>
                <w:sz w:val="21"/>
                <w:szCs w:val="21"/>
              </w:rPr>
              <w:t>(f) v ustanoveniach obsahujúcich spojenie „primeraný zisk“ je primeraným ziskom maximálne 5% Nákladov.</w:t>
            </w:r>
          </w:p>
          <w:p w14:paraId="22929526" w14:textId="77777777" w:rsidR="00A50A8B" w:rsidRPr="00BA355D" w:rsidRDefault="00A50A8B">
            <w:pPr>
              <w:spacing w:before="120" w:after="120" w:line="276" w:lineRule="auto"/>
              <w:ind w:right="136"/>
              <w:jc w:val="both"/>
              <w:rPr>
                <w:rFonts w:ascii="Arial Narrow" w:hAnsi="Arial Narrow"/>
                <w:sz w:val="21"/>
                <w:szCs w:val="21"/>
              </w:rPr>
            </w:pPr>
            <w:r w:rsidRPr="00BA355D">
              <w:rPr>
                <w:rFonts w:ascii="Arial Narrow" w:hAnsi="Arial Narrow"/>
                <w:sz w:val="21"/>
                <w:szCs w:val="21"/>
              </w:rPr>
              <w:t>Na koniec podčlánku sa dopĺňa nasledujúca veta:</w:t>
            </w:r>
          </w:p>
          <w:p w14:paraId="6C708CB9" w14:textId="77777777" w:rsidR="00A50A8B" w:rsidRPr="00BA355D" w:rsidRDefault="00A50A8B">
            <w:pPr>
              <w:spacing w:before="120" w:after="120" w:line="276" w:lineRule="auto"/>
              <w:ind w:right="136"/>
              <w:jc w:val="both"/>
              <w:rPr>
                <w:rFonts w:ascii="Arial Narrow" w:hAnsi="Arial Narrow"/>
                <w:bCs/>
                <w:iCs/>
                <w:sz w:val="21"/>
                <w:szCs w:val="21"/>
              </w:rPr>
            </w:pPr>
            <w:r w:rsidRPr="00BA355D">
              <w:rPr>
                <w:rFonts w:ascii="Arial Narrow" w:hAnsi="Arial Narrow"/>
                <w:bCs/>
                <w:iCs/>
                <w:sz w:val="21"/>
                <w:szCs w:val="21"/>
              </w:rPr>
              <w:t>Slová na okraji stránok a ostatné titulky sa nebudú brať do úvahy pri interpretácii týchto Zmluvných podmienok.</w:t>
            </w:r>
          </w:p>
        </w:tc>
      </w:tr>
      <w:tr w:rsidR="00BA355D" w:rsidRPr="00BA355D" w14:paraId="2C4B3290" w14:textId="77777777">
        <w:tc>
          <w:tcPr>
            <w:tcW w:w="1870" w:type="dxa"/>
          </w:tcPr>
          <w:p w14:paraId="30B0B601" w14:textId="77777777" w:rsidR="00A50A8B" w:rsidRPr="00BA355D" w:rsidRDefault="00A50A8B">
            <w:pPr>
              <w:spacing w:before="120" w:after="120" w:line="276" w:lineRule="auto"/>
              <w:jc w:val="both"/>
              <w:rPr>
                <w:rFonts w:ascii="Arial Narrow" w:hAnsi="Arial Narrow"/>
                <w:sz w:val="21"/>
                <w:szCs w:val="21"/>
              </w:rPr>
            </w:pPr>
            <w:r w:rsidRPr="00BA355D">
              <w:rPr>
                <w:rFonts w:ascii="Arial Narrow" w:hAnsi="Arial Narrow"/>
                <w:sz w:val="21"/>
                <w:szCs w:val="21"/>
              </w:rPr>
              <w:t>1.3</w:t>
            </w:r>
          </w:p>
          <w:p w14:paraId="06430C73" w14:textId="77777777" w:rsidR="00A50A8B" w:rsidRPr="00BA355D" w:rsidRDefault="00A50A8B">
            <w:pPr>
              <w:spacing w:before="120" w:after="120" w:line="276" w:lineRule="auto"/>
              <w:jc w:val="both"/>
              <w:rPr>
                <w:rFonts w:ascii="Arial Narrow" w:hAnsi="Arial Narrow"/>
                <w:sz w:val="21"/>
                <w:szCs w:val="21"/>
              </w:rPr>
            </w:pPr>
            <w:r w:rsidRPr="00BA355D">
              <w:rPr>
                <w:rFonts w:ascii="Arial Narrow" w:hAnsi="Arial Narrow"/>
                <w:sz w:val="21"/>
                <w:szCs w:val="21"/>
              </w:rPr>
              <w:t>Komunikácia</w:t>
            </w:r>
          </w:p>
        </w:tc>
        <w:tc>
          <w:tcPr>
            <w:tcW w:w="7670" w:type="dxa"/>
          </w:tcPr>
          <w:p w14:paraId="55414136" w14:textId="77777777" w:rsidR="00A50A8B" w:rsidRPr="00BA355D" w:rsidRDefault="00A50A8B">
            <w:pPr>
              <w:spacing w:before="120" w:after="120" w:line="276" w:lineRule="auto"/>
              <w:ind w:right="136"/>
              <w:jc w:val="both"/>
              <w:rPr>
                <w:rFonts w:ascii="Arial Narrow" w:hAnsi="Arial Narrow"/>
                <w:bCs/>
                <w:iCs/>
                <w:sz w:val="21"/>
                <w:szCs w:val="21"/>
              </w:rPr>
            </w:pPr>
            <w:r w:rsidRPr="00BA355D">
              <w:rPr>
                <w:rFonts w:ascii="Arial Narrow" w:hAnsi="Arial Narrow"/>
                <w:bCs/>
                <w:iCs/>
                <w:sz w:val="21"/>
                <w:szCs w:val="21"/>
              </w:rPr>
              <w:t>Na koniec podčlánku 1.3 sa vkladá odsek, ktorý znie:</w:t>
            </w:r>
          </w:p>
          <w:p w14:paraId="436F9F9D" w14:textId="77777777" w:rsidR="00A50A8B" w:rsidRPr="00BA355D" w:rsidRDefault="00A50A8B">
            <w:pPr>
              <w:spacing w:before="120" w:after="120" w:line="276" w:lineRule="auto"/>
              <w:ind w:right="136"/>
              <w:jc w:val="both"/>
              <w:rPr>
                <w:rFonts w:ascii="Arial Narrow" w:hAnsi="Arial Narrow"/>
                <w:sz w:val="21"/>
                <w:szCs w:val="21"/>
              </w:rPr>
            </w:pPr>
            <w:r w:rsidRPr="00BA355D">
              <w:rPr>
                <w:rFonts w:ascii="Arial Narrow" w:hAnsi="Arial Narrow"/>
                <w:bCs/>
                <w:iCs/>
                <w:sz w:val="21"/>
                <w:szCs w:val="21"/>
              </w:rPr>
              <w:t xml:space="preserve">Zhotoviteľ je povinný každú doručenú písomnosť týkajúcu sa Diela naskenovať a bez zbytočného odkladu zaslať Objednávateľovi elektronicky na nasledovnú e-mailovú adresu: elektrickaruzinov@bratislava.sk vo formáte </w:t>
            </w:r>
            <w:proofErr w:type="spellStart"/>
            <w:r w:rsidRPr="00BA355D">
              <w:rPr>
                <w:rFonts w:ascii="Arial Narrow" w:hAnsi="Arial Narrow"/>
                <w:bCs/>
                <w:iCs/>
                <w:sz w:val="21"/>
                <w:szCs w:val="21"/>
              </w:rPr>
              <w:t>pdf</w:t>
            </w:r>
            <w:proofErr w:type="spellEnd"/>
            <w:r w:rsidRPr="00BA355D">
              <w:rPr>
                <w:rFonts w:ascii="Arial Narrow" w:hAnsi="Arial Narrow"/>
                <w:bCs/>
                <w:iCs/>
                <w:sz w:val="21"/>
                <w:szCs w:val="21"/>
              </w:rPr>
              <w:t xml:space="preserve">. Zhotoviteľ je taktiež povinný každú písomnosť určenú na odoslanie týkajúcu sa Diela pred jej odoslaním naskenovať a zaslať Objednávateľovi elektronicky na nasledovnú e-mailovú adresu: elektrickaruzinov@bratislava.sk vo formáte </w:t>
            </w:r>
            <w:proofErr w:type="spellStart"/>
            <w:r w:rsidRPr="00BA355D">
              <w:rPr>
                <w:rFonts w:ascii="Arial Narrow" w:hAnsi="Arial Narrow"/>
                <w:bCs/>
                <w:iCs/>
                <w:sz w:val="21"/>
                <w:szCs w:val="21"/>
              </w:rPr>
              <w:t>pdf</w:t>
            </w:r>
            <w:proofErr w:type="spellEnd"/>
            <w:r w:rsidRPr="00BA355D">
              <w:rPr>
                <w:rFonts w:ascii="Arial Narrow" w:hAnsi="Arial Narrow"/>
                <w:bCs/>
                <w:iCs/>
                <w:sz w:val="21"/>
                <w:szCs w:val="21"/>
              </w:rPr>
              <w:t>.</w:t>
            </w:r>
          </w:p>
        </w:tc>
      </w:tr>
      <w:tr w:rsidR="00BA355D" w:rsidRPr="00BA355D" w14:paraId="3DCFE51E" w14:textId="77777777">
        <w:tc>
          <w:tcPr>
            <w:tcW w:w="1870" w:type="dxa"/>
          </w:tcPr>
          <w:p w14:paraId="5BDF80B3" w14:textId="77777777" w:rsidR="00A50A8B" w:rsidRPr="00BA355D" w:rsidRDefault="00A50A8B">
            <w:pPr>
              <w:spacing w:before="120" w:after="120" w:line="276" w:lineRule="auto"/>
              <w:rPr>
                <w:rFonts w:ascii="Arial Narrow" w:hAnsi="Arial Narrow"/>
                <w:sz w:val="21"/>
                <w:szCs w:val="21"/>
              </w:rPr>
            </w:pPr>
            <w:r w:rsidRPr="00BA355D">
              <w:rPr>
                <w:rFonts w:ascii="Arial Narrow" w:hAnsi="Arial Narrow"/>
                <w:sz w:val="21"/>
                <w:szCs w:val="21"/>
              </w:rPr>
              <w:t>1.4</w:t>
            </w:r>
          </w:p>
          <w:p w14:paraId="28592A52" w14:textId="77777777" w:rsidR="00A50A8B" w:rsidRPr="00BA355D" w:rsidRDefault="00A50A8B">
            <w:pPr>
              <w:spacing w:before="120" w:after="120" w:line="276" w:lineRule="auto"/>
              <w:rPr>
                <w:rFonts w:ascii="Arial Narrow" w:hAnsi="Arial Narrow"/>
                <w:sz w:val="21"/>
                <w:szCs w:val="21"/>
              </w:rPr>
            </w:pPr>
            <w:r w:rsidRPr="00BA355D">
              <w:rPr>
                <w:rFonts w:ascii="Arial Narrow" w:hAnsi="Arial Narrow"/>
                <w:sz w:val="21"/>
                <w:szCs w:val="21"/>
              </w:rPr>
              <w:t>Právne predpisy a jazyk</w:t>
            </w:r>
          </w:p>
        </w:tc>
        <w:tc>
          <w:tcPr>
            <w:tcW w:w="7670" w:type="dxa"/>
          </w:tcPr>
          <w:p w14:paraId="7FB956B7" w14:textId="77777777" w:rsidR="00A50A8B" w:rsidRPr="00BA355D" w:rsidRDefault="00A50A8B">
            <w:pPr>
              <w:spacing w:before="120" w:after="120" w:line="276" w:lineRule="auto"/>
              <w:ind w:right="136"/>
              <w:rPr>
                <w:rFonts w:ascii="Arial Narrow" w:hAnsi="Arial Narrow"/>
                <w:bCs/>
                <w:iCs/>
                <w:sz w:val="21"/>
                <w:szCs w:val="21"/>
              </w:rPr>
            </w:pPr>
            <w:r w:rsidRPr="00BA355D">
              <w:rPr>
                <w:rFonts w:ascii="Arial Narrow" w:hAnsi="Arial Narrow"/>
                <w:bCs/>
                <w:iCs/>
                <w:sz w:val="21"/>
                <w:szCs w:val="21"/>
              </w:rPr>
              <w:t>Za prvým odsekom podčlánku 1.4 sa vkladá nasledovný text:</w:t>
            </w:r>
          </w:p>
          <w:p w14:paraId="04409CE6" w14:textId="77777777" w:rsidR="00A50A8B" w:rsidRPr="00BA355D" w:rsidRDefault="00A50A8B">
            <w:pPr>
              <w:spacing w:before="120" w:after="120" w:line="276" w:lineRule="auto"/>
              <w:ind w:right="137"/>
              <w:jc w:val="both"/>
              <w:rPr>
                <w:rFonts w:ascii="Arial Narrow" w:hAnsi="Arial Narrow"/>
                <w:sz w:val="21"/>
                <w:szCs w:val="21"/>
              </w:rPr>
            </w:pPr>
            <w:r w:rsidRPr="00BA355D">
              <w:rPr>
                <w:rFonts w:ascii="Arial Narrow" w:hAnsi="Arial Narrow"/>
                <w:bCs/>
                <w:iCs/>
                <w:sz w:val="21"/>
                <w:szCs w:val="21"/>
              </w:rPr>
              <w:t>Bez toho, že by bolo dotknuté ktorékoľvek ustanovenie tejto Zmluvy, sa Strany dohodli, že použitie akéhokoľvek ustanovenia ktoréhokoľvek právneho predpisu Slovenskej republiky, ktoré nie je kogentné, je výslovne vylúčené v rozsahu, v ktorom by jeho použitie mohlo meniť (či už úplne alebo čiastočne) význam, interpretáciu alebo účel ktoréhokoľvek ustanovenia tejto Zmluvy.</w:t>
            </w:r>
          </w:p>
        </w:tc>
      </w:tr>
      <w:tr w:rsidR="00BA355D" w:rsidRPr="00BA355D" w14:paraId="017C1DFB" w14:textId="77777777">
        <w:tc>
          <w:tcPr>
            <w:tcW w:w="1870" w:type="dxa"/>
          </w:tcPr>
          <w:p w14:paraId="6B958743" w14:textId="77777777" w:rsidR="00A50A8B" w:rsidRPr="00BA355D" w:rsidRDefault="00A50A8B">
            <w:pPr>
              <w:spacing w:before="120" w:after="120" w:line="276" w:lineRule="auto"/>
              <w:rPr>
                <w:rFonts w:ascii="Arial Narrow" w:hAnsi="Arial Narrow"/>
                <w:sz w:val="21"/>
                <w:szCs w:val="21"/>
              </w:rPr>
            </w:pPr>
            <w:r w:rsidRPr="00BA355D">
              <w:rPr>
                <w:rFonts w:ascii="Arial Narrow" w:hAnsi="Arial Narrow"/>
                <w:sz w:val="21"/>
                <w:szCs w:val="21"/>
              </w:rPr>
              <w:t>1.5</w:t>
            </w:r>
          </w:p>
          <w:p w14:paraId="62730D99" w14:textId="77777777" w:rsidR="00A50A8B" w:rsidRPr="00BA355D" w:rsidRDefault="00A50A8B">
            <w:pPr>
              <w:spacing w:before="120" w:after="120" w:line="276" w:lineRule="auto"/>
              <w:rPr>
                <w:rFonts w:ascii="Arial Narrow" w:hAnsi="Arial Narrow"/>
                <w:sz w:val="21"/>
                <w:szCs w:val="21"/>
              </w:rPr>
            </w:pPr>
            <w:r w:rsidRPr="00BA355D">
              <w:rPr>
                <w:rFonts w:ascii="Arial Narrow" w:hAnsi="Arial Narrow"/>
                <w:sz w:val="21"/>
                <w:szCs w:val="21"/>
              </w:rPr>
              <w:t>Poradie záväznosti dokumentov</w:t>
            </w:r>
          </w:p>
        </w:tc>
        <w:tc>
          <w:tcPr>
            <w:tcW w:w="7670" w:type="dxa"/>
          </w:tcPr>
          <w:p w14:paraId="72DD94F3" w14:textId="77777777" w:rsidR="00A50A8B" w:rsidRPr="00BA355D" w:rsidRDefault="00A50A8B">
            <w:pPr>
              <w:spacing w:before="120" w:after="120" w:line="276" w:lineRule="auto"/>
              <w:ind w:right="137"/>
              <w:jc w:val="both"/>
              <w:rPr>
                <w:rFonts w:ascii="Arial Narrow" w:hAnsi="Arial Narrow"/>
                <w:sz w:val="21"/>
                <w:szCs w:val="21"/>
              </w:rPr>
            </w:pPr>
            <w:r w:rsidRPr="00BA355D">
              <w:rPr>
                <w:rFonts w:ascii="Arial Narrow" w:hAnsi="Arial Narrow"/>
                <w:iCs/>
                <w:sz w:val="21"/>
                <w:szCs w:val="21"/>
                <w:lang w:eastAsia="sk-SK"/>
              </w:rPr>
              <w:t>Celý text podčlánku 1.5 sa zrušuje a nahrádza sa novým textom, ktorý znie nasledovne:</w:t>
            </w:r>
            <w:r w:rsidRPr="00BA355D">
              <w:rPr>
                <w:rFonts w:ascii="Arial Narrow" w:hAnsi="Arial Narrow"/>
                <w:sz w:val="21"/>
                <w:szCs w:val="21"/>
              </w:rPr>
              <w:t xml:space="preserve"> </w:t>
            </w:r>
          </w:p>
          <w:p w14:paraId="39A81D79" w14:textId="77777777" w:rsidR="00A50A8B" w:rsidRPr="00BA355D" w:rsidRDefault="00A50A8B">
            <w:pPr>
              <w:spacing w:before="120" w:after="120" w:line="276" w:lineRule="auto"/>
              <w:ind w:right="137"/>
              <w:jc w:val="both"/>
              <w:rPr>
                <w:rFonts w:ascii="Arial Narrow" w:hAnsi="Arial Narrow"/>
                <w:sz w:val="21"/>
                <w:szCs w:val="21"/>
              </w:rPr>
            </w:pPr>
            <w:r w:rsidRPr="00BA355D">
              <w:rPr>
                <w:rFonts w:ascii="Arial Narrow" w:hAnsi="Arial Narrow"/>
                <w:sz w:val="21"/>
                <w:szCs w:val="21"/>
              </w:rPr>
              <w:t xml:space="preserve">Dokumenty tvoriace Zmluvu je treba chápať ako vzájomne sa vysvetľujúce. Pre účely interpretácie bude poradie záväznosti jednotlivých dokumentoch také, aké je uvedené v bode 2 Zmluvy o Dielo. </w:t>
            </w:r>
          </w:p>
          <w:p w14:paraId="017F73B7" w14:textId="77777777" w:rsidR="00A50A8B" w:rsidRPr="00BA355D" w:rsidRDefault="00A50A8B">
            <w:pPr>
              <w:spacing w:before="120" w:after="120" w:line="276" w:lineRule="auto"/>
              <w:ind w:right="137"/>
              <w:jc w:val="both"/>
              <w:rPr>
                <w:rFonts w:ascii="Arial Narrow" w:hAnsi="Arial Narrow"/>
                <w:sz w:val="21"/>
                <w:szCs w:val="21"/>
              </w:rPr>
            </w:pPr>
            <w:r w:rsidRPr="00BA355D">
              <w:rPr>
                <w:rFonts w:ascii="Arial Narrow" w:hAnsi="Arial Narrow"/>
                <w:sz w:val="21"/>
                <w:szCs w:val="21"/>
              </w:rPr>
              <w:t>Ak sa v týchto dokumentoch vyskytne nejasnosť alebo nezrovnalosť, Stavebný dozor vydá po predchádzajúcom písomnom súhlase Objednávateľa akékoľvek potrebné objasnenie alebo pokyn. Vydaný pokyn alebo objasnenie nemôže byť v rozpore s poradím záväznosti dokumentov Zmluvy o Dielo.</w:t>
            </w:r>
          </w:p>
          <w:p w14:paraId="1186F545" w14:textId="77777777" w:rsidR="00A50A8B" w:rsidRPr="00BA355D" w:rsidRDefault="00A50A8B">
            <w:pPr>
              <w:spacing w:before="120" w:after="120" w:line="276" w:lineRule="auto"/>
              <w:ind w:right="137"/>
              <w:jc w:val="both"/>
              <w:rPr>
                <w:rFonts w:ascii="Arial Narrow" w:hAnsi="Arial Narrow"/>
                <w:iCs/>
                <w:sz w:val="21"/>
                <w:szCs w:val="21"/>
                <w:lang w:eastAsia="sk-SK"/>
              </w:rPr>
            </w:pPr>
            <w:r w:rsidRPr="00BA355D">
              <w:rPr>
                <w:rFonts w:ascii="Arial Narrow" w:hAnsi="Arial Narrow"/>
                <w:sz w:val="21"/>
                <w:szCs w:val="21"/>
              </w:rPr>
              <w:t xml:space="preserve">Vysvetlenia podľa § 43 </w:t>
            </w:r>
            <w:r w:rsidRPr="00BA355D">
              <w:rPr>
                <w:rFonts w:ascii="Arial Narrow" w:hAnsi="Arial Narrow" w:cs="Arial"/>
                <w:sz w:val="21"/>
                <w:szCs w:val="21"/>
              </w:rPr>
              <w:t>Zákona o verejnom obstarávaní</w:t>
            </w:r>
            <w:r w:rsidRPr="00BA355D">
              <w:rPr>
                <w:rFonts w:ascii="Arial Narrow" w:hAnsi="Arial Narrow"/>
                <w:sz w:val="21"/>
                <w:szCs w:val="21"/>
              </w:rPr>
              <w:t xml:space="preserve"> poskytnuté Objednávateľom, ktoré menia alebo dopĺňajú Súťažné podklady a ich prílohy majú v rozsahu zmien alebo doplnení prednosť pred znením Súťažných podkladov, pričom zároveň platí, že zdieľajú poradie záväznosti toho dokumentu, ktorého sa týkajú tak ako je stanovené v Zmluve o Dielo. Ak relevantné vysvetlenie, nie je fyzicky pripojené k Zmluve o Dielo, ale Zmluva o Dielo odkazuje na dokument, ktorý je predmetom vysvetlenia, má sa za to, že je súčasťou tejto Zmluvy o Dielo.</w:t>
            </w:r>
          </w:p>
        </w:tc>
      </w:tr>
      <w:tr w:rsidR="00BA355D" w:rsidRPr="00BA355D" w14:paraId="2414A508" w14:textId="77777777">
        <w:tc>
          <w:tcPr>
            <w:tcW w:w="1870" w:type="dxa"/>
          </w:tcPr>
          <w:p w14:paraId="1196D0DC" w14:textId="77777777" w:rsidR="00A50A8B" w:rsidRPr="00BA355D" w:rsidRDefault="00A50A8B">
            <w:pPr>
              <w:spacing w:before="120" w:after="120" w:line="276" w:lineRule="auto"/>
              <w:rPr>
                <w:rFonts w:ascii="Arial Narrow" w:hAnsi="Arial Narrow"/>
                <w:sz w:val="21"/>
                <w:szCs w:val="21"/>
              </w:rPr>
            </w:pPr>
            <w:r w:rsidRPr="00BA355D">
              <w:rPr>
                <w:rFonts w:ascii="Arial Narrow" w:hAnsi="Arial Narrow"/>
                <w:sz w:val="21"/>
                <w:szCs w:val="21"/>
              </w:rPr>
              <w:t xml:space="preserve">1.6 </w:t>
            </w:r>
          </w:p>
          <w:p w14:paraId="61D73943" w14:textId="77777777" w:rsidR="00A50A8B" w:rsidRPr="00BA355D" w:rsidRDefault="00A50A8B">
            <w:pPr>
              <w:spacing w:before="120" w:after="120" w:line="276" w:lineRule="auto"/>
              <w:rPr>
                <w:rFonts w:ascii="Arial Narrow" w:hAnsi="Arial Narrow"/>
                <w:sz w:val="21"/>
                <w:szCs w:val="21"/>
              </w:rPr>
            </w:pPr>
            <w:r w:rsidRPr="00BA355D">
              <w:rPr>
                <w:rFonts w:ascii="Arial Narrow" w:hAnsi="Arial Narrow"/>
                <w:sz w:val="21"/>
                <w:szCs w:val="21"/>
              </w:rPr>
              <w:t>Zmluva o Dielo</w:t>
            </w:r>
          </w:p>
        </w:tc>
        <w:tc>
          <w:tcPr>
            <w:tcW w:w="7670" w:type="dxa"/>
          </w:tcPr>
          <w:p w14:paraId="18BCA8EB" w14:textId="77777777" w:rsidR="00A50A8B" w:rsidRPr="00BA355D" w:rsidRDefault="00A50A8B">
            <w:pPr>
              <w:autoSpaceDE w:val="0"/>
              <w:autoSpaceDN w:val="0"/>
              <w:adjustRightInd w:val="0"/>
              <w:spacing w:before="120" w:after="120" w:line="276" w:lineRule="auto"/>
              <w:jc w:val="both"/>
              <w:rPr>
                <w:rFonts w:ascii="Arial Narrow" w:hAnsi="Arial Narrow"/>
                <w:iCs/>
                <w:sz w:val="21"/>
                <w:szCs w:val="21"/>
                <w:lang w:eastAsia="sk-SK"/>
              </w:rPr>
            </w:pPr>
            <w:r w:rsidRPr="00BA355D">
              <w:rPr>
                <w:rFonts w:ascii="Arial Narrow" w:hAnsi="Arial Narrow"/>
                <w:iCs/>
                <w:sz w:val="21"/>
                <w:szCs w:val="21"/>
                <w:lang w:eastAsia="sk-SK"/>
              </w:rPr>
              <w:t>Celý text podčlánku 1.6 sa zrušuje a nahrádza sa novým textom, ktorý znie nasledovne:</w:t>
            </w:r>
          </w:p>
          <w:p w14:paraId="18A8F03A" w14:textId="77777777" w:rsidR="00A50A8B" w:rsidRPr="00BA355D" w:rsidRDefault="00A50A8B">
            <w:pPr>
              <w:autoSpaceDE w:val="0"/>
              <w:autoSpaceDN w:val="0"/>
              <w:adjustRightInd w:val="0"/>
              <w:spacing w:before="120" w:after="120" w:line="276" w:lineRule="auto"/>
              <w:jc w:val="both"/>
              <w:rPr>
                <w:rFonts w:ascii="Arial Narrow" w:hAnsi="Arial Narrow"/>
                <w:iCs/>
                <w:sz w:val="21"/>
                <w:szCs w:val="21"/>
                <w:lang w:eastAsia="sk-SK"/>
              </w:rPr>
            </w:pPr>
            <w:r w:rsidRPr="00BA355D">
              <w:rPr>
                <w:rFonts w:ascii="Arial Narrow" w:hAnsi="Arial Narrow"/>
                <w:iCs/>
                <w:sz w:val="21"/>
                <w:szCs w:val="21"/>
                <w:lang w:eastAsia="sk-SK"/>
              </w:rPr>
              <w:t>Strany uzavrú Zmluvu o Dielo v lehote viazanosti ponuky podľa § 46 Zákona o verejnom obstarávaní, nie však skôr ako v lehotách podľa § 56 Zákona o verejnom obstarávaní.</w:t>
            </w:r>
          </w:p>
        </w:tc>
      </w:tr>
      <w:tr w:rsidR="00BA355D" w:rsidRPr="00BA355D" w14:paraId="1C89CA1C" w14:textId="77777777">
        <w:tc>
          <w:tcPr>
            <w:tcW w:w="1870" w:type="dxa"/>
          </w:tcPr>
          <w:p w14:paraId="470BF414" w14:textId="77777777" w:rsidR="00A50A8B" w:rsidRPr="00BA355D" w:rsidRDefault="00A50A8B">
            <w:pPr>
              <w:spacing w:before="120" w:after="120" w:line="276" w:lineRule="auto"/>
              <w:rPr>
                <w:rFonts w:ascii="Arial Narrow" w:hAnsi="Arial Narrow"/>
                <w:sz w:val="21"/>
                <w:szCs w:val="21"/>
              </w:rPr>
            </w:pPr>
            <w:r w:rsidRPr="00BA355D">
              <w:rPr>
                <w:rFonts w:ascii="Arial Narrow" w:hAnsi="Arial Narrow"/>
                <w:sz w:val="21"/>
                <w:szCs w:val="21"/>
              </w:rPr>
              <w:t xml:space="preserve">1.7 </w:t>
            </w:r>
          </w:p>
          <w:p w14:paraId="309F8ABE" w14:textId="77777777" w:rsidR="00A50A8B" w:rsidRPr="00BA355D" w:rsidRDefault="00A50A8B">
            <w:pPr>
              <w:spacing w:before="120" w:after="120" w:line="276" w:lineRule="auto"/>
              <w:rPr>
                <w:rFonts w:ascii="Arial Narrow" w:hAnsi="Arial Narrow"/>
                <w:sz w:val="21"/>
                <w:szCs w:val="21"/>
              </w:rPr>
            </w:pPr>
            <w:r w:rsidRPr="00BA355D">
              <w:rPr>
                <w:rFonts w:ascii="Arial Narrow" w:hAnsi="Arial Narrow"/>
                <w:sz w:val="21"/>
                <w:szCs w:val="21"/>
              </w:rPr>
              <w:t>Postúpenie zmluvy</w:t>
            </w:r>
          </w:p>
        </w:tc>
        <w:tc>
          <w:tcPr>
            <w:tcW w:w="7670" w:type="dxa"/>
          </w:tcPr>
          <w:p w14:paraId="739A6EF1" w14:textId="77777777" w:rsidR="00A50A8B" w:rsidRPr="00BA355D" w:rsidRDefault="00A50A8B">
            <w:pPr>
              <w:autoSpaceDE w:val="0"/>
              <w:autoSpaceDN w:val="0"/>
              <w:adjustRightInd w:val="0"/>
              <w:spacing w:before="120" w:after="120" w:line="276" w:lineRule="auto"/>
              <w:jc w:val="both"/>
              <w:rPr>
                <w:rFonts w:ascii="Arial Narrow" w:hAnsi="Arial Narrow"/>
                <w:iCs/>
                <w:sz w:val="21"/>
                <w:szCs w:val="21"/>
                <w:lang w:eastAsia="sk-SK"/>
              </w:rPr>
            </w:pPr>
            <w:r w:rsidRPr="00BA355D">
              <w:rPr>
                <w:rFonts w:ascii="Arial Narrow" w:hAnsi="Arial Narrow"/>
                <w:iCs/>
                <w:sz w:val="21"/>
                <w:szCs w:val="21"/>
                <w:lang w:eastAsia="sk-SK"/>
              </w:rPr>
              <w:t>Celý text podčlánku 1.7 sa zrušuje a nahrádza sa novým textom, ktorý znie nasledovne:</w:t>
            </w:r>
          </w:p>
          <w:p w14:paraId="069EFE2D" w14:textId="77777777" w:rsidR="00A50A8B" w:rsidRPr="00BA355D" w:rsidRDefault="00A50A8B">
            <w:pPr>
              <w:autoSpaceDE w:val="0"/>
              <w:autoSpaceDN w:val="0"/>
              <w:adjustRightInd w:val="0"/>
              <w:spacing w:before="120" w:after="120" w:line="276" w:lineRule="auto"/>
              <w:jc w:val="both"/>
              <w:rPr>
                <w:rFonts w:ascii="Arial Narrow" w:hAnsi="Arial Narrow"/>
                <w:iCs/>
                <w:sz w:val="21"/>
                <w:szCs w:val="21"/>
                <w:lang w:eastAsia="sk-SK"/>
              </w:rPr>
            </w:pPr>
            <w:r w:rsidRPr="00BA355D">
              <w:rPr>
                <w:rFonts w:ascii="Arial Narrow" w:hAnsi="Arial Narrow"/>
                <w:iCs/>
                <w:sz w:val="21"/>
                <w:szCs w:val="21"/>
                <w:lang w:eastAsia="sk-SK"/>
              </w:rPr>
              <w:t>Zhotoviteľ sa zaväzuje, že bez písomného súhlasu Objednávateľa nepostúpi svoje peňažné a nepeňažné pohľadávky, ktoré vzniknú z tejto Zmluvy iným tretím osobám. Postúpenie pohľadávky zo strany Zhotoviteľa tretej osobe bez súhlasu Objednávateľa je neplatné. V prípade porušenia tejto povinnosti je Zhotoviteľ povinný uhradiť Objednávateľovi zmluvnú pokutu vo výške 2 % z istiny pohľadávky. Uvedené sa neuplatní, ak osobitný právny predpis vzťahujúci sa na pohľadávku vyplývajúcu z takejto zmluvy vylučuje možnosť podmieniť postúpenie pohľadávky so súhlasom Objednávateľa ako dlžníka.</w:t>
            </w:r>
          </w:p>
        </w:tc>
      </w:tr>
      <w:tr w:rsidR="00BA355D" w:rsidRPr="00BA355D" w14:paraId="0A0DB1B4" w14:textId="77777777">
        <w:tc>
          <w:tcPr>
            <w:tcW w:w="1870" w:type="dxa"/>
          </w:tcPr>
          <w:p w14:paraId="6D1B4BC4" w14:textId="77777777" w:rsidR="00A50A8B" w:rsidRPr="00BA355D" w:rsidRDefault="00A50A8B">
            <w:pPr>
              <w:spacing w:before="120" w:after="120" w:line="276" w:lineRule="auto"/>
              <w:rPr>
                <w:rFonts w:ascii="Arial Narrow" w:hAnsi="Arial Narrow"/>
                <w:sz w:val="21"/>
                <w:szCs w:val="21"/>
              </w:rPr>
            </w:pPr>
            <w:r w:rsidRPr="00BA355D">
              <w:rPr>
                <w:rFonts w:ascii="Arial Narrow" w:hAnsi="Arial Narrow"/>
                <w:sz w:val="21"/>
                <w:szCs w:val="21"/>
              </w:rPr>
              <w:t xml:space="preserve">1.8 </w:t>
            </w:r>
          </w:p>
          <w:p w14:paraId="4B3695DD" w14:textId="77777777" w:rsidR="00A50A8B" w:rsidRPr="00BA355D" w:rsidRDefault="00A50A8B">
            <w:pPr>
              <w:spacing w:before="120" w:after="120" w:line="276" w:lineRule="auto"/>
              <w:rPr>
                <w:rFonts w:ascii="Arial Narrow" w:hAnsi="Arial Narrow"/>
                <w:sz w:val="21"/>
                <w:szCs w:val="21"/>
              </w:rPr>
            </w:pPr>
            <w:r w:rsidRPr="00BA355D">
              <w:rPr>
                <w:rFonts w:ascii="Arial Narrow" w:hAnsi="Arial Narrow"/>
                <w:sz w:val="21"/>
                <w:szCs w:val="21"/>
              </w:rPr>
              <w:t>Starostlivosť o dokumentáciu a jej dodanie</w:t>
            </w:r>
          </w:p>
        </w:tc>
        <w:tc>
          <w:tcPr>
            <w:tcW w:w="7670" w:type="dxa"/>
          </w:tcPr>
          <w:p w14:paraId="08201C46" w14:textId="77777777" w:rsidR="00A50A8B" w:rsidRPr="00BA355D" w:rsidRDefault="00A50A8B">
            <w:pPr>
              <w:autoSpaceDE w:val="0"/>
              <w:autoSpaceDN w:val="0"/>
              <w:adjustRightInd w:val="0"/>
              <w:spacing w:before="120" w:after="120" w:line="276" w:lineRule="auto"/>
              <w:jc w:val="both"/>
              <w:rPr>
                <w:rFonts w:ascii="Arial Narrow" w:hAnsi="Arial Narrow"/>
                <w:iCs/>
                <w:sz w:val="21"/>
                <w:szCs w:val="21"/>
                <w:lang w:eastAsia="sk-SK"/>
              </w:rPr>
            </w:pPr>
            <w:r w:rsidRPr="00BA355D">
              <w:rPr>
                <w:rFonts w:ascii="Arial Narrow" w:hAnsi="Arial Narrow"/>
                <w:iCs/>
                <w:sz w:val="21"/>
                <w:szCs w:val="21"/>
                <w:lang w:eastAsia="sk-SK"/>
              </w:rPr>
              <w:t>Celý text podčlánku 1.8 sa zrušuje a nahrádza sa novým textom, ktorý znie nasledovne:</w:t>
            </w:r>
          </w:p>
          <w:p w14:paraId="52E96CDD" w14:textId="77777777" w:rsidR="00A50A8B" w:rsidRPr="00BA355D" w:rsidRDefault="00A50A8B">
            <w:pPr>
              <w:autoSpaceDE w:val="0"/>
              <w:autoSpaceDN w:val="0"/>
              <w:adjustRightInd w:val="0"/>
              <w:spacing w:before="120" w:after="120" w:line="276" w:lineRule="auto"/>
              <w:jc w:val="both"/>
              <w:rPr>
                <w:rFonts w:ascii="Arial Narrow" w:hAnsi="Arial Narrow"/>
                <w:iCs/>
                <w:sz w:val="21"/>
                <w:szCs w:val="21"/>
                <w:lang w:eastAsia="sk-SK"/>
              </w:rPr>
            </w:pPr>
            <w:r w:rsidRPr="00BA355D">
              <w:rPr>
                <w:rFonts w:ascii="Arial Narrow" w:hAnsi="Arial Narrow"/>
                <w:iCs/>
                <w:sz w:val="21"/>
                <w:szCs w:val="21"/>
                <w:lang w:eastAsia="sk-SK"/>
              </w:rPr>
              <w:t>Každý dokument z Dokumentácie Zhotoviteľa bude v jeho starostlivosti a opatere, pokiaľ a dokiaľ nie je prevzatý Objednávateľom. Pokiaľ sa neuvádza v Zmluve inak, Zhotoviteľ dodá Stavebnotechnickému dozoru šesť kópií každého dokumentu z Dokumentácie Zhotoviteľa.</w:t>
            </w:r>
          </w:p>
          <w:p w14:paraId="60024668" w14:textId="0F63B2E8" w:rsidR="00A50A8B" w:rsidRPr="00BA355D" w:rsidRDefault="00A50A8B">
            <w:pPr>
              <w:autoSpaceDE w:val="0"/>
              <w:autoSpaceDN w:val="0"/>
              <w:adjustRightInd w:val="0"/>
              <w:spacing w:before="120" w:after="120" w:line="276" w:lineRule="auto"/>
              <w:jc w:val="both"/>
              <w:rPr>
                <w:rFonts w:ascii="Arial Narrow" w:hAnsi="Arial Narrow"/>
                <w:iCs/>
                <w:sz w:val="21"/>
                <w:szCs w:val="21"/>
                <w:lang w:eastAsia="sk-SK"/>
              </w:rPr>
            </w:pPr>
            <w:r w:rsidRPr="00BA355D">
              <w:rPr>
                <w:rFonts w:ascii="Arial Narrow" w:hAnsi="Arial Narrow"/>
                <w:iCs/>
                <w:sz w:val="21"/>
                <w:szCs w:val="21"/>
                <w:lang w:eastAsia="sk-SK"/>
              </w:rPr>
              <w:t xml:space="preserve">Kompletná Zmluva vrátane jej prípadných dodatkov, ďalej Dokumentácia Zhotoviteľa a s ňou súvisiace dokumenty, týkajúce sa vyhotovenia predmetu Diela vrátane odsúhlasených Zmien a ich projektovej dokumentácie, či už v origináli alebo kópii, musia byť naskenované a uložené v elektronickej podobe a v tlačenej forme k dispozícii na kontrolu Stavebnotechnickému dozoru, Objednávateľovi, kompetentným orgánom (napr. Štátny stavebný dohľad), ktoré sú oprávnené vykonávať štátny </w:t>
            </w:r>
            <w:r w:rsidR="006B203B" w:rsidRPr="00BA355D">
              <w:rPr>
                <w:rFonts w:ascii="Arial Narrow" w:hAnsi="Arial Narrow"/>
                <w:iCs/>
                <w:sz w:val="21"/>
                <w:szCs w:val="21"/>
                <w:lang w:eastAsia="sk-SK"/>
              </w:rPr>
              <w:t>s</w:t>
            </w:r>
            <w:r w:rsidRPr="00BA355D">
              <w:rPr>
                <w:rFonts w:ascii="Arial Narrow" w:hAnsi="Arial Narrow"/>
                <w:iCs/>
                <w:sz w:val="21"/>
                <w:szCs w:val="21"/>
                <w:lang w:eastAsia="sk-SK"/>
              </w:rPr>
              <w:t>tavebný dozor a iným orgánom, ktoré sú oprávnené vykonávať kontrolu Dokumentácie uskutočňovania Stavby. K dispozícii musí byť tiež stavebný denník vedený Zhotoviteľom, do ktorého môžu robiť zápisy osoby oprávnené v zmysle Stavebného zákona.</w:t>
            </w:r>
          </w:p>
          <w:p w14:paraId="5253E1BE" w14:textId="77777777" w:rsidR="00A50A8B" w:rsidRPr="00BA355D" w:rsidRDefault="00A50A8B">
            <w:pPr>
              <w:autoSpaceDE w:val="0"/>
              <w:autoSpaceDN w:val="0"/>
              <w:adjustRightInd w:val="0"/>
              <w:spacing w:before="120" w:after="120" w:line="276" w:lineRule="auto"/>
              <w:jc w:val="both"/>
              <w:rPr>
                <w:rFonts w:ascii="Arial Narrow" w:hAnsi="Arial Narrow"/>
                <w:iCs/>
                <w:sz w:val="21"/>
                <w:szCs w:val="21"/>
                <w:lang w:eastAsia="sk-SK"/>
              </w:rPr>
            </w:pPr>
            <w:r w:rsidRPr="00BA355D">
              <w:rPr>
                <w:rFonts w:ascii="Arial Narrow" w:hAnsi="Arial Narrow"/>
                <w:iCs/>
                <w:sz w:val="21"/>
                <w:szCs w:val="21"/>
                <w:lang w:eastAsia="sk-SK"/>
              </w:rPr>
              <w:t>Zhotoviteľ bude uchovávať na Stavenisku jednu kópiu Zmluvy vrátane zmluvných podmienok pre technologické zariadenie a projektovanie – realizáciu, pre elektrotechnické a strojno-technologické diela a pre stavebné a inžinierske diela projektované Zhotoviteľom (Žltá kniha, prvé vydanie 1999, vydané Medzinárodnou organizáciou konzultačných inžinierov FIDIC, slovenský preklad, SACE 2008), publikácií uvedených v Požiadavkách Objednávateľa, Dokumentácie Zhotoviteľa a Zmien a ostatnej komunikácie vydanej v súlade so Zmluvou. Personál Objednávateľa bude mať právo prístupu ku všetkým týmto dokumentom v každom primeranom čase.</w:t>
            </w:r>
          </w:p>
          <w:p w14:paraId="77080751" w14:textId="77777777" w:rsidR="00A50A8B" w:rsidRPr="00BA355D" w:rsidRDefault="00A50A8B">
            <w:pPr>
              <w:autoSpaceDE w:val="0"/>
              <w:autoSpaceDN w:val="0"/>
              <w:adjustRightInd w:val="0"/>
              <w:spacing w:before="120" w:after="120" w:line="276" w:lineRule="auto"/>
              <w:jc w:val="both"/>
              <w:rPr>
                <w:rFonts w:ascii="Arial Narrow" w:hAnsi="Arial Narrow"/>
                <w:iCs/>
                <w:sz w:val="21"/>
                <w:szCs w:val="21"/>
                <w:lang w:eastAsia="sk-SK"/>
              </w:rPr>
            </w:pPr>
            <w:r w:rsidRPr="00BA355D">
              <w:rPr>
                <w:rFonts w:ascii="Arial Narrow" w:hAnsi="Arial Narrow"/>
                <w:iCs/>
                <w:sz w:val="21"/>
                <w:szCs w:val="21"/>
                <w:lang w:eastAsia="sk-SK"/>
              </w:rPr>
              <w:t>Ak niektorá zo Strán zistí chybu alebo vadu technického charakteru v dokumente, ktorý bol vypracovaný na použitie pri realizácii Diela, táto Strana okamžite vydá oznámenie o takejto chybe alebo vade.</w:t>
            </w:r>
          </w:p>
        </w:tc>
      </w:tr>
      <w:tr w:rsidR="00BA355D" w:rsidRPr="00BA355D" w14:paraId="2FAE10D4" w14:textId="77777777">
        <w:tc>
          <w:tcPr>
            <w:tcW w:w="1870" w:type="dxa"/>
            <w:tcBorders>
              <w:top w:val="single" w:sz="4" w:space="0" w:color="auto"/>
              <w:left w:val="single" w:sz="4" w:space="0" w:color="auto"/>
              <w:bottom w:val="single" w:sz="4" w:space="0" w:color="auto"/>
              <w:right w:val="single" w:sz="4" w:space="0" w:color="auto"/>
            </w:tcBorders>
          </w:tcPr>
          <w:p w14:paraId="4A6702DC" w14:textId="77777777" w:rsidR="00A50A8B" w:rsidRPr="00BA355D" w:rsidRDefault="00A50A8B">
            <w:pPr>
              <w:spacing w:before="120" w:after="120" w:line="276" w:lineRule="auto"/>
              <w:rPr>
                <w:rFonts w:ascii="Arial Narrow" w:hAnsi="Arial Narrow"/>
                <w:sz w:val="21"/>
                <w:szCs w:val="21"/>
              </w:rPr>
            </w:pPr>
            <w:r w:rsidRPr="00BA355D">
              <w:rPr>
                <w:rFonts w:ascii="Arial Narrow" w:hAnsi="Arial Narrow"/>
                <w:sz w:val="21"/>
                <w:szCs w:val="21"/>
              </w:rPr>
              <w:t>1.10</w:t>
            </w:r>
          </w:p>
          <w:p w14:paraId="6CE57BCC" w14:textId="77777777" w:rsidR="00A50A8B" w:rsidRPr="00BA355D" w:rsidRDefault="00A50A8B">
            <w:pPr>
              <w:spacing w:before="120" w:after="120" w:line="276" w:lineRule="auto"/>
              <w:rPr>
                <w:rFonts w:ascii="Arial Narrow" w:hAnsi="Arial Narrow"/>
                <w:sz w:val="21"/>
                <w:szCs w:val="21"/>
              </w:rPr>
            </w:pPr>
            <w:r w:rsidRPr="00BA355D">
              <w:rPr>
                <w:rFonts w:ascii="Arial Narrow" w:hAnsi="Arial Narrow"/>
                <w:sz w:val="21"/>
                <w:szCs w:val="21"/>
              </w:rPr>
              <w:t>Užívanie Dokumentácie Zhotoviteľa Objednávateľom</w:t>
            </w:r>
          </w:p>
        </w:tc>
        <w:tc>
          <w:tcPr>
            <w:tcW w:w="7670" w:type="dxa"/>
            <w:tcBorders>
              <w:top w:val="single" w:sz="4" w:space="0" w:color="auto"/>
              <w:left w:val="single" w:sz="4" w:space="0" w:color="auto"/>
              <w:bottom w:val="single" w:sz="4" w:space="0" w:color="auto"/>
              <w:right w:val="single" w:sz="4" w:space="0" w:color="auto"/>
            </w:tcBorders>
          </w:tcPr>
          <w:p w14:paraId="3ACB450F" w14:textId="77777777" w:rsidR="00A50A8B" w:rsidRPr="00BA355D" w:rsidRDefault="00A50A8B">
            <w:pPr>
              <w:autoSpaceDE w:val="0"/>
              <w:autoSpaceDN w:val="0"/>
              <w:adjustRightInd w:val="0"/>
              <w:spacing w:before="120" w:after="120" w:line="276" w:lineRule="auto"/>
              <w:jc w:val="both"/>
              <w:rPr>
                <w:rFonts w:ascii="Arial Narrow" w:hAnsi="Arial Narrow"/>
                <w:iCs/>
                <w:sz w:val="21"/>
                <w:szCs w:val="21"/>
                <w:lang w:eastAsia="sk-SK"/>
              </w:rPr>
            </w:pPr>
            <w:r w:rsidRPr="00BA355D">
              <w:rPr>
                <w:rFonts w:ascii="Arial Narrow" w:hAnsi="Arial Narrow"/>
                <w:iCs/>
                <w:sz w:val="21"/>
                <w:szCs w:val="21"/>
                <w:lang w:eastAsia="sk-SK"/>
              </w:rPr>
              <w:t>Na koniec podčlánku 1.10 sa vkladá nasledovný text:</w:t>
            </w:r>
          </w:p>
          <w:p w14:paraId="23252558" w14:textId="77777777" w:rsidR="00A50A8B" w:rsidRPr="00BA355D" w:rsidRDefault="00A50A8B">
            <w:pPr>
              <w:autoSpaceDE w:val="0"/>
              <w:autoSpaceDN w:val="0"/>
              <w:adjustRightInd w:val="0"/>
              <w:spacing w:before="120" w:after="120" w:line="276" w:lineRule="auto"/>
              <w:jc w:val="both"/>
              <w:rPr>
                <w:rFonts w:ascii="Arial Narrow" w:hAnsi="Arial Narrow"/>
                <w:iCs/>
                <w:sz w:val="21"/>
                <w:szCs w:val="21"/>
                <w:lang w:eastAsia="sk-SK"/>
              </w:rPr>
            </w:pPr>
            <w:r w:rsidRPr="00BA355D">
              <w:rPr>
                <w:rFonts w:ascii="Arial Narrow" w:hAnsi="Arial Narrow"/>
                <w:iCs/>
                <w:sz w:val="21"/>
                <w:szCs w:val="21"/>
                <w:lang w:eastAsia="sk-SK"/>
              </w:rPr>
              <w:t>Zhotoviteľ je povinný v súlade s Právnymi predpismi zabezpečiť a vysporiadať všetky výhradné práva</w:t>
            </w:r>
          </w:p>
          <w:p w14:paraId="63167317" w14:textId="77777777" w:rsidR="00A50A8B" w:rsidRPr="00BA355D" w:rsidRDefault="00A50A8B">
            <w:pPr>
              <w:autoSpaceDE w:val="0"/>
              <w:autoSpaceDN w:val="0"/>
              <w:adjustRightInd w:val="0"/>
              <w:spacing w:before="120" w:after="120" w:line="276" w:lineRule="auto"/>
              <w:jc w:val="both"/>
              <w:rPr>
                <w:rFonts w:ascii="Arial Narrow" w:hAnsi="Arial Narrow"/>
                <w:iCs/>
                <w:sz w:val="21"/>
                <w:szCs w:val="21"/>
                <w:lang w:eastAsia="sk-SK"/>
              </w:rPr>
            </w:pPr>
            <w:r w:rsidRPr="00BA355D">
              <w:rPr>
                <w:rFonts w:ascii="Arial Narrow" w:hAnsi="Arial Narrow"/>
                <w:iCs/>
                <w:sz w:val="21"/>
                <w:szCs w:val="21"/>
                <w:lang w:eastAsia="sk-SK"/>
              </w:rPr>
              <w:t xml:space="preserve">(i) k užívaniu počítačových programov a akéhokoľvek duševného vlastníctva týkajúceho sa Dokumentácie Zhotoviteľa potrebných pre prevádzkovanie Diela Objednávateľom podľa </w:t>
            </w:r>
            <w:proofErr w:type="spellStart"/>
            <w:r w:rsidRPr="00BA355D">
              <w:rPr>
                <w:rFonts w:ascii="Arial Narrow" w:hAnsi="Arial Narrow"/>
                <w:iCs/>
                <w:sz w:val="21"/>
                <w:szCs w:val="21"/>
                <w:lang w:eastAsia="sk-SK"/>
              </w:rPr>
              <w:t>podčl</w:t>
            </w:r>
            <w:proofErr w:type="spellEnd"/>
            <w:r w:rsidRPr="00BA355D">
              <w:rPr>
                <w:rFonts w:ascii="Arial Narrow" w:hAnsi="Arial Narrow"/>
                <w:iCs/>
                <w:sz w:val="21"/>
                <w:szCs w:val="21"/>
                <w:lang w:eastAsia="sk-SK"/>
              </w:rPr>
              <w:t>. 10.1 Preberanie Diela a Sekcií alebo 10.2 Preberanie časti Diela do Odbornej obsluhy, a</w:t>
            </w:r>
          </w:p>
          <w:p w14:paraId="6C33FCA5" w14:textId="7ED325BA" w:rsidR="000A7224" w:rsidRPr="00BA355D" w:rsidRDefault="00A50A8B">
            <w:pPr>
              <w:autoSpaceDE w:val="0"/>
              <w:autoSpaceDN w:val="0"/>
              <w:adjustRightInd w:val="0"/>
              <w:spacing w:before="120" w:after="120" w:line="276" w:lineRule="auto"/>
              <w:jc w:val="both"/>
              <w:rPr>
                <w:rFonts w:ascii="Arial Narrow" w:hAnsi="Arial Narrow"/>
                <w:iCs/>
                <w:sz w:val="21"/>
                <w:szCs w:val="21"/>
                <w:lang w:eastAsia="sk-SK"/>
              </w:rPr>
            </w:pPr>
            <w:r w:rsidRPr="00BA355D">
              <w:rPr>
                <w:rFonts w:ascii="Arial Narrow" w:hAnsi="Arial Narrow"/>
                <w:iCs/>
                <w:sz w:val="21"/>
                <w:szCs w:val="21"/>
                <w:lang w:eastAsia="sk-SK"/>
              </w:rPr>
              <w:t>(ii) k predmetom práv duševného vlastníctva vzťahujúc</w:t>
            </w:r>
            <w:r w:rsidR="000A7224" w:rsidRPr="00BA355D">
              <w:rPr>
                <w:rFonts w:ascii="Arial Narrow" w:hAnsi="Arial Narrow"/>
                <w:iCs/>
                <w:sz w:val="21"/>
                <w:szCs w:val="21"/>
                <w:lang w:eastAsia="sk-SK"/>
              </w:rPr>
              <w:t>im</w:t>
            </w:r>
            <w:r w:rsidRPr="00BA355D">
              <w:rPr>
                <w:rFonts w:ascii="Arial Narrow" w:hAnsi="Arial Narrow"/>
                <w:iCs/>
                <w:sz w:val="21"/>
                <w:szCs w:val="21"/>
                <w:lang w:eastAsia="sk-SK"/>
              </w:rPr>
              <w:t xml:space="preserve"> sa k Dielu </w:t>
            </w:r>
          </w:p>
          <w:p w14:paraId="437E6300" w14:textId="77777777" w:rsidR="000A7224" w:rsidRPr="00BA355D" w:rsidRDefault="00A50A8B">
            <w:pPr>
              <w:autoSpaceDE w:val="0"/>
              <w:autoSpaceDN w:val="0"/>
              <w:adjustRightInd w:val="0"/>
              <w:spacing w:before="120" w:after="120" w:line="276" w:lineRule="auto"/>
              <w:jc w:val="both"/>
              <w:rPr>
                <w:rFonts w:ascii="Arial Narrow" w:hAnsi="Arial Narrow"/>
                <w:iCs/>
                <w:sz w:val="21"/>
                <w:szCs w:val="21"/>
                <w:lang w:eastAsia="sk-SK"/>
              </w:rPr>
            </w:pPr>
            <w:r w:rsidRPr="00BA355D">
              <w:rPr>
                <w:rFonts w:ascii="Arial Narrow" w:hAnsi="Arial Narrow"/>
                <w:iCs/>
                <w:sz w:val="21"/>
                <w:szCs w:val="21"/>
                <w:lang w:eastAsia="sk-SK"/>
              </w:rPr>
              <w:t>(spolu ďalej aj ako „</w:t>
            </w:r>
            <w:r w:rsidRPr="00BA355D">
              <w:rPr>
                <w:rFonts w:ascii="Arial Narrow" w:hAnsi="Arial Narrow"/>
                <w:b/>
                <w:bCs/>
                <w:iCs/>
                <w:sz w:val="21"/>
                <w:szCs w:val="21"/>
                <w:lang w:eastAsia="sk-SK"/>
              </w:rPr>
              <w:t>Riešenie</w:t>
            </w:r>
            <w:r w:rsidRPr="00BA355D">
              <w:rPr>
                <w:rFonts w:ascii="Arial Narrow" w:hAnsi="Arial Narrow"/>
                <w:iCs/>
                <w:sz w:val="21"/>
                <w:szCs w:val="21"/>
                <w:lang w:eastAsia="sk-SK"/>
              </w:rPr>
              <w:t xml:space="preserve">”) </w:t>
            </w:r>
          </w:p>
          <w:p w14:paraId="6F4A1630" w14:textId="7118122E" w:rsidR="00A50A8B" w:rsidRPr="00BA355D" w:rsidRDefault="00A50A8B">
            <w:pPr>
              <w:autoSpaceDE w:val="0"/>
              <w:autoSpaceDN w:val="0"/>
              <w:adjustRightInd w:val="0"/>
              <w:spacing w:before="120" w:after="120" w:line="276" w:lineRule="auto"/>
              <w:jc w:val="both"/>
              <w:rPr>
                <w:rFonts w:ascii="Arial Narrow" w:hAnsi="Arial Narrow"/>
                <w:iCs/>
                <w:sz w:val="21"/>
                <w:szCs w:val="21"/>
                <w:lang w:eastAsia="sk-SK"/>
              </w:rPr>
            </w:pPr>
            <w:r w:rsidRPr="00BA355D">
              <w:rPr>
                <w:rFonts w:ascii="Arial Narrow" w:hAnsi="Arial Narrow"/>
                <w:iCs/>
                <w:sz w:val="21"/>
                <w:szCs w:val="21"/>
                <w:lang w:eastAsia="sk-SK"/>
              </w:rPr>
              <w:t>takým spôsobom, že po prebratí bude Dielo môcť byť prevádzkované bez akýchkoľvek obmedzení a nárokov tretích osôb. Má sa za to, že licenčné poplatky a všetky ostatné náklady spojené s takýmto užívaním Riešenia, vrátane počítačových programov a duševného vlastníctva, sú zahrnuté v Akceptovanej zmluvnej hodnote.</w:t>
            </w:r>
          </w:p>
          <w:p w14:paraId="084231AB" w14:textId="77777777" w:rsidR="00A50A8B" w:rsidRPr="00BA355D" w:rsidRDefault="00A50A8B">
            <w:pPr>
              <w:autoSpaceDE w:val="0"/>
              <w:autoSpaceDN w:val="0"/>
              <w:adjustRightInd w:val="0"/>
              <w:spacing w:before="120" w:after="120" w:line="276" w:lineRule="auto"/>
              <w:jc w:val="both"/>
              <w:rPr>
                <w:rFonts w:ascii="Arial Narrow" w:hAnsi="Arial Narrow"/>
                <w:iCs/>
                <w:sz w:val="21"/>
                <w:szCs w:val="21"/>
                <w:lang w:eastAsia="sk-SK"/>
              </w:rPr>
            </w:pPr>
            <w:r w:rsidRPr="00BA355D">
              <w:rPr>
                <w:rFonts w:ascii="Arial Narrow" w:hAnsi="Arial Narrow"/>
                <w:iCs/>
                <w:sz w:val="21"/>
                <w:szCs w:val="21"/>
                <w:lang w:eastAsia="sk-SK"/>
              </w:rPr>
              <w:t>Zhotoviteľ sa zaväzuje zabezpečiť, že bude nositeľom majetkových práv k Dielu a udeľuje Objednávateľovi výhradnú licenciu v neobmedzenom rozsahu na použitie Riešenia, a to na všestranné použitie Riešenia bez časového obmedzenia.</w:t>
            </w:r>
          </w:p>
          <w:p w14:paraId="6E7814E8" w14:textId="77777777" w:rsidR="00A50A8B" w:rsidRPr="00BA355D" w:rsidRDefault="00A50A8B">
            <w:pPr>
              <w:autoSpaceDE w:val="0"/>
              <w:autoSpaceDN w:val="0"/>
              <w:adjustRightInd w:val="0"/>
              <w:spacing w:before="120" w:after="120" w:line="276" w:lineRule="auto"/>
              <w:jc w:val="both"/>
              <w:rPr>
                <w:rFonts w:ascii="Arial Narrow" w:hAnsi="Arial Narrow"/>
                <w:iCs/>
                <w:sz w:val="21"/>
                <w:szCs w:val="21"/>
                <w:lang w:eastAsia="sk-SK"/>
              </w:rPr>
            </w:pPr>
            <w:r w:rsidRPr="00BA355D">
              <w:rPr>
                <w:rFonts w:ascii="Arial Narrow" w:hAnsi="Arial Narrow"/>
                <w:iCs/>
                <w:sz w:val="21"/>
                <w:szCs w:val="21"/>
                <w:lang w:eastAsia="sk-SK"/>
              </w:rPr>
              <w:t>Zhotoviteľ sa zaväzuje zabezpečiť, že jedinou osobou oprávnenou užívať (licencia, udelenie sublicencie) Riešenie je Objednávateľ. Zhotoviteľ sa ďalej zaväzuje, že nebude sám Riešenie používať ani neumožní jeho používanie tretím osobám a neposkytne tretím osobám rovnaké alebo obdobné Riešenie. Ďalej sa Zhotoviteľ zaväzuje, že neprevedie práva udelené touto Zmluvou Zhotoviteľovi na tretiu osobu.</w:t>
            </w:r>
          </w:p>
          <w:p w14:paraId="0FC6F36F" w14:textId="77777777" w:rsidR="00A50A8B" w:rsidRPr="00BA355D" w:rsidRDefault="00A50A8B">
            <w:pPr>
              <w:autoSpaceDE w:val="0"/>
              <w:autoSpaceDN w:val="0"/>
              <w:adjustRightInd w:val="0"/>
              <w:spacing w:before="120" w:after="120" w:line="276" w:lineRule="auto"/>
              <w:jc w:val="both"/>
              <w:rPr>
                <w:rFonts w:ascii="Arial Narrow" w:hAnsi="Arial Narrow"/>
                <w:iCs/>
                <w:sz w:val="21"/>
                <w:szCs w:val="21"/>
                <w:lang w:eastAsia="sk-SK"/>
              </w:rPr>
            </w:pPr>
            <w:r w:rsidRPr="00BA355D">
              <w:rPr>
                <w:rFonts w:ascii="Arial Narrow" w:hAnsi="Arial Narrow"/>
                <w:iCs/>
                <w:sz w:val="21"/>
                <w:szCs w:val="21"/>
                <w:lang w:eastAsia="sk-SK"/>
              </w:rPr>
              <w:t>Zhotoviteľ vyhlasuje, že mu patria všetky majetkové práva k Riešeniu, je oprávnený s nimi disponovať a uzavrieť túto Zmluvu. Zhotoviteľ tiež vyhlasuje, že vysporiadal všetky diela alebo výkony fyzických osôb - autorov, pôvodcov alebo nositeľov osobnostných práv k Riešeniu.</w:t>
            </w:r>
          </w:p>
          <w:p w14:paraId="5E759335" w14:textId="77777777" w:rsidR="00A50A8B" w:rsidRPr="00BA355D" w:rsidRDefault="00A50A8B">
            <w:pPr>
              <w:autoSpaceDE w:val="0"/>
              <w:autoSpaceDN w:val="0"/>
              <w:adjustRightInd w:val="0"/>
              <w:spacing w:before="120" w:after="120" w:line="276" w:lineRule="auto"/>
              <w:jc w:val="both"/>
              <w:rPr>
                <w:rFonts w:ascii="Arial Narrow" w:hAnsi="Arial Narrow"/>
                <w:iCs/>
                <w:sz w:val="21"/>
                <w:szCs w:val="21"/>
                <w:lang w:eastAsia="sk-SK"/>
              </w:rPr>
            </w:pPr>
            <w:r w:rsidRPr="00BA355D">
              <w:rPr>
                <w:rFonts w:ascii="Arial Narrow" w:hAnsi="Arial Narrow"/>
                <w:iCs/>
                <w:sz w:val="21"/>
                <w:szCs w:val="21"/>
                <w:lang w:eastAsia="sk-SK"/>
              </w:rPr>
              <w:t>Zhotoviteľ udeľuje Objednávateľovi súhlas na poskytnutie sublicencie na použitie Riešenia alebo jeho časti tretím osobám v rozsahu licencie udelenej Objednávateľovi.</w:t>
            </w:r>
          </w:p>
          <w:p w14:paraId="5F9D46B2" w14:textId="77777777" w:rsidR="00A50A8B" w:rsidRPr="00BA355D" w:rsidRDefault="00A50A8B">
            <w:pPr>
              <w:autoSpaceDE w:val="0"/>
              <w:autoSpaceDN w:val="0"/>
              <w:adjustRightInd w:val="0"/>
              <w:spacing w:before="120" w:after="120" w:line="276" w:lineRule="auto"/>
              <w:jc w:val="both"/>
              <w:rPr>
                <w:rFonts w:ascii="Arial Narrow" w:hAnsi="Arial Narrow"/>
                <w:iCs/>
                <w:sz w:val="21"/>
                <w:szCs w:val="21"/>
                <w:lang w:eastAsia="sk-SK"/>
              </w:rPr>
            </w:pPr>
            <w:r w:rsidRPr="00BA355D">
              <w:rPr>
                <w:rFonts w:ascii="Arial Narrow" w:hAnsi="Arial Narrow"/>
                <w:iCs/>
                <w:sz w:val="21"/>
                <w:szCs w:val="21"/>
                <w:lang w:eastAsia="sk-SK"/>
              </w:rPr>
              <w:t>Na požiadanie Objednávateľa je Zhotoviteľ povinný podpísať osobitnú zmluvu ohľadom duševného vlastníctva k Dielu.</w:t>
            </w:r>
          </w:p>
        </w:tc>
      </w:tr>
      <w:tr w:rsidR="00BA355D" w:rsidRPr="00BA355D" w14:paraId="45A5F361" w14:textId="77777777">
        <w:tc>
          <w:tcPr>
            <w:tcW w:w="1870" w:type="dxa"/>
            <w:tcBorders>
              <w:top w:val="single" w:sz="4" w:space="0" w:color="auto"/>
              <w:left w:val="single" w:sz="4" w:space="0" w:color="auto"/>
              <w:bottom w:val="single" w:sz="4" w:space="0" w:color="auto"/>
              <w:right w:val="single" w:sz="4" w:space="0" w:color="auto"/>
            </w:tcBorders>
          </w:tcPr>
          <w:p w14:paraId="43C859A6" w14:textId="77777777" w:rsidR="00A50A8B" w:rsidRPr="00BA355D" w:rsidRDefault="00A50A8B">
            <w:pPr>
              <w:spacing w:before="120" w:after="120" w:line="276" w:lineRule="auto"/>
              <w:rPr>
                <w:rFonts w:ascii="Arial Narrow" w:hAnsi="Arial Narrow"/>
                <w:sz w:val="21"/>
                <w:szCs w:val="21"/>
              </w:rPr>
            </w:pPr>
            <w:r w:rsidRPr="00BA355D">
              <w:rPr>
                <w:rFonts w:ascii="Arial Narrow" w:hAnsi="Arial Narrow"/>
                <w:sz w:val="21"/>
                <w:szCs w:val="21"/>
              </w:rPr>
              <w:t xml:space="preserve">1.12 </w:t>
            </w:r>
          </w:p>
          <w:p w14:paraId="78241DD4" w14:textId="77777777" w:rsidR="00A50A8B" w:rsidRPr="00BA355D" w:rsidRDefault="00A50A8B">
            <w:pPr>
              <w:spacing w:before="120" w:after="120" w:line="276" w:lineRule="auto"/>
              <w:rPr>
                <w:rFonts w:ascii="Arial Narrow" w:hAnsi="Arial Narrow"/>
                <w:sz w:val="21"/>
                <w:szCs w:val="21"/>
              </w:rPr>
            </w:pPr>
            <w:r w:rsidRPr="00BA355D">
              <w:rPr>
                <w:rFonts w:ascii="Arial Narrow" w:hAnsi="Arial Narrow"/>
                <w:sz w:val="21"/>
                <w:szCs w:val="21"/>
              </w:rPr>
              <w:t>Dôverné informácie a obchodné tajomstvo</w:t>
            </w:r>
          </w:p>
        </w:tc>
        <w:tc>
          <w:tcPr>
            <w:tcW w:w="7670" w:type="dxa"/>
            <w:tcBorders>
              <w:top w:val="single" w:sz="4" w:space="0" w:color="auto"/>
              <w:left w:val="single" w:sz="4" w:space="0" w:color="auto"/>
              <w:bottom w:val="single" w:sz="4" w:space="0" w:color="auto"/>
              <w:right w:val="single" w:sz="4" w:space="0" w:color="auto"/>
            </w:tcBorders>
          </w:tcPr>
          <w:p w14:paraId="1C9936C5" w14:textId="77777777" w:rsidR="00A50A8B" w:rsidRPr="00BA355D" w:rsidRDefault="00A50A8B">
            <w:pPr>
              <w:pStyle w:val="NoSpacing"/>
              <w:spacing w:before="120" w:after="120" w:line="276" w:lineRule="auto"/>
              <w:jc w:val="both"/>
              <w:rPr>
                <w:rFonts w:ascii="Arial Narrow" w:hAnsi="Arial Narrow"/>
                <w:sz w:val="21"/>
                <w:szCs w:val="21"/>
              </w:rPr>
            </w:pPr>
            <w:r w:rsidRPr="00BA355D">
              <w:rPr>
                <w:rFonts w:ascii="Arial Narrow" w:hAnsi="Arial Narrow"/>
                <w:sz w:val="21"/>
                <w:szCs w:val="21"/>
              </w:rPr>
              <w:t>Názov tohto podčlánku sa zrušuje a nahrádza sa názvom „Dôverné informácie a obchodné tajomstvo“.</w:t>
            </w:r>
          </w:p>
          <w:p w14:paraId="3CD6D4A5" w14:textId="77777777" w:rsidR="00A50A8B" w:rsidRPr="00BA355D" w:rsidRDefault="00A50A8B">
            <w:pPr>
              <w:spacing w:before="120" w:after="120" w:line="276" w:lineRule="auto"/>
              <w:ind w:right="137"/>
              <w:jc w:val="both"/>
              <w:rPr>
                <w:rFonts w:ascii="Arial Narrow" w:hAnsi="Arial Narrow"/>
                <w:sz w:val="21"/>
                <w:szCs w:val="21"/>
              </w:rPr>
            </w:pPr>
            <w:r w:rsidRPr="00BA355D">
              <w:rPr>
                <w:rFonts w:ascii="Arial Narrow" w:hAnsi="Arial Narrow"/>
                <w:sz w:val="21"/>
                <w:szCs w:val="21"/>
              </w:rPr>
              <w:t>Celý text podčlánku 1.12 sa zrušuje a nahrádza novým textom, ktorý znie nasledovne:</w:t>
            </w:r>
          </w:p>
          <w:p w14:paraId="18A896CF" w14:textId="77777777" w:rsidR="00A50A8B" w:rsidRPr="00BA355D" w:rsidRDefault="00A50A8B">
            <w:pPr>
              <w:autoSpaceDE w:val="0"/>
              <w:autoSpaceDN w:val="0"/>
              <w:adjustRightInd w:val="0"/>
              <w:spacing w:before="120" w:after="120" w:line="276" w:lineRule="auto"/>
              <w:jc w:val="both"/>
              <w:rPr>
                <w:rFonts w:ascii="Arial Narrow" w:hAnsi="Arial Narrow"/>
                <w:iCs/>
                <w:sz w:val="21"/>
                <w:szCs w:val="21"/>
                <w:lang w:eastAsia="sk-SK"/>
              </w:rPr>
            </w:pPr>
            <w:r w:rsidRPr="00BA355D">
              <w:rPr>
                <w:rFonts w:ascii="Arial Narrow" w:hAnsi="Arial Narrow"/>
                <w:iCs/>
                <w:sz w:val="21"/>
                <w:szCs w:val="21"/>
                <w:lang w:eastAsia="sk-SK"/>
              </w:rPr>
              <w:t>Zhotoviteľ je povinný poskytnúť všetky dôverné a iné informácie, ktoré môže Stavebný dozor odôvodnene požadovať na to, aby si overil, že Zhotoviteľ plní podmienky Zmluvy.</w:t>
            </w:r>
          </w:p>
          <w:p w14:paraId="16AE4703" w14:textId="77777777" w:rsidR="00A50A8B" w:rsidRPr="00BA355D" w:rsidRDefault="00A50A8B">
            <w:pPr>
              <w:autoSpaceDE w:val="0"/>
              <w:autoSpaceDN w:val="0"/>
              <w:adjustRightInd w:val="0"/>
              <w:spacing w:before="120" w:after="120" w:line="276" w:lineRule="auto"/>
              <w:jc w:val="both"/>
              <w:rPr>
                <w:rFonts w:ascii="Arial Narrow" w:hAnsi="Arial Narrow"/>
                <w:iCs/>
                <w:sz w:val="21"/>
                <w:szCs w:val="21"/>
                <w:lang w:eastAsia="sk-SK"/>
              </w:rPr>
            </w:pPr>
            <w:r w:rsidRPr="00BA355D">
              <w:rPr>
                <w:rFonts w:ascii="Arial Narrow" w:hAnsi="Arial Narrow"/>
                <w:iCs/>
                <w:sz w:val="21"/>
                <w:szCs w:val="21"/>
                <w:lang w:eastAsia="sk-SK"/>
              </w:rPr>
              <w:t>Zhotoviteľ je povinný nakladať s podrobnosťami Zmluvy ako s osobnými a dôvernými údajmi, s výnimkou toho čo je nevyhnutné pre plnenie zmluvných záväzkov alebo pre súlad s príslušnými Právnymi predpismi. Zhotoviteľ nesmie zverejniť, dovoliť zverejnenie alebo poskytnúť akékoľvek informácie o predmete Diela v žiadnom komerčnom, technickom periodiku alebo inej publikácii bez predchádzajúceho písomného súhlasu Objednávateľa.</w:t>
            </w:r>
          </w:p>
          <w:p w14:paraId="36E70054" w14:textId="77777777" w:rsidR="00A50A8B" w:rsidRPr="00BA355D" w:rsidRDefault="00A50A8B">
            <w:pPr>
              <w:autoSpaceDE w:val="0"/>
              <w:autoSpaceDN w:val="0"/>
              <w:adjustRightInd w:val="0"/>
              <w:spacing w:before="120" w:after="120" w:line="276" w:lineRule="auto"/>
              <w:jc w:val="both"/>
              <w:rPr>
                <w:rFonts w:ascii="Arial Narrow" w:hAnsi="Arial Narrow"/>
                <w:iCs/>
                <w:sz w:val="21"/>
                <w:szCs w:val="21"/>
                <w:lang w:eastAsia="sk-SK"/>
              </w:rPr>
            </w:pPr>
            <w:r w:rsidRPr="00BA355D">
              <w:rPr>
                <w:rFonts w:ascii="Arial Narrow" w:hAnsi="Arial Narrow"/>
                <w:iCs/>
                <w:sz w:val="21"/>
                <w:szCs w:val="21"/>
                <w:lang w:eastAsia="sk-SK"/>
              </w:rPr>
              <w:t xml:space="preserve">Zhotoviteľ nie je oprávnený akýmkoľvek spôsobom komunikovať s laickou ani odbornou verejnosťou, s médiami a tretími osobami o predmete Diela, toto právo si výlučne vyhradzuje Objednávateľ. </w:t>
            </w:r>
          </w:p>
          <w:p w14:paraId="57045FDF" w14:textId="77777777" w:rsidR="00A50A8B" w:rsidRPr="00BA355D" w:rsidRDefault="00A50A8B">
            <w:pPr>
              <w:autoSpaceDE w:val="0"/>
              <w:autoSpaceDN w:val="0"/>
              <w:adjustRightInd w:val="0"/>
              <w:spacing w:before="120" w:after="120" w:line="276" w:lineRule="auto"/>
              <w:jc w:val="both"/>
              <w:rPr>
                <w:rFonts w:ascii="Arial Narrow" w:hAnsi="Arial Narrow"/>
                <w:iCs/>
                <w:sz w:val="21"/>
                <w:szCs w:val="21"/>
                <w:lang w:eastAsia="sk-SK"/>
              </w:rPr>
            </w:pPr>
            <w:r w:rsidRPr="00BA355D">
              <w:rPr>
                <w:rFonts w:ascii="Arial Narrow" w:hAnsi="Arial Narrow"/>
                <w:iCs/>
                <w:sz w:val="21"/>
                <w:szCs w:val="21"/>
                <w:lang w:eastAsia="sk-SK"/>
              </w:rPr>
              <w:t>Ďalšie podmienky sú uvedené v Požiadavkách Objednávateľa a v Dokumentácii poskytnutej Objednávateľom.</w:t>
            </w:r>
          </w:p>
          <w:p w14:paraId="5DDEC12E" w14:textId="77777777" w:rsidR="00A50A8B" w:rsidRPr="00BA355D" w:rsidRDefault="00A50A8B">
            <w:pPr>
              <w:autoSpaceDE w:val="0"/>
              <w:autoSpaceDN w:val="0"/>
              <w:adjustRightInd w:val="0"/>
              <w:spacing w:before="120" w:after="120" w:line="276" w:lineRule="auto"/>
              <w:jc w:val="both"/>
              <w:rPr>
                <w:rFonts w:ascii="Arial Narrow" w:hAnsi="Arial Narrow"/>
                <w:iCs/>
                <w:sz w:val="21"/>
                <w:szCs w:val="21"/>
                <w:lang w:eastAsia="sk-SK"/>
              </w:rPr>
            </w:pPr>
            <w:r w:rsidRPr="00BA355D">
              <w:rPr>
                <w:rFonts w:ascii="Arial Narrow" w:hAnsi="Arial Narrow"/>
                <w:iCs/>
                <w:sz w:val="21"/>
                <w:szCs w:val="21"/>
                <w:lang w:eastAsia="sk-SK"/>
              </w:rPr>
              <w:t xml:space="preserve">V prípade, ak Zhotoviteľ poruší túto svoju povinnosť vzniká Objednávateľovi nárok na zaplatenie zmluvnej pokuty vo výške 10 000,- EUR (slovom desaťtisíc eur) za každé porušenie tejto povinnosti. Zaplatenie zmluvnej pokuty nemá vplyv na plnenie tejto povinnosti Zhotoviteľa v súlade s týmto </w:t>
            </w:r>
            <w:proofErr w:type="spellStart"/>
            <w:r w:rsidRPr="00BA355D">
              <w:rPr>
                <w:rFonts w:ascii="Arial Narrow" w:hAnsi="Arial Narrow"/>
                <w:iCs/>
                <w:sz w:val="21"/>
                <w:szCs w:val="21"/>
                <w:lang w:eastAsia="sk-SK"/>
              </w:rPr>
              <w:t>podčlánkom</w:t>
            </w:r>
            <w:proofErr w:type="spellEnd"/>
            <w:r w:rsidRPr="00BA355D">
              <w:rPr>
                <w:rFonts w:ascii="Arial Narrow" w:hAnsi="Arial Narrow"/>
                <w:iCs/>
                <w:sz w:val="21"/>
                <w:szCs w:val="21"/>
                <w:lang w:eastAsia="sk-SK"/>
              </w:rPr>
              <w:t>. Objednávateľ je povinný uplatniť zmluvnú pokutu prostredníctvom podčlánku 2.5 a o zmluvnej pokute rozhodne v súlade s postupom podľa podčlánku 3.5 Stavebný dozor. Splatnosť zmluvnej pokuty rozhodnutie Stavebným dozorom je uvedená podčlánku 4.2 (b).“</w:t>
            </w:r>
          </w:p>
        </w:tc>
      </w:tr>
      <w:tr w:rsidR="00BA355D" w:rsidRPr="00BA355D" w14:paraId="4D2D280A" w14:textId="77777777">
        <w:tc>
          <w:tcPr>
            <w:tcW w:w="1870" w:type="dxa"/>
            <w:tcBorders>
              <w:top w:val="single" w:sz="4" w:space="0" w:color="auto"/>
              <w:left w:val="single" w:sz="4" w:space="0" w:color="auto"/>
              <w:bottom w:val="single" w:sz="4" w:space="0" w:color="auto"/>
              <w:right w:val="single" w:sz="4" w:space="0" w:color="auto"/>
            </w:tcBorders>
          </w:tcPr>
          <w:p w14:paraId="0A7698C6" w14:textId="77777777" w:rsidR="00A50A8B" w:rsidRPr="00BA355D" w:rsidRDefault="00A50A8B">
            <w:pPr>
              <w:spacing w:before="120" w:after="120" w:line="276" w:lineRule="auto"/>
              <w:rPr>
                <w:rFonts w:ascii="Arial Narrow" w:hAnsi="Arial Narrow"/>
                <w:sz w:val="21"/>
                <w:szCs w:val="21"/>
              </w:rPr>
            </w:pPr>
            <w:r w:rsidRPr="00BA355D">
              <w:rPr>
                <w:rFonts w:ascii="Arial Narrow" w:hAnsi="Arial Narrow"/>
                <w:sz w:val="21"/>
                <w:szCs w:val="21"/>
              </w:rPr>
              <w:t>1.13</w:t>
            </w:r>
          </w:p>
          <w:p w14:paraId="02CF90D1" w14:textId="77777777" w:rsidR="00A50A8B" w:rsidRPr="00BA355D" w:rsidRDefault="00A50A8B">
            <w:pPr>
              <w:spacing w:before="120" w:after="120" w:line="276" w:lineRule="auto"/>
              <w:rPr>
                <w:rFonts w:ascii="Arial Narrow" w:hAnsi="Arial Narrow"/>
                <w:sz w:val="21"/>
                <w:szCs w:val="21"/>
              </w:rPr>
            </w:pPr>
            <w:r w:rsidRPr="00BA355D">
              <w:rPr>
                <w:rFonts w:ascii="Arial Narrow" w:hAnsi="Arial Narrow"/>
                <w:sz w:val="21"/>
                <w:szCs w:val="21"/>
              </w:rPr>
              <w:t>Súlad s Právnymi predpismi</w:t>
            </w:r>
          </w:p>
        </w:tc>
        <w:tc>
          <w:tcPr>
            <w:tcW w:w="7670" w:type="dxa"/>
            <w:tcBorders>
              <w:top w:val="single" w:sz="4" w:space="0" w:color="auto"/>
              <w:left w:val="single" w:sz="4" w:space="0" w:color="auto"/>
              <w:bottom w:val="single" w:sz="4" w:space="0" w:color="auto"/>
              <w:right w:val="single" w:sz="4" w:space="0" w:color="auto"/>
            </w:tcBorders>
          </w:tcPr>
          <w:p w14:paraId="6FF34DD5" w14:textId="77777777" w:rsidR="00A50A8B" w:rsidRPr="00BA355D" w:rsidRDefault="00A50A8B">
            <w:pPr>
              <w:autoSpaceDE w:val="0"/>
              <w:autoSpaceDN w:val="0"/>
              <w:adjustRightInd w:val="0"/>
              <w:spacing w:before="120" w:after="120" w:line="276" w:lineRule="auto"/>
              <w:jc w:val="both"/>
              <w:rPr>
                <w:rFonts w:ascii="Arial Narrow" w:hAnsi="Arial Narrow"/>
                <w:iCs/>
                <w:sz w:val="21"/>
                <w:szCs w:val="21"/>
                <w:lang w:eastAsia="sk-SK"/>
              </w:rPr>
            </w:pPr>
            <w:r w:rsidRPr="00BA355D">
              <w:rPr>
                <w:rFonts w:ascii="Arial Narrow" w:hAnsi="Arial Narrow"/>
                <w:iCs/>
                <w:sz w:val="21"/>
                <w:szCs w:val="21"/>
                <w:lang w:eastAsia="sk-SK"/>
              </w:rPr>
              <w:t>Celý text v </w:t>
            </w:r>
            <w:proofErr w:type="spellStart"/>
            <w:r w:rsidRPr="00BA355D">
              <w:rPr>
                <w:rFonts w:ascii="Arial Narrow" w:hAnsi="Arial Narrow"/>
                <w:iCs/>
                <w:sz w:val="21"/>
                <w:szCs w:val="21"/>
                <w:lang w:eastAsia="sk-SK"/>
              </w:rPr>
              <w:t>pododseku</w:t>
            </w:r>
            <w:proofErr w:type="spellEnd"/>
            <w:r w:rsidRPr="00BA355D">
              <w:rPr>
                <w:rFonts w:ascii="Arial Narrow" w:hAnsi="Arial Narrow"/>
                <w:iCs/>
                <w:sz w:val="21"/>
                <w:szCs w:val="21"/>
                <w:lang w:eastAsia="sk-SK"/>
              </w:rPr>
              <w:t xml:space="preserve"> písmena (a) sa nahrádza nasledovným textom:</w:t>
            </w:r>
          </w:p>
          <w:p w14:paraId="63FDCF27" w14:textId="345D99A5" w:rsidR="00A50A8B" w:rsidRPr="00BA355D" w:rsidRDefault="00A50A8B">
            <w:pPr>
              <w:autoSpaceDE w:val="0"/>
              <w:autoSpaceDN w:val="0"/>
              <w:adjustRightInd w:val="0"/>
              <w:spacing w:before="120" w:after="120" w:line="276" w:lineRule="auto"/>
              <w:jc w:val="both"/>
              <w:rPr>
                <w:rFonts w:ascii="Arial Narrow" w:hAnsi="Arial Narrow"/>
                <w:iCs/>
                <w:sz w:val="21"/>
                <w:szCs w:val="21"/>
                <w:lang w:eastAsia="sk-SK"/>
              </w:rPr>
            </w:pPr>
            <w:r w:rsidRPr="00BA355D">
              <w:rPr>
                <w:rFonts w:ascii="Arial Narrow" w:hAnsi="Arial Narrow"/>
                <w:iCs/>
                <w:sz w:val="21"/>
                <w:szCs w:val="21"/>
                <w:lang w:eastAsia="sk-SK"/>
              </w:rPr>
              <w:t>a)</w:t>
            </w:r>
            <w:r w:rsidRPr="00BA355D">
              <w:rPr>
                <w:rFonts w:ascii="Arial Narrow" w:hAnsi="Arial Narrow"/>
                <w:iCs/>
                <w:sz w:val="21"/>
                <w:szCs w:val="21"/>
                <w:lang w:eastAsia="sk-SK"/>
              </w:rPr>
              <w:tab/>
              <w:t>Požiadavky Objednávateľa (Zväzok 3 Časť 1 Súťažných podkladov) uvádzajú, ktoré povolenia/rozhodnutia/súhlasy zabezpečuje Objednávateľ, a ktoré povolenia/rozhodnutia/súhlasy zabezpečuje Zhotoviteľ. Objednávateľ je povinný nahradiť škodu Zhotoviteľovi, ak by mu vznikla škoda v dôsledku toho, že Objednávateľ nezabezpečil príslušné povolenia/rozhodnutia/súhlasy; a</w:t>
            </w:r>
          </w:p>
          <w:p w14:paraId="1B00F5CB" w14:textId="77777777" w:rsidR="00A50A8B" w:rsidRPr="00BA355D" w:rsidRDefault="00A50A8B">
            <w:pPr>
              <w:autoSpaceDE w:val="0"/>
              <w:autoSpaceDN w:val="0"/>
              <w:adjustRightInd w:val="0"/>
              <w:spacing w:before="120" w:after="120" w:line="276" w:lineRule="auto"/>
              <w:jc w:val="both"/>
              <w:rPr>
                <w:rFonts w:ascii="Arial Narrow" w:hAnsi="Arial Narrow"/>
                <w:iCs/>
                <w:sz w:val="21"/>
                <w:szCs w:val="21"/>
                <w:lang w:eastAsia="sk-SK"/>
              </w:rPr>
            </w:pPr>
            <w:r w:rsidRPr="00BA355D">
              <w:rPr>
                <w:rFonts w:ascii="Arial Narrow" w:hAnsi="Arial Narrow"/>
                <w:sz w:val="21"/>
                <w:szCs w:val="21"/>
                <w:lang w:eastAsia="sk-SK"/>
              </w:rPr>
              <w:t>Na koniec odseku (b) sa vkladá nasledovný text:</w:t>
            </w:r>
          </w:p>
          <w:p w14:paraId="0EE2326F" w14:textId="77777777" w:rsidR="00A50A8B" w:rsidRPr="00BA355D" w:rsidRDefault="00A50A8B">
            <w:pPr>
              <w:autoSpaceDE w:val="0"/>
              <w:autoSpaceDN w:val="0"/>
              <w:adjustRightInd w:val="0"/>
              <w:spacing w:before="120" w:after="120" w:line="276" w:lineRule="auto"/>
              <w:jc w:val="both"/>
              <w:rPr>
                <w:rFonts w:ascii="Arial Narrow" w:hAnsi="Arial Narrow"/>
                <w:iCs/>
                <w:sz w:val="21"/>
                <w:szCs w:val="21"/>
                <w:lang w:eastAsia="sk-SK"/>
              </w:rPr>
            </w:pPr>
            <w:r w:rsidRPr="00BA355D">
              <w:rPr>
                <w:rFonts w:ascii="Arial Narrow" w:hAnsi="Arial Narrow"/>
                <w:sz w:val="21"/>
                <w:szCs w:val="21"/>
                <w:lang w:eastAsia="sk-SK"/>
              </w:rPr>
              <w:t xml:space="preserve">Zhotoviteľ je povinný podľa Požiadaviek Objednávateľa zabezpečiť všetky povolenia, súhlasy a iné potrebné dokumenty, ktoré neboli súčasťou konania predchádzajúceho zverejneniu Súťažných podkladov, ale sú potrebné k realizácii prác na Diele. V procese prípravy Dokumentácie Zhotoviteľa a zabezpečenia ostatných dokumentov potrebných k vydaniu úradných schválení je Zhotoviteľ povinný dodržiavať všetky rozhodnutia, požiadavky a vyjadrenia príslušných úradov, pričom dokumentácia bude pripomienkovaná a schválená </w:t>
            </w:r>
            <w:r w:rsidRPr="00BA355D">
              <w:rPr>
                <w:rFonts w:ascii="Arial Narrow" w:hAnsi="Arial Narrow"/>
                <w:sz w:val="21"/>
                <w:szCs w:val="21"/>
              </w:rPr>
              <w:t>O</w:t>
            </w:r>
            <w:r w:rsidRPr="00BA355D">
              <w:rPr>
                <w:rFonts w:ascii="Arial Narrow" w:hAnsi="Arial Narrow"/>
                <w:sz w:val="21"/>
                <w:szCs w:val="21"/>
                <w:lang w:eastAsia="sk-SK"/>
              </w:rPr>
              <w:t>bjednávateľom.</w:t>
            </w:r>
          </w:p>
          <w:p w14:paraId="16B57CF5" w14:textId="77777777" w:rsidR="00A50A8B" w:rsidRPr="00BA355D" w:rsidRDefault="00A50A8B">
            <w:pPr>
              <w:autoSpaceDE w:val="0"/>
              <w:autoSpaceDN w:val="0"/>
              <w:adjustRightInd w:val="0"/>
              <w:spacing w:before="120" w:after="120" w:line="276" w:lineRule="auto"/>
              <w:jc w:val="both"/>
              <w:rPr>
                <w:rFonts w:ascii="Arial Narrow" w:hAnsi="Arial Narrow"/>
                <w:iCs/>
                <w:sz w:val="21"/>
                <w:szCs w:val="21"/>
                <w:lang w:eastAsia="sk-SK"/>
              </w:rPr>
            </w:pPr>
            <w:r w:rsidRPr="00BA355D">
              <w:rPr>
                <w:rFonts w:ascii="Arial Narrow" w:hAnsi="Arial Narrow"/>
                <w:sz w:val="21"/>
                <w:szCs w:val="21"/>
                <w:lang w:eastAsia="sk-SK"/>
              </w:rPr>
              <w:t>V prípade zmien stavby pred dokončením a činností z toho vyplývajúcich, vrátane inžinierskej činnosti, je Zhotoviteľ zodpovedný aj za zabezpečenie týchto nových rozhodnutí/povolení a súhlasov a iných potrebných dokumentov, ako aj za vyprojektovanie súvisiacej projektovej dokumentácie, vrátane všetkých nákladov a poplatkov s tým súvisiacich tak, aby Dielo bolo dokončené riadne a včas. V rámci zhotovenia Diela a odstránenia vád je Zhotoviteľ povinný dodržiavať všetky rozhodnutia a vyjadrenia príslušných úradov na zabezpečenie Dokumentácie Zhotoviteľa a dokumentov potrebných k vydaniu všetkých úradných rozhodnutí/povolení (ak boli poskytnuté Zhotoviteľovi v Požiadavkách Objednávateľa a/alebo vo vysvetleniach Súťažných podkladov). Zhotoviteľ je tiež povinný na vlastné náklady a v mene Objednávateľa zabezpečiť, aby na časti Diela/Dielo bolo po ich/jeho dokončení vydané príslušné rozhodnutia/rozhodnutie, ktorými bude povolené užívanie časti Diela / celého Diela a aby tieto rozhodnutia nadobudli právoplatnosť, ibaže sa na riadne užívanie častí Diela/Dielo nevyžaduje takéto povolenie. Súčasťou tejto povinnosti Zhotoviteľa je aj zaobstaranie všetkej dokumentácie vyžadovanej Právnymi predpismi pre vydanie takého rozhodnutia/rozhodnutí.</w:t>
            </w:r>
          </w:p>
          <w:p w14:paraId="4B87720F" w14:textId="77777777" w:rsidR="00A50A8B" w:rsidRPr="00BA355D" w:rsidRDefault="00A50A8B">
            <w:pPr>
              <w:autoSpaceDE w:val="0"/>
              <w:autoSpaceDN w:val="0"/>
              <w:adjustRightInd w:val="0"/>
              <w:spacing w:before="120" w:after="120" w:line="276" w:lineRule="auto"/>
              <w:jc w:val="both"/>
              <w:rPr>
                <w:rFonts w:ascii="Arial Narrow" w:hAnsi="Arial Narrow"/>
                <w:iCs/>
                <w:sz w:val="21"/>
                <w:szCs w:val="21"/>
                <w:lang w:eastAsia="sk-SK"/>
              </w:rPr>
            </w:pPr>
            <w:r w:rsidRPr="00BA355D">
              <w:rPr>
                <w:rFonts w:ascii="Arial Narrow" w:hAnsi="Arial Narrow"/>
                <w:iCs/>
                <w:sz w:val="21"/>
                <w:szCs w:val="21"/>
                <w:lang w:eastAsia="sk-SK"/>
              </w:rPr>
              <w:t>Zhotoviteľ je na základe osobitného splnomocnenia Objednávateľa povinný zastupovať Objednávateľa ako stavebníka v kolaudačnom konaní a vykonať všetku inžiniersku činnosť, ktorá je nevyhnutná za účelom zabezpečenia právoplatného povolenia k skúšobnej prevádzke Diela, kolaudačného rozhodnutia k Dielu.</w:t>
            </w:r>
          </w:p>
          <w:p w14:paraId="262F85FD" w14:textId="055B3A4C" w:rsidR="00A50A8B" w:rsidRPr="00BA355D" w:rsidRDefault="00A50A8B">
            <w:pPr>
              <w:autoSpaceDE w:val="0"/>
              <w:autoSpaceDN w:val="0"/>
              <w:adjustRightInd w:val="0"/>
              <w:spacing w:before="120" w:after="120" w:line="276" w:lineRule="auto"/>
              <w:jc w:val="both"/>
              <w:rPr>
                <w:rFonts w:ascii="Arial Narrow" w:hAnsi="Arial Narrow"/>
                <w:iCs/>
                <w:sz w:val="21"/>
                <w:szCs w:val="21"/>
                <w:lang w:eastAsia="sk-SK"/>
              </w:rPr>
            </w:pPr>
            <w:r w:rsidRPr="00BA355D">
              <w:rPr>
                <w:rFonts w:ascii="Arial Narrow" w:hAnsi="Arial Narrow"/>
                <w:iCs/>
                <w:sz w:val="21"/>
                <w:szCs w:val="21"/>
                <w:lang w:eastAsia="sk-SK"/>
              </w:rPr>
              <w:t xml:space="preserve">V rámci vyhotovenia a dokončenia Diela a odstránenia vád je </w:t>
            </w:r>
            <w:r w:rsidR="001D66B7" w:rsidRPr="00BA355D">
              <w:rPr>
                <w:rFonts w:ascii="Arial Narrow" w:hAnsi="Arial Narrow"/>
                <w:iCs/>
                <w:sz w:val="21"/>
                <w:szCs w:val="21"/>
                <w:lang w:eastAsia="sk-SK"/>
              </w:rPr>
              <w:t xml:space="preserve">Zhotoviteľ </w:t>
            </w:r>
            <w:r w:rsidRPr="00BA355D">
              <w:rPr>
                <w:rFonts w:ascii="Arial Narrow" w:hAnsi="Arial Narrow"/>
                <w:iCs/>
                <w:sz w:val="21"/>
                <w:szCs w:val="21"/>
                <w:lang w:eastAsia="sk-SK"/>
              </w:rPr>
              <w:t>povinný dodržiavať všetky rozhodnutia a vyjadrenia príslušných úradov na zabezpečenie Dokumentácie Zhotoviteľa a dokumentov potrebných k vydaniu všetkých úradných schválení.</w:t>
            </w:r>
          </w:p>
          <w:p w14:paraId="0833FAE7" w14:textId="77777777" w:rsidR="00A50A8B" w:rsidRPr="00BA355D" w:rsidRDefault="00A50A8B">
            <w:pPr>
              <w:autoSpaceDE w:val="0"/>
              <w:autoSpaceDN w:val="0"/>
              <w:adjustRightInd w:val="0"/>
              <w:spacing w:before="120" w:after="120" w:line="276" w:lineRule="auto"/>
              <w:jc w:val="both"/>
              <w:rPr>
                <w:rFonts w:ascii="Arial Narrow" w:hAnsi="Arial Narrow"/>
                <w:iCs/>
                <w:sz w:val="21"/>
                <w:szCs w:val="21"/>
                <w:lang w:eastAsia="sk-SK"/>
              </w:rPr>
            </w:pPr>
            <w:r w:rsidRPr="00BA355D">
              <w:rPr>
                <w:rFonts w:ascii="Arial Narrow" w:hAnsi="Arial Narrow"/>
                <w:iCs/>
                <w:sz w:val="21"/>
                <w:szCs w:val="21"/>
                <w:lang w:eastAsia="sk-SK"/>
              </w:rPr>
              <w:t>Ďalšie podrobnosti sú uvedené v Požiadavkách Objednávateľa a v Dokumentácii poskytnutej Objednávateľom.</w:t>
            </w:r>
          </w:p>
        </w:tc>
      </w:tr>
      <w:tr w:rsidR="00BA355D" w:rsidRPr="00BA355D" w14:paraId="29DC20ED" w14:textId="77777777">
        <w:tc>
          <w:tcPr>
            <w:tcW w:w="1870" w:type="dxa"/>
          </w:tcPr>
          <w:p w14:paraId="5865E358" w14:textId="77777777" w:rsidR="00A50A8B" w:rsidRPr="00BA355D" w:rsidRDefault="00A50A8B">
            <w:pPr>
              <w:spacing w:before="120" w:after="120" w:line="276" w:lineRule="auto"/>
              <w:rPr>
                <w:rFonts w:ascii="Arial Narrow" w:hAnsi="Arial Narrow"/>
                <w:sz w:val="21"/>
                <w:szCs w:val="21"/>
              </w:rPr>
            </w:pPr>
            <w:r w:rsidRPr="00BA355D">
              <w:rPr>
                <w:rFonts w:ascii="Arial Narrow" w:hAnsi="Arial Narrow"/>
                <w:sz w:val="21"/>
                <w:szCs w:val="21"/>
              </w:rPr>
              <w:t>1.14</w:t>
            </w:r>
          </w:p>
          <w:p w14:paraId="57CF8D65" w14:textId="77777777" w:rsidR="00A50A8B" w:rsidRPr="00BA355D" w:rsidRDefault="00A50A8B">
            <w:pPr>
              <w:spacing w:before="120" w:after="120" w:line="276" w:lineRule="auto"/>
              <w:rPr>
                <w:rFonts w:ascii="Arial Narrow" w:hAnsi="Arial Narrow"/>
                <w:sz w:val="21"/>
                <w:szCs w:val="21"/>
              </w:rPr>
            </w:pPr>
            <w:r w:rsidRPr="00BA355D">
              <w:rPr>
                <w:rFonts w:ascii="Arial Narrow" w:hAnsi="Arial Narrow"/>
                <w:sz w:val="21"/>
                <w:szCs w:val="21"/>
              </w:rPr>
              <w:t>Spoločná a nerozdielna zodpovednosť</w:t>
            </w:r>
          </w:p>
        </w:tc>
        <w:tc>
          <w:tcPr>
            <w:tcW w:w="7670" w:type="dxa"/>
          </w:tcPr>
          <w:p w14:paraId="50704125"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 xml:space="preserve">Na konci </w:t>
            </w:r>
            <w:proofErr w:type="spellStart"/>
            <w:r w:rsidRPr="00BA355D">
              <w:rPr>
                <w:rFonts w:ascii="Arial Narrow" w:hAnsi="Arial Narrow"/>
                <w:sz w:val="21"/>
                <w:szCs w:val="21"/>
              </w:rPr>
              <w:t>pododseku</w:t>
            </w:r>
            <w:proofErr w:type="spellEnd"/>
            <w:r w:rsidRPr="00BA355D">
              <w:rPr>
                <w:rFonts w:ascii="Arial Narrow" w:hAnsi="Arial Narrow"/>
                <w:sz w:val="21"/>
                <w:szCs w:val="21"/>
              </w:rPr>
              <w:t xml:space="preserve"> písmena a) </w:t>
            </w:r>
            <w:proofErr w:type="spellStart"/>
            <w:r w:rsidRPr="00BA355D">
              <w:rPr>
                <w:rFonts w:ascii="Arial Narrow" w:hAnsi="Arial Narrow"/>
                <w:sz w:val="21"/>
                <w:szCs w:val="21"/>
              </w:rPr>
              <w:t>podčlánku</w:t>
            </w:r>
            <w:proofErr w:type="spellEnd"/>
            <w:r w:rsidRPr="00BA355D">
              <w:rPr>
                <w:rFonts w:ascii="Arial Narrow" w:hAnsi="Arial Narrow"/>
                <w:sz w:val="21"/>
                <w:szCs w:val="21"/>
              </w:rPr>
              <w:t xml:space="preserve"> 1.14 sa dopĺňa nasledovné:</w:t>
            </w:r>
          </w:p>
          <w:p w14:paraId="7D800007" w14:textId="77777777" w:rsidR="00A50A8B" w:rsidRPr="00BA355D" w:rsidRDefault="00A50A8B" w:rsidP="00A50A8B">
            <w:pPr>
              <w:pStyle w:val="ListParagraph"/>
              <w:numPr>
                <w:ilvl w:val="0"/>
                <w:numId w:val="11"/>
              </w:numPr>
              <w:snapToGrid w:val="0"/>
              <w:spacing w:before="120" w:after="120" w:line="276" w:lineRule="auto"/>
              <w:ind w:left="45" w:right="-36" w:firstLine="0"/>
              <w:contextualSpacing w:val="0"/>
              <w:jc w:val="both"/>
              <w:rPr>
                <w:rFonts w:ascii="Arial Narrow" w:hAnsi="Arial Narrow"/>
                <w:sz w:val="21"/>
                <w:szCs w:val="21"/>
              </w:rPr>
            </w:pPr>
            <w:r w:rsidRPr="00BA355D">
              <w:rPr>
                <w:rFonts w:ascii="Arial Narrow" w:hAnsi="Arial Narrow"/>
                <w:sz w:val="21"/>
                <w:szCs w:val="21"/>
              </w:rPr>
              <w:t>Pre vylúčenie akýchkoľvek pochybností Objednávateľ je oprávnený požadovať splnenie akéhokoľvek záväzku vyplývajúceho z tejto od ktoréhokoľvek člena predmetného zoskupenia bez právnej subjektivity, bez ohľadu na rozsah a kvalitatívne vymedzenie jeho podielu na Diele a úpravu vzájomných práv a povinností účastníkov predmetného zoskupenia v zmluve o vytvorení predmetného zoskupenia, to isté platí aj v prípade úhrady peňažného záväzku zo strany Objednávateľa zoskupeniu, splnením jednému členovi zoskupenia dlh Objednávateľa zanikne, aj keby medzi členmi bola iná dohoda; a</w:t>
            </w:r>
          </w:p>
          <w:p w14:paraId="328E19B6" w14:textId="77777777" w:rsidR="00A50A8B" w:rsidRPr="00BA355D" w:rsidRDefault="00A50A8B">
            <w:pPr>
              <w:snapToGrid w:val="0"/>
              <w:spacing w:before="120" w:after="120" w:line="276" w:lineRule="auto"/>
              <w:ind w:right="-36"/>
              <w:jc w:val="both"/>
              <w:rPr>
                <w:rFonts w:ascii="Arial Narrow" w:hAnsi="Arial Narrow"/>
                <w:sz w:val="21"/>
                <w:szCs w:val="21"/>
              </w:rPr>
            </w:pPr>
            <w:r w:rsidRPr="00BA355D">
              <w:rPr>
                <w:rFonts w:ascii="Arial Narrow" w:hAnsi="Arial Narrow"/>
                <w:sz w:val="21"/>
                <w:szCs w:val="21"/>
              </w:rPr>
              <w:t>za písm. c) sa vkladá nasledujúci text:</w:t>
            </w:r>
          </w:p>
          <w:p w14:paraId="107D16B0" w14:textId="77777777" w:rsidR="00A50A8B" w:rsidRPr="00BA355D" w:rsidRDefault="00A50A8B">
            <w:pPr>
              <w:snapToGrid w:val="0"/>
              <w:spacing w:before="120" w:after="120" w:line="276" w:lineRule="auto"/>
              <w:ind w:right="-36"/>
              <w:jc w:val="both"/>
              <w:rPr>
                <w:rFonts w:ascii="Arial Narrow" w:hAnsi="Arial Narrow"/>
                <w:sz w:val="21"/>
                <w:szCs w:val="21"/>
              </w:rPr>
            </w:pPr>
            <w:r w:rsidRPr="00BA355D">
              <w:rPr>
                <w:rFonts w:ascii="Arial Narrow" w:hAnsi="Arial Narrow"/>
                <w:sz w:val="21"/>
                <w:szCs w:val="21"/>
              </w:rPr>
              <w:t xml:space="preserve">V prípade porušenia povinnosti Zhotoviteľa uvedenej v písm. c) tohto podčlánku vzniká Objednávateľovi nárok na zaplatenie zmluvnej pokuty vo výške 10.000,- EUR (slovom desaťtisíc eur) za každé porušenie tejto povinnosti. Zaplatenie zmluvnej pokuty nemá vplyv na povinnosť Zhotoviteľa postupovať v súlade s týmto </w:t>
            </w:r>
            <w:proofErr w:type="spellStart"/>
            <w:r w:rsidRPr="00BA355D">
              <w:rPr>
                <w:rFonts w:ascii="Arial Narrow" w:hAnsi="Arial Narrow"/>
                <w:sz w:val="21"/>
                <w:szCs w:val="21"/>
              </w:rPr>
              <w:t>podčlánkom</w:t>
            </w:r>
            <w:proofErr w:type="spellEnd"/>
            <w:r w:rsidRPr="00BA355D">
              <w:rPr>
                <w:rFonts w:ascii="Arial Narrow" w:hAnsi="Arial Narrow"/>
                <w:sz w:val="21"/>
                <w:szCs w:val="21"/>
              </w:rPr>
              <w:t xml:space="preserve"> a odstrániť nesúlad jeho konania so Zmluvou. Objednávateľ je povinný uplatniť zmluvnú pokutu prostredníctvom podčlánku 2.5 VZP a o zmluvnej pokute rozhodne v súlade s postupom podľa podčlánku 3.5 VZP Stavebný dozor. Splatnosť zmluvnej pokuty rozhodnutej Stavebným dozorom je uvedená v podčlánku 4.2 (b) VZP. Porušenie tejto povinnosti sa považuje za podstatné porušenie Zmluvy a Objednávateľ je oprávnený od Zmluvy odstúpiť.</w:t>
            </w:r>
          </w:p>
        </w:tc>
      </w:tr>
      <w:tr w:rsidR="00BA355D" w:rsidRPr="00BA355D" w14:paraId="0F5A1659" w14:textId="77777777">
        <w:tc>
          <w:tcPr>
            <w:tcW w:w="1870" w:type="dxa"/>
          </w:tcPr>
          <w:p w14:paraId="7CE7E668" w14:textId="77777777" w:rsidR="00A50A8B" w:rsidRPr="00BA355D" w:rsidRDefault="00A50A8B">
            <w:pPr>
              <w:spacing w:before="120" w:after="120" w:line="276" w:lineRule="auto"/>
              <w:rPr>
                <w:rFonts w:ascii="Arial Narrow" w:hAnsi="Arial Narrow"/>
                <w:sz w:val="21"/>
                <w:szCs w:val="21"/>
              </w:rPr>
            </w:pPr>
            <w:r w:rsidRPr="00BA355D">
              <w:rPr>
                <w:rFonts w:ascii="Arial Narrow" w:hAnsi="Arial Narrow"/>
                <w:sz w:val="21"/>
                <w:szCs w:val="21"/>
              </w:rPr>
              <w:t>1.15</w:t>
            </w:r>
          </w:p>
          <w:p w14:paraId="677F1A77" w14:textId="77777777" w:rsidR="00A50A8B" w:rsidRPr="00BA355D" w:rsidRDefault="00A50A8B">
            <w:pPr>
              <w:spacing w:before="120" w:after="120" w:line="276" w:lineRule="auto"/>
              <w:rPr>
                <w:rFonts w:ascii="Arial Narrow" w:hAnsi="Arial Narrow"/>
                <w:sz w:val="21"/>
                <w:szCs w:val="21"/>
              </w:rPr>
            </w:pPr>
            <w:r w:rsidRPr="00BA355D">
              <w:rPr>
                <w:rFonts w:ascii="Arial Narrow" w:hAnsi="Arial Narrow"/>
                <w:sz w:val="21"/>
                <w:szCs w:val="21"/>
              </w:rPr>
              <w:t>Povinnosti voči orgánom kontroly/auditu</w:t>
            </w:r>
          </w:p>
        </w:tc>
        <w:tc>
          <w:tcPr>
            <w:tcW w:w="7670" w:type="dxa"/>
          </w:tcPr>
          <w:p w14:paraId="12273CA5"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 xml:space="preserve">Za </w:t>
            </w:r>
            <w:proofErr w:type="spellStart"/>
            <w:r w:rsidRPr="00BA355D">
              <w:rPr>
                <w:rFonts w:ascii="Arial Narrow" w:hAnsi="Arial Narrow"/>
                <w:sz w:val="21"/>
                <w:szCs w:val="21"/>
              </w:rPr>
              <w:t>podčlánok</w:t>
            </w:r>
            <w:proofErr w:type="spellEnd"/>
            <w:r w:rsidRPr="00BA355D">
              <w:rPr>
                <w:rFonts w:ascii="Arial Narrow" w:hAnsi="Arial Narrow"/>
                <w:sz w:val="21"/>
                <w:szCs w:val="21"/>
              </w:rPr>
              <w:t xml:space="preserve"> 1.14 sa vkladá nový </w:t>
            </w:r>
            <w:proofErr w:type="spellStart"/>
            <w:r w:rsidRPr="00BA355D">
              <w:rPr>
                <w:rFonts w:ascii="Arial Narrow" w:hAnsi="Arial Narrow"/>
                <w:sz w:val="21"/>
                <w:szCs w:val="21"/>
              </w:rPr>
              <w:t>podčlánok</w:t>
            </w:r>
            <w:proofErr w:type="spellEnd"/>
            <w:r w:rsidRPr="00BA355D">
              <w:rPr>
                <w:rFonts w:ascii="Arial Narrow" w:hAnsi="Arial Narrow"/>
                <w:sz w:val="21"/>
                <w:szCs w:val="21"/>
              </w:rPr>
              <w:t xml:space="preserve"> 1.15 Povinnosti voči orgánom kontroly/auditu, ktorý znie:</w:t>
            </w:r>
          </w:p>
          <w:p w14:paraId="064E519F"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 xml:space="preserve">Zhotoviteľ je povinný </w:t>
            </w:r>
          </w:p>
          <w:p w14:paraId="059E05C6"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a)</w:t>
            </w:r>
            <w:r w:rsidRPr="00BA355D">
              <w:rPr>
                <w:rFonts w:ascii="Arial Narrow" w:hAnsi="Arial Narrow"/>
                <w:sz w:val="21"/>
                <w:szCs w:val="21"/>
              </w:rPr>
              <w:tab/>
              <w:t>strpieť výkon kontroly/auditu súvisiaceho s dodávaným tovarom, službami a stavebnými prácami, a to oprávnenými osobami na výkon tejto kontroly/auditu zo strany poskytovateľa NFP, EÚ a orgánov kontroly/auditu ohľadom záznamov tykajúcich sa Zmluvy a kontroly Staveniska, prípadne iného miesta súvisiaceho s plnením tejto Zmluvy a je povinný poskytnúť im všetku potrebnú súčinnosť, a to kedykoľvek do uplynutia účinnosti Zmluvy o NFP;</w:t>
            </w:r>
          </w:p>
          <w:p w14:paraId="1A503B93"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b)</w:t>
            </w:r>
            <w:r w:rsidRPr="00BA355D">
              <w:rPr>
                <w:rFonts w:ascii="Arial Narrow" w:hAnsi="Arial Narrow"/>
                <w:sz w:val="21"/>
                <w:szCs w:val="21"/>
              </w:rPr>
              <w:tab/>
              <w:t>zabezpečiť štandardy vedenia účtovníctva minimálne v rozsahu Zmluvy o poskytnutí NFP;</w:t>
            </w:r>
          </w:p>
          <w:p w14:paraId="130A2430"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c)</w:t>
            </w:r>
            <w:r w:rsidRPr="00BA355D">
              <w:rPr>
                <w:rFonts w:ascii="Arial Narrow" w:hAnsi="Arial Narrow"/>
                <w:sz w:val="21"/>
                <w:szCs w:val="21"/>
              </w:rPr>
              <w:tab/>
              <w:t>prijať primerané opatrenia na predchádzanie akémukoľvek nekalému konaniu, podvodu, korupcii alebo konfliktu záujmov v súvislosti s použitím finančných prostriedkov od Objednávateľa. Akékoľvek prípady je povinný bezodkladne oznámiť riadiacemu orgánu;</w:t>
            </w:r>
          </w:p>
          <w:p w14:paraId="071AF83E"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d)</w:t>
            </w:r>
            <w:r w:rsidRPr="00BA355D">
              <w:rPr>
                <w:rFonts w:ascii="Arial Narrow" w:hAnsi="Arial Narrow"/>
                <w:sz w:val="21"/>
                <w:szCs w:val="21"/>
              </w:rPr>
              <w:tab/>
              <w:t>udeliť súhlas so zverejnením informácie o prijatí finančných prostriedkov zo zdrojov EÚ na webovej stránke riadiaceho orgánu pri zmluvách s hodnotou rovnajúcou sa alebo vyššou ako 15.000,- EUR, a to v rozsahu, obchodné meno, lokalita, suma, charakter a účel použitie finančných prostriedkov;</w:t>
            </w:r>
          </w:p>
          <w:p w14:paraId="30B21BD8"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e)</w:t>
            </w:r>
            <w:r w:rsidRPr="00BA355D">
              <w:rPr>
                <w:rFonts w:ascii="Arial Narrow" w:hAnsi="Arial Narrow"/>
                <w:sz w:val="21"/>
                <w:szCs w:val="21"/>
              </w:rPr>
              <w:tab/>
              <w:t>zabezpečiť plnenie týchto povinností na úrovni subdodávateľov.</w:t>
            </w:r>
          </w:p>
          <w:p w14:paraId="3BE30596"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Zhotoviteľ berie na vedomie, že poskytovateľ NFP v zmysle Zmluvy o poskytnutí NFP nie je v žiadnej fáze realizácie tejto Zmluvy, ani počas jej prípravy a po jej splnení, zodpovedný za akékoľvek porušenia povinností Objednávateľa voči Zhotoviteľovi alebo akejkoľvek tretej strane mimo tejto Zmluvy podieľajúcej sa na jej plnení.</w:t>
            </w:r>
          </w:p>
        </w:tc>
      </w:tr>
      <w:tr w:rsidR="00BA355D" w:rsidRPr="00BA355D" w14:paraId="0766C07A" w14:textId="77777777">
        <w:tc>
          <w:tcPr>
            <w:tcW w:w="1870" w:type="dxa"/>
          </w:tcPr>
          <w:p w14:paraId="0E18196B" w14:textId="77777777" w:rsidR="00A50A8B" w:rsidRPr="00BA355D" w:rsidRDefault="00A50A8B">
            <w:pPr>
              <w:spacing w:before="120" w:after="120" w:line="276" w:lineRule="auto"/>
              <w:rPr>
                <w:rFonts w:ascii="Arial Narrow" w:hAnsi="Arial Narrow"/>
                <w:sz w:val="21"/>
                <w:szCs w:val="21"/>
              </w:rPr>
            </w:pPr>
            <w:r w:rsidRPr="00BA355D">
              <w:rPr>
                <w:rFonts w:ascii="Arial Narrow" w:hAnsi="Arial Narrow"/>
                <w:sz w:val="21"/>
                <w:szCs w:val="21"/>
              </w:rPr>
              <w:t>1.16</w:t>
            </w:r>
          </w:p>
          <w:p w14:paraId="4D93E37B" w14:textId="77777777" w:rsidR="00A50A8B" w:rsidRPr="00BA355D" w:rsidRDefault="00A50A8B">
            <w:pPr>
              <w:spacing w:before="120" w:after="120" w:line="276" w:lineRule="auto"/>
              <w:rPr>
                <w:rFonts w:ascii="Arial Narrow" w:hAnsi="Arial Narrow"/>
                <w:sz w:val="21"/>
                <w:szCs w:val="21"/>
              </w:rPr>
            </w:pPr>
            <w:r w:rsidRPr="00BA355D">
              <w:rPr>
                <w:rFonts w:ascii="Arial Narrow" w:hAnsi="Arial Narrow"/>
                <w:sz w:val="21"/>
                <w:szCs w:val="21"/>
              </w:rPr>
              <w:t>Konflikt záujmov</w:t>
            </w:r>
          </w:p>
        </w:tc>
        <w:tc>
          <w:tcPr>
            <w:tcW w:w="7670" w:type="dxa"/>
          </w:tcPr>
          <w:p w14:paraId="3D8AB5B5" w14:textId="77777777" w:rsidR="00A50A8B" w:rsidRPr="00BA355D" w:rsidRDefault="00A50A8B">
            <w:pPr>
              <w:spacing w:before="120" w:after="120" w:line="276" w:lineRule="auto"/>
              <w:jc w:val="both"/>
              <w:rPr>
                <w:rFonts w:ascii="Arial Narrow" w:hAnsi="Arial Narrow"/>
                <w:sz w:val="21"/>
                <w:szCs w:val="21"/>
              </w:rPr>
            </w:pPr>
            <w:r w:rsidRPr="00BA355D">
              <w:rPr>
                <w:rFonts w:ascii="Arial Narrow" w:hAnsi="Arial Narrow"/>
                <w:sz w:val="21"/>
                <w:szCs w:val="21"/>
              </w:rPr>
              <w:t xml:space="preserve">Za </w:t>
            </w:r>
            <w:proofErr w:type="spellStart"/>
            <w:r w:rsidRPr="00BA355D">
              <w:rPr>
                <w:rFonts w:ascii="Arial Narrow" w:hAnsi="Arial Narrow"/>
                <w:sz w:val="21"/>
                <w:szCs w:val="21"/>
              </w:rPr>
              <w:t>podčlánok</w:t>
            </w:r>
            <w:proofErr w:type="spellEnd"/>
            <w:r w:rsidRPr="00BA355D">
              <w:rPr>
                <w:rFonts w:ascii="Arial Narrow" w:hAnsi="Arial Narrow"/>
                <w:sz w:val="21"/>
                <w:szCs w:val="21"/>
              </w:rPr>
              <w:t xml:space="preserve"> 1.15 sa vkladá nový </w:t>
            </w:r>
            <w:proofErr w:type="spellStart"/>
            <w:r w:rsidRPr="00BA355D">
              <w:rPr>
                <w:rFonts w:ascii="Arial Narrow" w:hAnsi="Arial Narrow"/>
                <w:sz w:val="21"/>
                <w:szCs w:val="21"/>
              </w:rPr>
              <w:t>podčlánok</w:t>
            </w:r>
            <w:proofErr w:type="spellEnd"/>
            <w:r w:rsidRPr="00BA355D">
              <w:rPr>
                <w:rFonts w:ascii="Arial Narrow" w:hAnsi="Arial Narrow"/>
                <w:sz w:val="21"/>
                <w:szCs w:val="21"/>
              </w:rPr>
              <w:t xml:space="preserve"> 1.16 Konflikt záujmov, ktorý znie nasledovne:</w:t>
            </w:r>
          </w:p>
          <w:p w14:paraId="0D69BA4C" w14:textId="77777777" w:rsidR="00A50A8B" w:rsidRPr="00BA355D" w:rsidRDefault="00A50A8B">
            <w:pPr>
              <w:spacing w:before="120" w:after="120" w:line="276" w:lineRule="auto"/>
              <w:jc w:val="both"/>
              <w:rPr>
                <w:rFonts w:ascii="Arial Narrow" w:hAnsi="Arial Narrow"/>
                <w:sz w:val="21"/>
                <w:szCs w:val="21"/>
              </w:rPr>
            </w:pPr>
            <w:r w:rsidRPr="00BA355D">
              <w:rPr>
                <w:rFonts w:ascii="Arial Narrow" w:hAnsi="Arial Narrow"/>
                <w:sz w:val="21"/>
                <w:szCs w:val="21"/>
              </w:rPr>
              <w:t>Konflikt záujmov znamená situáciu definovanú v § 23 zákona o verejnom obstarávaní. Za osobné alebo obdobné vzťahy sa na účely § 23 ods. 2 zákona o verejnom obstarávaní považuje rodinná spriaznenosť, citová spriaznenosť, personálna spriaznenosť, politická spriaznenosť a ekonomický alebo akýkoľvek iný, napr. majetkový záujem zdieľaný medzi Zhotoviteľom a Stavebným dozorom a/alebo Objednávateľom.</w:t>
            </w:r>
          </w:p>
          <w:p w14:paraId="2C1CAB69" w14:textId="77777777" w:rsidR="00A50A8B" w:rsidRPr="00BA355D" w:rsidRDefault="00A50A8B">
            <w:pPr>
              <w:spacing w:before="120" w:after="120" w:line="276" w:lineRule="auto"/>
              <w:jc w:val="both"/>
              <w:rPr>
                <w:rFonts w:ascii="Arial Narrow" w:hAnsi="Arial Narrow"/>
                <w:sz w:val="21"/>
                <w:szCs w:val="21"/>
              </w:rPr>
            </w:pPr>
            <w:r w:rsidRPr="00BA355D">
              <w:rPr>
                <w:rFonts w:ascii="Arial Narrow" w:hAnsi="Arial Narrow"/>
                <w:sz w:val="21"/>
                <w:szCs w:val="21"/>
              </w:rPr>
              <w:t>Zhotoviteľ je povinný počas trvania tejto Zmluvy počínať si tak, aby nedošlo k vzniku Konfliktu záujmov medzi ním a Objednávateľom a/alebo Stavebným dozorom. V prípade, ak počas trvania Zmluvy hrozí Konflikt záujmov, Zhotoviteľ je povinný vykonať všetky potrebné opatrenia, aby k takémuto Konfliktu záujmov nedošlo.</w:t>
            </w:r>
          </w:p>
          <w:p w14:paraId="62E89EA7" w14:textId="77777777" w:rsidR="00A50A8B" w:rsidRPr="00BA355D" w:rsidRDefault="00A50A8B">
            <w:pPr>
              <w:spacing w:before="120" w:after="120" w:line="276" w:lineRule="auto"/>
              <w:jc w:val="both"/>
              <w:rPr>
                <w:rFonts w:ascii="Arial Narrow" w:hAnsi="Arial Narrow"/>
                <w:sz w:val="21"/>
                <w:szCs w:val="21"/>
              </w:rPr>
            </w:pPr>
            <w:r w:rsidRPr="00BA355D">
              <w:rPr>
                <w:rFonts w:ascii="Arial Narrow" w:hAnsi="Arial Narrow"/>
                <w:sz w:val="21"/>
                <w:szCs w:val="21"/>
              </w:rPr>
              <w:t>Zhotoviteľ ani osoby ním ovládané alebo ho ovládajúce nesmú vykonávať funkcie Stavebného dozoru.</w:t>
            </w:r>
          </w:p>
          <w:p w14:paraId="111B5FC3" w14:textId="77777777" w:rsidR="00A50A8B" w:rsidRPr="00BA355D" w:rsidRDefault="00A50A8B">
            <w:pPr>
              <w:spacing w:before="120" w:after="120" w:line="276" w:lineRule="auto"/>
              <w:jc w:val="both"/>
              <w:rPr>
                <w:rFonts w:ascii="Arial Narrow" w:hAnsi="Arial Narrow"/>
                <w:sz w:val="21"/>
                <w:szCs w:val="21"/>
              </w:rPr>
            </w:pPr>
            <w:r w:rsidRPr="00BA355D">
              <w:rPr>
                <w:rFonts w:ascii="Arial Narrow" w:hAnsi="Arial Narrow"/>
                <w:sz w:val="21"/>
                <w:szCs w:val="21"/>
              </w:rPr>
              <w:t>V prípade, ak Objednávateľ počas trvania Zmluvy zistí, že Zhotoviteľ poskytol nepravdivé, skreslené alebo neúplné informácie a/alebo, že Zhotoviteľ nevykonal potrebné opatrenia na zabránenie vzniku Konfliktu záujmov, vzniká Objednávateľovi nárok na zaplatenie zmluvnej pokuty vo výške 30.000,- EUR (slovom tridsať tisíc eur). Uplatnením zmluvnej pokuty podľa tohto podčlánku nie je dotknutý nárok Objednávateľa postupovať v zmysle podčlánku 15.2 (Odstúpenie od Zmluvy zo strany Objednávateľa). Porušenie povinnosti podľa prvej vety tohto odseku sa považuje za podstatné porušenie Zmluvy a Objednávateľ je oprávnený od Zmluvy odstúpiť.</w:t>
            </w:r>
          </w:p>
          <w:p w14:paraId="36FC4819" w14:textId="069F7AFA" w:rsidR="00A50A8B" w:rsidRPr="00BA355D" w:rsidRDefault="00A50A8B" w:rsidP="004D1295">
            <w:pPr>
              <w:spacing w:before="120" w:after="120" w:line="276" w:lineRule="auto"/>
              <w:jc w:val="both"/>
              <w:rPr>
                <w:b/>
                <w:bCs/>
              </w:rPr>
            </w:pPr>
            <w:r w:rsidRPr="00BA355D">
              <w:rPr>
                <w:rFonts w:ascii="Arial Narrow" w:hAnsi="Arial Narrow"/>
                <w:sz w:val="21"/>
                <w:szCs w:val="21"/>
              </w:rPr>
              <w:t>Objednávateľ je povinný uplatniť zmluvnú pokutu prostredníctvom podčlánku 2.5 VZP a o zmluvnej pokute rozhodne v súlade s postupom podľa podčlánku 3.5 VZP Stavebný dozor. Splatnosť zmluvnej pokuty rozhodnutej Stavebným dozorom je uvedená v podčlánku 4.2 (b) VZP.</w:t>
            </w:r>
          </w:p>
        </w:tc>
      </w:tr>
      <w:tr w:rsidR="00BA355D" w:rsidRPr="00BA355D" w14:paraId="67958D51" w14:textId="77777777">
        <w:trPr>
          <w:cantSplit/>
        </w:trPr>
        <w:tc>
          <w:tcPr>
            <w:tcW w:w="1870" w:type="dxa"/>
          </w:tcPr>
          <w:p w14:paraId="3AFC4821" w14:textId="77777777" w:rsidR="005917F7" w:rsidRPr="00BA355D" w:rsidRDefault="005917F7">
            <w:pPr>
              <w:spacing w:before="120" w:after="120" w:line="276" w:lineRule="auto"/>
              <w:ind w:right="141"/>
              <w:rPr>
                <w:rFonts w:ascii="Arial Narrow" w:hAnsi="Arial Narrow"/>
                <w:sz w:val="21"/>
                <w:szCs w:val="21"/>
              </w:rPr>
            </w:pPr>
            <w:r w:rsidRPr="00BA355D">
              <w:rPr>
                <w:rFonts w:ascii="Arial Narrow" w:hAnsi="Arial Narrow"/>
                <w:sz w:val="21"/>
                <w:szCs w:val="21"/>
              </w:rPr>
              <w:t>1.17</w:t>
            </w:r>
          </w:p>
          <w:p w14:paraId="5C19B920" w14:textId="416921FF" w:rsidR="005917F7" w:rsidRPr="00BA355D" w:rsidRDefault="005917F7">
            <w:pPr>
              <w:spacing w:before="120" w:after="120" w:line="276" w:lineRule="auto"/>
              <w:ind w:right="141"/>
              <w:rPr>
                <w:rFonts w:ascii="Arial Narrow" w:hAnsi="Arial Narrow"/>
                <w:b/>
                <w:bCs/>
                <w:sz w:val="21"/>
                <w:szCs w:val="21"/>
              </w:rPr>
            </w:pPr>
            <w:r w:rsidRPr="00BA355D">
              <w:rPr>
                <w:rFonts w:ascii="Arial Narrow" w:hAnsi="Arial Narrow"/>
                <w:sz w:val="21"/>
                <w:szCs w:val="21"/>
              </w:rPr>
              <w:t>Ochrana osobných údajov</w:t>
            </w:r>
          </w:p>
        </w:tc>
        <w:tc>
          <w:tcPr>
            <w:tcW w:w="7670" w:type="dxa"/>
          </w:tcPr>
          <w:p w14:paraId="0FB32F27" w14:textId="69D88E25" w:rsidR="005917F7" w:rsidRPr="00BA355D" w:rsidRDefault="005917F7" w:rsidP="005917F7">
            <w:pPr>
              <w:spacing w:before="120" w:after="120" w:line="276" w:lineRule="auto"/>
              <w:jc w:val="both"/>
              <w:rPr>
                <w:rFonts w:ascii="Arial Narrow" w:hAnsi="Arial Narrow"/>
                <w:sz w:val="21"/>
                <w:szCs w:val="21"/>
              </w:rPr>
            </w:pPr>
            <w:r w:rsidRPr="00BA355D">
              <w:rPr>
                <w:rFonts w:ascii="Arial Narrow" w:hAnsi="Arial Narrow"/>
                <w:sz w:val="21"/>
                <w:szCs w:val="21"/>
              </w:rPr>
              <w:t xml:space="preserve">Za </w:t>
            </w:r>
            <w:proofErr w:type="spellStart"/>
            <w:r w:rsidRPr="00BA355D">
              <w:rPr>
                <w:rFonts w:ascii="Arial Narrow" w:hAnsi="Arial Narrow"/>
                <w:sz w:val="21"/>
                <w:szCs w:val="21"/>
              </w:rPr>
              <w:t>podčlánok</w:t>
            </w:r>
            <w:proofErr w:type="spellEnd"/>
            <w:r w:rsidRPr="00BA355D">
              <w:rPr>
                <w:rFonts w:ascii="Arial Narrow" w:hAnsi="Arial Narrow"/>
                <w:sz w:val="21"/>
                <w:szCs w:val="21"/>
              </w:rPr>
              <w:t xml:space="preserve"> 1.16 sa vkladá nový </w:t>
            </w:r>
            <w:proofErr w:type="spellStart"/>
            <w:r w:rsidRPr="00BA355D">
              <w:rPr>
                <w:rFonts w:ascii="Arial Narrow" w:hAnsi="Arial Narrow"/>
                <w:sz w:val="21"/>
                <w:szCs w:val="21"/>
              </w:rPr>
              <w:t>podčlánok</w:t>
            </w:r>
            <w:proofErr w:type="spellEnd"/>
            <w:r w:rsidRPr="00BA355D">
              <w:rPr>
                <w:rFonts w:ascii="Arial Narrow" w:hAnsi="Arial Narrow"/>
                <w:sz w:val="21"/>
                <w:szCs w:val="21"/>
              </w:rPr>
              <w:t xml:space="preserve"> 1.17 Ochrana osobných údajov, ktorý znie nasledovne:</w:t>
            </w:r>
          </w:p>
          <w:p w14:paraId="19970102" w14:textId="77777777" w:rsidR="00681CB9" w:rsidRPr="00BA355D" w:rsidRDefault="005917F7">
            <w:pPr>
              <w:spacing w:before="120" w:after="120" w:line="276" w:lineRule="auto"/>
              <w:ind w:right="141"/>
              <w:jc w:val="both"/>
              <w:rPr>
                <w:rFonts w:ascii="Arial Narrow" w:hAnsi="Arial Narrow"/>
                <w:sz w:val="21"/>
                <w:szCs w:val="21"/>
              </w:rPr>
            </w:pPr>
            <w:r w:rsidRPr="00BA355D">
              <w:rPr>
                <w:rFonts w:ascii="Arial Narrow" w:hAnsi="Arial Narrow"/>
                <w:sz w:val="21"/>
                <w:szCs w:val="21"/>
              </w:rPr>
              <w:t xml:space="preserve">Zmluvné strany sa zaväzujú pri plnení tejto zmluvy dodržiavať právne predpisy o ochrane osobných údajov, najmä nariadenie </w:t>
            </w:r>
            <w:r w:rsidR="00D76965" w:rsidRPr="00BA355D">
              <w:rPr>
                <w:rFonts w:ascii="Arial Narrow" w:hAnsi="Arial Narrow"/>
                <w:sz w:val="21"/>
                <w:szCs w:val="21"/>
              </w:rPr>
              <w:t>Európskeho parlamentu a Rady (EÚ) 2016/679 o ochrane fyzických osôb pri spracúvaní osobných údajov a o voľnom pohybe takýchto údajov, ktorým sa zrušuje smernica 95/46/ES (všeobecné nariadenie o ochrane údajov) a zákona č. 18/2018 Z. z. o ochrane osobných údajov a o zmene a doplnení niektorých zákonov v znení neskorších predpisov</w:t>
            </w:r>
            <w:r w:rsidRPr="00BA355D">
              <w:rPr>
                <w:rFonts w:ascii="Arial Narrow" w:hAnsi="Arial Narrow"/>
                <w:sz w:val="21"/>
                <w:szCs w:val="21"/>
              </w:rPr>
              <w:t xml:space="preserve">. </w:t>
            </w:r>
          </w:p>
          <w:p w14:paraId="61DFF3B7" w14:textId="62F35702" w:rsidR="005917F7" w:rsidRPr="00BA355D" w:rsidRDefault="005917F7">
            <w:pPr>
              <w:spacing w:before="120" w:after="120" w:line="276" w:lineRule="auto"/>
              <w:ind w:right="141"/>
              <w:jc w:val="both"/>
              <w:rPr>
                <w:rFonts w:ascii="Arial Narrow" w:hAnsi="Arial Narrow"/>
                <w:sz w:val="21"/>
                <w:szCs w:val="21"/>
              </w:rPr>
            </w:pPr>
            <w:r w:rsidRPr="00BA355D">
              <w:rPr>
                <w:rFonts w:ascii="Arial Narrow" w:hAnsi="Arial Narrow"/>
                <w:sz w:val="21"/>
                <w:szCs w:val="21"/>
              </w:rPr>
              <w:t xml:space="preserve">Pokiaľ </w:t>
            </w:r>
            <w:r w:rsidR="00681CB9" w:rsidRPr="00BA355D">
              <w:rPr>
                <w:rFonts w:ascii="Arial Narrow" w:hAnsi="Arial Narrow"/>
                <w:sz w:val="21"/>
                <w:szCs w:val="21"/>
              </w:rPr>
              <w:t xml:space="preserve">by malo počas plnenia tejto Zmluvy dôjsť </w:t>
            </w:r>
            <w:r w:rsidRPr="00BA355D">
              <w:rPr>
                <w:rFonts w:ascii="Arial Narrow" w:hAnsi="Arial Narrow"/>
                <w:sz w:val="21"/>
                <w:szCs w:val="21"/>
              </w:rPr>
              <w:t xml:space="preserve">k spracúvaniu osobných údajov, </w:t>
            </w:r>
            <w:r w:rsidR="00A563E8" w:rsidRPr="00BA355D">
              <w:rPr>
                <w:rFonts w:ascii="Arial Narrow" w:hAnsi="Arial Narrow"/>
                <w:sz w:val="21"/>
                <w:szCs w:val="21"/>
              </w:rPr>
              <w:t xml:space="preserve">Strany sa zaväzujú uzavrieť </w:t>
            </w:r>
            <w:r w:rsidR="00A563E8" w:rsidRPr="00BA355D">
              <w:rPr>
                <w:rFonts w:ascii="Arial Narrow" w:eastAsia="Arial" w:hAnsi="Arial Narrow"/>
                <w:sz w:val="21"/>
                <w:szCs w:val="21"/>
              </w:rPr>
              <w:t xml:space="preserve">zmluvu o </w:t>
            </w:r>
            <w:r w:rsidR="00A563E8" w:rsidRPr="00BA355D">
              <w:rPr>
                <w:rFonts w:ascii="Arial Narrow" w:eastAsia="Arial" w:hAnsi="Arial Narrow"/>
                <w:sz w:val="21"/>
                <w:szCs w:val="21"/>
                <w:lang w:eastAsia="sk-SK"/>
              </w:rPr>
              <w:t xml:space="preserve">poverení sprostredkovateľa spracúvaním osobných údajov, na základe ustanovenia článku 28 ods. 3 Nariadenia GDPR (ďalej len „zmluva o </w:t>
            </w:r>
            <w:r w:rsidR="00A563E8" w:rsidRPr="00BA355D">
              <w:rPr>
                <w:rFonts w:ascii="Arial Narrow" w:eastAsia="Arial" w:hAnsi="Arial Narrow"/>
                <w:sz w:val="21"/>
                <w:szCs w:val="21"/>
              </w:rPr>
              <w:t>spracúvaní osobných údajov</w:t>
            </w:r>
            <w:r w:rsidR="00A563E8" w:rsidRPr="00BA355D">
              <w:rPr>
                <w:rFonts w:ascii="Arial Narrow" w:eastAsia="Arial" w:hAnsi="Arial Narrow"/>
                <w:sz w:val="21"/>
                <w:szCs w:val="21"/>
                <w:lang w:eastAsia="sk-SK"/>
              </w:rPr>
              <w:t xml:space="preserve">“), a to súčasne s uzatvorením tejto Zmluvy, najneskôr však pred prvým spracúvaním </w:t>
            </w:r>
            <w:r w:rsidR="00BD451F" w:rsidRPr="00BA355D">
              <w:rPr>
                <w:rFonts w:ascii="Arial Narrow" w:eastAsia="Arial" w:hAnsi="Arial Narrow"/>
                <w:sz w:val="21"/>
                <w:szCs w:val="21"/>
                <w:lang w:eastAsia="sk-SK"/>
              </w:rPr>
              <w:t>o</w:t>
            </w:r>
            <w:r w:rsidR="00A563E8" w:rsidRPr="00BA355D">
              <w:rPr>
                <w:rFonts w:ascii="Arial Narrow" w:eastAsia="Arial" w:hAnsi="Arial Narrow"/>
                <w:sz w:val="21"/>
                <w:szCs w:val="21"/>
                <w:lang w:eastAsia="sk-SK"/>
              </w:rPr>
              <w:t>sobných údajov v zmysle tejto Zmluvy.</w:t>
            </w:r>
            <w:r w:rsidR="00681CB9" w:rsidRPr="00BA355D">
              <w:rPr>
                <w:rFonts w:ascii="Arial Narrow" w:eastAsia="Arial" w:hAnsi="Arial Narrow"/>
                <w:sz w:val="21"/>
                <w:szCs w:val="21"/>
                <w:lang w:eastAsia="sk-SK"/>
              </w:rPr>
              <w:t xml:space="preserve"> </w:t>
            </w:r>
          </w:p>
        </w:tc>
      </w:tr>
      <w:tr w:rsidR="00BA355D" w:rsidRPr="00BA355D" w14:paraId="40A17EFE" w14:textId="77777777">
        <w:trPr>
          <w:cantSplit/>
        </w:trPr>
        <w:tc>
          <w:tcPr>
            <w:tcW w:w="1870" w:type="dxa"/>
          </w:tcPr>
          <w:p w14:paraId="0BF2B030" w14:textId="77777777" w:rsidR="00A50A8B" w:rsidRPr="00BA355D" w:rsidRDefault="00A50A8B">
            <w:pPr>
              <w:spacing w:before="120" w:after="120" w:line="276" w:lineRule="auto"/>
              <w:ind w:right="141"/>
              <w:rPr>
                <w:rFonts w:ascii="Arial Narrow" w:hAnsi="Arial Narrow"/>
                <w:b/>
                <w:bCs/>
                <w:sz w:val="21"/>
                <w:szCs w:val="21"/>
              </w:rPr>
            </w:pPr>
            <w:r w:rsidRPr="00BA355D">
              <w:rPr>
                <w:rFonts w:ascii="Arial Narrow" w:hAnsi="Arial Narrow"/>
                <w:b/>
                <w:bCs/>
                <w:sz w:val="21"/>
                <w:szCs w:val="21"/>
              </w:rPr>
              <w:t>2. Objednávateľ</w:t>
            </w:r>
          </w:p>
        </w:tc>
        <w:tc>
          <w:tcPr>
            <w:tcW w:w="7670" w:type="dxa"/>
          </w:tcPr>
          <w:p w14:paraId="785DC6D3" w14:textId="77777777" w:rsidR="00A50A8B" w:rsidRPr="00BA355D" w:rsidRDefault="00A50A8B">
            <w:pPr>
              <w:spacing w:before="120" w:after="120" w:line="276" w:lineRule="auto"/>
              <w:ind w:right="141"/>
              <w:jc w:val="both"/>
              <w:rPr>
                <w:rFonts w:ascii="Arial Narrow" w:hAnsi="Arial Narrow"/>
                <w:b/>
                <w:bCs/>
                <w:sz w:val="21"/>
                <w:szCs w:val="21"/>
              </w:rPr>
            </w:pPr>
          </w:p>
        </w:tc>
      </w:tr>
      <w:tr w:rsidR="00BA355D" w:rsidRPr="00BA355D" w14:paraId="39FDD9E8" w14:textId="77777777">
        <w:trPr>
          <w:cantSplit/>
        </w:trPr>
        <w:tc>
          <w:tcPr>
            <w:tcW w:w="1870" w:type="dxa"/>
          </w:tcPr>
          <w:p w14:paraId="0E91B74F" w14:textId="77777777" w:rsidR="00A50A8B" w:rsidRPr="00BA355D" w:rsidRDefault="00A50A8B">
            <w:pPr>
              <w:spacing w:before="120" w:after="120" w:line="276" w:lineRule="auto"/>
              <w:ind w:right="141"/>
              <w:rPr>
                <w:rFonts w:ascii="Arial Narrow" w:hAnsi="Arial Narrow"/>
                <w:sz w:val="21"/>
                <w:szCs w:val="21"/>
              </w:rPr>
            </w:pPr>
            <w:r w:rsidRPr="00BA355D">
              <w:rPr>
                <w:rFonts w:ascii="Arial Narrow" w:hAnsi="Arial Narrow"/>
                <w:sz w:val="21"/>
                <w:szCs w:val="21"/>
              </w:rPr>
              <w:t>2.1</w:t>
            </w:r>
          </w:p>
          <w:p w14:paraId="07320DCC" w14:textId="77777777" w:rsidR="00A50A8B" w:rsidRPr="00BA355D" w:rsidRDefault="00A50A8B">
            <w:pPr>
              <w:spacing w:before="120" w:after="120" w:line="276" w:lineRule="auto"/>
              <w:ind w:right="141"/>
              <w:rPr>
                <w:rFonts w:ascii="Arial Narrow" w:hAnsi="Arial Narrow"/>
                <w:sz w:val="21"/>
                <w:szCs w:val="21"/>
              </w:rPr>
            </w:pPr>
            <w:r w:rsidRPr="00BA355D">
              <w:rPr>
                <w:rFonts w:ascii="Arial Narrow" w:hAnsi="Arial Narrow"/>
                <w:sz w:val="21"/>
                <w:szCs w:val="21"/>
              </w:rPr>
              <w:t>Právo prístupu na Stavenisko</w:t>
            </w:r>
          </w:p>
        </w:tc>
        <w:tc>
          <w:tcPr>
            <w:tcW w:w="7670" w:type="dxa"/>
          </w:tcPr>
          <w:p w14:paraId="2647F226"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Za druhý odsek podčlánku 2.1 sa vkladá nasledovný text:</w:t>
            </w:r>
          </w:p>
          <w:p w14:paraId="312167A2" w14:textId="6C62FDB6"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Stavenisko musí byť odovzdané zápisom podpísaným oboma Stranami podľa Zväzku 3 Časť 1 Súťažných podkladov. V zápise sa uvedie, že Zhotoviteľ Stavenisko preberá, sú mu známe podmienky jeho používania a je si vedomý všetkých dôsledkov vyplývajúcich z nedodržania hraníc Staveniska.</w:t>
            </w:r>
          </w:p>
          <w:p w14:paraId="699184CC"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Na koniec podčlánku 2.1 sa vkladá nový text, ktorý znie:</w:t>
            </w:r>
          </w:p>
          <w:p w14:paraId="0EA062E0"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Právo prístupu a dočasného užívania častí Staveniska na pozemkoch tretích osôb nad rámec pozemkov identifikovaných v Zmluve, je povinný zaistiť Zhotoviteľ na vlastné náklady. Ak sa Zhotoviteľ dostane do omeškania s plnením Harmonogramu prác a/alebo mu vzniknú náklady ako dôsledok toho, že nezaistil včas vstupy na pozemky tretích osôb, Zhotoviteľovi nevzniká nárok na predĺženie Lehoty výstavby alebo na uhradenie takýchto Nákladov a primeraného zisku.</w:t>
            </w:r>
          </w:p>
        </w:tc>
      </w:tr>
      <w:tr w:rsidR="00BA355D" w:rsidRPr="00BA355D" w14:paraId="24DA1D00" w14:textId="77777777">
        <w:tc>
          <w:tcPr>
            <w:tcW w:w="1870" w:type="dxa"/>
          </w:tcPr>
          <w:p w14:paraId="5A9D6B67" w14:textId="77777777" w:rsidR="00A50A8B" w:rsidRPr="00BA355D" w:rsidRDefault="00A50A8B">
            <w:pPr>
              <w:spacing w:before="120" w:after="120" w:line="276" w:lineRule="auto"/>
              <w:ind w:right="141"/>
              <w:rPr>
                <w:rFonts w:ascii="Arial Narrow" w:hAnsi="Arial Narrow"/>
                <w:sz w:val="21"/>
                <w:szCs w:val="21"/>
              </w:rPr>
            </w:pPr>
            <w:r w:rsidRPr="00BA355D">
              <w:rPr>
                <w:rFonts w:ascii="Arial Narrow" w:hAnsi="Arial Narrow"/>
                <w:sz w:val="21"/>
                <w:szCs w:val="21"/>
              </w:rPr>
              <w:t>2.2</w:t>
            </w:r>
          </w:p>
          <w:p w14:paraId="642E2B41" w14:textId="77777777" w:rsidR="00A50A8B" w:rsidRPr="00BA355D" w:rsidRDefault="00A50A8B">
            <w:pPr>
              <w:spacing w:before="120" w:after="120" w:line="276" w:lineRule="auto"/>
              <w:ind w:right="141"/>
              <w:rPr>
                <w:rFonts w:ascii="Arial Narrow" w:hAnsi="Arial Narrow"/>
                <w:sz w:val="21"/>
                <w:szCs w:val="21"/>
              </w:rPr>
            </w:pPr>
            <w:r w:rsidRPr="00BA355D">
              <w:rPr>
                <w:rFonts w:ascii="Arial Narrow" w:hAnsi="Arial Narrow"/>
                <w:sz w:val="21"/>
                <w:szCs w:val="21"/>
              </w:rPr>
              <w:t>Povolenia, licencie a schválenia</w:t>
            </w:r>
          </w:p>
        </w:tc>
        <w:tc>
          <w:tcPr>
            <w:tcW w:w="7670" w:type="dxa"/>
          </w:tcPr>
          <w:p w14:paraId="5A3E3879" w14:textId="77777777" w:rsidR="00A50A8B" w:rsidRPr="00BA355D" w:rsidRDefault="00A50A8B">
            <w:pPr>
              <w:spacing w:before="120" w:after="120" w:line="276" w:lineRule="auto"/>
              <w:ind w:right="142"/>
              <w:jc w:val="both"/>
              <w:rPr>
                <w:rFonts w:ascii="Arial Narrow" w:hAnsi="Arial Narrow"/>
                <w:sz w:val="21"/>
                <w:szCs w:val="21"/>
              </w:rPr>
            </w:pPr>
            <w:r w:rsidRPr="00BA355D">
              <w:rPr>
                <w:rFonts w:ascii="Arial Narrow" w:hAnsi="Arial Narrow"/>
                <w:sz w:val="21"/>
                <w:szCs w:val="21"/>
              </w:rPr>
              <w:t>Na koniec podčlánku 2.2 sa vkladá nový odsek, ktorý znie:</w:t>
            </w:r>
          </w:p>
          <w:p w14:paraId="20096E53" w14:textId="77777777" w:rsidR="00A50A8B" w:rsidRPr="00BA355D" w:rsidRDefault="00A50A8B">
            <w:pPr>
              <w:spacing w:before="120" w:after="120" w:line="276" w:lineRule="auto"/>
              <w:ind w:right="142"/>
              <w:jc w:val="both"/>
              <w:rPr>
                <w:rFonts w:ascii="Arial Narrow" w:hAnsi="Arial Narrow"/>
                <w:sz w:val="21"/>
                <w:szCs w:val="21"/>
              </w:rPr>
            </w:pPr>
            <w:r w:rsidRPr="00BA355D">
              <w:rPr>
                <w:rFonts w:ascii="Arial Narrow" w:hAnsi="Arial Narrow"/>
                <w:sz w:val="21"/>
                <w:szCs w:val="21"/>
              </w:rPr>
              <w:t xml:space="preserve">Žiadny návrh, kontrola, prehliadka, testovanie, súhlas, schválenie alebo podobná činnosť Objednávateľa (vrátane opomenutia) nezbavuje Zhotoviteľa zodpovednosti za riadne plnenie záväzku, zodpovednosti za vady, zanedbania alebo nezrovnalosti a nedodržanie ustanovení v </w:t>
            </w:r>
            <w:proofErr w:type="spellStart"/>
            <w:r w:rsidRPr="00BA355D">
              <w:rPr>
                <w:rFonts w:ascii="Arial Narrow" w:hAnsi="Arial Narrow"/>
                <w:sz w:val="21"/>
                <w:szCs w:val="21"/>
              </w:rPr>
              <w:t>podčlánkoch</w:t>
            </w:r>
            <w:proofErr w:type="spellEnd"/>
            <w:r w:rsidRPr="00BA355D">
              <w:rPr>
                <w:rFonts w:ascii="Arial Narrow" w:hAnsi="Arial Narrow"/>
                <w:sz w:val="21"/>
                <w:szCs w:val="21"/>
              </w:rPr>
              <w:t xml:space="preserve"> 5.3 [</w:t>
            </w:r>
            <w:r w:rsidRPr="00BA355D">
              <w:rPr>
                <w:rFonts w:ascii="Arial Narrow" w:hAnsi="Arial Narrow"/>
                <w:i/>
                <w:sz w:val="21"/>
                <w:szCs w:val="21"/>
              </w:rPr>
              <w:t>Záväzok Zhotoviteľa</w:t>
            </w:r>
            <w:r w:rsidRPr="00BA355D">
              <w:rPr>
                <w:rFonts w:ascii="Arial Narrow" w:hAnsi="Arial Narrow"/>
                <w:sz w:val="21"/>
                <w:szCs w:val="21"/>
              </w:rPr>
              <w:t>] a 5.4 [</w:t>
            </w:r>
            <w:r w:rsidRPr="00BA355D">
              <w:rPr>
                <w:rFonts w:ascii="Arial Narrow" w:hAnsi="Arial Narrow"/>
                <w:i/>
                <w:sz w:val="21"/>
                <w:szCs w:val="21"/>
              </w:rPr>
              <w:t>Technické normy a predpisy</w:t>
            </w:r>
            <w:r w:rsidRPr="00BA355D">
              <w:rPr>
                <w:rFonts w:ascii="Arial Narrow" w:hAnsi="Arial Narrow"/>
                <w:sz w:val="21"/>
                <w:szCs w:val="21"/>
              </w:rPr>
              <w:t>].</w:t>
            </w:r>
          </w:p>
        </w:tc>
      </w:tr>
      <w:tr w:rsidR="00BA355D" w:rsidRPr="00BA355D" w14:paraId="3D98DDD2" w14:textId="77777777">
        <w:tc>
          <w:tcPr>
            <w:tcW w:w="1870" w:type="dxa"/>
          </w:tcPr>
          <w:p w14:paraId="5E976157" w14:textId="77777777" w:rsidR="00A50A8B" w:rsidRPr="00BA355D" w:rsidRDefault="00A50A8B">
            <w:pPr>
              <w:spacing w:before="120" w:after="120" w:line="276" w:lineRule="auto"/>
              <w:ind w:right="141"/>
              <w:rPr>
                <w:rFonts w:ascii="Arial Narrow" w:hAnsi="Arial Narrow"/>
                <w:sz w:val="21"/>
                <w:szCs w:val="21"/>
              </w:rPr>
            </w:pPr>
            <w:r w:rsidRPr="00BA355D">
              <w:rPr>
                <w:rFonts w:ascii="Arial Narrow" w:hAnsi="Arial Narrow"/>
                <w:sz w:val="21"/>
                <w:szCs w:val="21"/>
              </w:rPr>
              <w:t>2.4</w:t>
            </w:r>
          </w:p>
          <w:p w14:paraId="707E265C" w14:textId="77777777" w:rsidR="00A50A8B" w:rsidRPr="00BA355D" w:rsidRDefault="00A50A8B">
            <w:pPr>
              <w:spacing w:before="120" w:after="120" w:line="276" w:lineRule="auto"/>
              <w:ind w:right="141"/>
              <w:rPr>
                <w:rFonts w:ascii="Arial Narrow" w:hAnsi="Arial Narrow"/>
                <w:sz w:val="21"/>
                <w:szCs w:val="21"/>
              </w:rPr>
            </w:pPr>
            <w:r w:rsidRPr="00BA355D">
              <w:rPr>
                <w:rFonts w:ascii="Arial Narrow" w:hAnsi="Arial Narrow"/>
                <w:sz w:val="21"/>
                <w:szCs w:val="21"/>
              </w:rPr>
              <w:t>Finančné zabezpečenie Objednávateľa</w:t>
            </w:r>
          </w:p>
        </w:tc>
        <w:tc>
          <w:tcPr>
            <w:tcW w:w="7670" w:type="dxa"/>
          </w:tcPr>
          <w:p w14:paraId="32929CDF" w14:textId="77777777" w:rsidR="00A50A8B" w:rsidRPr="00BA355D" w:rsidRDefault="00A50A8B">
            <w:pPr>
              <w:spacing w:before="120" w:after="120" w:line="276" w:lineRule="auto"/>
              <w:ind w:right="142"/>
              <w:jc w:val="both"/>
              <w:rPr>
                <w:rFonts w:ascii="Arial Narrow" w:hAnsi="Arial Narrow"/>
                <w:sz w:val="21"/>
                <w:szCs w:val="21"/>
              </w:rPr>
            </w:pPr>
            <w:proofErr w:type="spellStart"/>
            <w:r w:rsidRPr="00BA355D">
              <w:rPr>
                <w:rFonts w:ascii="Arial Narrow" w:hAnsi="Arial Narrow"/>
                <w:sz w:val="21"/>
                <w:szCs w:val="21"/>
              </w:rPr>
              <w:t>Podčlánok</w:t>
            </w:r>
            <w:proofErr w:type="spellEnd"/>
            <w:r w:rsidRPr="00BA355D">
              <w:rPr>
                <w:rFonts w:ascii="Arial Narrow" w:hAnsi="Arial Narrow"/>
                <w:sz w:val="21"/>
                <w:szCs w:val="21"/>
              </w:rPr>
              <w:t xml:space="preserve"> 2.4 Finančné zabezpečenie Objednávateľa sa vypúšťa bez náhrady.</w:t>
            </w:r>
          </w:p>
        </w:tc>
      </w:tr>
      <w:tr w:rsidR="00BA355D" w:rsidRPr="00BA355D" w14:paraId="65880CB6" w14:textId="77777777">
        <w:tc>
          <w:tcPr>
            <w:tcW w:w="1870" w:type="dxa"/>
          </w:tcPr>
          <w:p w14:paraId="2C828DB8" w14:textId="77777777" w:rsidR="00A50A8B" w:rsidRPr="00BA355D" w:rsidRDefault="00A50A8B">
            <w:pPr>
              <w:spacing w:before="120" w:after="120" w:line="276" w:lineRule="auto"/>
              <w:ind w:right="141"/>
              <w:rPr>
                <w:rFonts w:ascii="Arial Narrow" w:hAnsi="Arial Narrow"/>
                <w:sz w:val="21"/>
                <w:szCs w:val="21"/>
              </w:rPr>
            </w:pPr>
            <w:r w:rsidRPr="00BA355D">
              <w:rPr>
                <w:rFonts w:ascii="Arial Narrow" w:hAnsi="Arial Narrow"/>
                <w:sz w:val="21"/>
                <w:szCs w:val="21"/>
              </w:rPr>
              <w:t>2.5</w:t>
            </w:r>
          </w:p>
          <w:p w14:paraId="278389D0" w14:textId="77777777" w:rsidR="00A50A8B" w:rsidRPr="00BA355D" w:rsidRDefault="00A50A8B">
            <w:pPr>
              <w:spacing w:before="120" w:after="120" w:line="276" w:lineRule="auto"/>
              <w:ind w:right="141"/>
              <w:rPr>
                <w:rFonts w:ascii="Arial Narrow" w:hAnsi="Arial Narrow"/>
                <w:sz w:val="21"/>
                <w:szCs w:val="21"/>
              </w:rPr>
            </w:pPr>
            <w:r w:rsidRPr="00BA355D">
              <w:rPr>
                <w:rFonts w:ascii="Arial Narrow" w:hAnsi="Arial Narrow"/>
                <w:sz w:val="21"/>
                <w:szCs w:val="21"/>
              </w:rPr>
              <w:t>Nároky Objednávateľa</w:t>
            </w:r>
          </w:p>
        </w:tc>
        <w:tc>
          <w:tcPr>
            <w:tcW w:w="7670" w:type="dxa"/>
          </w:tcPr>
          <w:p w14:paraId="7C4AAC5A" w14:textId="77777777" w:rsidR="00A50A8B" w:rsidRPr="00BA355D" w:rsidRDefault="00A50A8B">
            <w:pPr>
              <w:spacing w:before="120" w:after="120" w:line="276" w:lineRule="auto"/>
              <w:ind w:right="142"/>
              <w:jc w:val="both"/>
              <w:rPr>
                <w:rFonts w:ascii="Arial Narrow" w:hAnsi="Arial Narrow"/>
                <w:sz w:val="21"/>
                <w:szCs w:val="21"/>
              </w:rPr>
            </w:pPr>
            <w:r w:rsidRPr="00BA355D">
              <w:rPr>
                <w:rFonts w:ascii="Arial Narrow" w:hAnsi="Arial Narrow"/>
                <w:sz w:val="21"/>
                <w:szCs w:val="21"/>
              </w:rPr>
              <w:t>Na koniec podčlánku 2.5 sa vkladá nasledovný text:</w:t>
            </w:r>
          </w:p>
          <w:p w14:paraId="57C2F6F3" w14:textId="77777777" w:rsidR="00A50A8B" w:rsidRPr="00BA355D" w:rsidRDefault="00A50A8B">
            <w:pPr>
              <w:spacing w:before="120" w:after="120" w:line="276" w:lineRule="auto"/>
              <w:ind w:right="142"/>
              <w:jc w:val="both"/>
              <w:rPr>
                <w:rFonts w:ascii="Arial Narrow" w:hAnsi="Arial Narrow"/>
                <w:sz w:val="21"/>
                <w:szCs w:val="21"/>
              </w:rPr>
            </w:pPr>
            <w:r w:rsidRPr="00BA355D">
              <w:rPr>
                <w:rFonts w:ascii="Arial Narrow" w:hAnsi="Arial Narrow"/>
                <w:sz w:val="21"/>
                <w:szCs w:val="21"/>
              </w:rPr>
              <w:t>Objednávateľ má nárok na úhradu všetkých nákladov spojených s činnosťou Personálu Objednávateľa za účelom zisťovania a odstraňovania vád spôsobených Zhotoviteľom, monitorovania opravných prác, zamietnutia prác, opakovania prác a skúšok, vykonania prác namiesto Zhotoviteľa v dôsledku jeho omeškania, činností v predĺženej Lehote výstavby a v Lehote na oznámenie vád.</w:t>
            </w:r>
          </w:p>
          <w:p w14:paraId="6D88A4A9" w14:textId="77777777" w:rsidR="00A50A8B" w:rsidRPr="00BA355D" w:rsidRDefault="00A50A8B">
            <w:pPr>
              <w:spacing w:before="120" w:after="120" w:line="276" w:lineRule="auto"/>
              <w:ind w:right="142"/>
              <w:jc w:val="both"/>
              <w:rPr>
                <w:rFonts w:ascii="Arial Narrow" w:hAnsi="Arial Narrow"/>
                <w:sz w:val="21"/>
                <w:szCs w:val="21"/>
              </w:rPr>
            </w:pPr>
            <w:r w:rsidRPr="00BA355D">
              <w:rPr>
                <w:rFonts w:ascii="Arial Narrow" w:hAnsi="Arial Narrow"/>
                <w:sz w:val="21"/>
                <w:szCs w:val="21"/>
              </w:rPr>
              <w:t>Popri zmluvných pokutách za porušenie záväzkov Zhotoviteľa uvedených v Zmluve je Objednávateľ oprávnený si nárokovať všetky škody, ktoré mu môžu byť spôsobené tým, že Zhotoviteľ si neplnil akékoľvek jeho povinnosti vyplývajúce zo Zmluvy.</w:t>
            </w:r>
          </w:p>
          <w:p w14:paraId="2E21E62D" w14:textId="77777777" w:rsidR="00A50A8B" w:rsidRPr="00BA355D" w:rsidRDefault="00A50A8B">
            <w:pPr>
              <w:spacing w:before="120" w:after="120" w:line="276" w:lineRule="auto"/>
              <w:ind w:right="142"/>
              <w:jc w:val="both"/>
              <w:rPr>
                <w:rFonts w:ascii="Arial Narrow" w:hAnsi="Arial Narrow"/>
                <w:sz w:val="21"/>
                <w:szCs w:val="21"/>
                <w:highlight w:val="red"/>
              </w:rPr>
            </w:pPr>
            <w:r w:rsidRPr="00BA355D">
              <w:rPr>
                <w:rFonts w:ascii="Arial Narrow" w:hAnsi="Arial Narrow"/>
                <w:sz w:val="21"/>
                <w:szCs w:val="21"/>
              </w:rPr>
              <w:t>O udelení zmluvnej pokuty podľa ktoréhokoľvek článku tejto zmluvy rozhoduje Stavebný dozor postupom podľa podčlánku 3.5 (Rozhodnutia).</w:t>
            </w:r>
          </w:p>
        </w:tc>
      </w:tr>
      <w:tr w:rsidR="00BA355D" w:rsidRPr="00BA355D" w14:paraId="07E0F59A" w14:textId="77777777">
        <w:tc>
          <w:tcPr>
            <w:tcW w:w="1870" w:type="dxa"/>
          </w:tcPr>
          <w:p w14:paraId="2F5C7D15" w14:textId="77777777" w:rsidR="00A50A8B" w:rsidRPr="00BA355D" w:rsidRDefault="00A50A8B">
            <w:pPr>
              <w:spacing w:before="120" w:after="120" w:line="276" w:lineRule="auto"/>
              <w:ind w:right="141"/>
              <w:rPr>
                <w:rFonts w:ascii="Arial Narrow" w:hAnsi="Arial Narrow"/>
                <w:b/>
                <w:bCs/>
                <w:sz w:val="21"/>
                <w:szCs w:val="21"/>
              </w:rPr>
            </w:pPr>
            <w:r w:rsidRPr="00BA355D">
              <w:rPr>
                <w:rFonts w:ascii="Arial Narrow" w:hAnsi="Arial Narrow"/>
                <w:b/>
                <w:bCs/>
                <w:sz w:val="21"/>
                <w:szCs w:val="21"/>
              </w:rPr>
              <w:t>3. Stavebný dozor</w:t>
            </w:r>
          </w:p>
        </w:tc>
        <w:tc>
          <w:tcPr>
            <w:tcW w:w="7670" w:type="dxa"/>
          </w:tcPr>
          <w:p w14:paraId="0A3755BD" w14:textId="77777777" w:rsidR="00A50A8B" w:rsidRPr="00BA355D" w:rsidRDefault="00A50A8B">
            <w:pPr>
              <w:spacing w:before="120" w:after="120" w:line="276" w:lineRule="auto"/>
              <w:ind w:right="141"/>
              <w:jc w:val="both"/>
              <w:rPr>
                <w:rFonts w:ascii="Arial Narrow" w:hAnsi="Arial Narrow"/>
                <w:b/>
                <w:bCs/>
                <w:sz w:val="21"/>
                <w:szCs w:val="21"/>
              </w:rPr>
            </w:pPr>
          </w:p>
        </w:tc>
      </w:tr>
      <w:tr w:rsidR="00BA355D" w:rsidRPr="00BA355D" w14:paraId="16A747CB" w14:textId="77777777">
        <w:tc>
          <w:tcPr>
            <w:tcW w:w="1870" w:type="dxa"/>
          </w:tcPr>
          <w:p w14:paraId="5C3AC26D" w14:textId="77777777" w:rsidR="00A50A8B" w:rsidRPr="00BA355D" w:rsidRDefault="00A50A8B">
            <w:pPr>
              <w:spacing w:before="120" w:after="120" w:line="276" w:lineRule="auto"/>
              <w:ind w:right="141"/>
              <w:rPr>
                <w:rFonts w:ascii="Arial Narrow" w:hAnsi="Arial Narrow"/>
                <w:sz w:val="21"/>
                <w:szCs w:val="21"/>
              </w:rPr>
            </w:pPr>
            <w:r w:rsidRPr="00BA355D">
              <w:rPr>
                <w:rFonts w:ascii="Arial Narrow" w:hAnsi="Arial Narrow"/>
                <w:sz w:val="21"/>
                <w:szCs w:val="21"/>
              </w:rPr>
              <w:t xml:space="preserve">3.1 </w:t>
            </w:r>
          </w:p>
          <w:p w14:paraId="5541B340" w14:textId="77777777" w:rsidR="00A50A8B" w:rsidRPr="00BA355D" w:rsidRDefault="00A50A8B">
            <w:pPr>
              <w:spacing w:before="120" w:after="120" w:line="276" w:lineRule="auto"/>
              <w:ind w:right="141"/>
              <w:rPr>
                <w:rFonts w:ascii="Arial Narrow" w:hAnsi="Arial Narrow"/>
                <w:sz w:val="21"/>
                <w:szCs w:val="21"/>
              </w:rPr>
            </w:pPr>
            <w:r w:rsidRPr="00BA355D">
              <w:rPr>
                <w:rFonts w:ascii="Arial Narrow" w:hAnsi="Arial Narrow"/>
                <w:sz w:val="21"/>
                <w:szCs w:val="21"/>
              </w:rPr>
              <w:t>Povinnosti a právomoc Stavebného dozoru</w:t>
            </w:r>
          </w:p>
        </w:tc>
        <w:tc>
          <w:tcPr>
            <w:tcW w:w="7670" w:type="dxa"/>
          </w:tcPr>
          <w:p w14:paraId="54868E6B" w14:textId="77777777" w:rsidR="00A50A8B" w:rsidRPr="00BA355D" w:rsidRDefault="00A50A8B">
            <w:pPr>
              <w:pStyle w:val="Header"/>
              <w:spacing w:before="120" w:after="120" w:line="276" w:lineRule="auto"/>
              <w:ind w:right="141"/>
              <w:jc w:val="both"/>
              <w:rPr>
                <w:rFonts w:ascii="Arial Narrow" w:hAnsi="Arial Narrow"/>
                <w:sz w:val="21"/>
                <w:szCs w:val="21"/>
              </w:rPr>
            </w:pPr>
            <w:r w:rsidRPr="00BA355D">
              <w:rPr>
                <w:rFonts w:ascii="Arial Narrow" w:hAnsi="Arial Narrow"/>
                <w:sz w:val="21"/>
                <w:szCs w:val="21"/>
              </w:rPr>
              <w:t>Text podčlánku 3.1 Povinnosti a právomoc Stavebného dozoru sa zrušuje a nahrádza sa textom s nasledovným znením:</w:t>
            </w:r>
          </w:p>
          <w:p w14:paraId="4912757D" w14:textId="77777777" w:rsidR="00A50A8B" w:rsidRPr="00BA355D" w:rsidRDefault="00A50A8B">
            <w:pPr>
              <w:pStyle w:val="Header"/>
              <w:spacing w:before="120" w:after="120" w:line="276" w:lineRule="auto"/>
              <w:ind w:right="141"/>
              <w:jc w:val="both"/>
              <w:rPr>
                <w:rFonts w:ascii="Arial Narrow" w:hAnsi="Arial Narrow"/>
                <w:sz w:val="21"/>
                <w:szCs w:val="21"/>
              </w:rPr>
            </w:pPr>
            <w:r w:rsidRPr="00BA355D">
              <w:rPr>
                <w:rFonts w:ascii="Arial Narrow" w:hAnsi="Arial Narrow"/>
                <w:sz w:val="21"/>
                <w:szCs w:val="21"/>
              </w:rPr>
              <w:t>Objednávateľ vymenuje Stavebný dozor, ktorý bude vykonávať povinnosti jemu stanovené v Zmluve. Personál Stavebného dozoru musí zahrňovať dostatočne kvalifikovaných inžinierov a ďalších odborníkov, ktorí sú kompetentní vykonávať tieto povinnosti.</w:t>
            </w:r>
          </w:p>
          <w:p w14:paraId="64321559" w14:textId="77777777" w:rsidR="00A50A8B" w:rsidRPr="00BA355D" w:rsidRDefault="00A50A8B">
            <w:pPr>
              <w:pStyle w:val="Header"/>
              <w:spacing w:before="120" w:after="120" w:line="276" w:lineRule="auto"/>
              <w:ind w:right="141"/>
              <w:jc w:val="both"/>
              <w:rPr>
                <w:rFonts w:ascii="Arial Narrow" w:hAnsi="Arial Narrow"/>
                <w:sz w:val="21"/>
                <w:szCs w:val="21"/>
              </w:rPr>
            </w:pPr>
            <w:r w:rsidRPr="00BA355D">
              <w:rPr>
                <w:rFonts w:ascii="Arial Narrow" w:hAnsi="Arial Narrow"/>
                <w:sz w:val="21"/>
                <w:szCs w:val="21"/>
              </w:rPr>
              <w:t>Stavebný dozor nemá žiadnu právomoc meniť Zmluvu.</w:t>
            </w:r>
          </w:p>
          <w:p w14:paraId="7069E879" w14:textId="77777777" w:rsidR="00A50A8B" w:rsidRPr="00BA355D" w:rsidRDefault="00A50A8B">
            <w:pPr>
              <w:pStyle w:val="Header"/>
              <w:spacing w:before="120" w:after="120" w:line="276" w:lineRule="auto"/>
              <w:ind w:right="141"/>
              <w:jc w:val="both"/>
              <w:rPr>
                <w:rFonts w:ascii="Arial Narrow" w:hAnsi="Arial Narrow"/>
                <w:sz w:val="21"/>
                <w:szCs w:val="21"/>
              </w:rPr>
            </w:pPr>
            <w:r w:rsidRPr="00BA355D">
              <w:rPr>
                <w:rFonts w:ascii="Arial Narrow" w:hAnsi="Arial Narrow"/>
                <w:sz w:val="21"/>
                <w:szCs w:val="21"/>
              </w:rPr>
              <w:t xml:space="preserve">Stavebný dozor smie uplatňovať právomoci, ktoré mu prislúchajú tak ako sú uvedené v Zmluve, alebo ako to zo Zmluvy nutne vyplýva. Ak sa vyžaduje, aby Stavebný dozor získal súhlas Objednávateľa pred výkonom určitej právomoci, potom takéto požiadavky musia byť uvedené v Osobitných podmienkach. Objednávateľ sa zaväzuje, že neuplatní ďalšie obmedzenia právomoci Stavebného dozoru, okrem tých dohodnutých so Stavebným dozorom. </w:t>
            </w:r>
          </w:p>
          <w:p w14:paraId="35CBBF72" w14:textId="77777777" w:rsidR="00A50A8B" w:rsidRPr="00BA355D" w:rsidRDefault="00A50A8B">
            <w:pPr>
              <w:pStyle w:val="Header"/>
              <w:spacing w:before="120" w:after="120" w:line="276" w:lineRule="auto"/>
              <w:ind w:right="141"/>
              <w:jc w:val="both"/>
              <w:rPr>
                <w:rFonts w:ascii="Arial Narrow" w:hAnsi="Arial Narrow"/>
                <w:sz w:val="21"/>
                <w:szCs w:val="21"/>
              </w:rPr>
            </w:pPr>
            <w:r w:rsidRPr="00BA355D">
              <w:rPr>
                <w:rFonts w:ascii="Arial Narrow" w:hAnsi="Arial Narrow"/>
                <w:sz w:val="21"/>
                <w:szCs w:val="21"/>
              </w:rPr>
              <w:t>Avšak, kedykoľvek Stavebný dozor vykonáva určitú právomoc, pre ktorú sa vyžaduje súhlas Objednávateľa, potom (pre účely Zmluvy) sa má za to, že Objednávateľ mu taký súhlas dal.</w:t>
            </w:r>
          </w:p>
          <w:p w14:paraId="1BB5E87F" w14:textId="77777777" w:rsidR="00A50A8B" w:rsidRPr="00BA355D" w:rsidRDefault="00A50A8B">
            <w:pPr>
              <w:pStyle w:val="Header"/>
              <w:spacing w:before="120" w:after="120" w:line="276" w:lineRule="auto"/>
              <w:ind w:right="141"/>
              <w:jc w:val="both"/>
              <w:rPr>
                <w:rFonts w:ascii="Arial Narrow" w:hAnsi="Arial Narrow"/>
                <w:sz w:val="21"/>
                <w:szCs w:val="21"/>
              </w:rPr>
            </w:pPr>
            <w:r w:rsidRPr="00BA355D">
              <w:rPr>
                <w:rFonts w:ascii="Arial Narrow" w:hAnsi="Arial Narrow"/>
                <w:sz w:val="21"/>
                <w:szCs w:val="21"/>
              </w:rPr>
              <w:t>Ak nie je v týchto zmluvných podmienkach uvedené ináč:</w:t>
            </w:r>
          </w:p>
          <w:p w14:paraId="2CA50064" w14:textId="77777777" w:rsidR="00A50A8B" w:rsidRPr="00BA355D" w:rsidRDefault="00A50A8B">
            <w:pPr>
              <w:pStyle w:val="Header"/>
              <w:spacing w:before="120" w:after="120" w:line="276" w:lineRule="auto"/>
              <w:ind w:right="141"/>
              <w:jc w:val="both"/>
              <w:rPr>
                <w:rFonts w:ascii="Arial Narrow" w:hAnsi="Arial Narrow"/>
                <w:sz w:val="21"/>
                <w:szCs w:val="21"/>
              </w:rPr>
            </w:pPr>
            <w:r w:rsidRPr="00BA355D">
              <w:rPr>
                <w:rFonts w:ascii="Arial Narrow" w:hAnsi="Arial Narrow"/>
                <w:sz w:val="21"/>
                <w:szCs w:val="21"/>
              </w:rPr>
              <w:t>(a) kedykoľvek si Stavebný dozor plní svoje povinnosti, alebo uplatňuje právomoci uvedené v Zmluve alebo z nej vyplývajúce, má sa za to, že Stavebný dozor koná v mene Objednávateľa;</w:t>
            </w:r>
          </w:p>
          <w:p w14:paraId="510CD544" w14:textId="77777777" w:rsidR="00A50A8B" w:rsidRPr="00BA355D" w:rsidRDefault="00A50A8B">
            <w:pPr>
              <w:pStyle w:val="Header"/>
              <w:spacing w:before="120" w:after="120" w:line="276" w:lineRule="auto"/>
              <w:ind w:right="141"/>
              <w:jc w:val="both"/>
              <w:rPr>
                <w:rFonts w:ascii="Arial Narrow" w:hAnsi="Arial Narrow"/>
                <w:sz w:val="21"/>
                <w:szCs w:val="21"/>
              </w:rPr>
            </w:pPr>
            <w:r w:rsidRPr="00BA355D">
              <w:rPr>
                <w:rFonts w:ascii="Arial Narrow" w:hAnsi="Arial Narrow"/>
                <w:sz w:val="21"/>
                <w:szCs w:val="21"/>
              </w:rPr>
              <w:t>(b) Stavebný dozor nemá právomoc zbaviť ktorúkoľvek zo Strán akýchkoľvek povinností, záväzkov alebo zodpovednosti vyplývajúcich zo Zmluvy; a</w:t>
            </w:r>
          </w:p>
          <w:p w14:paraId="745E82D8" w14:textId="77777777" w:rsidR="00A50A8B" w:rsidRPr="00BA355D" w:rsidRDefault="00A50A8B">
            <w:pPr>
              <w:pStyle w:val="Header"/>
              <w:spacing w:before="120" w:after="120" w:line="276" w:lineRule="auto"/>
              <w:ind w:right="141"/>
              <w:jc w:val="both"/>
              <w:rPr>
                <w:rFonts w:ascii="Arial Narrow" w:hAnsi="Arial Narrow"/>
                <w:sz w:val="21"/>
                <w:szCs w:val="21"/>
              </w:rPr>
            </w:pPr>
            <w:r w:rsidRPr="00BA355D">
              <w:rPr>
                <w:rFonts w:ascii="Arial Narrow" w:hAnsi="Arial Narrow"/>
                <w:sz w:val="21"/>
                <w:szCs w:val="21"/>
              </w:rPr>
              <w:t>(c) každé schválenie, kontrola, potvrdenie, súhlas, preskúmanie, prehliadka, pokyn, oznámenie, návrh, požiadanie, skúška alebo podobný úkon Stavebného dozoru (vrátane absencie nesúhlasu), nezbavuje Zhotoviteľa žiadnej zodpovednosti, ktorú má podľa Zmluvy, vrátane zodpovednosti za chyby, opomenutia, rozdiely a nesúlady,</w:t>
            </w:r>
          </w:p>
          <w:p w14:paraId="68CE7CF2" w14:textId="77777777" w:rsidR="00A50A8B" w:rsidRPr="00BA355D" w:rsidRDefault="00A50A8B">
            <w:pPr>
              <w:pStyle w:val="Header"/>
              <w:spacing w:before="120" w:after="120" w:line="276" w:lineRule="auto"/>
              <w:ind w:right="141"/>
              <w:jc w:val="both"/>
              <w:rPr>
                <w:rFonts w:ascii="Arial Narrow" w:hAnsi="Arial Narrow"/>
                <w:sz w:val="21"/>
                <w:szCs w:val="21"/>
              </w:rPr>
            </w:pPr>
            <w:r w:rsidRPr="00BA355D">
              <w:rPr>
                <w:rFonts w:ascii="Arial Narrow" w:hAnsi="Arial Narrow"/>
                <w:sz w:val="21"/>
                <w:szCs w:val="21"/>
              </w:rPr>
              <w:t>(d) Stavebný dozor je povinný obdržať k vydaniu pokynu ku Zmene písomný súhlas Objednávateľa. Pokiaľ pokyn ku Zmene nebol písomne odsúhlasený Objednávateľom, Zhotoviteľ Zmenu nemôže vykonať.</w:t>
            </w:r>
          </w:p>
          <w:p w14:paraId="549C4015" w14:textId="2C5DC2EA" w:rsidR="00A50A8B" w:rsidRPr="00BA355D" w:rsidRDefault="00A50A8B">
            <w:pPr>
              <w:pStyle w:val="Header"/>
              <w:spacing w:before="120" w:after="120" w:line="276" w:lineRule="auto"/>
              <w:ind w:right="141"/>
              <w:jc w:val="both"/>
              <w:rPr>
                <w:rFonts w:ascii="Arial Narrow" w:hAnsi="Arial Narrow"/>
                <w:sz w:val="21"/>
                <w:szCs w:val="21"/>
              </w:rPr>
            </w:pPr>
            <w:r w:rsidRPr="00BA355D">
              <w:rPr>
                <w:rFonts w:ascii="Arial Narrow" w:hAnsi="Arial Narrow"/>
                <w:sz w:val="21"/>
                <w:szCs w:val="21"/>
              </w:rPr>
              <w:t xml:space="preserve">Stavebný dozor je fyzická alebo právnická osoba. V prípade, že je Stavebným dozorom právnická osoba, je Objednávateľ povinný uviesť jej obchodné meno a meno fyzickej osoby poverenej konať za túto právnickú osobu na účely tejto zmluvy v rozsahu všetkých právomoci Stavebného dozoru podľa tejto </w:t>
            </w:r>
            <w:r w:rsidR="00CF43E7" w:rsidRPr="00BA355D">
              <w:rPr>
                <w:rFonts w:ascii="Arial Narrow" w:hAnsi="Arial Narrow"/>
                <w:sz w:val="21"/>
                <w:szCs w:val="21"/>
              </w:rPr>
              <w:t>Z</w:t>
            </w:r>
            <w:r w:rsidRPr="00BA355D">
              <w:rPr>
                <w:rFonts w:ascii="Arial Narrow" w:hAnsi="Arial Narrow"/>
                <w:sz w:val="21"/>
                <w:szCs w:val="21"/>
              </w:rPr>
              <w:t xml:space="preserve">mluvy a vykonávajúceho funkciu Vedúceho Personálu Stavebného dozoru. V prípade neprítomnosti bude Vedúceho Personálu Stavebného dozoru zastupovať Kľúčový odborník č. 2 pre koľajový spodok a zvršok. Podrobnosti sú uvedené Zväzku 3 Časť 1 Súťažných podmienok. </w:t>
            </w:r>
          </w:p>
          <w:p w14:paraId="09533C40" w14:textId="240B6706" w:rsidR="00A50A8B" w:rsidRPr="00BA355D" w:rsidRDefault="00A50A8B">
            <w:pPr>
              <w:pStyle w:val="Header"/>
              <w:spacing w:before="120" w:after="120" w:line="276" w:lineRule="auto"/>
              <w:ind w:right="141"/>
              <w:jc w:val="both"/>
              <w:rPr>
                <w:rFonts w:ascii="Arial Narrow" w:hAnsi="Arial Narrow"/>
                <w:sz w:val="21"/>
                <w:szCs w:val="21"/>
              </w:rPr>
            </w:pPr>
            <w:r w:rsidRPr="00BA355D">
              <w:rPr>
                <w:rFonts w:ascii="Arial Narrow" w:hAnsi="Arial Narrow"/>
                <w:sz w:val="21"/>
                <w:szCs w:val="21"/>
              </w:rPr>
              <w:t xml:space="preserve">Objednávateľ je povinný zabezpečiť výkon činnosti Stavebného dozoru, ktorý bude vykonávať povinnosti stanovené mu v Zmluve a v Právnych predpisoch. Stavebný dozor vykonáva svoju činnosť prostredníctvom </w:t>
            </w:r>
            <w:r w:rsidR="00183049" w:rsidRPr="00BA355D">
              <w:rPr>
                <w:rFonts w:ascii="Arial Narrow" w:hAnsi="Arial Narrow"/>
                <w:sz w:val="21"/>
                <w:szCs w:val="21"/>
              </w:rPr>
              <w:t>P</w:t>
            </w:r>
            <w:r w:rsidRPr="00BA355D">
              <w:rPr>
                <w:rFonts w:ascii="Arial Narrow" w:hAnsi="Arial Narrow"/>
                <w:sz w:val="21"/>
                <w:szCs w:val="21"/>
              </w:rPr>
              <w:t xml:space="preserve">ersonálu Stavebného dozoru. Personál Stavebného dozoru je tvorený kľúčovými a nekľúčovými odborníkmi a podporným personálom na čele s Vedúcim Personálu Stavebného dozoru. </w:t>
            </w:r>
          </w:p>
          <w:p w14:paraId="593B15D3" w14:textId="77777777" w:rsidR="00A50A8B" w:rsidRPr="00BA355D" w:rsidRDefault="00A50A8B">
            <w:pPr>
              <w:pStyle w:val="Header"/>
              <w:spacing w:before="120" w:after="120" w:line="276" w:lineRule="auto"/>
              <w:ind w:right="141"/>
              <w:jc w:val="both"/>
              <w:rPr>
                <w:rFonts w:ascii="Arial Narrow" w:hAnsi="Arial Narrow"/>
                <w:sz w:val="21"/>
                <w:szCs w:val="21"/>
              </w:rPr>
            </w:pPr>
            <w:r w:rsidRPr="00BA355D">
              <w:rPr>
                <w:rFonts w:ascii="Arial Narrow" w:hAnsi="Arial Narrow"/>
                <w:sz w:val="21"/>
                <w:szCs w:val="21"/>
              </w:rPr>
              <w:t>Kľúčový odborník v pozícii Vedúceho Personálu Stavebného dozoru (ďalej len „Vedúci Personálu Stavebného dozoru“) je oprávnený konať v mene Stavebného dozoru v rozsahu práv a povinností Stavebného dozoru vyplývajúcich zo Zmluvy.</w:t>
            </w:r>
          </w:p>
          <w:p w14:paraId="4AC130CB" w14:textId="77777777" w:rsidR="00A50A8B" w:rsidRPr="00BA355D" w:rsidRDefault="00A50A8B">
            <w:pPr>
              <w:pStyle w:val="Header"/>
              <w:spacing w:before="120" w:after="120" w:line="276" w:lineRule="auto"/>
              <w:ind w:right="141"/>
              <w:jc w:val="both"/>
              <w:rPr>
                <w:rFonts w:ascii="Arial Narrow" w:hAnsi="Arial Narrow"/>
                <w:sz w:val="21"/>
                <w:szCs w:val="21"/>
              </w:rPr>
            </w:pPr>
            <w:r w:rsidRPr="00BA355D">
              <w:rPr>
                <w:rFonts w:ascii="Arial Narrow" w:hAnsi="Arial Narrow"/>
                <w:sz w:val="21"/>
                <w:szCs w:val="21"/>
              </w:rPr>
              <w:t>Ostatní kľúčoví a nekľúčoví odborníci konajú v mene Stavebného dozoru iba v rozsahu práv a povinností podľa ich funkčného zaradenia v Personáli Stavebného dozoru. Akékoľvek právne úkony vyhotovené v mene Stavebného dozoru, na ktoré sa v zmysle ustanovení Zmluvy vyžaduje písomná forma, je oprávnený podpisovať v mene Stavebného dozoru výlučne Vedúci Personálu Stavebného dozoru. Objednávateľ je povinný oznámiť Zhotoviteľovi personálne zloženie časti Personálu Stavebného dozoru – kľúčových odborníkov, a to najneskôr v oznámení o dátume začatia prác. Personálne zloženie časti Personálu Stavebného dozoru – nekľúčových odborníkov je povinný oznámiť Zhotoviteľovi Stavebný dozor.</w:t>
            </w:r>
          </w:p>
          <w:p w14:paraId="7079C039" w14:textId="77777777" w:rsidR="00A50A8B" w:rsidRPr="00BA355D" w:rsidRDefault="00A50A8B">
            <w:pPr>
              <w:pStyle w:val="Header"/>
              <w:spacing w:before="120" w:after="120" w:line="276" w:lineRule="auto"/>
              <w:ind w:right="141"/>
              <w:jc w:val="both"/>
              <w:rPr>
                <w:rFonts w:ascii="Arial Narrow" w:hAnsi="Arial Narrow"/>
                <w:sz w:val="21"/>
                <w:szCs w:val="21"/>
              </w:rPr>
            </w:pPr>
            <w:r w:rsidRPr="00BA355D">
              <w:rPr>
                <w:rFonts w:ascii="Arial Narrow" w:hAnsi="Arial Narrow"/>
                <w:sz w:val="21"/>
                <w:szCs w:val="21"/>
              </w:rPr>
              <w:t>Stavebný dozor je povinný získať písomný súhlas Objednávateľa pred uplatnením svojich právomocí podľa Zmluvy v prípade:</w:t>
            </w:r>
          </w:p>
          <w:p w14:paraId="09D03ACE" w14:textId="77777777" w:rsidR="00A50A8B" w:rsidRPr="00BA355D" w:rsidRDefault="00A50A8B">
            <w:pPr>
              <w:pStyle w:val="Header"/>
              <w:spacing w:before="120" w:after="120" w:line="276" w:lineRule="auto"/>
              <w:ind w:right="141"/>
              <w:jc w:val="both"/>
              <w:rPr>
                <w:rFonts w:ascii="Arial Narrow" w:hAnsi="Arial Narrow"/>
                <w:sz w:val="21"/>
                <w:szCs w:val="21"/>
              </w:rPr>
            </w:pPr>
            <w:r w:rsidRPr="00BA355D">
              <w:rPr>
                <w:rFonts w:ascii="Arial Narrow" w:hAnsi="Arial Narrow"/>
                <w:sz w:val="21"/>
                <w:szCs w:val="21"/>
              </w:rPr>
              <w:t xml:space="preserve">a) schvaľovania Dokumentácie Zhotoviteľa podľa podčlánku 5.2 (Dokumentácia Zhotoviteľa) </w:t>
            </w:r>
          </w:p>
          <w:p w14:paraId="146C9A20" w14:textId="77777777" w:rsidR="00A50A8B" w:rsidRPr="00BA355D" w:rsidRDefault="00A50A8B">
            <w:pPr>
              <w:pStyle w:val="Header"/>
              <w:spacing w:before="120" w:after="120" w:line="276" w:lineRule="auto"/>
              <w:ind w:right="141"/>
              <w:jc w:val="both"/>
              <w:rPr>
                <w:rFonts w:ascii="Arial Narrow" w:hAnsi="Arial Narrow"/>
                <w:sz w:val="21"/>
                <w:szCs w:val="21"/>
              </w:rPr>
            </w:pPr>
            <w:r w:rsidRPr="00BA355D">
              <w:rPr>
                <w:rFonts w:ascii="Arial Narrow" w:hAnsi="Arial Narrow"/>
                <w:sz w:val="21"/>
                <w:szCs w:val="21"/>
              </w:rPr>
              <w:t>b) vykonávania akýchkoľvek úkonov, ktoré Stavebný dozor vykonáva podľa Zmluvy a ktoré majú alebo je predpoklad, že v budúcnosti by mohli mať vplyv na Zmluvnú cenu alebo Lehotu výstavby alebo termín splnenia Míľnika; tým nie je dotknutá povinnosť Stavebného dozoru získať písomný súhlas Objednávateľa v zmysle podčlánku 13.1 (Právo na Zmenu) a 13.3 ( Postup pri Zmenách )</w:t>
            </w:r>
          </w:p>
          <w:p w14:paraId="25617453" w14:textId="77777777" w:rsidR="00A50A8B" w:rsidRPr="00BA355D" w:rsidRDefault="00A50A8B">
            <w:pPr>
              <w:pStyle w:val="Header"/>
              <w:spacing w:before="120" w:after="120" w:line="276" w:lineRule="auto"/>
              <w:ind w:right="141"/>
              <w:jc w:val="both"/>
              <w:rPr>
                <w:rFonts w:ascii="Arial Narrow" w:hAnsi="Arial Narrow"/>
                <w:sz w:val="21"/>
                <w:szCs w:val="21"/>
              </w:rPr>
            </w:pPr>
            <w:r w:rsidRPr="00BA355D">
              <w:rPr>
                <w:rFonts w:ascii="Arial Narrow" w:hAnsi="Arial Narrow"/>
                <w:sz w:val="21"/>
                <w:szCs w:val="21"/>
              </w:rPr>
              <w:t xml:space="preserve">c) pred vydaním Preberacieho protokolu podľa podčlánku 10.1 (Preberanie Diela a Sekcií), podľa podčlánku 10.2 (Preberanie častí Diela do Odbornej obsluhy) a pred vystavením Protokolu o vyhotovení Diela podľa podčlánku 11.9 (Protokol o vyhotovení Diela). </w:t>
            </w:r>
          </w:p>
          <w:p w14:paraId="26B85E8F" w14:textId="77777777" w:rsidR="00A50A8B" w:rsidRPr="00BA355D" w:rsidRDefault="00A50A8B">
            <w:pPr>
              <w:pStyle w:val="Header"/>
              <w:spacing w:before="120" w:after="120" w:line="276" w:lineRule="auto"/>
              <w:ind w:right="141"/>
              <w:jc w:val="both"/>
              <w:rPr>
                <w:rFonts w:ascii="Arial Narrow" w:hAnsi="Arial Narrow"/>
                <w:sz w:val="21"/>
                <w:szCs w:val="21"/>
              </w:rPr>
            </w:pPr>
            <w:r w:rsidRPr="00BA355D">
              <w:rPr>
                <w:rFonts w:ascii="Arial Narrow" w:hAnsi="Arial Narrow"/>
                <w:sz w:val="21"/>
                <w:szCs w:val="21"/>
              </w:rPr>
              <w:t xml:space="preserve">Za účelom získania písomného súhlasu Objednávateľa je Stavebný dozor povinný predložiť Objednávateľovi všetky potrebné doklady, súvisiace dokumenty, vrátane písomného vyjadrenia Stavebného dozoru spolu s odporúčaním ďalšieho postupu a taktiež zdôvodnenie vplyvu na Zmluvnú cenu alebo Lehotu výstavby. </w:t>
            </w:r>
          </w:p>
          <w:p w14:paraId="0A105597" w14:textId="77777777" w:rsidR="00A50A8B" w:rsidRPr="00BA355D" w:rsidRDefault="00A50A8B">
            <w:pPr>
              <w:pStyle w:val="Header"/>
              <w:spacing w:before="120" w:after="120" w:line="276" w:lineRule="auto"/>
              <w:ind w:right="141"/>
              <w:jc w:val="both"/>
              <w:rPr>
                <w:rFonts w:ascii="Arial Narrow" w:hAnsi="Arial Narrow"/>
                <w:sz w:val="21"/>
                <w:szCs w:val="21"/>
              </w:rPr>
            </w:pPr>
            <w:r w:rsidRPr="00BA355D">
              <w:rPr>
                <w:rFonts w:ascii="Arial Narrow" w:hAnsi="Arial Narrow"/>
                <w:sz w:val="21"/>
                <w:szCs w:val="21"/>
              </w:rPr>
              <w:t xml:space="preserve">Bez ohľadu na povinnosť získať súhlas, ako je to uvedené vyššie, ak podľa názoru Vedúceho Personálu Stavebného dozoru vznikol stav ohrozenia zdravia alebo života človeka alebo ohrozenie bezpečnosti Diela, prípadne priľahlého majetku (ďalej len “stav ohrozenia”), Vedúci Personálu Stavebného dozoru môže, ale bez odpustenia akýchkoľvek zmluvných povinností alebo zodpovednosti Zhotoviteľa, nariadiť Zhotoviteľovi vykonať všetky také práce alebo také činnosti, ktoré môžu byť podľa názoru Vedúceho Personálu Stavebného dozoru nevyhnutné na to, aby eliminovali alebo znížili takéto riziko. Zhotoviteľ je povinný takýto pokyn Vedúceho Personálu Stavebného dozoru dodržať napriek absencii súhlasu od Objednávateľa. Ak takýto pokyn predstavuje Zmenu, Zmena v tomto pokyne nebude ocenená a následne Stavebný dozor vydá pokyn podľa podčlánku 3.3 (Pokyny Stavebného dozoru), ktorý sa musí posudzovať podľa podčlánku 13.3 (Postup pri Zmenách). V takom prípade Stavebný dozor v súlade s </w:t>
            </w:r>
            <w:proofErr w:type="spellStart"/>
            <w:r w:rsidRPr="00BA355D">
              <w:rPr>
                <w:rFonts w:ascii="Arial Narrow" w:hAnsi="Arial Narrow"/>
                <w:sz w:val="21"/>
                <w:szCs w:val="21"/>
              </w:rPr>
              <w:t>podčlánkom</w:t>
            </w:r>
            <w:proofErr w:type="spellEnd"/>
            <w:r w:rsidRPr="00BA355D">
              <w:rPr>
                <w:rFonts w:ascii="Arial Narrow" w:hAnsi="Arial Narrow"/>
                <w:sz w:val="21"/>
                <w:szCs w:val="21"/>
              </w:rPr>
              <w:t xml:space="preserve"> 13.3 (Postup pri Zmenách), odsúhlasí alebo rozhodne aj o úprave Zmluvnej ceny vyplývajúcej z pokynu vydaného v stave ohrozenia a oznámi to Zhotoviteľovi s kópiou zaslanou Objednávateľovi.</w:t>
            </w:r>
          </w:p>
          <w:p w14:paraId="2FB039D4"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V prípade ak má v zmysle tejto Zmluvy Stavebný dozor vydať akékoľvek rozhodnutie, pokyn alebo iný úkon, je povinný tak urobiť do 14 dní odo dňa doručenia žiadosti, nároku alebo iného oznámenia Zhotoviteľa Stavebnému dozoru; uvedené platí len ak sa na takéto rozhodnutie nevyžaduje predchádzajúci súhlas Objednávateľa a ak Zhotoviteľ predložil Stavebnému dozoru všetky podklady potrebné k vydaniu rozhodnutia, pokynu alebo iného úkonu.</w:t>
            </w:r>
          </w:p>
        </w:tc>
      </w:tr>
      <w:tr w:rsidR="00BA355D" w:rsidRPr="00BA355D" w14:paraId="03064FC5" w14:textId="77777777">
        <w:tc>
          <w:tcPr>
            <w:tcW w:w="1870" w:type="dxa"/>
          </w:tcPr>
          <w:p w14:paraId="2A79FF0E" w14:textId="77777777" w:rsidR="00A50A8B" w:rsidRPr="00BA355D" w:rsidRDefault="00A50A8B">
            <w:pPr>
              <w:spacing w:before="120" w:after="120" w:line="276" w:lineRule="auto"/>
              <w:ind w:right="141"/>
              <w:rPr>
                <w:rFonts w:ascii="Arial Narrow" w:hAnsi="Arial Narrow"/>
                <w:bCs/>
                <w:sz w:val="21"/>
                <w:szCs w:val="21"/>
              </w:rPr>
            </w:pPr>
            <w:r w:rsidRPr="00BA355D">
              <w:rPr>
                <w:rFonts w:ascii="Arial Narrow" w:hAnsi="Arial Narrow"/>
                <w:bCs/>
                <w:sz w:val="21"/>
                <w:szCs w:val="21"/>
              </w:rPr>
              <w:t>3.2.</w:t>
            </w:r>
          </w:p>
          <w:p w14:paraId="253A7A6E" w14:textId="77777777" w:rsidR="00A50A8B" w:rsidRPr="00BA355D" w:rsidRDefault="00A50A8B">
            <w:pPr>
              <w:spacing w:before="120" w:after="120" w:line="276" w:lineRule="auto"/>
              <w:ind w:right="141"/>
              <w:rPr>
                <w:rFonts w:ascii="Arial Narrow" w:hAnsi="Arial Narrow"/>
                <w:bCs/>
                <w:sz w:val="21"/>
                <w:szCs w:val="21"/>
              </w:rPr>
            </w:pPr>
            <w:r w:rsidRPr="00BA355D">
              <w:rPr>
                <w:rFonts w:ascii="Arial Narrow" w:hAnsi="Arial Narrow"/>
                <w:bCs/>
                <w:sz w:val="21"/>
                <w:szCs w:val="21"/>
              </w:rPr>
              <w:t>Splnomocnenie zástupcu Stavebného dozoru, Dočasná neprítomnosť Vedúceho Personálu Stavebného dozoru a iných Kľúčových odborníkov</w:t>
            </w:r>
          </w:p>
        </w:tc>
        <w:tc>
          <w:tcPr>
            <w:tcW w:w="7670" w:type="dxa"/>
          </w:tcPr>
          <w:p w14:paraId="4F77863B" w14:textId="77777777" w:rsidR="00A50A8B" w:rsidRPr="00BA355D" w:rsidRDefault="00A50A8B">
            <w:pPr>
              <w:spacing w:before="120" w:after="120" w:line="276" w:lineRule="auto"/>
              <w:ind w:right="141"/>
              <w:jc w:val="both"/>
              <w:rPr>
                <w:rFonts w:ascii="Arial Narrow" w:hAnsi="Arial Narrow"/>
                <w:bCs/>
                <w:sz w:val="21"/>
                <w:szCs w:val="21"/>
              </w:rPr>
            </w:pPr>
            <w:r w:rsidRPr="00BA355D">
              <w:rPr>
                <w:rFonts w:ascii="Arial Narrow" w:hAnsi="Arial Narrow"/>
                <w:sz w:val="21"/>
                <w:szCs w:val="21"/>
              </w:rPr>
              <w:t xml:space="preserve">Názov podčlánku 3.2 sa zrušuje a nahrádza sa názvom </w:t>
            </w:r>
            <w:r w:rsidRPr="00BA355D">
              <w:rPr>
                <w:rFonts w:ascii="Arial Narrow" w:hAnsi="Arial Narrow"/>
                <w:bCs/>
                <w:sz w:val="21"/>
                <w:szCs w:val="21"/>
              </w:rPr>
              <w:t>Splnomocnenie zástupcu Stavebného dozoru, Dočasná neprítomnosť Vedúceho tímu Stavebného dozoru a iných Kľúčových odborníkov.</w:t>
            </w:r>
          </w:p>
          <w:p w14:paraId="37656F15" w14:textId="77777777" w:rsidR="00A50A8B" w:rsidRPr="00BA355D" w:rsidRDefault="00A50A8B">
            <w:pPr>
              <w:spacing w:before="120" w:after="120" w:line="276" w:lineRule="auto"/>
              <w:ind w:right="141"/>
              <w:jc w:val="both"/>
              <w:rPr>
                <w:rFonts w:ascii="Arial Narrow" w:hAnsi="Arial Narrow"/>
                <w:bCs/>
                <w:sz w:val="21"/>
                <w:szCs w:val="21"/>
              </w:rPr>
            </w:pPr>
            <w:r w:rsidRPr="00BA355D">
              <w:rPr>
                <w:rFonts w:ascii="Arial Narrow" w:hAnsi="Arial Narrow"/>
                <w:bCs/>
                <w:sz w:val="21"/>
                <w:szCs w:val="21"/>
              </w:rPr>
              <w:t>Text podčlánku 3.2 sa zrušuje a nahrádza sa novým textom, ktorý znie nasledovne:</w:t>
            </w:r>
          </w:p>
          <w:p w14:paraId="496356D0"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Vedúci Personálu Stavebného dozoru môže v nevyhnutnom prípade splnomocniť plnením svojich povinností svojho zástupcu, a to len v nevyhnutnom rozsahu a z výnimočných dôvodov (napr. choroba, úraz, iné dôležité prekážky na strane Vedúceho Personálu Stavebného dozoru, dovolenka Vedúceho Personálu Stavebného dozoru), a to s presným vymedzením právomocí zástupcu ako aj času, na ktorý sa toto splnomocnenie udeľuje. Toto splnomocnenie nadobudne účinnosť vtedy, ak Objednávateľ a Zhotoviteľ obdržia príslušnú kópiu, a to podľa toho, kto ho obdrží ako posledný.</w:t>
            </w:r>
          </w:p>
        </w:tc>
      </w:tr>
      <w:tr w:rsidR="00BA355D" w:rsidRPr="00BA355D" w14:paraId="6F9A5509" w14:textId="77777777">
        <w:tc>
          <w:tcPr>
            <w:tcW w:w="1870" w:type="dxa"/>
          </w:tcPr>
          <w:p w14:paraId="242EE2C1" w14:textId="77777777" w:rsidR="00A50A8B" w:rsidRPr="00BA355D" w:rsidRDefault="00A50A8B">
            <w:pPr>
              <w:spacing w:before="120" w:after="120" w:line="276" w:lineRule="auto"/>
              <w:ind w:right="141"/>
              <w:rPr>
                <w:rFonts w:ascii="Arial Narrow" w:hAnsi="Arial Narrow"/>
                <w:bCs/>
                <w:sz w:val="21"/>
                <w:szCs w:val="21"/>
              </w:rPr>
            </w:pPr>
            <w:r w:rsidRPr="00BA355D">
              <w:rPr>
                <w:rFonts w:ascii="Arial Narrow" w:hAnsi="Arial Narrow"/>
                <w:bCs/>
                <w:sz w:val="21"/>
                <w:szCs w:val="21"/>
              </w:rPr>
              <w:t>3.3</w:t>
            </w:r>
          </w:p>
          <w:p w14:paraId="35BDC3B5" w14:textId="77777777" w:rsidR="00A50A8B" w:rsidRPr="00BA355D" w:rsidRDefault="00A50A8B">
            <w:pPr>
              <w:spacing w:before="120" w:after="120" w:line="276" w:lineRule="auto"/>
              <w:ind w:right="141"/>
              <w:rPr>
                <w:rFonts w:ascii="Arial Narrow" w:hAnsi="Arial Narrow"/>
                <w:bCs/>
                <w:sz w:val="21"/>
                <w:szCs w:val="21"/>
              </w:rPr>
            </w:pPr>
            <w:r w:rsidRPr="00BA355D">
              <w:rPr>
                <w:rFonts w:ascii="Arial Narrow" w:hAnsi="Arial Narrow"/>
                <w:bCs/>
                <w:sz w:val="21"/>
                <w:szCs w:val="21"/>
              </w:rPr>
              <w:t>Pokyny Stavebného dozoru</w:t>
            </w:r>
          </w:p>
        </w:tc>
        <w:tc>
          <w:tcPr>
            <w:tcW w:w="7670" w:type="dxa"/>
          </w:tcPr>
          <w:p w14:paraId="4C09CD12"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Druhý odsek podčlánku 3.3 za zrušuje a za prvý odsek sa vkladá nový text, ktorý znie nasledovne:</w:t>
            </w:r>
          </w:p>
          <w:p w14:paraId="2F0D0EF8"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Zhotoviteľ musí plniť pokyny vydané Stavebným dozorom alebo splnomocneným zástupcom v ktorejkoľvek záležitosti súvisiacej so Zmluvou. Tieto pokyny budú vydané písomnou formou; tým nie je dotknutá možnosť vydať ústny pokyn Vedúcim tímu Stavebného dozoru v stave ohrozenia podľa podčlánku 3.1 (Povinnosti a právomoc Stavebného dozoru) a to vo výnimočných prípadoch, ak okamžité vydanie ústneho pokynu neznesie odklad a za podmienky zápisu o vydaní ústneho pokynu do Stavebného denníka Vedúcim tímu Stavebného dozoru bezodkladne po vydaní ústneho pokynu.</w:t>
            </w:r>
          </w:p>
          <w:p w14:paraId="23041B5C"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 xml:space="preserve">Vydanie akéhokoľvek pokynu musí byť písomne oznámené Objednávateľovi v súlade s </w:t>
            </w:r>
            <w:proofErr w:type="spellStart"/>
            <w:r w:rsidRPr="00BA355D">
              <w:rPr>
                <w:rFonts w:ascii="Arial Narrow" w:hAnsi="Arial Narrow"/>
                <w:sz w:val="21"/>
                <w:szCs w:val="21"/>
              </w:rPr>
              <w:t>podčlánkom</w:t>
            </w:r>
            <w:proofErr w:type="spellEnd"/>
            <w:r w:rsidRPr="00BA355D">
              <w:rPr>
                <w:rFonts w:ascii="Arial Narrow" w:hAnsi="Arial Narrow"/>
                <w:sz w:val="21"/>
                <w:szCs w:val="21"/>
              </w:rPr>
              <w:t xml:space="preserve"> 1.3 (Komunikácia) v lehote do 20 dní odo dňa vydania pokynu.</w:t>
            </w:r>
          </w:p>
        </w:tc>
      </w:tr>
      <w:tr w:rsidR="00BA355D" w:rsidRPr="00BA355D" w14:paraId="1BC613BB" w14:textId="77777777">
        <w:tc>
          <w:tcPr>
            <w:tcW w:w="1870" w:type="dxa"/>
          </w:tcPr>
          <w:p w14:paraId="0EBD3874" w14:textId="77777777" w:rsidR="00A50A8B" w:rsidRPr="00BA355D" w:rsidRDefault="00A50A8B">
            <w:pPr>
              <w:spacing w:before="120" w:after="120" w:line="276" w:lineRule="auto"/>
              <w:ind w:right="141"/>
              <w:rPr>
                <w:rFonts w:ascii="Arial Narrow" w:hAnsi="Arial Narrow"/>
                <w:bCs/>
                <w:sz w:val="21"/>
                <w:szCs w:val="21"/>
              </w:rPr>
            </w:pPr>
            <w:r w:rsidRPr="00BA355D">
              <w:rPr>
                <w:rFonts w:ascii="Arial Narrow" w:hAnsi="Arial Narrow"/>
                <w:bCs/>
                <w:sz w:val="21"/>
                <w:szCs w:val="21"/>
              </w:rPr>
              <w:t>3.4</w:t>
            </w:r>
          </w:p>
          <w:p w14:paraId="0C2B6920" w14:textId="77777777" w:rsidR="00A50A8B" w:rsidRPr="00BA355D" w:rsidRDefault="00A50A8B">
            <w:pPr>
              <w:spacing w:before="120" w:after="120" w:line="276" w:lineRule="auto"/>
              <w:ind w:right="141"/>
              <w:rPr>
                <w:rFonts w:ascii="Arial Narrow" w:hAnsi="Arial Narrow"/>
                <w:bCs/>
                <w:sz w:val="21"/>
                <w:szCs w:val="21"/>
              </w:rPr>
            </w:pPr>
            <w:r w:rsidRPr="00BA355D">
              <w:rPr>
                <w:rFonts w:ascii="Arial Narrow" w:hAnsi="Arial Narrow"/>
                <w:sz w:val="21"/>
                <w:szCs w:val="21"/>
              </w:rPr>
              <w:t>Zmena v Personáli Stavebného dozoru</w:t>
            </w:r>
          </w:p>
        </w:tc>
        <w:tc>
          <w:tcPr>
            <w:tcW w:w="7670" w:type="dxa"/>
          </w:tcPr>
          <w:p w14:paraId="786C9FD4"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Názov podčlánku 3.4 sa zrušuje a nahrádza sa názvom Zmena v Personáli Stavebného dozoru.  Za prvý odsek podčlánku 3.4 sa vkladá nasledujúci text:</w:t>
            </w:r>
          </w:p>
          <w:p w14:paraId="7A3C727C"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Objednávateľ je povinný písomne upovedomiť Zhotoviteľa o každej zmene v osobe akéhokoľvek Kľúčového odborníka Personálu Stavebného dozoru vrátane osoby Vedúceho Personálu Stavebnotechnického dozoru.</w:t>
            </w:r>
          </w:p>
          <w:p w14:paraId="7C010397"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Stavebný dozor je povinný písomne upovedomiť Zhotoviteľa o každej zmene v osobe akéhokoľvek Nekľúčového odborníka.</w:t>
            </w:r>
          </w:p>
          <w:p w14:paraId="4DF3C47F"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 xml:space="preserve">Zmeny v personálnom zložení Personálu Stavebného dozoru v súlade s týmto </w:t>
            </w:r>
            <w:proofErr w:type="spellStart"/>
            <w:r w:rsidRPr="00BA355D">
              <w:rPr>
                <w:rFonts w:ascii="Arial Narrow" w:hAnsi="Arial Narrow"/>
                <w:sz w:val="21"/>
                <w:szCs w:val="21"/>
              </w:rPr>
              <w:t>podčlánkom</w:t>
            </w:r>
            <w:proofErr w:type="spellEnd"/>
            <w:r w:rsidRPr="00BA355D">
              <w:rPr>
                <w:rFonts w:ascii="Arial Narrow" w:hAnsi="Arial Narrow"/>
                <w:sz w:val="21"/>
                <w:szCs w:val="21"/>
              </w:rPr>
              <w:t xml:space="preserve"> budú Zhotoviteľovi oznamované po celú dobu účinnosti Zmluvy, pričom dôvody zmeny nie je potrebné uvádzať.</w:t>
            </w:r>
          </w:p>
        </w:tc>
      </w:tr>
      <w:tr w:rsidR="00BA355D" w:rsidRPr="00BA355D" w14:paraId="654A98BA" w14:textId="77777777">
        <w:tc>
          <w:tcPr>
            <w:tcW w:w="1870" w:type="dxa"/>
          </w:tcPr>
          <w:p w14:paraId="18EFAD60" w14:textId="77777777" w:rsidR="00A50A8B" w:rsidRPr="00BA355D" w:rsidRDefault="00A50A8B">
            <w:pPr>
              <w:spacing w:before="120" w:after="120" w:line="276" w:lineRule="auto"/>
              <w:ind w:right="141"/>
              <w:rPr>
                <w:rFonts w:ascii="Arial Narrow" w:hAnsi="Arial Narrow"/>
                <w:bCs/>
                <w:sz w:val="21"/>
                <w:szCs w:val="21"/>
              </w:rPr>
            </w:pPr>
            <w:r w:rsidRPr="00BA355D">
              <w:rPr>
                <w:rFonts w:ascii="Arial Narrow" w:hAnsi="Arial Narrow"/>
                <w:bCs/>
                <w:sz w:val="21"/>
                <w:szCs w:val="21"/>
              </w:rPr>
              <w:t>3.5</w:t>
            </w:r>
          </w:p>
          <w:p w14:paraId="3DDAF772" w14:textId="77777777" w:rsidR="00A50A8B" w:rsidRPr="00BA355D" w:rsidRDefault="00A50A8B">
            <w:pPr>
              <w:spacing w:before="120" w:after="120" w:line="276" w:lineRule="auto"/>
              <w:ind w:right="141"/>
              <w:rPr>
                <w:rFonts w:ascii="Arial Narrow" w:hAnsi="Arial Narrow"/>
                <w:bCs/>
                <w:sz w:val="21"/>
                <w:szCs w:val="21"/>
              </w:rPr>
            </w:pPr>
            <w:r w:rsidRPr="00BA355D">
              <w:rPr>
                <w:rFonts w:ascii="Arial Narrow" w:hAnsi="Arial Narrow"/>
                <w:bCs/>
                <w:sz w:val="21"/>
                <w:szCs w:val="21"/>
              </w:rPr>
              <w:t>Rozhodnutia</w:t>
            </w:r>
          </w:p>
        </w:tc>
        <w:tc>
          <w:tcPr>
            <w:tcW w:w="7670" w:type="dxa"/>
          </w:tcPr>
          <w:p w14:paraId="14539367"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V podčlánku 3.5 sa v druhej vete prvého odseku za výraz „spravodlivé“ vkladá slovné spojenie „a nestranné“.</w:t>
            </w:r>
          </w:p>
        </w:tc>
      </w:tr>
      <w:tr w:rsidR="00BA355D" w:rsidRPr="00BA355D" w14:paraId="07498BA8" w14:textId="77777777">
        <w:tc>
          <w:tcPr>
            <w:tcW w:w="1870" w:type="dxa"/>
          </w:tcPr>
          <w:p w14:paraId="79D20E41" w14:textId="77777777" w:rsidR="00A50A8B" w:rsidRPr="00BA355D" w:rsidRDefault="00A50A8B">
            <w:pPr>
              <w:spacing w:before="120" w:after="120" w:line="276" w:lineRule="auto"/>
              <w:ind w:right="141"/>
              <w:rPr>
                <w:rFonts w:ascii="Arial Narrow" w:hAnsi="Arial Narrow"/>
                <w:bCs/>
                <w:sz w:val="21"/>
                <w:szCs w:val="21"/>
              </w:rPr>
            </w:pPr>
            <w:r w:rsidRPr="00BA355D">
              <w:rPr>
                <w:rFonts w:ascii="Arial Narrow" w:hAnsi="Arial Narrow"/>
                <w:bCs/>
                <w:sz w:val="21"/>
                <w:szCs w:val="21"/>
              </w:rPr>
              <w:t>3.6</w:t>
            </w:r>
          </w:p>
          <w:p w14:paraId="0A79C908" w14:textId="77777777" w:rsidR="00A50A8B" w:rsidRPr="00BA355D" w:rsidRDefault="00A50A8B">
            <w:pPr>
              <w:pStyle w:val="Heading2"/>
              <w:spacing w:before="120" w:after="120" w:line="276" w:lineRule="auto"/>
              <w:ind w:right="142"/>
              <w:rPr>
                <w:rFonts w:ascii="Arial Narrow" w:hAnsi="Arial Narrow" w:cs="Times New Roman"/>
                <w:b/>
                <w:i/>
                <w:color w:val="auto"/>
                <w:sz w:val="21"/>
                <w:szCs w:val="21"/>
              </w:rPr>
            </w:pPr>
            <w:r w:rsidRPr="00BA355D">
              <w:rPr>
                <w:rFonts w:ascii="Arial Narrow" w:hAnsi="Arial Narrow" w:cs="Times New Roman"/>
                <w:bCs/>
                <w:color w:val="auto"/>
                <w:sz w:val="21"/>
                <w:szCs w:val="21"/>
              </w:rPr>
              <w:t>Pracovné rokovania</w:t>
            </w:r>
          </w:p>
        </w:tc>
        <w:tc>
          <w:tcPr>
            <w:tcW w:w="7670" w:type="dxa"/>
          </w:tcPr>
          <w:p w14:paraId="7D21DD4B"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 xml:space="preserve">Za </w:t>
            </w:r>
            <w:proofErr w:type="spellStart"/>
            <w:r w:rsidRPr="00BA355D">
              <w:rPr>
                <w:rFonts w:ascii="Arial Narrow" w:hAnsi="Arial Narrow"/>
                <w:sz w:val="21"/>
                <w:szCs w:val="21"/>
              </w:rPr>
              <w:t>podčlánok</w:t>
            </w:r>
            <w:proofErr w:type="spellEnd"/>
            <w:r w:rsidRPr="00BA355D">
              <w:rPr>
                <w:rFonts w:ascii="Arial Narrow" w:hAnsi="Arial Narrow"/>
                <w:sz w:val="21"/>
                <w:szCs w:val="21"/>
              </w:rPr>
              <w:t xml:space="preserve"> 3.5 sa vkladá nový </w:t>
            </w:r>
            <w:proofErr w:type="spellStart"/>
            <w:r w:rsidRPr="00BA355D">
              <w:rPr>
                <w:rFonts w:ascii="Arial Narrow" w:hAnsi="Arial Narrow"/>
                <w:sz w:val="21"/>
                <w:szCs w:val="21"/>
              </w:rPr>
              <w:t>podčlánok</w:t>
            </w:r>
            <w:proofErr w:type="spellEnd"/>
            <w:r w:rsidRPr="00BA355D">
              <w:rPr>
                <w:rFonts w:ascii="Arial Narrow" w:hAnsi="Arial Narrow"/>
                <w:sz w:val="21"/>
                <w:szCs w:val="21"/>
              </w:rPr>
              <w:t xml:space="preserve"> 3.6 Pracovné rokovania, ktorý znie nasledovne:</w:t>
            </w:r>
          </w:p>
          <w:p w14:paraId="17337897"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V priebehu realizácie stavby dochádza k týmto druhom Pracovných rokovaní:</w:t>
            </w:r>
          </w:p>
          <w:p w14:paraId="2CA5F387" w14:textId="52AD102F"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b/>
                <w:bCs/>
                <w:sz w:val="21"/>
                <w:szCs w:val="21"/>
              </w:rPr>
              <w:t>Koordinačné porady stavby</w:t>
            </w:r>
            <w:r w:rsidRPr="00BA355D">
              <w:rPr>
                <w:rFonts w:ascii="Arial Narrow" w:hAnsi="Arial Narrow"/>
                <w:sz w:val="21"/>
                <w:szCs w:val="21"/>
              </w:rPr>
              <w:t>, ktoré sa konajú najmenej raz do týždňa vrátane vyhotovenia zápisov, v ktorých bude uvedený zoznam zúčastnených osôb, predmet kontroly úloh, výsledky vykonanej kontroly a prípadné opatrenia s termínmi na odstránenie zistených nedostatkov; Stavebný dozor vypracuje zápis z Koordinačnej porady aj s obsahom o plnení úloh a dohodnutých povinnostiach jednotlivých Strán a zabezpečí doručenie kóp</w:t>
            </w:r>
            <w:r w:rsidR="000D0A8C" w:rsidRPr="00BA355D">
              <w:rPr>
                <w:rFonts w:ascii="Arial Narrow" w:hAnsi="Arial Narrow"/>
                <w:sz w:val="21"/>
                <w:szCs w:val="21"/>
              </w:rPr>
              <w:t>i</w:t>
            </w:r>
            <w:r w:rsidRPr="00BA355D">
              <w:rPr>
                <w:rFonts w:ascii="Arial Narrow" w:hAnsi="Arial Narrow"/>
                <w:sz w:val="21"/>
                <w:szCs w:val="21"/>
              </w:rPr>
              <w:t>í týchto zápisov pre tých, ktorí sa zúčastnia Pracovného rokovania, a pre Objednávateľa.</w:t>
            </w:r>
          </w:p>
          <w:p w14:paraId="757C3E22"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b/>
                <w:bCs/>
                <w:sz w:val="21"/>
                <w:szCs w:val="21"/>
              </w:rPr>
              <w:t>Kontrolné dni stavby</w:t>
            </w:r>
            <w:r w:rsidRPr="00BA355D">
              <w:rPr>
                <w:rFonts w:ascii="Arial Narrow" w:hAnsi="Arial Narrow"/>
                <w:sz w:val="21"/>
                <w:szCs w:val="21"/>
              </w:rPr>
              <w:t>, ktoré sa konajú v pravidelných intervaloch, najmenej raz do mesiaca s kľúčovými účastníkmi realizácie Diela, vrátane vyhotovenia zápisov, v ktorých bude uvedený zoznam zúčastnených osôb. Zmyslom kontrolných dní je monitorovanie postupu projektových a stavebných prác vrátane vyhodnotenia postupu prác oproti Harmonogramu prác, preskúmanie prípravy následných projektových a stavebných prác, inžinierskych činností, plánovanie, koordinácia prác a operatívne riešenie a zabezpečenie aktuálnych problematík vzniknutých počas realizácie prác Zmluvy o Dielo. Prvý kontrolný deň musí Stavebný dozor zvolať do 28 dní po Dátume začatia prác. Stavebný dozor vypracuje zápis z Kontrolného dňa stavby aj s obsahom o plnení úloh a dohodnutých povinnostiach jednotlivých Strán a zabezpečí doručenie kópií týchto zápisov pre tých, ktorí sa zúčastnia Pracovného rokovania, a pre Objednávateľa.</w:t>
            </w:r>
          </w:p>
          <w:p w14:paraId="3A68921E" w14:textId="04B94211"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b/>
                <w:bCs/>
                <w:sz w:val="21"/>
                <w:szCs w:val="21"/>
              </w:rPr>
              <w:t>Štatutárne kontrolné dni stavby</w:t>
            </w:r>
            <w:r w:rsidRPr="00BA355D">
              <w:rPr>
                <w:rFonts w:ascii="Arial Narrow" w:hAnsi="Arial Narrow"/>
                <w:sz w:val="21"/>
                <w:szCs w:val="21"/>
              </w:rPr>
              <w:t>, ktoré sa konajú raz za kvartál s štatutárnymi orgánmi Objednávateľa, Zhotoviteľa, vrátane vyhotovenia zápisov, v ktorých bude uvedený zoznam zúčastnených osôb. Prvý</w:t>
            </w:r>
            <w:r w:rsidR="00C350F7" w:rsidRPr="00BA355D">
              <w:rPr>
                <w:rFonts w:ascii="Arial Narrow" w:hAnsi="Arial Narrow"/>
                <w:sz w:val="21"/>
                <w:szCs w:val="21"/>
              </w:rPr>
              <w:t xml:space="preserve"> Štatutárny</w:t>
            </w:r>
            <w:r w:rsidRPr="00BA355D">
              <w:rPr>
                <w:rFonts w:ascii="Arial Narrow" w:hAnsi="Arial Narrow"/>
                <w:sz w:val="21"/>
                <w:szCs w:val="21"/>
              </w:rPr>
              <w:t xml:space="preserve"> kontrolný deň musí Stavebný dozor zvolať do 28 dní po Dátume začatia prác. Stavebný dozor vypracuje zápis zo Štatutárneho kontrolného dňa stavby aj s obsahom o plnení úloh a dohodnutých povinnostiach jednotlivých Strán a zabezpečí doručenie kópií týchto zápisov pre tých, ktorí sa zúčastnia Pracovného rokovania, a pre Objednávateľa.</w:t>
            </w:r>
          </w:p>
          <w:p w14:paraId="58BA54CD" w14:textId="647C06C0"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b/>
                <w:bCs/>
                <w:sz w:val="21"/>
                <w:szCs w:val="21"/>
              </w:rPr>
              <w:t>Výrobné výbory</w:t>
            </w:r>
            <w:r w:rsidRPr="00BA355D">
              <w:rPr>
                <w:rFonts w:ascii="Arial Narrow" w:hAnsi="Arial Narrow"/>
                <w:sz w:val="21"/>
                <w:szCs w:val="21"/>
              </w:rPr>
              <w:t xml:space="preserve">, na ktorých sa komunikuje medzi Objednávateľom (projektantom Objednávateľa), Stavebným dozorom, Zhotoviteľom, o konkrétnych riešeniach Technologických zariadení, kvalite Materiálov, spôsobe výkonu prác a iných záležitostiach kvality a podoby Diela (jeho ktorejkoľvek časti) v priebehu prípravy a vypracovávania dokumentov Dokumentácie Zhotoviteľa. Má sa za to, že preskúmaniu/schváleniu konkrétnych dokumentov Dokumentácie Zhotoviteľa predchádzajú výrobné výbory, ktoré sa uskutočňujú podľa potreby, minimálne však </w:t>
            </w:r>
            <w:r w:rsidR="00860C22" w:rsidRPr="00BA355D">
              <w:rPr>
                <w:rFonts w:ascii="Arial Narrow" w:hAnsi="Arial Narrow"/>
                <w:sz w:val="21"/>
                <w:szCs w:val="21"/>
              </w:rPr>
              <w:t xml:space="preserve">          </w:t>
            </w:r>
            <w:r w:rsidRPr="00BA355D">
              <w:rPr>
                <w:rFonts w:ascii="Arial Narrow" w:hAnsi="Arial Narrow"/>
                <w:sz w:val="21"/>
                <w:szCs w:val="21"/>
              </w:rPr>
              <w:t>1 x mesačne. Vždy ak nastane termín odovzdania akejkoľvek Dokumentácie podľa plánovaného časového harmonogramu zabezpečenia Dokumentácie Zhotoviteľa podľa jednotlivých častí Diela a jej predloženia na odsúhlasenie (v súlade s čl. 2.4 Požiadaviek Objednávateľa), Zhotoviteľ predloží Stavebnotechnickému dozoru návrh príslušnej Dokumentácie Zhotoviteľa minimálne 2 týždne pred najbližším výrobným výborom. Stavebný dozor je oprávnený kedykoľvek žiadať od Zhotoviteľa, aby sa zúčastňoval Pracovných rokovaní v čase a na mieste, ktoré určí Stavebný dozor. Zhotoviteľ musí vymenovať kvalifikovaný personál s príslušnou právomocou, ktorý sa bude zúčastňovať na takýchto rokovaní. Pracovných rokovaní sú povinní zúčastňovať sa: Predstaviteľ Objednávateľa, Zástupca Zhotoviteľa, Stavebný dozor, Autorský dozor, spolu s ostatnými pracovníkmi, ktorých sa agenda pracovných rokovaní týka. Zmyslom pracovných rokovaní je monitorovanie postupu prác vrátane vyhodnotenia postupu oproti Harmonogramu prác a Míľnikov, preskúmanie prípravy následných inžinierskych činností, plánovanie a koordinácia prác.</w:t>
            </w:r>
          </w:p>
          <w:p w14:paraId="7F541662" w14:textId="6F67678F"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 xml:space="preserve">Predmetom každého Pracovného rokovania bude posúdenie zabezpečenia plánovaných prác a objasnenie akýchkoľvek záležitostí. Zhotoviteľ musí zaznamenávať program Výrobného výboru aj s obsahom o plnení úloh a dohodnutých povinnostiach jednotlivých Strán a zabezpečiť kópie týchto záznamov pre tých, ktorí sa zúčastnia Pracovného rokovania, a pre Objednávateľa. Takýto záznam musí obsahovať zodpovednosť Strán za realizáciu činností a ak nie je podľa Zmluvy dohodnuté inak, bude ho predkladať Zhotoviteľ Stavebnotechnickému dozoru na schválenie. Tieto záznamy však v žiadnom prípade nenahrádzajú schválenia, potvrdenia, súhlasy a rozhodnutia, ktoré musia byť vydané v súlade s </w:t>
            </w:r>
            <w:proofErr w:type="spellStart"/>
            <w:r w:rsidRPr="00BA355D">
              <w:rPr>
                <w:rFonts w:ascii="Arial Narrow" w:hAnsi="Arial Narrow"/>
                <w:sz w:val="21"/>
                <w:szCs w:val="21"/>
              </w:rPr>
              <w:t>podčl</w:t>
            </w:r>
            <w:proofErr w:type="spellEnd"/>
            <w:r w:rsidRPr="00BA355D">
              <w:rPr>
                <w:rFonts w:ascii="Arial Narrow" w:hAnsi="Arial Narrow"/>
                <w:sz w:val="21"/>
                <w:szCs w:val="21"/>
              </w:rPr>
              <w:t>. 1.3 (Komunikácia). Záznamy z Pracovných rokovaní iných ako Výrobný výbor vyhotovuje S</w:t>
            </w:r>
            <w:r w:rsidR="000C2DE7" w:rsidRPr="00BA355D">
              <w:rPr>
                <w:rFonts w:ascii="Arial Narrow" w:hAnsi="Arial Narrow"/>
                <w:sz w:val="21"/>
                <w:szCs w:val="21"/>
              </w:rPr>
              <w:t>tavebný dozor</w:t>
            </w:r>
            <w:r w:rsidRPr="00BA355D">
              <w:rPr>
                <w:rFonts w:ascii="Arial Narrow" w:hAnsi="Arial Narrow"/>
                <w:sz w:val="21"/>
                <w:szCs w:val="21"/>
              </w:rPr>
              <w:t xml:space="preserve"> v rozsahu uvedenom vyššie a s povinnosťou zabezpečenia kópie týchto záznamov pre tých, ktorí sa zúčastnia takéhoto Pracovného stretnutia, a pre Objednávateľa.</w:t>
            </w:r>
          </w:p>
          <w:p w14:paraId="57EBAC9B" w14:textId="77777777" w:rsidR="00A50A8B" w:rsidRPr="00BA355D" w:rsidRDefault="00A50A8B">
            <w:pPr>
              <w:spacing w:before="120" w:after="120" w:line="276" w:lineRule="auto"/>
              <w:ind w:right="142"/>
              <w:jc w:val="both"/>
              <w:rPr>
                <w:rFonts w:ascii="Arial Narrow" w:hAnsi="Arial Narrow"/>
                <w:sz w:val="21"/>
                <w:szCs w:val="21"/>
              </w:rPr>
            </w:pPr>
            <w:r w:rsidRPr="00BA355D">
              <w:rPr>
                <w:rFonts w:ascii="Arial Narrow" w:hAnsi="Arial Narrow"/>
                <w:sz w:val="21"/>
                <w:szCs w:val="21"/>
              </w:rPr>
              <w:t>V prípade, ak sa Pravidelných pracovných rokovaní nebudú zúčastňovať Zástupca Zhotoviteľa spolu s ostatnými pracovníkmi, ktorých sa agenda rokovaní týka podľa požiadaviek Stavebného dozoru, vrátane Hlavného inžiniera projektu, aj napriek tomu, že boli Stavebným dozorom vyzvaní, aby sa zúčastnili, vzniká Objednávateľovi nárok na zaplatenie zmluvnej pokuty vo výške 300,- EUR (slovom tristo eur) za každé porušenie tejto povinnosti, t.j. za neúčasť každej jednotlivej osoby na Pravidelnom pracovnom rokovaní. Objednávateľ je povinný uplatniť zmluvnú pokutu prostredníctvom podčlánku 2.5 VZP a o zmluvnej pokute rozhodne v súlade s postupom podľa podčlánku 3.5 VZP Stavebný dozor. Splatnosť zmluvnej pokuty rozhodnutej Stavebným dozorom je uvedená v podčlánku 4.2 (b).</w:t>
            </w:r>
          </w:p>
        </w:tc>
      </w:tr>
      <w:tr w:rsidR="00BA355D" w:rsidRPr="00BA355D" w14:paraId="44A9F02D" w14:textId="77777777">
        <w:tc>
          <w:tcPr>
            <w:tcW w:w="1870" w:type="dxa"/>
          </w:tcPr>
          <w:p w14:paraId="2B7F5B3D" w14:textId="77777777" w:rsidR="00A50A8B" w:rsidRPr="00BA355D" w:rsidRDefault="00A50A8B">
            <w:pPr>
              <w:spacing w:before="120" w:after="120" w:line="276" w:lineRule="auto"/>
              <w:ind w:right="141"/>
              <w:rPr>
                <w:rFonts w:ascii="Arial Narrow" w:hAnsi="Arial Narrow"/>
                <w:b/>
                <w:bCs/>
                <w:sz w:val="21"/>
                <w:szCs w:val="21"/>
              </w:rPr>
            </w:pPr>
            <w:r w:rsidRPr="00BA355D">
              <w:rPr>
                <w:rFonts w:ascii="Arial Narrow" w:hAnsi="Arial Narrow"/>
                <w:b/>
                <w:bCs/>
                <w:sz w:val="21"/>
                <w:szCs w:val="21"/>
              </w:rPr>
              <w:t>4. Zhotoviteľ</w:t>
            </w:r>
          </w:p>
        </w:tc>
        <w:tc>
          <w:tcPr>
            <w:tcW w:w="7670" w:type="dxa"/>
          </w:tcPr>
          <w:p w14:paraId="4FDBF745" w14:textId="77777777" w:rsidR="00A50A8B" w:rsidRPr="00BA355D" w:rsidRDefault="00A50A8B">
            <w:pPr>
              <w:spacing w:before="120" w:after="120" w:line="276" w:lineRule="auto"/>
              <w:ind w:right="141"/>
              <w:jc w:val="both"/>
              <w:rPr>
                <w:rFonts w:ascii="Arial Narrow" w:hAnsi="Arial Narrow"/>
                <w:b/>
                <w:bCs/>
                <w:sz w:val="21"/>
                <w:szCs w:val="21"/>
              </w:rPr>
            </w:pPr>
          </w:p>
        </w:tc>
      </w:tr>
      <w:tr w:rsidR="00BA355D" w:rsidRPr="00BA355D" w14:paraId="4E10CC0E" w14:textId="77777777">
        <w:tc>
          <w:tcPr>
            <w:tcW w:w="1870" w:type="dxa"/>
          </w:tcPr>
          <w:p w14:paraId="466FCD95" w14:textId="77777777" w:rsidR="00A50A8B" w:rsidRPr="00BA355D" w:rsidRDefault="00A50A8B">
            <w:pPr>
              <w:spacing w:before="120" w:after="120" w:line="276" w:lineRule="auto"/>
              <w:ind w:right="141"/>
              <w:rPr>
                <w:rFonts w:ascii="Arial Narrow" w:hAnsi="Arial Narrow"/>
                <w:sz w:val="21"/>
                <w:szCs w:val="21"/>
              </w:rPr>
            </w:pPr>
            <w:r w:rsidRPr="00BA355D">
              <w:rPr>
                <w:rFonts w:ascii="Arial Narrow" w:hAnsi="Arial Narrow"/>
                <w:sz w:val="21"/>
                <w:szCs w:val="21"/>
              </w:rPr>
              <w:t>4.1</w:t>
            </w:r>
          </w:p>
          <w:p w14:paraId="4A2EA1CC" w14:textId="77777777" w:rsidR="00A50A8B" w:rsidRPr="00BA355D" w:rsidRDefault="00A50A8B">
            <w:pPr>
              <w:spacing w:before="120" w:after="120" w:line="276" w:lineRule="auto"/>
              <w:ind w:right="141"/>
              <w:rPr>
                <w:rFonts w:ascii="Arial Narrow" w:hAnsi="Arial Narrow"/>
                <w:sz w:val="21"/>
                <w:szCs w:val="21"/>
              </w:rPr>
            </w:pPr>
            <w:r w:rsidRPr="00BA355D">
              <w:rPr>
                <w:rFonts w:ascii="Arial Narrow" w:hAnsi="Arial Narrow"/>
                <w:sz w:val="21"/>
                <w:szCs w:val="21"/>
              </w:rPr>
              <w:t>Všeobecné povinnosti Zhotoviteľa</w:t>
            </w:r>
          </w:p>
        </w:tc>
        <w:tc>
          <w:tcPr>
            <w:tcW w:w="7670" w:type="dxa"/>
          </w:tcPr>
          <w:p w14:paraId="7A01F2B0"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 xml:space="preserve">V treťom odseku podčlánku 4.1 sa za slovné spojenie „Návrhu Zhotoviteľa“ dopĺňa slovné spojenie „(návrhu riešenia Zhotoviteľa)“. </w:t>
            </w:r>
          </w:p>
          <w:p w14:paraId="37C83323"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Na koniec podčlánku 4.1 sa vkladá nasledovný text:</w:t>
            </w:r>
          </w:p>
          <w:p w14:paraId="165EA075"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Zhotoviteľ musí byť počas trvania Zmluvy zapísaný do registra partnerov verejného sektora, ak sú splnené podmienky podľa § 2 Zákona o registri partnerov verejného sektora a o zmene a doplnení niektorých zákonov v platnom znení a podá o tom Objednávateľovi dôkaz. V prípade porušenia povinnosti Zhotoviteľa podľa predchádzajúcej vety má Objednávateľ nárok na zmluvnú pokutu vo výške 500,- EUR (slovom päťsto eur) za každý deň porušenia. Nesplnenie tejto povinnosti môže byť podľa § 19 ods. 3 Zákona o verejnom obstarávaní dôvodom na odstúpenie od Zmluvy zo strany Objednávateľa Uvedené sa rovnako týka všetkých subdodávateľov. Objednávateľ je povinný uplatniť zmluvnú pokutu prostredníctvom podčlánku 2.5 VZP a o zmluvnej pokute rozhodne v súlade s postupom podľa podčlánku 3.5 VZP Stavebný dozor. Splatnosť zmluvnej pokuty rozhodnutej Stavebným dozorom je uvedená v podčlánku 4.2 (b) VZP.</w:t>
            </w:r>
          </w:p>
          <w:p w14:paraId="473E5AB5" w14:textId="051BEF16"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Zhotoviteľ sa zaväzuje riadne a včas plniť všetky svoje finančné záväzky za poskytnuté plnenia tretích osôb vo vzťahu k vyhotoveniu Diela v súlade so zmluvnými podmienkami stanovenými v zmluvách podpísaných medzi Zhotoviteľom a jeho Subdodávateľmi. Zhotoviteľ sa zaväzuje najmä riadne a včas plniť všetky svoje finančné záväzky voči Subdodávateľom v priamom zmluvnom vzťahu so Zhotoviteľom za zrealizované projektové práce, stavebné práce alebo dodávku/montáž Technologického zariadenia. Za účelom vylúčenia pochybností zmluvné Strany týmto deklarujú, že finančné záväzky podľa predchádzajúcej vety predstavujú záväzky Zhotoviteľa voči Subdodávateľom za riadne vykonané práce/dodaný tovar, ktoré sú ako súčasť riadne vykonaných prác na Diele v súlade so zmluvnými podmienkami stanovenými v zmluvách podpísaných medzi Zhotoviteľom a jeho Subdodávateľmi, schválené Stavebným dozorom a sú v plnom rozsahu zahrnuté v Priebežnom platobnom potvrdení, resp. v Záverečnom platobnom potvrdení. Objednávateľ je oprávnený vyzvať kedykoľvek Zhotoviteľa na predloženie dôkazov preukazujúcich splnenie tejto povinnosti Stavebnému dozoru</w:t>
            </w:r>
            <w:r w:rsidR="00B0624C" w:rsidRPr="00BA355D">
              <w:rPr>
                <w:rFonts w:ascii="Arial Narrow" w:hAnsi="Arial Narrow"/>
                <w:sz w:val="21"/>
                <w:szCs w:val="21"/>
              </w:rPr>
              <w:t>.</w:t>
            </w:r>
          </w:p>
          <w:p w14:paraId="3E2AA00E"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Zhotoviteľ je povinný vykazovať výnosy z vyťaženého materiálu (ak taký je) (napr. zemina, drevná hmota, kamenivo a pod.) v rozsahu Diela na základe mesačnej inventarizácie vyťaženého materiálu odsúhlasenej Stavebným dozorom. Do 15 dní odo dňa odsúhlasenia mesačnej inventarizácie Stavebným dozorom je Zhotoviteľ povinný predložiť túto inventarizáciu Objednávateľovi.</w:t>
            </w:r>
          </w:p>
          <w:p w14:paraId="044B0BD0" w14:textId="77777777" w:rsidR="00A50A8B" w:rsidRPr="00BA355D" w:rsidRDefault="00A50A8B">
            <w:pPr>
              <w:spacing w:before="120" w:after="120" w:line="276" w:lineRule="auto"/>
              <w:ind w:right="141"/>
              <w:jc w:val="both"/>
              <w:rPr>
                <w:rFonts w:ascii="Arial Narrow" w:hAnsi="Arial Narrow"/>
                <w:sz w:val="21"/>
                <w:szCs w:val="21"/>
              </w:rPr>
            </w:pPr>
          </w:p>
        </w:tc>
      </w:tr>
      <w:tr w:rsidR="00BA355D" w:rsidRPr="00BA355D" w14:paraId="66DF6BA2" w14:textId="77777777">
        <w:tc>
          <w:tcPr>
            <w:tcW w:w="1870" w:type="dxa"/>
          </w:tcPr>
          <w:p w14:paraId="75711657" w14:textId="77777777" w:rsidR="00A50A8B" w:rsidRPr="005F5AAC" w:rsidRDefault="00A50A8B">
            <w:pPr>
              <w:spacing w:before="120" w:after="120" w:line="276" w:lineRule="auto"/>
              <w:ind w:right="141"/>
              <w:rPr>
                <w:rFonts w:ascii="Arial Narrow" w:hAnsi="Arial Narrow"/>
                <w:sz w:val="21"/>
                <w:szCs w:val="21"/>
              </w:rPr>
            </w:pPr>
            <w:r w:rsidRPr="005F5AAC">
              <w:rPr>
                <w:rFonts w:ascii="Arial Narrow" w:hAnsi="Arial Narrow"/>
                <w:sz w:val="21"/>
                <w:szCs w:val="21"/>
              </w:rPr>
              <w:t>4.1.1</w:t>
            </w:r>
          </w:p>
          <w:p w14:paraId="0E72FEF8" w14:textId="77777777" w:rsidR="00A50A8B" w:rsidRPr="005F5AAC" w:rsidRDefault="00A50A8B">
            <w:pPr>
              <w:spacing w:before="120" w:after="120" w:line="276" w:lineRule="auto"/>
              <w:ind w:right="141"/>
              <w:rPr>
                <w:rFonts w:ascii="Arial Narrow" w:hAnsi="Arial Narrow"/>
                <w:sz w:val="21"/>
                <w:szCs w:val="21"/>
              </w:rPr>
            </w:pPr>
            <w:r w:rsidRPr="005F5AAC">
              <w:rPr>
                <w:rFonts w:ascii="Arial Narrow" w:hAnsi="Arial Narrow"/>
                <w:sz w:val="21"/>
                <w:szCs w:val="21"/>
              </w:rPr>
              <w:t>Povinnosti Zhotoviteľa pri plnení kritérií</w:t>
            </w:r>
          </w:p>
        </w:tc>
        <w:tc>
          <w:tcPr>
            <w:tcW w:w="7670" w:type="dxa"/>
          </w:tcPr>
          <w:p w14:paraId="6CAC3134" w14:textId="77777777" w:rsidR="00A50A8B" w:rsidRPr="005F5AAC" w:rsidRDefault="00A50A8B">
            <w:pPr>
              <w:spacing w:before="120" w:after="120" w:line="276" w:lineRule="auto"/>
              <w:ind w:right="141"/>
              <w:jc w:val="both"/>
              <w:rPr>
                <w:rFonts w:ascii="Arial Narrow" w:hAnsi="Arial Narrow"/>
                <w:sz w:val="21"/>
                <w:szCs w:val="21"/>
              </w:rPr>
            </w:pPr>
            <w:r w:rsidRPr="005F5AAC">
              <w:rPr>
                <w:rFonts w:ascii="Arial Narrow" w:hAnsi="Arial Narrow"/>
                <w:sz w:val="21"/>
                <w:szCs w:val="21"/>
              </w:rPr>
              <w:t xml:space="preserve">Za </w:t>
            </w:r>
            <w:proofErr w:type="spellStart"/>
            <w:r w:rsidRPr="005F5AAC">
              <w:rPr>
                <w:rFonts w:ascii="Arial Narrow" w:hAnsi="Arial Narrow"/>
                <w:sz w:val="21"/>
                <w:szCs w:val="21"/>
              </w:rPr>
              <w:t>počlánok</w:t>
            </w:r>
            <w:proofErr w:type="spellEnd"/>
            <w:r w:rsidRPr="005F5AAC">
              <w:rPr>
                <w:rFonts w:ascii="Arial Narrow" w:hAnsi="Arial Narrow"/>
                <w:sz w:val="21"/>
                <w:szCs w:val="21"/>
              </w:rPr>
              <w:t xml:space="preserve"> 4.1 sa vkladá nový </w:t>
            </w:r>
            <w:proofErr w:type="spellStart"/>
            <w:r w:rsidRPr="005F5AAC">
              <w:rPr>
                <w:rFonts w:ascii="Arial Narrow" w:hAnsi="Arial Narrow"/>
                <w:sz w:val="21"/>
                <w:szCs w:val="21"/>
              </w:rPr>
              <w:t>podčlánok</w:t>
            </w:r>
            <w:proofErr w:type="spellEnd"/>
            <w:r w:rsidRPr="005F5AAC">
              <w:rPr>
                <w:rFonts w:ascii="Arial Narrow" w:hAnsi="Arial Narrow"/>
                <w:sz w:val="21"/>
                <w:szCs w:val="21"/>
              </w:rPr>
              <w:t xml:space="preserve"> 4.1.1 Povinnosti Zhotoviteľa pri plnení kritérií, ktorý znie nasledovne:</w:t>
            </w:r>
          </w:p>
          <w:p w14:paraId="24E8922D" w14:textId="77777777" w:rsidR="00A50A8B" w:rsidRPr="005F5AAC" w:rsidRDefault="00A50A8B">
            <w:pPr>
              <w:spacing w:before="120" w:after="120" w:line="276" w:lineRule="auto"/>
              <w:ind w:right="141"/>
              <w:jc w:val="both"/>
              <w:rPr>
                <w:rFonts w:ascii="Arial Narrow" w:hAnsi="Arial Narrow"/>
                <w:sz w:val="21"/>
                <w:szCs w:val="21"/>
              </w:rPr>
            </w:pPr>
            <w:r w:rsidRPr="005F5AAC">
              <w:rPr>
                <w:rFonts w:ascii="Arial Narrow" w:hAnsi="Arial Narrow"/>
                <w:sz w:val="21"/>
                <w:szCs w:val="21"/>
              </w:rPr>
              <w:t>Zhotoviteľ je povinný po celú dobu trvania Zmluvy dodržiavať kritéria, ktoré boli stanovené v jeho Ponuke ako úspešného uchádzača v rámci procesu verejného obstarávania.</w:t>
            </w:r>
          </w:p>
          <w:p w14:paraId="093C8C9C" w14:textId="77777777" w:rsidR="00A50A8B" w:rsidRPr="005F5AAC" w:rsidRDefault="00A50A8B">
            <w:pPr>
              <w:spacing w:before="120" w:after="120" w:line="276" w:lineRule="auto"/>
              <w:ind w:right="141"/>
              <w:jc w:val="both"/>
              <w:rPr>
                <w:rFonts w:ascii="Arial Narrow" w:hAnsi="Arial Narrow"/>
                <w:sz w:val="21"/>
                <w:szCs w:val="21"/>
              </w:rPr>
            </w:pPr>
            <w:r w:rsidRPr="005F5AAC">
              <w:rPr>
                <w:rFonts w:ascii="Arial Narrow" w:hAnsi="Arial Narrow"/>
                <w:sz w:val="21"/>
                <w:szCs w:val="21"/>
              </w:rPr>
              <w:t>Zhotoviteľ sa zaväzuje vyhotoviť a dokončiť Dielo prostredníctvom tých osôb, ktorými podľa Zákona o verejnom obstarávaní preukazoval splnenie podmienok účasti. Zhotoviteľ je oprávnený zmeniť kľúčových odborníkov na stavbe len postupom v súlade s touto Zmluvou, t. j. písomným dodatkom k Zmluve.</w:t>
            </w:r>
          </w:p>
          <w:p w14:paraId="72EB025A" w14:textId="77777777" w:rsidR="00A50A8B" w:rsidRPr="005F5AAC" w:rsidRDefault="00A50A8B">
            <w:pPr>
              <w:spacing w:before="120" w:after="120" w:line="276" w:lineRule="auto"/>
              <w:ind w:right="141"/>
              <w:jc w:val="both"/>
              <w:rPr>
                <w:rFonts w:ascii="Arial Narrow" w:hAnsi="Arial Narrow"/>
                <w:sz w:val="21"/>
                <w:szCs w:val="21"/>
              </w:rPr>
            </w:pPr>
            <w:r w:rsidRPr="005F5AAC">
              <w:rPr>
                <w:rFonts w:ascii="Arial Narrow" w:hAnsi="Arial Narrow"/>
                <w:sz w:val="21"/>
                <w:szCs w:val="21"/>
              </w:rPr>
              <w:t xml:space="preserve">V prípade ak Zhotoviteľ nemá obsadenú pozíciu ktoréhokoľvek kľúčového odborníka, ani do 2 mesiacov, ktoré uplynú po doručení výzvy na vykonanie nápravy zaslanej Objednávateľom Zhotoviteľovi, Objednávateľovi vzniká nárok na zaplatenie zmluvnej pokuty, a to vo výške 1.000,- EUR (slovom tisíc eur) za každý deň neobsadenia príslušnej pozície kľúčového odborníka novým odborníkom, ktorý spĺňa minimálne podmienky účasti, aké sa týkajú príslušnej pozície kľúčového odborníka, až do dňa, ktorým bol schválený nový kľúčový odborník, a to za každé porušenie tejto povinnosti. </w:t>
            </w:r>
          </w:p>
          <w:p w14:paraId="3CC6340D" w14:textId="0043E2DF" w:rsidR="00A50A8B" w:rsidRPr="005F5AAC" w:rsidRDefault="00A50A8B">
            <w:pPr>
              <w:spacing w:before="120" w:after="120" w:line="276" w:lineRule="auto"/>
              <w:ind w:right="141"/>
              <w:jc w:val="both"/>
              <w:rPr>
                <w:rFonts w:ascii="Arial Narrow" w:hAnsi="Arial Narrow"/>
                <w:sz w:val="21"/>
                <w:szCs w:val="21"/>
              </w:rPr>
            </w:pPr>
            <w:r w:rsidRPr="005F5AAC">
              <w:rPr>
                <w:rFonts w:ascii="Arial Narrow" w:hAnsi="Arial Narrow"/>
                <w:sz w:val="21"/>
                <w:szCs w:val="21"/>
              </w:rPr>
              <w:t>V prípade ak Zhotoviteľ zmení kľúčového odborníka na pozícii Riaditeľa stavby</w:t>
            </w:r>
            <w:r w:rsidR="006C2BEF" w:rsidRPr="005F5AAC">
              <w:rPr>
                <w:rFonts w:ascii="Arial Narrow" w:hAnsi="Arial Narrow"/>
                <w:sz w:val="21"/>
                <w:szCs w:val="21"/>
              </w:rPr>
              <w:t xml:space="preserve"> </w:t>
            </w:r>
            <w:r w:rsidR="006C2BEF" w:rsidRPr="005F5AAC">
              <w:rPr>
                <w:rFonts w:ascii="Arial Narrow" w:hAnsi="Arial Narrow"/>
                <w:b/>
                <w:bCs/>
                <w:sz w:val="21"/>
                <w:szCs w:val="21"/>
              </w:rPr>
              <w:t>tretíkrát po sebe</w:t>
            </w:r>
            <w:r w:rsidR="00F27B69" w:rsidRPr="005F5AAC">
              <w:rPr>
                <w:rFonts w:ascii="Arial Narrow" w:hAnsi="Arial Narrow"/>
                <w:b/>
                <w:bCs/>
                <w:sz w:val="21"/>
                <w:szCs w:val="21"/>
              </w:rPr>
              <w:t xml:space="preserve"> a</w:t>
            </w:r>
            <w:r w:rsidR="00A307A3" w:rsidRPr="005F5AAC">
              <w:rPr>
                <w:rFonts w:ascii="Arial Narrow" w:hAnsi="Arial Narrow"/>
                <w:b/>
                <w:bCs/>
                <w:sz w:val="21"/>
                <w:szCs w:val="21"/>
              </w:rPr>
              <w:t> každý ďalší nasledujúci raz</w:t>
            </w:r>
            <w:r w:rsidRPr="005F5AAC">
              <w:rPr>
                <w:rFonts w:ascii="Arial Narrow" w:hAnsi="Arial Narrow"/>
                <w:sz w:val="21"/>
                <w:szCs w:val="21"/>
              </w:rPr>
              <w:t xml:space="preserve">, Objednávateľovi vzniká nárok na zaplatenie zmluvnej pokuty, a to vo výške </w:t>
            </w:r>
            <w:r w:rsidR="004C6BA4" w:rsidRPr="005F5AAC">
              <w:rPr>
                <w:rFonts w:ascii="Arial Narrow" w:hAnsi="Arial Narrow"/>
                <w:sz w:val="21"/>
                <w:szCs w:val="21"/>
              </w:rPr>
              <w:t>1</w:t>
            </w:r>
            <w:r w:rsidRPr="005F5AAC">
              <w:rPr>
                <w:rFonts w:ascii="Arial Narrow" w:hAnsi="Arial Narrow"/>
                <w:sz w:val="21"/>
                <w:szCs w:val="21"/>
              </w:rPr>
              <w:t xml:space="preserve">00.000,- EUR (slovom </w:t>
            </w:r>
            <w:r w:rsidR="004C6BA4" w:rsidRPr="005F5AAC">
              <w:rPr>
                <w:rFonts w:ascii="Arial Narrow" w:hAnsi="Arial Narrow"/>
                <w:sz w:val="21"/>
                <w:szCs w:val="21"/>
              </w:rPr>
              <w:t>s</w:t>
            </w:r>
            <w:r w:rsidRPr="005F5AAC">
              <w:rPr>
                <w:rFonts w:ascii="Arial Narrow" w:hAnsi="Arial Narrow"/>
                <w:sz w:val="21"/>
                <w:szCs w:val="21"/>
              </w:rPr>
              <w:t>totisíc eur) za každé porušenie tejto povinnosti. Nárok na zaplatenie tejto zmluvnej pokuty nevzniká Objednávateľovi v prípade smrti, dlhodobej práceneschopnosti v rozsahu presahujúcom 20 dní, ako aj ukončenia pracovného pomeru kľúčového odborníka na pozícii Riaditeľa stavby. Ak zároveň Zhotoviteľ zmení na pozícii Riaditeľa stavby kľúčového odborníka, ktorý nespĺňa totožné kritériá pre Kritérium K2, Objednávateľ uplatní voči Zhotoviteľovi popri zmluvnej pokute podľa tohto odseku aj zmluvnú pokutu pri zabezpečení menej kvalitného kľúčového odborníka upravenú nižšie</w:t>
            </w:r>
            <w:r w:rsidR="003226AC" w:rsidRPr="005F5AAC">
              <w:rPr>
                <w:rFonts w:ascii="Arial Narrow" w:hAnsi="Arial Narrow"/>
                <w:sz w:val="21"/>
                <w:szCs w:val="21"/>
              </w:rPr>
              <w:t xml:space="preserve"> v tomto podčlánku</w:t>
            </w:r>
            <w:r w:rsidRPr="005F5AAC">
              <w:rPr>
                <w:rFonts w:ascii="Arial Narrow" w:hAnsi="Arial Narrow"/>
                <w:sz w:val="21"/>
                <w:szCs w:val="21"/>
              </w:rPr>
              <w:t>.</w:t>
            </w:r>
          </w:p>
          <w:p w14:paraId="1AC7AC38" w14:textId="0DC23D7D" w:rsidR="00A50A8B" w:rsidRPr="005F5AAC" w:rsidRDefault="00A50A8B">
            <w:pPr>
              <w:spacing w:before="120" w:after="120" w:line="276" w:lineRule="auto"/>
              <w:ind w:right="141"/>
              <w:jc w:val="both"/>
              <w:rPr>
                <w:rFonts w:ascii="Arial Narrow" w:hAnsi="Arial Narrow"/>
                <w:sz w:val="21"/>
                <w:szCs w:val="21"/>
              </w:rPr>
            </w:pPr>
            <w:r w:rsidRPr="005F5AAC">
              <w:rPr>
                <w:rFonts w:ascii="Arial Narrow" w:hAnsi="Arial Narrow"/>
                <w:sz w:val="21"/>
                <w:szCs w:val="21"/>
              </w:rPr>
              <w:t>V prípade ak Zhotoviteľ zmení v ktoréhokoľvek iného kľúčového odborníka ako Riaditeľa stavby, t. j. kľúčového odborníka na pozícii Hlavný stavbyvedúci (Odborník pre koľajový spodok a zvršok), alebo Stavbyvedúci (Odborník pre prevádzkové súbory, elektro (trakčné vedenia, rozvody VN, NN a slaboprúd))</w:t>
            </w:r>
            <w:r w:rsidR="00702A33" w:rsidRPr="005F5AAC">
              <w:rPr>
                <w:rFonts w:ascii="Arial Narrow" w:hAnsi="Arial Narrow"/>
                <w:sz w:val="21"/>
                <w:szCs w:val="21"/>
              </w:rPr>
              <w:t xml:space="preserve"> </w:t>
            </w:r>
            <w:r w:rsidR="00702A33" w:rsidRPr="005F5AAC">
              <w:rPr>
                <w:rFonts w:ascii="Arial Narrow" w:hAnsi="Arial Narrow"/>
                <w:b/>
                <w:bCs/>
                <w:sz w:val="21"/>
                <w:szCs w:val="21"/>
              </w:rPr>
              <w:t>tretíkrát po sebe</w:t>
            </w:r>
            <w:r w:rsidR="007A0DE2" w:rsidRPr="005F5AAC">
              <w:rPr>
                <w:rFonts w:ascii="Arial Narrow" w:hAnsi="Arial Narrow"/>
                <w:b/>
                <w:bCs/>
                <w:sz w:val="21"/>
                <w:szCs w:val="21"/>
              </w:rPr>
              <w:t>,</w:t>
            </w:r>
            <w:r w:rsidR="00702A33" w:rsidRPr="005F5AAC">
              <w:rPr>
                <w:rFonts w:ascii="Arial Narrow" w:hAnsi="Arial Narrow"/>
                <w:b/>
                <w:bCs/>
                <w:sz w:val="21"/>
                <w:szCs w:val="21"/>
              </w:rPr>
              <w:t xml:space="preserve"> a to </w:t>
            </w:r>
            <w:r w:rsidR="00C65D60" w:rsidRPr="005F5AAC">
              <w:rPr>
                <w:rFonts w:ascii="Arial Narrow" w:hAnsi="Arial Narrow"/>
                <w:b/>
                <w:bCs/>
                <w:sz w:val="21"/>
                <w:szCs w:val="21"/>
              </w:rPr>
              <w:t>v súhrne pre obe tieto pozície</w:t>
            </w:r>
            <w:r w:rsidR="007A0DE2" w:rsidRPr="005F5AAC">
              <w:rPr>
                <w:rFonts w:ascii="Arial Narrow" w:hAnsi="Arial Narrow"/>
                <w:b/>
                <w:bCs/>
                <w:sz w:val="21"/>
                <w:szCs w:val="21"/>
              </w:rPr>
              <w:t>,</w:t>
            </w:r>
            <w:r w:rsidR="00F46963" w:rsidRPr="005F5AAC">
              <w:rPr>
                <w:rFonts w:ascii="Arial Narrow" w:hAnsi="Arial Narrow"/>
                <w:b/>
                <w:bCs/>
                <w:sz w:val="21"/>
                <w:szCs w:val="21"/>
              </w:rPr>
              <w:t xml:space="preserve"> a ka</w:t>
            </w:r>
            <w:r w:rsidR="007A0DE2" w:rsidRPr="005F5AAC">
              <w:rPr>
                <w:rFonts w:ascii="Arial Narrow" w:hAnsi="Arial Narrow"/>
                <w:b/>
                <w:bCs/>
                <w:sz w:val="21"/>
                <w:szCs w:val="21"/>
              </w:rPr>
              <w:t>žd</w:t>
            </w:r>
            <w:r w:rsidR="00F46963" w:rsidRPr="005F5AAC">
              <w:rPr>
                <w:rFonts w:ascii="Arial Narrow" w:hAnsi="Arial Narrow"/>
                <w:b/>
                <w:bCs/>
                <w:sz w:val="21"/>
                <w:szCs w:val="21"/>
              </w:rPr>
              <w:t>ý ďalší nasledujúci raz</w:t>
            </w:r>
            <w:r w:rsidRPr="005F5AAC">
              <w:rPr>
                <w:rFonts w:ascii="Arial Narrow" w:hAnsi="Arial Narrow"/>
                <w:sz w:val="21"/>
                <w:szCs w:val="21"/>
              </w:rPr>
              <w:t xml:space="preserve">, Objednávateľovi vzniká nárok na zaplatenie zmluvnej pokuty, a to vo výške </w:t>
            </w:r>
            <w:r w:rsidR="004C6BA4" w:rsidRPr="005F5AAC">
              <w:rPr>
                <w:rFonts w:ascii="Arial Narrow" w:hAnsi="Arial Narrow"/>
                <w:sz w:val="21"/>
                <w:szCs w:val="21"/>
              </w:rPr>
              <w:t>5</w:t>
            </w:r>
            <w:r w:rsidRPr="005F5AAC">
              <w:rPr>
                <w:rFonts w:ascii="Arial Narrow" w:hAnsi="Arial Narrow"/>
                <w:sz w:val="21"/>
                <w:szCs w:val="21"/>
              </w:rPr>
              <w:t xml:space="preserve">0.000,- EUR (slovom </w:t>
            </w:r>
            <w:r w:rsidR="004C6BA4" w:rsidRPr="005F5AAC">
              <w:rPr>
                <w:rFonts w:ascii="Arial Narrow" w:hAnsi="Arial Narrow"/>
                <w:sz w:val="21"/>
                <w:szCs w:val="21"/>
              </w:rPr>
              <w:t>päťdesiat</w:t>
            </w:r>
            <w:r w:rsidRPr="005F5AAC">
              <w:rPr>
                <w:rFonts w:ascii="Arial Narrow" w:hAnsi="Arial Narrow"/>
                <w:sz w:val="21"/>
                <w:szCs w:val="21"/>
              </w:rPr>
              <w:t>tisíc eur) za každé porušenie tejto povinnosti</w:t>
            </w:r>
            <w:r w:rsidR="00892A16" w:rsidRPr="005F5AAC">
              <w:rPr>
                <w:rFonts w:ascii="Arial Narrow" w:hAnsi="Arial Narrow"/>
                <w:sz w:val="21"/>
                <w:szCs w:val="21"/>
              </w:rPr>
              <w:t>.</w:t>
            </w:r>
            <w:r w:rsidRPr="005F5AAC">
              <w:rPr>
                <w:rFonts w:ascii="Arial Narrow" w:hAnsi="Arial Narrow"/>
                <w:sz w:val="21"/>
                <w:szCs w:val="21"/>
              </w:rPr>
              <w:t xml:space="preserve"> Nárok na zaplatenie tejto zmluvnej pokuty nevzniká Objednávateľovi v prípade smrti, dlhodobej práceneschopnosti v rozsahu presahujúcom 20 dní, ako aj ukončenia pracovného pomeru kľúčového odborníka na niektorej z pozícií uvedenej v prvej vete tohto odseku. Ak zároveň Zhotoviteľ zmení na pozícii Hlavný stavbyvedúci (Odborník pre koľajový spodok a zvršok)</w:t>
            </w:r>
            <w:r w:rsidR="003C4BFE" w:rsidRPr="005F5AAC">
              <w:rPr>
                <w:rFonts w:ascii="Arial Narrow" w:hAnsi="Arial Narrow"/>
                <w:sz w:val="21"/>
                <w:szCs w:val="21"/>
              </w:rPr>
              <w:t xml:space="preserve"> alebo</w:t>
            </w:r>
            <w:r w:rsidRPr="005F5AAC">
              <w:rPr>
                <w:rFonts w:ascii="Arial Narrow" w:hAnsi="Arial Narrow"/>
                <w:sz w:val="21"/>
                <w:szCs w:val="21"/>
              </w:rPr>
              <w:t xml:space="preserve"> Stavbyvedúci (Odborník pre prevádzkové súbory, elektro (trakčné vedenia, rozvody VN, NN a slaboprúd)) kľúčového odborníka, ktorý nespĺňa totožné kritériá pre Kritérium K2, Objednávateľ uplatní voči Zhotoviteľovi popri zmluvnej pokute podľa tohto odseku aj zmluvnú pokutu pri zabezpečení menej kvalitného kľúčového odborníka upravenú nižšie</w:t>
            </w:r>
            <w:r w:rsidR="003226AC" w:rsidRPr="005F5AAC">
              <w:rPr>
                <w:rFonts w:ascii="Arial Narrow" w:hAnsi="Arial Narrow"/>
                <w:sz w:val="21"/>
                <w:szCs w:val="21"/>
              </w:rPr>
              <w:t xml:space="preserve"> v</w:t>
            </w:r>
            <w:r w:rsidR="00692896" w:rsidRPr="005F5AAC">
              <w:rPr>
                <w:rFonts w:ascii="Arial Narrow" w:hAnsi="Arial Narrow"/>
                <w:sz w:val="21"/>
                <w:szCs w:val="21"/>
              </w:rPr>
              <w:t> </w:t>
            </w:r>
            <w:r w:rsidR="003226AC" w:rsidRPr="005F5AAC">
              <w:rPr>
                <w:rFonts w:ascii="Arial Narrow" w:hAnsi="Arial Narrow"/>
                <w:sz w:val="21"/>
                <w:szCs w:val="21"/>
              </w:rPr>
              <w:t>nasleduj</w:t>
            </w:r>
            <w:r w:rsidR="00692896" w:rsidRPr="005F5AAC">
              <w:rPr>
                <w:rFonts w:ascii="Arial Narrow" w:hAnsi="Arial Narrow"/>
                <w:sz w:val="21"/>
                <w:szCs w:val="21"/>
              </w:rPr>
              <w:t>úcom odseku tohto podčlánku</w:t>
            </w:r>
            <w:r w:rsidRPr="005F5AAC">
              <w:rPr>
                <w:rFonts w:ascii="Arial Narrow" w:hAnsi="Arial Narrow"/>
                <w:sz w:val="21"/>
                <w:szCs w:val="21"/>
              </w:rPr>
              <w:t>.</w:t>
            </w:r>
          </w:p>
          <w:p w14:paraId="79269D7B" w14:textId="103FB198" w:rsidR="00A50A8B" w:rsidRPr="00223397" w:rsidRDefault="00A50A8B">
            <w:pPr>
              <w:spacing w:before="120" w:after="120" w:line="276" w:lineRule="auto"/>
              <w:ind w:right="141"/>
              <w:jc w:val="both"/>
              <w:rPr>
                <w:rFonts w:ascii="Arial Narrow" w:hAnsi="Arial Narrow"/>
                <w:sz w:val="21"/>
                <w:szCs w:val="21"/>
              </w:rPr>
            </w:pPr>
            <w:r w:rsidRPr="00223397">
              <w:rPr>
                <w:rFonts w:ascii="Arial Narrow" w:hAnsi="Arial Narrow"/>
                <w:sz w:val="21"/>
                <w:szCs w:val="21"/>
              </w:rPr>
              <w:t xml:space="preserve">ZMLUVNÁ POKUTA PRE PRÍPAD MENEJ KVALITNÝCH KĽÚČOVÝCH ODBORNÍKOV: V prípade, že Zhotoviteľ nie je schopný zabezpečiť plnenie predmetu Zmluvy prostredníctvom rovnakých resp. kvalitnejších kľúčových odborníkov/odborníka, môže predložiť aj kľúčových odborníkov/odborníka, ktorý nedosahujú/nedosahuje pôvodne </w:t>
            </w:r>
            <w:r w:rsidR="00140374" w:rsidRPr="00223397">
              <w:rPr>
                <w:rFonts w:ascii="Arial Narrow" w:hAnsi="Arial Narrow"/>
                <w:sz w:val="21"/>
                <w:szCs w:val="21"/>
              </w:rPr>
              <w:t>pridelený</w:t>
            </w:r>
            <w:r w:rsidR="00A71CCA" w:rsidRPr="00223397">
              <w:rPr>
                <w:rFonts w:ascii="Arial Narrow" w:hAnsi="Arial Narrow"/>
                <w:sz w:val="21"/>
                <w:szCs w:val="21"/>
              </w:rPr>
              <w:t xml:space="preserve"> finančný bonus</w:t>
            </w:r>
            <w:r w:rsidRPr="00223397">
              <w:rPr>
                <w:rFonts w:ascii="Arial Narrow" w:hAnsi="Arial Narrow"/>
                <w:sz w:val="21"/>
                <w:szCs w:val="21"/>
              </w:rPr>
              <w:t xml:space="preserve">, avšak v danom prípade Objednávateľ uplatní voči Zhotoviteľovi zmluvnú pokutu </w:t>
            </w:r>
            <w:r w:rsidR="003B78B9" w:rsidRPr="00223397">
              <w:rPr>
                <w:rFonts w:ascii="Arial Narrow" w:hAnsi="Arial Narrow"/>
                <w:sz w:val="21"/>
                <w:szCs w:val="21"/>
              </w:rPr>
              <w:t>rovnajúc</w:t>
            </w:r>
            <w:r w:rsidR="00D5680E" w:rsidRPr="00223397">
              <w:rPr>
                <w:rFonts w:ascii="Arial Narrow" w:hAnsi="Arial Narrow"/>
                <w:sz w:val="21"/>
                <w:szCs w:val="21"/>
              </w:rPr>
              <w:t>u sa rozdielu medzi pôvodne dosiahnutým</w:t>
            </w:r>
            <w:r w:rsidR="003B78B9" w:rsidRPr="00223397">
              <w:rPr>
                <w:rFonts w:ascii="Arial Narrow" w:hAnsi="Arial Narrow"/>
                <w:sz w:val="21"/>
                <w:szCs w:val="21"/>
              </w:rPr>
              <w:t xml:space="preserve"> </w:t>
            </w:r>
            <w:r w:rsidR="007239E6" w:rsidRPr="00223397">
              <w:rPr>
                <w:rFonts w:ascii="Arial Narrow" w:hAnsi="Arial Narrow"/>
                <w:sz w:val="21"/>
                <w:szCs w:val="21"/>
              </w:rPr>
              <w:t xml:space="preserve">finančným bonusom </w:t>
            </w:r>
            <w:r w:rsidR="003A5FF6" w:rsidRPr="00223397">
              <w:rPr>
                <w:rFonts w:ascii="Arial Narrow" w:hAnsi="Arial Narrow"/>
                <w:sz w:val="21"/>
                <w:szCs w:val="21"/>
              </w:rPr>
              <w:t xml:space="preserve">(v zmysle vyhodnotenia ponúk) </w:t>
            </w:r>
            <w:r w:rsidR="00441B8E" w:rsidRPr="00223397">
              <w:rPr>
                <w:rFonts w:ascii="Arial Narrow" w:hAnsi="Arial Narrow"/>
                <w:sz w:val="21"/>
                <w:szCs w:val="21"/>
              </w:rPr>
              <w:t>a</w:t>
            </w:r>
            <w:r w:rsidR="00C02182" w:rsidRPr="00223397">
              <w:rPr>
                <w:rFonts w:ascii="Arial Narrow" w:hAnsi="Arial Narrow"/>
                <w:sz w:val="21"/>
                <w:szCs w:val="21"/>
              </w:rPr>
              <w:t xml:space="preserve"> finančným bonusom, ktorý by </w:t>
            </w:r>
            <w:r w:rsidR="00066A1C" w:rsidRPr="00223397">
              <w:rPr>
                <w:rFonts w:ascii="Arial Narrow" w:hAnsi="Arial Narrow"/>
                <w:sz w:val="21"/>
                <w:szCs w:val="21"/>
              </w:rPr>
              <w:t>dosiahol</w:t>
            </w:r>
            <w:r w:rsidR="00C02182" w:rsidRPr="00223397">
              <w:rPr>
                <w:rFonts w:ascii="Arial Narrow" w:hAnsi="Arial Narrow"/>
                <w:sz w:val="21"/>
                <w:szCs w:val="21"/>
              </w:rPr>
              <w:t xml:space="preserve">, ak by Objednávateľ v rámci vyhodnotenia ponúk posudzoval </w:t>
            </w:r>
            <w:r w:rsidR="004154C4" w:rsidRPr="00223397">
              <w:rPr>
                <w:rFonts w:ascii="Arial Narrow" w:hAnsi="Arial Narrow"/>
                <w:sz w:val="21"/>
                <w:szCs w:val="21"/>
              </w:rPr>
              <w:t>novo navrhnutého odborníka</w:t>
            </w:r>
            <w:r w:rsidR="00806CD5" w:rsidRPr="00223397">
              <w:rPr>
                <w:rFonts w:ascii="Arial Narrow" w:hAnsi="Arial Narrow"/>
                <w:sz w:val="21"/>
                <w:szCs w:val="21"/>
              </w:rPr>
              <w:t xml:space="preserve">. </w:t>
            </w:r>
            <w:r w:rsidRPr="00223397">
              <w:rPr>
                <w:rFonts w:ascii="Arial Narrow" w:hAnsi="Arial Narrow"/>
                <w:sz w:val="21"/>
                <w:szCs w:val="21"/>
              </w:rPr>
              <w:t xml:space="preserve">Ak </w:t>
            </w:r>
            <w:r w:rsidR="00C02182" w:rsidRPr="00223397">
              <w:rPr>
                <w:rFonts w:ascii="Arial Narrow" w:hAnsi="Arial Narrow"/>
                <w:sz w:val="21"/>
                <w:szCs w:val="21"/>
              </w:rPr>
              <w:t>určenie výšky</w:t>
            </w:r>
            <w:r w:rsidR="00176F8C" w:rsidRPr="00223397">
              <w:rPr>
                <w:rFonts w:ascii="Arial Narrow" w:hAnsi="Arial Narrow"/>
                <w:sz w:val="21"/>
                <w:szCs w:val="21"/>
              </w:rPr>
              <w:t xml:space="preserve"> bonusu pre</w:t>
            </w:r>
            <w:r w:rsidRPr="00223397">
              <w:rPr>
                <w:rFonts w:ascii="Arial Narrow" w:hAnsi="Arial Narrow"/>
                <w:sz w:val="21"/>
                <w:szCs w:val="21"/>
              </w:rPr>
              <w:t xml:space="preserve"> nového kľúčového odborníka na účely tohto výpočtu pre nedostatok súčinnosti na strane Zhotoviteľa, alebo z iných dôvodov na strane Zhotoviteľa nie je možné, Objednávateľ uplatní voči Zhotoviteľovi zmluvnú pokutu vo výške </w:t>
            </w:r>
            <w:r w:rsidR="0094150D" w:rsidRPr="00223397">
              <w:rPr>
                <w:rFonts w:ascii="Arial Narrow" w:hAnsi="Arial Narrow"/>
                <w:sz w:val="21"/>
                <w:szCs w:val="21"/>
              </w:rPr>
              <w:t>2</w:t>
            </w:r>
            <w:r w:rsidR="008424B0" w:rsidRPr="00223397">
              <w:rPr>
                <w:rFonts w:ascii="Arial Narrow" w:hAnsi="Arial Narrow"/>
                <w:sz w:val="21"/>
                <w:szCs w:val="21"/>
              </w:rPr>
              <w:t> </w:t>
            </w:r>
            <w:r w:rsidR="0094150D" w:rsidRPr="00223397">
              <w:rPr>
                <w:rFonts w:ascii="Arial Narrow" w:hAnsi="Arial Narrow"/>
                <w:sz w:val="21"/>
                <w:szCs w:val="21"/>
              </w:rPr>
              <w:t>5</w:t>
            </w:r>
            <w:r w:rsidR="00260BF4" w:rsidRPr="00223397">
              <w:rPr>
                <w:rFonts w:ascii="Arial Narrow" w:hAnsi="Arial Narrow"/>
                <w:sz w:val="21"/>
                <w:szCs w:val="21"/>
              </w:rPr>
              <w:t>09</w:t>
            </w:r>
            <w:r w:rsidR="008424B0" w:rsidRPr="00223397">
              <w:rPr>
                <w:rFonts w:ascii="Arial Narrow" w:hAnsi="Arial Narrow"/>
                <w:sz w:val="21"/>
                <w:szCs w:val="21"/>
              </w:rPr>
              <w:t xml:space="preserve"> </w:t>
            </w:r>
            <w:r w:rsidR="00260BF4" w:rsidRPr="00223397">
              <w:rPr>
                <w:rFonts w:ascii="Arial Narrow" w:hAnsi="Arial Narrow"/>
                <w:sz w:val="21"/>
                <w:szCs w:val="21"/>
              </w:rPr>
              <w:t>200</w:t>
            </w:r>
            <w:r w:rsidRPr="00223397">
              <w:rPr>
                <w:rFonts w:ascii="Arial Narrow" w:hAnsi="Arial Narrow"/>
                <w:sz w:val="21"/>
                <w:szCs w:val="21"/>
              </w:rPr>
              <w:t>,- EUR</w:t>
            </w:r>
            <w:r w:rsidR="005F5CC8" w:rsidRPr="00223397">
              <w:rPr>
                <w:rFonts w:ascii="Arial Narrow" w:hAnsi="Arial Narrow"/>
                <w:sz w:val="21"/>
                <w:szCs w:val="21"/>
              </w:rPr>
              <w:t xml:space="preserve"> (slovom: dva</w:t>
            </w:r>
            <w:r w:rsidR="00FB3D02" w:rsidRPr="00223397">
              <w:rPr>
                <w:rFonts w:ascii="Arial Narrow" w:hAnsi="Arial Narrow"/>
                <w:sz w:val="21"/>
                <w:szCs w:val="21"/>
              </w:rPr>
              <w:t xml:space="preserve"> </w:t>
            </w:r>
            <w:r w:rsidR="005F5CC8" w:rsidRPr="00223397">
              <w:rPr>
                <w:rFonts w:ascii="Arial Narrow" w:hAnsi="Arial Narrow"/>
                <w:sz w:val="21"/>
                <w:szCs w:val="21"/>
              </w:rPr>
              <w:t xml:space="preserve">milióny </w:t>
            </w:r>
            <w:r w:rsidR="007574FF" w:rsidRPr="00223397">
              <w:rPr>
                <w:rFonts w:ascii="Arial Narrow" w:hAnsi="Arial Narrow"/>
                <w:sz w:val="21"/>
                <w:szCs w:val="21"/>
              </w:rPr>
              <w:t>päťstodeväťtisíc</w:t>
            </w:r>
            <w:r w:rsidR="001F5919" w:rsidRPr="00223397">
              <w:rPr>
                <w:rFonts w:ascii="Arial Narrow" w:hAnsi="Arial Narrow"/>
                <w:sz w:val="21"/>
                <w:szCs w:val="21"/>
              </w:rPr>
              <w:t xml:space="preserve"> dvesto eur</w:t>
            </w:r>
            <w:r w:rsidR="005E2EAB" w:rsidRPr="00223397">
              <w:rPr>
                <w:rFonts w:ascii="Arial Narrow" w:hAnsi="Arial Narrow"/>
                <w:sz w:val="21"/>
                <w:szCs w:val="21"/>
              </w:rPr>
              <w:t>)</w:t>
            </w:r>
            <w:r w:rsidRPr="00223397">
              <w:rPr>
                <w:rFonts w:ascii="Arial Narrow" w:hAnsi="Arial Narrow"/>
                <w:sz w:val="21"/>
                <w:szCs w:val="21"/>
              </w:rPr>
              <w:t xml:space="preserve">, ak ide o kľúčového odborníka na pozícii Riaditeľa stavby alebo zmluvnú pokutu vo výške </w:t>
            </w:r>
            <w:r w:rsidR="0091229B" w:rsidRPr="00223397">
              <w:rPr>
                <w:rFonts w:ascii="Arial Narrow" w:hAnsi="Arial Narrow"/>
                <w:sz w:val="21"/>
                <w:szCs w:val="21"/>
              </w:rPr>
              <w:t>1 254 600</w:t>
            </w:r>
            <w:r w:rsidRPr="00223397">
              <w:rPr>
                <w:rFonts w:ascii="Arial Narrow" w:hAnsi="Arial Narrow"/>
                <w:sz w:val="21"/>
                <w:szCs w:val="21"/>
              </w:rPr>
              <w:t>,- EUR</w:t>
            </w:r>
            <w:r w:rsidR="005E2EAB" w:rsidRPr="00223397">
              <w:rPr>
                <w:rFonts w:ascii="Arial Narrow" w:hAnsi="Arial Narrow"/>
                <w:sz w:val="21"/>
                <w:szCs w:val="21"/>
              </w:rPr>
              <w:t xml:space="preserve"> (jeden milión dvestopäťdesiatštyritisíc</w:t>
            </w:r>
            <w:r w:rsidR="00071999" w:rsidRPr="00223397">
              <w:rPr>
                <w:rFonts w:ascii="Arial Narrow" w:hAnsi="Arial Narrow"/>
                <w:sz w:val="21"/>
                <w:szCs w:val="21"/>
              </w:rPr>
              <w:t xml:space="preserve"> šesťsto eur)</w:t>
            </w:r>
            <w:r w:rsidRPr="00223397">
              <w:rPr>
                <w:rFonts w:ascii="Arial Narrow" w:hAnsi="Arial Narrow"/>
                <w:sz w:val="21"/>
                <w:szCs w:val="21"/>
              </w:rPr>
              <w:t>, ak ide o iného kľúčového odborníka.</w:t>
            </w:r>
          </w:p>
          <w:p w14:paraId="481F3261" w14:textId="508155B4" w:rsidR="007D129E" w:rsidRPr="00223397" w:rsidRDefault="007D129E">
            <w:pPr>
              <w:spacing w:before="120" w:after="120" w:line="276" w:lineRule="auto"/>
              <w:ind w:right="141"/>
              <w:jc w:val="both"/>
              <w:rPr>
                <w:rFonts w:ascii="Arial Narrow" w:hAnsi="Arial Narrow"/>
                <w:sz w:val="21"/>
                <w:szCs w:val="21"/>
              </w:rPr>
            </w:pPr>
            <w:r w:rsidRPr="00223397">
              <w:rPr>
                <w:rFonts w:ascii="Arial Narrow" w:hAnsi="Arial Narrow"/>
                <w:sz w:val="21"/>
                <w:szCs w:val="21"/>
              </w:rPr>
              <w:t>Výška finan</w:t>
            </w:r>
            <w:r w:rsidR="004570F0" w:rsidRPr="00223397">
              <w:rPr>
                <w:rFonts w:ascii="Arial Narrow" w:hAnsi="Arial Narrow"/>
                <w:sz w:val="21"/>
                <w:szCs w:val="21"/>
              </w:rPr>
              <w:t>čného bonusu</w:t>
            </w:r>
            <w:r w:rsidRPr="00223397">
              <w:rPr>
                <w:rFonts w:ascii="Arial Narrow" w:hAnsi="Arial Narrow"/>
                <w:sz w:val="21"/>
                <w:szCs w:val="21"/>
              </w:rPr>
              <w:t>, ktorý by bol dosiahnutý pri posudzovaní nového</w:t>
            </w:r>
            <w:r w:rsidR="0010265D" w:rsidRPr="00223397">
              <w:rPr>
                <w:rFonts w:ascii="Arial Narrow" w:hAnsi="Arial Narrow"/>
                <w:sz w:val="21"/>
                <w:szCs w:val="21"/>
              </w:rPr>
              <w:t xml:space="preserve"> kľúčového</w:t>
            </w:r>
            <w:r w:rsidRPr="00223397">
              <w:rPr>
                <w:rFonts w:ascii="Arial Narrow" w:hAnsi="Arial Narrow"/>
                <w:sz w:val="21"/>
                <w:szCs w:val="21"/>
              </w:rPr>
              <w:t xml:space="preserve"> odborníka</w:t>
            </w:r>
            <w:r w:rsidR="004570F0" w:rsidRPr="00223397">
              <w:rPr>
                <w:rFonts w:ascii="Arial Narrow" w:hAnsi="Arial Narrow"/>
                <w:sz w:val="21"/>
                <w:szCs w:val="21"/>
              </w:rPr>
              <w:t>,</w:t>
            </w:r>
            <w:r w:rsidRPr="00223397">
              <w:rPr>
                <w:rFonts w:ascii="Arial Narrow" w:hAnsi="Arial Narrow"/>
                <w:sz w:val="21"/>
                <w:szCs w:val="21"/>
              </w:rPr>
              <w:t xml:space="preserve"> bude určen</w:t>
            </w:r>
            <w:r w:rsidR="002A4EFC" w:rsidRPr="00223397">
              <w:rPr>
                <w:rFonts w:ascii="Arial Narrow" w:hAnsi="Arial Narrow"/>
                <w:sz w:val="21"/>
                <w:szCs w:val="21"/>
              </w:rPr>
              <w:t>á</w:t>
            </w:r>
            <w:r w:rsidRPr="00223397">
              <w:rPr>
                <w:rFonts w:ascii="Arial Narrow" w:hAnsi="Arial Narrow"/>
                <w:sz w:val="21"/>
                <w:szCs w:val="21"/>
              </w:rPr>
              <w:t xml:space="preserve"> v zmysle Z</w:t>
            </w:r>
            <w:r w:rsidR="006853E3" w:rsidRPr="00223397">
              <w:rPr>
                <w:rFonts w:ascii="Arial Narrow" w:hAnsi="Arial Narrow"/>
                <w:sz w:val="21"/>
                <w:szCs w:val="21"/>
              </w:rPr>
              <w:t>väzok 4 Časť 2</w:t>
            </w:r>
            <w:r w:rsidRPr="00223397">
              <w:rPr>
                <w:rFonts w:ascii="Arial Narrow" w:hAnsi="Arial Narrow"/>
                <w:sz w:val="21"/>
                <w:szCs w:val="21"/>
              </w:rPr>
              <w:t>_Formulár platieb a</w:t>
            </w:r>
            <w:r w:rsidR="002A4EFC" w:rsidRPr="00223397">
              <w:rPr>
                <w:rFonts w:ascii="Arial Narrow" w:hAnsi="Arial Narrow"/>
                <w:sz w:val="21"/>
                <w:szCs w:val="21"/>
              </w:rPr>
              <w:t> </w:t>
            </w:r>
            <w:r w:rsidRPr="00223397">
              <w:rPr>
                <w:rFonts w:ascii="Arial Narrow" w:hAnsi="Arial Narrow"/>
                <w:sz w:val="21"/>
                <w:szCs w:val="21"/>
              </w:rPr>
              <w:t>kritériá</w:t>
            </w:r>
            <w:r w:rsidR="002A4EFC" w:rsidRPr="00223397">
              <w:rPr>
                <w:rFonts w:ascii="Arial Narrow" w:hAnsi="Arial Narrow"/>
                <w:sz w:val="21"/>
                <w:szCs w:val="21"/>
              </w:rPr>
              <w:t xml:space="preserve"> Súťažných podkladov.</w:t>
            </w:r>
          </w:p>
          <w:p w14:paraId="656A02BA" w14:textId="77777777" w:rsidR="00A50A8B" w:rsidRPr="00223397" w:rsidRDefault="00A50A8B">
            <w:pPr>
              <w:spacing w:before="120" w:after="120" w:line="276" w:lineRule="auto"/>
              <w:ind w:right="141"/>
              <w:jc w:val="both"/>
              <w:rPr>
                <w:rFonts w:ascii="Arial Narrow" w:hAnsi="Arial Narrow"/>
                <w:sz w:val="21"/>
                <w:szCs w:val="21"/>
              </w:rPr>
            </w:pPr>
            <w:r w:rsidRPr="00223397">
              <w:rPr>
                <w:rFonts w:ascii="Arial Narrow" w:hAnsi="Arial Narrow"/>
                <w:sz w:val="21"/>
                <w:szCs w:val="21"/>
              </w:rPr>
              <w:t>Objednávateľ je povinný uplatniť zmluvnú pokutu prostredníctvom podčlánku 2.5 VZP a o zmluvnej pokute rozhodne v súlade s postupom podľa podčlánku 3.5 VZP Stavebný dozor. Splatnosť zmluvnej pokuty rozhodnutej Stavebným dozorom je uvedená v podčlánku 4.2 (b) VZP.</w:t>
            </w:r>
          </w:p>
          <w:p w14:paraId="2EF778BB" w14:textId="3D16D60E" w:rsidR="00A50A8B" w:rsidRPr="005F5AAC" w:rsidRDefault="00860DAF">
            <w:pPr>
              <w:spacing w:before="120" w:after="120" w:line="276" w:lineRule="auto"/>
              <w:ind w:right="141"/>
              <w:jc w:val="both"/>
              <w:rPr>
                <w:rFonts w:ascii="Arial Narrow" w:hAnsi="Arial Narrow"/>
                <w:sz w:val="21"/>
                <w:szCs w:val="21"/>
              </w:rPr>
            </w:pPr>
            <w:r w:rsidRPr="00223397">
              <w:rPr>
                <w:rFonts w:ascii="Arial Narrow" w:hAnsi="Arial Narrow"/>
                <w:sz w:val="21"/>
                <w:szCs w:val="21"/>
              </w:rPr>
              <w:t xml:space="preserve">V prípade, že </w:t>
            </w:r>
            <w:r w:rsidR="00534BB4" w:rsidRPr="00223397">
              <w:rPr>
                <w:rFonts w:ascii="Arial Narrow" w:hAnsi="Arial Narrow"/>
                <w:sz w:val="21"/>
                <w:szCs w:val="21"/>
              </w:rPr>
              <w:t xml:space="preserve">Zhotoviteľ v rámci </w:t>
            </w:r>
            <w:r w:rsidR="004474B5" w:rsidRPr="00223397">
              <w:rPr>
                <w:rFonts w:ascii="Arial Narrow" w:hAnsi="Arial Narrow"/>
                <w:sz w:val="21"/>
                <w:szCs w:val="21"/>
              </w:rPr>
              <w:t>kritéria K3</w:t>
            </w:r>
            <w:del w:id="80" w:author="Gereková Michaela, JUDr." w:date="2025-08-14T15:11:00Z" w16du:dateUtc="2025-08-14T13:11:00Z">
              <w:r w:rsidR="00475DAA" w:rsidRPr="00223397">
                <w:rPr>
                  <w:rFonts w:ascii="Arial Narrow" w:hAnsi="Arial Narrow"/>
                  <w:sz w:val="21"/>
                  <w:szCs w:val="21"/>
                </w:rPr>
                <w:delText xml:space="preserve"> </w:delText>
              </w:r>
            </w:del>
            <w:r w:rsidR="00666E26" w:rsidRPr="00223397">
              <w:rPr>
                <w:rFonts w:ascii="Arial Narrow" w:hAnsi="Arial Narrow"/>
                <w:sz w:val="21"/>
                <w:szCs w:val="21"/>
              </w:rPr>
              <w:t xml:space="preserve"> Starostlivosť o zeleň navyše </w:t>
            </w:r>
            <w:r w:rsidR="004474B5" w:rsidRPr="00223397">
              <w:rPr>
                <w:rFonts w:ascii="Arial Narrow" w:hAnsi="Arial Narrow"/>
                <w:sz w:val="21"/>
                <w:szCs w:val="21"/>
              </w:rPr>
              <w:t>a K4</w:t>
            </w:r>
            <w:r w:rsidR="00E01B38" w:rsidRPr="00223397">
              <w:rPr>
                <w:rFonts w:ascii="Arial Narrow" w:hAnsi="Arial Narrow"/>
                <w:sz w:val="21"/>
                <w:szCs w:val="21"/>
              </w:rPr>
              <w:t xml:space="preserve"> Predĺženie záručnej doby a záručného servisu na celé dielo</w:t>
            </w:r>
            <w:r w:rsidR="00B83D51" w:rsidRPr="00223397">
              <w:rPr>
                <w:rFonts w:ascii="Arial Narrow" w:hAnsi="Arial Narrow"/>
                <w:sz w:val="21"/>
                <w:szCs w:val="21"/>
              </w:rPr>
              <w:t xml:space="preserve"> navrhne predĺženie nad </w:t>
            </w:r>
            <w:r w:rsidR="00412B77" w:rsidRPr="00223397">
              <w:rPr>
                <w:rFonts w:ascii="Arial Narrow" w:hAnsi="Arial Narrow"/>
                <w:sz w:val="21"/>
                <w:szCs w:val="21"/>
              </w:rPr>
              <w:t xml:space="preserve">požadovaný </w:t>
            </w:r>
            <w:r w:rsidR="00545E68" w:rsidRPr="00223397">
              <w:rPr>
                <w:rFonts w:ascii="Arial Narrow" w:hAnsi="Arial Narrow"/>
                <w:sz w:val="21"/>
                <w:szCs w:val="21"/>
              </w:rPr>
              <w:t xml:space="preserve">minimálny </w:t>
            </w:r>
            <w:r w:rsidR="003D59A6" w:rsidRPr="00223397">
              <w:rPr>
                <w:rFonts w:ascii="Arial Narrow" w:hAnsi="Arial Narrow"/>
                <w:sz w:val="21"/>
                <w:szCs w:val="21"/>
              </w:rPr>
              <w:t>rozsah</w:t>
            </w:r>
            <w:r w:rsidR="00C83013" w:rsidRPr="00223397">
              <w:rPr>
                <w:rFonts w:ascii="Arial Narrow" w:hAnsi="Arial Narrow"/>
                <w:sz w:val="21"/>
                <w:szCs w:val="21"/>
              </w:rPr>
              <w:t xml:space="preserve"> je povinný na zabezpečenie svojej povinnosti predložil </w:t>
            </w:r>
            <w:r w:rsidR="00A94ED4" w:rsidRPr="00223397">
              <w:rPr>
                <w:rFonts w:ascii="Arial Narrow" w:hAnsi="Arial Narrow"/>
                <w:sz w:val="21"/>
                <w:szCs w:val="21"/>
              </w:rPr>
              <w:t>Objednávateľovi Zábezpeku pre každé kritérium osobitne najneskôr do 30 dní odo dňa kedy Zhotoviteľ obdrží Protokol o vyhotovení Diela podľa podčlánku 11.9 VZP.</w:t>
            </w:r>
            <w:r w:rsidR="00C36349" w:rsidRPr="00223397">
              <w:rPr>
                <w:rFonts w:ascii="Arial Narrow" w:hAnsi="Arial Narrow"/>
                <w:sz w:val="21"/>
                <w:szCs w:val="21"/>
              </w:rPr>
              <w:t xml:space="preserve"> Výška zábezpeky </w:t>
            </w:r>
            <w:r w:rsidR="001320D3" w:rsidRPr="00223397">
              <w:rPr>
                <w:rFonts w:ascii="Arial Narrow" w:hAnsi="Arial Narrow"/>
                <w:sz w:val="21"/>
                <w:szCs w:val="21"/>
              </w:rPr>
              <w:t xml:space="preserve">bude v rovnakej výške </w:t>
            </w:r>
            <w:r w:rsidR="00265E00" w:rsidRPr="00223397">
              <w:rPr>
                <w:rFonts w:ascii="Arial Narrow" w:hAnsi="Arial Narrow"/>
                <w:sz w:val="21"/>
                <w:szCs w:val="21"/>
              </w:rPr>
              <w:t xml:space="preserve">ako </w:t>
            </w:r>
            <w:r w:rsidR="00281449" w:rsidRPr="00223397">
              <w:rPr>
                <w:rFonts w:ascii="Arial Narrow" w:hAnsi="Arial Narrow"/>
                <w:sz w:val="21"/>
                <w:szCs w:val="21"/>
              </w:rPr>
              <w:t>odpočítaný peňažný bonus</w:t>
            </w:r>
            <w:r w:rsidR="005D0F99" w:rsidRPr="00223397">
              <w:rPr>
                <w:rFonts w:ascii="Arial Narrow" w:hAnsi="Arial Narrow"/>
                <w:sz w:val="21"/>
                <w:szCs w:val="21"/>
              </w:rPr>
              <w:t xml:space="preserve"> a bude sa alikvotne znižovať po uplynutí</w:t>
            </w:r>
            <w:r w:rsidR="003A403B" w:rsidRPr="00223397">
              <w:rPr>
                <w:rFonts w:ascii="Arial Narrow" w:hAnsi="Arial Narrow"/>
                <w:sz w:val="21"/>
                <w:szCs w:val="21"/>
              </w:rPr>
              <w:t xml:space="preserve"> </w:t>
            </w:r>
            <w:r w:rsidR="00A806F1" w:rsidRPr="00223397">
              <w:rPr>
                <w:rFonts w:ascii="Arial Narrow" w:hAnsi="Arial Narrow"/>
                <w:sz w:val="21"/>
                <w:szCs w:val="21"/>
              </w:rPr>
              <w:t xml:space="preserve">každého roku </w:t>
            </w:r>
            <w:r w:rsidR="006B0AB7" w:rsidRPr="00223397">
              <w:rPr>
                <w:rFonts w:ascii="Arial Narrow" w:hAnsi="Arial Narrow"/>
                <w:sz w:val="21"/>
                <w:szCs w:val="21"/>
              </w:rPr>
              <w:t>navrhovaného predĺženi</w:t>
            </w:r>
            <w:r w:rsidR="00B005CC" w:rsidRPr="00223397">
              <w:rPr>
                <w:rFonts w:ascii="Arial Narrow" w:hAnsi="Arial Narrow"/>
                <w:sz w:val="21"/>
                <w:szCs w:val="21"/>
              </w:rPr>
              <w:t>a</w:t>
            </w:r>
            <w:r w:rsidR="006B0AB7" w:rsidRPr="00223397">
              <w:rPr>
                <w:rFonts w:ascii="Arial Narrow" w:hAnsi="Arial Narrow"/>
                <w:sz w:val="21"/>
                <w:szCs w:val="21"/>
              </w:rPr>
              <w:t xml:space="preserve">. </w:t>
            </w:r>
            <w:r w:rsidR="00C82858" w:rsidRPr="00223397">
              <w:rPr>
                <w:rFonts w:ascii="Arial Narrow" w:hAnsi="Arial Narrow"/>
                <w:sz w:val="21"/>
                <w:szCs w:val="21"/>
              </w:rPr>
              <w:t xml:space="preserve">V prípade </w:t>
            </w:r>
            <w:r w:rsidR="00515F38" w:rsidRPr="00223397">
              <w:rPr>
                <w:rFonts w:ascii="Arial Narrow" w:hAnsi="Arial Narrow"/>
                <w:sz w:val="21"/>
                <w:szCs w:val="21"/>
              </w:rPr>
              <w:t xml:space="preserve">nedodržania navrhovaného kritéria </w:t>
            </w:r>
            <w:r w:rsidR="00E42A67" w:rsidRPr="00223397">
              <w:rPr>
                <w:rFonts w:ascii="Arial Narrow" w:hAnsi="Arial Narrow"/>
                <w:sz w:val="21"/>
                <w:szCs w:val="21"/>
              </w:rPr>
              <w:t>príde zo strany Objednávateľa k uplatneniu bankovej zábezpeky vo výške nesplneného záväzku.</w:t>
            </w:r>
            <w:r w:rsidR="00E42A67">
              <w:rPr>
                <w:rFonts w:ascii="Arial Narrow" w:hAnsi="Arial Narrow"/>
                <w:sz w:val="21"/>
                <w:szCs w:val="21"/>
              </w:rPr>
              <w:t xml:space="preserve"> </w:t>
            </w:r>
          </w:p>
        </w:tc>
      </w:tr>
      <w:tr w:rsidR="00BA355D" w:rsidRPr="00BA355D" w14:paraId="14C84E71" w14:textId="77777777">
        <w:tc>
          <w:tcPr>
            <w:tcW w:w="1870" w:type="dxa"/>
          </w:tcPr>
          <w:p w14:paraId="24310D8E" w14:textId="77777777" w:rsidR="00A50A8B" w:rsidRPr="00B565E0" w:rsidRDefault="00A50A8B">
            <w:pPr>
              <w:spacing w:before="120" w:after="120" w:line="276" w:lineRule="auto"/>
              <w:ind w:right="141"/>
              <w:rPr>
                <w:rFonts w:ascii="Arial Narrow" w:hAnsi="Arial Narrow"/>
                <w:color w:val="EE0000"/>
                <w:sz w:val="21"/>
                <w:szCs w:val="21"/>
                <w:rPrChange w:id="81" w:author="Gereková Michaela, JUDr." w:date="2025-09-03T13:26:00Z" w16du:dateUtc="2025-09-03T11:26:00Z">
                  <w:rPr>
                    <w:rFonts w:ascii="Arial Narrow" w:hAnsi="Arial Narrow"/>
                    <w:sz w:val="21"/>
                    <w:szCs w:val="21"/>
                  </w:rPr>
                </w:rPrChange>
              </w:rPr>
            </w:pPr>
            <w:r w:rsidRPr="00B565E0">
              <w:rPr>
                <w:rFonts w:ascii="Arial Narrow" w:hAnsi="Arial Narrow"/>
                <w:color w:val="EE0000"/>
                <w:sz w:val="21"/>
                <w:szCs w:val="21"/>
                <w:rPrChange w:id="82" w:author="Gereková Michaela, JUDr." w:date="2025-09-03T13:26:00Z" w16du:dateUtc="2025-09-03T11:26:00Z">
                  <w:rPr>
                    <w:rFonts w:ascii="Arial Narrow" w:hAnsi="Arial Narrow"/>
                    <w:sz w:val="21"/>
                    <w:szCs w:val="21"/>
                  </w:rPr>
                </w:rPrChange>
              </w:rPr>
              <w:t>4.2</w:t>
            </w:r>
          </w:p>
          <w:p w14:paraId="08E1C30D" w14:textId="77777777" w:rsidR="00A50A8B" w:rsidRPr="00BA355D" w:rsidRDefault="00A50A8B">
            <w:pPr>
              <w:spacing w:before="120" w:after="120" w:line="276" w:lineRule="auto"/>
              <w:ind w:right="141"/>
              <w:rPr>
                <w:rFonts w:ascii="Arial Narrow" w:hAnsi="Arial Narrow"/>
                <w:sz w:val="21"/>
                <w:szCs w:val="21"/>
              </w:rPr>
            </w:pPr>
            <w:r w:rsidRPr="00B565E0">
              <w:rPr>
                <w:rFonts w:ascii="Arial Narrow" w:hAnsi="Arial Narrow"/>
                <w:color w:val="EE0000"/>
                <w:sz w:val="21"/>
                <w:szCs w:val="21"/>
                <w:rPrChange w:id="83" w:author="Gereková Michaela, JUDr." w:date="2025-09-03T13:26:00Z" w16du:dateUtc="2025-09-03T11:26:00Z">
                  <w:rPr>
                    <w:rFonts w:ascii="Arial Narrow" w:hAnsi="Arial Narrow"/>
                    <w:sz w:val="21"/>
                    <w:szCs w:val="21"/>
                  </w:rPr>
                </w:rPrChange>
              </w:rPr>
              <w:t>Zábezpeka na vykonanie prác</w:t>
            </w:r>
          </w:p>
        </w:tc>
        <w:tc>
          <w:tcPr>
            <w:tcW w:w="7670" w:type="dxa"/>
          </w:tcPr>
          <w:p w14:paraId="5804819E"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Text podčlánku 4.2 Zábezpeka na vykonanie prác sa zrušuje a nahrádza sa textom s nasledovným znením:</w:t>
            </w:r>
          </w:p>
          <w:p w14:paraId="3FED7792"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Zhotoviteľ je povinný predložiť (na svoje náklady) Zábezpeku na vykonanie prác v čiastke a v menách uvedených v Prílohe k ponuke. Zhotoviteľ predloží originál Zábezpeky na vykonanie prác Stavebnému dozoru najneskôr k Dátumu začatia prác.</w:t>
            </w:r>
          </w:p>
          <w:p w14:paraId="1410E878"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Banku, ktorá poskytne Zábezpeku na vykonanie prác a obsah záručnej listiny musí vopred schváliť Objednávateľ.</w:t>
            </w:r>
          </w:p>
          <w:p w14:paraId="67B3018F"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 xml:space="preserve">Zábezpeka na vykonanie prác musí byť vo forme bankovej záruky vystavenej buď (a) bankou so sídlom v krajine Objednávateľa, alebo (b) priamo právnickou osobou z členského štátu Európskej únie a v súlade so znením, ako je stanovené vo Formulári zábezpeky na vykonanie prác. Poskytnutie Zábezpeky na vykonanie prác sa riadi ustanoveniami § 313 a </w:t>
            </w:r>
            <w:proofErr w:type="spellStart"/>
            <w:r w:rsidRPr="00BA355D">
              <w:rPr>
                <w:rFonts w:ascii="Arial Narrow" w:hAnsi="Arial Narrow"/>
                <w:sz w:val="21"/>
                <w:szCs w:val="21"/>
              </w:rPr>
              <w:t>nasl</w:t>
            </w:r>
            <w:proofErr w:type="spellEnd"/>
            <w:r w:rsidRPr="00BA355D">
              <w:rPr>
                <w:rFonts w:ascii="Arial Narrow" w:hAnsi="Arial Narrow"/>
                <w:sz w:val="21"/>
                <w:szCs w:val="21"/>
              </w:rPr>
              <w:t xml:space="preserve">. Obchodného zákonníka v znení neskorších predpisov. </w:t>
            </w:r>
          </w:p>
          <w:p w14:paraId="594FAD1B"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Zhotoviteľ sa zaväzuje zabezpečiť, že Zábezpeka na vykonanie prác bude platná a vymáhateľná aspoň 30 dní po tom, kým Stavebný dozor nevydá Protokol o vyhotovení Diela podľa 11.9 Zmluvy. Ak podmienky Zábezpeky na vykonanie prác špecifikujú dobu uplynutia jej platnosti a Zhotoviteľ nenadobudol právo obdržať Protokol o vyhotovení Diela podľa podčlánku 11.9 Zmluvy do termínu 28 dní pred dátumom uplynutia tejto Zábezpeky na vykonanie prác, potom Zhotoviteľ bude povinný predĺžiť dobu platnosti Zábezpeky na vykonanie prác až dovtedy kým bude vydaný Protokol o vyhotovení Diela.</w:t>
            </w:r>
          </w:p>
          <w:p w14:paraId="60B0BCB3" w14:textId="72D7061C"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 xml:space="preserve">V Zábezpeke na vykonanie prác musí banka písomne vyhlásiť, že neodvolateľne a bez akýchkoľvek námietok na prvú výzvu uspokojí Objednávateľa uhradením peňažnej sumy alebo peňažných súm v akejkoľvek výške, ktorých celková výška neprekročí peňažnú sumu, ktorú Objednávateľ požaduje ako Zábezpeku na vykonanie prác v prípade, ak Zhotoviteľ porušuje svoje záväzky vyplývajúce mu zo Zmluvy. </w:t>
            </w:r>
          </w:p>
          <w:p w14:paraId="7743FB56"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 xml:space="preserve">Pre vylúčenie pochybností, na uplatnenie práva Objednávateľa zo Zábezpeky na vykonanie prác sa nevyžaduje postup podľa </w:t>
            </w:r>
            <w:proofErr w:type="spellStart"/>
            <w:r w:rsidRPr="00BA355D">
              <w:rPr>
                <w:rFonts w:ascii="Arial Narrow" w:hAnsi="Arial Narrow"/>
                <w:sz w:val="21"/>
                <w:szCs w:val="21"/>
              </w:rPr>
              <w:t>podčl</w:t>
            </w:r>
            <w:proofErr w:type="spellEnd"/>
            <w:r w:rsidRPr="00BA355D">
              <w:rPr>
                <w:rFonts w:ascii="Arial Narrow" w:hAnsi="Arial Narrow"/>
                <w:sz w:val="21"/>
                <w:szCs w:val="21"/>
              </w:rPr>
              <w:t>. 2.5 Nároky Objednávateľa.</w:t>
            </w:r>
          </w:p>
          <w:p w14:paraId="060E0A0E"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Objednávateľ je oprávnený nárok zo Zábezpeky na vykonanie prác uplatniť iba na sumy, na ktoré je oprávnený podľa Zmluvy v prípade, že:</w:t>
            </w:r>
          </w:p>
          <w:p w14:paraId="63A47FA5"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(a) Zhotoviteľ nepredĺži dobu platnosti Zábezpeky na vykonanie prác najneskôr 30 dní pred skončením jej platnosti, kedy môže nárokovať plnú čiastku Zábezpeky na vykonanie prác,</w:t>
            </w:r>
          </w:p>
          <w:p w14:paraId="38C1BE80"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(b) Zhotoviteľ nezaplatí Objednávateľovi peňažné plnenie, ktoré Objednávateľovi prináleží na základe podčlánku 2.5 (Nároky Objednávateľa) alebo článku 20 (Nároky, spory a rozhodcovské konanie) do 42 dní po dohode, alebo rozhodnutí,</w:t>
            </w:r>
          </w:p>
          <w:p w14:paraId="7BB5FB01"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(c) Zhotoviteľ nenapraví porušenie zmluvnej povinnosti do 42 dní po tom, čo mu bolo doručené oznámenie Objednávateľa na vykonanie nápravy porušenej zmluvnej povinnosti (najmä, ale nie len podľa podčlánku 7.5, 7.6, 11.4 Zmluvy), kedy plnenie zo Zábezpeky pre vykonanie prác bude vo výške celkových primeraných Nákladov Objednávateľa na odstránenie takejto vady alebo na nápravu takéhoto porušenia Zmluvy preukázateľne vynaložených Objednávateľom (bez ohľadu, že by bol Objednávateľ povinný opätovne oznamovať výšku škody Zhotoviteľovi),</w:t>
            </w:r>
          </w:p>
          <w:p w14:paraId="0F6B52A6"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(d) dôjde k odstúpeniu Objednávateľa od Zmluvy podľa podčlánku 15.2 (Odstúpenie od Zmluvy zo strany Objednávateľa),</w:t>
            </w:r>
          </w:p>
          <w:p w14:paraId="62201231" w14:textId="03C37086" w:rsidR="00B05311"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(e) akúkoľvek čiastku z titulu náhrady škody, ktorú Zhotoviteľ nezaplatí do 42 dní po doručení oznámenia škody vo výške určenej Stavebným dozorom podľa podčlánku 3.5 (Rozhodnutia), kedy plnenie zo Zábezpeky pre vykonanie prác je vo výške škody určenej Stavebným dozorom,</w:t>
            </w:r>
          </w:p>
          <w:p w14:paraId="0EBBA6FD"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(f) Zhotoviteľ neplní záväzok z podčlánku 10.2 (Prevzatie časti Diela do Odbornej obsluhy), kedy plnenie zo Zábezpeky pre vykonanie prác bude vo výške celkových primeraných Nákladov Objednávateľa na zabezpečenie povinností Zhotoviteľa počas predčasného užívania, dočasného užívania, kolaudačného konania, spúšťania atď. v zmysle Požiadaviek Objednávateľa alebo na nápravu takéhoto porušenia povinnosti Zhotoviteľa zo Zmluvy preukázateľne vynaložených Objednávateľom (bez ohľadu, že by bol Objednávateľ povinný opätovne oznamovať výšku škody Zhotoviteľovi) alebo</w:t>
            </w:r>
          </w:p>
          <w:p w14:paraId="5001F786" w14:textId="212A9BC7" w:rsidR="00A50A8B" w:rsidRDefault="00A50A8B">
            <w:pPr>
              <w:spacing w:before="120" w:after="120" w:line="276" w:lineRule="auto"/>
              <w:ind w:right="141"/>
              <w:jc w:val="both"/>
              <w:rPr>
                <w:ins w:id="84" w:author="Gereková Michaela, JUDr." w:date="2025-09-05T10:57:00Z" w16du:dateUtc="2025-09-05T08:57:00Z"/>
                <w:rFonts w:ascii="Arial Narrow" w:hAnsi="Arial Narrow"/>
                <w:sz w:val="21"/>
                <w:szCs w:val="21"/>
              </w:rPr>
            </w:pPr>
            <w:r w:rsidRPr="00BA355D">
              <w:rPr>
                <w:rFonts w:ascii="Arial Narrow" w:hAnsi="Arial Narrow"/>
                <w:sz w:val="21"/>
                <w:szCs w:val="21"/>
              </w:rPr>
              <w:t>(g) Zhotoviteľ nepredloží Zábezpeku na záručné opravy podľa podčlánku 11.13 (Zábezpeka na záručné opravy) kedy plnenie Zábezpeky na vykonanie prác je v hodnote rovnakej ako je hodnota Záruky na záručné opravy</w:t>
            </w:r>
            <w:ins w:id="85" w:author="Gereková Michaela, JUDr." w:date="2025-09-05T10:56:00Z" w16du:dateUtc="2025-09-05T08:56:00Z">
              <w:r w:rsidR="00040641">
                <w:rPr>
                  <w:rFonts w:ascii="Arial Narrow" w:hAnsi="Arial Narrow"/>
                  <w:sz w:val="21"/>
                  <w:szCs w:val="21"/>
                </w:rPr>
                <w:t xml:space="preserve"> a</w:t>
              </w:r>
            </w:ins>
            <w:ins w:id="86" w:author="Gereková Michaela, JUDr." w:date="2025-09-05T10:57:00Z" w16du:dateUtc="2025-09-05T08:57:00Z">
              <w:r w:rsidR="00040641">
                <w:rPr>
                  <w:rFonts w:ascii="Arial Narrow" w:hAnsi="Arial Narrow"/>
                  <w:sz w:val="21"/>
                  <w:szCs w:val="21"/>
                </w:rPr>
                <w:t>lebo</w:t>
              </w:r>
            </w:ins>
            <w:del w:id="87" w:author="Gereková Michaela, JUDr." w:date="2025-09-05T10:56:00Z" w16du:dateUtc="2025-09-05T08:56:00Z">
              <w:r w:rsidRPr="00BA355D" w:rsidDel="00040641">
                <w:rPr>
                  <w:rFonts w:ascii="Arial Narrow" w:hAnsi="Arial Narrow"/>
                  <w:sz w:val="21"/>
                  <w:szCs w:val="21"/>
                </w:rPr>
                <w:delText>.</w:delText>
              </w:r>
            </w:del>
          </w:p>
          <w:p w14:paraId="07A6FBEF" w14:textId="63D9B8D9" w:rsidR="00040641" w:rsidRPr="00BA355D" w:rsidRDefault="00040641">
            <w:pPr>
              <w:spacing w:before="120" w:after="120" w:line="276" w:lineRule="auto"/>
              <w:ind w:right="141"/>
              <w:jc w:val="both"/>
              <w:rPr>
                <w:rFonts w:ascii="Arial Narrow" w:hAnsi="Arial Narrow"/>
                <w:sz w:val="21"/>
                <w:szCs w:val="21"/>
              </w:rPr>
            </w:pPr>
            <w:ins w:id="88" w:author="Gereková Michaela, JUDr." w:date="2025-09-05T10:57:00Z" w16du:dateUtc="2025-09-05T08:57:00Z">
              <w:r w:rsidRPr="00872FA1">
                <w:rPr>
                  <w:rFonts w:ascii="Arial Narrow" w:hAnsi="Arial Narrow"/>
                  <w:color w:val="EE0000"/>
                  <w:sz w:val="21"/>
                  <w:szCs w:val="21"/>
                  <w:rPrChange w:id="89" w:author="Gereková Michaela, JUDr." w:date="2025-09-05T11:00:00Z" w16du:dateUtc="2025-09-05T09:00:00Z">
                    <w:rPr>
                      <w:rFonts w:ascii="Arial Narrow" w:hAnsi="Arial Narrow"/>
                      <w:sz w:val="21"/>
                      <w:szCs w:val="21"/>
                    </w:rPr>
                  </w:rPrChange>
                </w:rPr>
                <w:t xml:space="preserve">(h) </w:t>
              </w:r>
              <w:r w:rsidRPr="00D85D15">
                <w:rPr>
                  <w:rFonts w:ascii="Arial Narrow" w:hAnsi="Arial Narrow"/>
                  <w:color w:val="EE0000"/>
                  <w:sz w:val="21"/>
                  <w:szCs w:val="21"/>
                  <w:rPrChange w:id="90" w:author="Gereková Michaela, JUDr." w:date="2025-09-05T10:59:00Z" w16du:dateUtc="2025-09-05T08:59:00Z">
                    <w:rPr>
                      <w:rFonts w:ascii="Arial Narrow" w:hAnsi="Arial Narrow"/>
                      <w:sz w:val="21"/>
                      <w:szCs w:val="21"/>
                    </w:rPr>
                  </w:rPrChange>
                </w:rPr>
                <w:t>Zhotoviteľ nenapraví porušenie zmluvnej povinnosti do 42 dní po tom, čo mu bolo doručené oznámenie Objednávateľa na odstránenie Vady</w:t>
              </w:r>
            </w:ins>
            <w:ins w:id="91" w:author="Gereková Michaela, JUDr." w:date="2025-09-05T11:21:00Z" w16du:dateUtc="2025-09-05T09:21:00Z">
              <w:r w:rsidR="00BA167B">
                <w:rPr>
                  <w:rFonts w:ascii="Arial Narrow" w:hAnsi="Arial Narrow"/>
                  <w:color w:val="EE0000"/>
                  <w:sz w:val="21"/>
                  <w:szCs w:val="21"/>
                </w:rPr>
                <w:t xml:space="preserve"> vzniknutej</w:t>
              </w:r>
            </w:ins>
            <w:ins w:id="92" w:author="Gereková Michaela, JUDr." w:date="2025-09-05T10:57:00Z" w16du:dateUtc="2025-09-05T08:57:00Z">
              <w:r w:rsidRPr="00D85D15">
                <w:rPr>
                  <w:rFonts w:ascii="Arial Narrow" w:hAnsi="Arial Narrow"/>
                  <w:color w:val="EE0000"/>
                  <w:sz w:val="21"/>
                  <w:szCs w:val="21"/>
                  <w:rPrChange w:id="93" w:author="Gereková Michaela, JUDr." w:date="2025-09-05T10:59:00Z" w16du:dateUtc="2025-09-05T08:59:00Z">
                    <w:rPr>
                      <w:rFonts w:ascii="Arial Narrow" w:hAnsi="Arial Narrow"/>
                      <w:sz w:val="21"/>
                      <w:szCs w:val="21"/>
                    </w:rPr>
                  </w:rPrChange>
                </w:rPr>
                <w:t xml:space="preserve"> v Záručnej dobe</w:t>
              </w:r>
              <w:r w:rsidR="008D4F4A" w:rsidRPr="00D85D15">
                <w:rPr>
                  <w:rFonts w:ascii="Arial Narrow" w:hAnsi="Arial Narrow"/>
                  <w:color w:val="EE0000"/>
                  <w:sz w:val="21"/>
                  <w:szCs w:val="21"/>
                  <w:rPrChange w:id="94" w:author="Gereková Michaela, JUDr." w:date="2025-09-05T10:59:00Z" w16du:dateUtc="2025-09-05T08:59:00Z">
                    <w:rPr>
                      <w:rFonts w:ascii="Arial Narrow" w:hAnsi="Arial Narrow"/>
                      <w:sz w:val="21"/>
                      <w:szCs w:val="21"/>
                    </w:rPr>
                  </w:rPrChange>
                </w:rPr>
                <w:t xml:space="preserve"> plynúcej od </w:t>
              </w:r>
              <w:r w:rsidR="00BE6941" w:rsidRPr="00D85D15">
                <w:rPr>
                  <w:rFonts w:ascii="Arial Narrow" w:hAnsi="Arial Narrow"/>
                  <w:color w:val="EE0000"/>
                  <w:sz w:val="21"/>
                  <w:szCs w:val="21"/>
                  <w:rPrChange w:id="95" w:author="Gereková Michaela, JUDr." w:date="2025-09-05T10:59:00Z" w16du:dateUtc="2025-09-05T08:59:00Z">
                    <w:rPr>
                      <w:rFonts w:ascii="Arial Narrow" w:hAnsi="Arial Narrow"/>
                      <w:sz w:val="21"/>
                      <w:szCs w:val="21"/>
                    </w:rPr>
                  </w:rPrChange>
                </w:rPr>
                <w:t xml:space="preserve">prevzatia časti Diela podľa </w:t>
              </w:r>
              <w:proofErr w:type="spellStart"/>
              <w:r w:rsidR="00BE6941" w:rsidRPr="00D85D15">
                <w:rPr>
                  <w:rFonts w:ascii="Arial Narrow" w:hAnsi="Arial Narrow"/>
                  <w:color w:val="EE0000"/>
                  <w:sz w:val="21"/>
                  <w:szCs w:val="21"/>
                  <w:rPrChange w:id="96" w:author="Gereková Michaela, JUDr." w:date="2025-09-05T10:59:00Z" w16du:dateUtc="2025-09-05T08:59:00Z">
                    <w:rPr>
                      <w:rFonts w:ascii="Arial Narrow" w:hAnsi="Arial Narrow"/>
                      <w:sz w:val="21"/>
                      <w:szCs w:val="21"/>
                    </w:rPr>
                  </w:rPrChange>
                </w:rPr>
                <w:t>podčlánku</w:t>
              </w:r>
              <w:proofErr w:type="spellEnd"/>
              <w:r w:rsidR="00BE6941" w:rsidRPr="00D85D15">
                <w:rPr>
                  <w:rFonts w:ascii="Arial Narrow" w:hAnsi="Arial Narrow"/>
                  <w:color w:val="EE0000"/>
                  <w:sz w:val="21"/>
                  <w:szCs w:val="21"/>
                  <w:rPrChange w:id="97" w:author="Gereková Michaela, JUDr." w:date="2025-09-05T10:59:00Z" w16du:dateUtc="2025-09-05T08:59:00Z">
                    <w:rPr>
                      <w:rFonts w:ascii="Arial Narrow" w:hAnsi="Arial Narrow"/>
                      <w:sz w:val="21"/>
                      <w:szCs w:val="21"/>
                    </w:rPr>
                  </w:rPrChange>
                </w:rPr>
                <w:t xml:space="preserve"> 10.2</w:t>
              </w:r>
              <w:r w:rsidR="007716C4" w:rsidRPr="00D85D15">
                <w:rPr>
                  <w:rFonts w:ascii="Arial Narrow" w:hAnsi="Arial Narrow"/>
                  <w:color w:val="EE0000"/>
                  <w:sz w:val="21"/>
                  <w:szCs w:val="21"/>
                  <w:rPrChange w:id="98" w:author="Gereková Michaela, JUDr." w:date="2025-09-05T10:59:00Z" w16du:dateUtc="2025-09-05T08:59:00Z">
                    <w:rPr>
                      <w:rFonts w:ascii="Arial Narrow" w:hAnsi="Arial Narrow"/>
                      <w:sz w:val="21"/>
                      <w:szCs w:val="21"/>
                    </w:rPr>
                  </w:rPrChange>
                </w:rPr>
                <w:t xml:space="preserve"> do </w:t>
              </w:r>
            </w:ins>
            <w:ins w:id="99" w:author="Gereková Michaela, JUDr." w:date="2025-09-05T10:59:00Z" w16du:dateUtc="2025-09-05T08:59:00Z">
              <w:r w:rsidR="00977BCF">
                <w:rPr>
                  <w:rFonts w:ascii="Arial Narrow" w:hAnsi="Arial Narrow"/>
                  <w:color w:val="EE0000"/>
                  <w:sz w:val="21"/>
                  <w:szCs w:val="21"/>
                </w:rPr>
                <w:t>platnosti</w:t>
              </w:r>
            </w:ins>
            <w:ins w:id="100" w:author="Gereková Michaela, JUDr." w:date="2025-09-05T10:57:00Z" w16du:dateUtc="2025-09-05T08:57:00Z">
              <w:r w:rsidR="007716C4" w:rsidRPr="00D85D15">
                <w:rPr>
                  <w:rFonts w:ascii="Arial Narrow" w:hAnsi="Arial Narrow"/>
                  <w:color w:val="EE0000"/>
                  <w:sz w:val="21"/>
                  <w:szCs w:val="21"/>
                  <w:rPrChange w:id="101" w:author="Gereková Michaela, JUDr." w:date="2025-09-05T10:59:00Z" w16du:dateUtc="2025-09-05T08:59:00Z">
                    <w:rPr>
                      <w:rFonts w:ascii="Arial Narrow" w:hAnsi="Arial Narrow"/>
                      <w:sz w:val="21"/>
                      <w:szCs w:val="21"/>
                    </w:rPr>
                  </w:rPrChange>
                </w:rPr>
                <w:t xml:space="preserve"> Zábezpeky na záručné opravy podľ</w:t>
              </w:r>
            </w:ins>
            <w:ins w:id="102" w:author="Gereková Michaela, JUDr." w:date="2025-09-05T10:58:00Z" w16du:dateUtc="2025-09-05T08:58:00Z">
              <w:r w:rsidR="007716C4" w:rsidRPr="00D85D15">
                <w:rPr>
                  <w:rFonts w:ascii="Arial Narrow" w:hAnsi="Arial Narrow"/>
                  <w:color w:val="EE0000"/>
                  <w:sz w:val="21"/>
                  <w:szCs w:val="21"/>
                  <w:rPrChange w:id="103" w:author="Gereková Michaela, JUDr." w:date="2025-09-05T10:59:00Z" w16du:dateUtc="2025-09-05T08:59:00Z">
                    <w:rPr>
                      <w:rFonts w:ascii="Arial Narrow" w:hAnsi="Arial Narrow"/>
                      <w:sz w:val="21"/>
                      <w:szCs w:val="21"/>
                    </w:rPr>
                  </w:rPrChange>
                </w:rPr>
                <w:t xml:space="preserve">a </w:t>
              </w:r>
              <w:proofErr w:type="spellStart"/>
              <w:r w:rsidR="006F1E06" w:rsidRPr="00D85D15">
                <w:rPr>
                  <w:rFonts w:ascii="Arial Narrow" w:hAnsi="Arial Narrow"/>
                  <w:color w:val="EE0000"/>
                  <w:sz w:val="21"/>
                  <w:szCs w:val="21"/>
                  <w:rPrChange w:id="104" w:author="Gereková Michaela, JUDr." w:date="2025-09-05T10:59:00Z" w16du:dateUtc="2025-09-05T08:59:00Z">
                    <w:rPr>
                      <w:rFonts w:ascii="Arial Narrow" w:hAnsi="Arial Narrow"/>
                      <w:sz w:val="21"/>
                      <w:szCs w:val="21"/>
                    </w:rPr>
                  </w:rPrChange>
                </w:rPr>
                <w:t>podčlánku</w:t>
              </w:r>
              <w:proofErr w:type="spellEnd"/>
              <w:r w:rsidR="006F1E06" w:rsidRPr="00D85D15">
                <w:rPr>
                  <w:rFonts w:ascii="Arial Narrow" w:hAnsi="Arial Narrow"/>
                  <w:color w:val="EE0000"/>
                  <w:sz w:val="21"/>
                  <w:szCs w:val="21"/>
                  <w:rPrChange w:id="105" w:author="Gereková Michaela, JUDr." w:date="2025-09-05T10:59:00Z" w16du:dateUtc="2025-09-05T08:59:00Z">
                    <w:rPr>
                      <w:rFonts w:ascii="Arial Narrow" w:hAnsi="Arial Narrow"/>
                      <w:sz w:val="21"/>
                      <w:szCs w:val="21"/>
                    </w:rPr>
                  </w:rPrChange>
                </w:rPr>
                <w:t xml:space="preserve"> 11.13</w:t>
              </w:r>
            </w:ins>
            <w:ins w:id="106" w:author="Gereková Michaela, JUDr." w:date="2025-09-05T10:57:00Z" w16du:dateUtc="2025-09-05T08:57:00Z">
              <w:r w:rsidRPr="00D85D15">
                <w:rPr>
                  <w:rFonts w:ascii="Arial Narrow" w:hAnsi="Arial Narrow"/>
                  <w:color w:val="EE0000"/>
                  <w:sz w:val="21"/>
                  <w:szCs w:val="21"/>
                  <w:rPrChange w:id="107" w:author="Gereková Michaela, JUDr." w:date="2025-09-05T10:59:00Z" w16du:dateUtc="2025-09-05T08:59:00Z">
                    <w:rPr>
                      <w:rFonts w:ascii="Arial Narrow" w:hAnsi="Arial Narrow"/>
                      <w:sz w:val="21"/>
                      <w:szCs w:val="21"/>
                    </w:rPr>
                  </w:rPrChange>
                </w:rPr>
                <w:t xml:space="preserve">, kedy plnenie zo Zábezpeky na </w:t>
              </w:r>
            </w:ins>
            <w:ins w:id="108" w:author="Gereková Michaela, JUDr." w:date="2025-09-05T10:59:00Z" w16du:dateUtc="2025-09-05T08:59:00Z">
              <w:r w:rsidR="00977BCF">
                <w:rPr>
                  <w:rFonts w:ascii="Arial Narrow" w:hAnsi="Arial Narrow"/>
                  <w:color w:val="EE0000"/>
                  <w:sz w:val="21"/>
                  <w:szCs w:val="21"/>
                </w:rPr>
                <w:t>vykonanie prác</w:t>
              </w:r>
            </w:ins>
            <w:ins w:id="109" w:author="Gereková Michaela, JUDr." w:date="2025-09-05T10:57:00Z" w16du:dateUtc="2025-09-05T08:57:00Z">
              <w:r w:rsidRPr="00D85D15">
                <w:rPr>
                  <w:rFonts w:ascii="Arial Narrow" w:hAnsi="Arial Narrow"/>
                  <w:color w:val="EE0000"/>
                  <w:sz w:val="21"/>
                  <w:szCs w:val="21"/>
                  <w:rPrChange w:id="110" w:author="Gereková Michaela, JUDr." w:date="2025-09-05T10:59:00Z" w16du:dateUtc="2025-09-05T08:59:00Z">
                    <w:rPr>
                      <w:rFonts w:ascii="Arial Narrow" w:hAnsi="Arial Narrow"/>
                      <w:sz w:val="21"/>
                      <w:szCs w:val="21"/>
                    </w:rPr>
                  </w:rPrChange>
                </w:rPr>
                <w:t xml:space="preserve"> bude vo výške celkových primeraných nákladov a výdavkov Objednávateľa na odstránenie takejto Vady alebo na nápravu takéhoto porušenia Zmluvy preukázateľne vynaložených Objednávateľom (bez ohľadu, že by bol Objednávateľ povinný opätovne oznamovať výšku škody Zhotoviteľovi)</w:t>
              </w:r>
            </w:ins>
            <w:ins w:id="111" w:author="Gereková Michaela, JUDr." w:date="2025-09-05T10:59:00Z" w16du:dateUtc="2025-09-05T08:59:00Z">
              <w:r w:rsidR="00D85D15" w:rsidRPr="00D85D15">
                <w:rPr>
                  <w:rFonts w:ascii="Arial Narrow" w:hAnsi="Arial Narrow"/>
                  <w:color w:val="EE0000"/>
                  <w:sz w:val="21"/>
                  <w:szCs w:val="21"/>
                  <w:rPrChange w:id="112" w:author="Gereková Michaela, JUDr." w:date="2025-09-05T10:59:00Z" w16du:dateUtc="2025-09-05T08:59:00Z">
                    <w:rPr>
                      <w:rFonts w:ascii="Arial Narrow" w:hAnsi="Arial Narrow"/>
                      <w:sz w:val="21"/>
                      <w:szCs w:val="21"/>
                    </w:rPr>
                  </w:rPrChange>
                </w:rPr>
                <w:t>.</w:t>
              </w:r>
            </w:ins>
          </w:p>
          <w:p w14:paraId="7681B1AF" w14:textId="3E12512A"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 xml:space="preserve">Objednávateľ nie je povinný uplatniť práva na čerpanie </w:t>
            </w:r>
            <w:r w:rsidR="003E68C1" w:rsidRPr="00BA355D">
              <w:rPr>
                <w:rFonts w:ascii="Arial Narrow" w:hAnsi="Arial Narrow"/>
                <w:sz w:val="21"/>
                <w:szCs w:val="21"/>
              </w:rPr>
              <w:t>zo Zábezpeky na vykonanie prác</w:t>
            </w:r>
            <w:r w:rsidRPr="00BA355D">
              <w:rPr>
                <w:rFonts w:ascii="Arial Narrow" w:hAnsi="Arial Narrow"/>
                <w:sz w:val="21"/>
                <w:szCs w:val="21"/>
              </w:rPr>
              <w:t>.</w:t>
            </w:r>
          </w:p>
          <w:p w14:paraId="688A76E4"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Objednávateľ je povinný vrátiť Zábezpeku na vykonanie prác Zhotoviteľovi do 30 dní potom, ako obdrží Protokol o vyhotovení Diela podľa podčlánku 11.9 (Protokol o vyhotovení Diela), nie však skôr ako Zhotoviteľ predloží Záruku na záručné opravy podľa podčlánku 11.13 (Zábezpeka za záručné opravy).</w:t>
            </w:r>
          </w:p>
          <w:p w14:paraId="22FFED75"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 xml:space="preserve">V prípade predĺženia Lehoty výstavby je Zhotoviteľ povinný zabezpečiť predĺženie doby platnosti príslušnej Zábezpeky pre vykonanie prác. V prípade, ak Zhotoviteľ nepredĺži platnosť Zábezpeky podľa predchádzajúcej vety, vzniká Objednávateľovi nárok na zaplatenie zmluvnej pokuty vo výške 5.000,- EUR (slovom päťtisíc eur) za každý deň omeškania až do splnenia tejto povinnosti. Zaplatenie zmluvnej pokuty nemá vplyv na splnenie povinnosti Zhotoviteľa v súlade s týmto </w:t>
            </w:r>
            <w:proofErr w:type="spellStart"/>
            <w:r w:rsidRPr="00BA355D">
              <w:rPr>
                <w:rFonts w:ascii="Arial Narrow" w:hAnsi="Arial Narrow"/>
                <w:sz w:val="21"/>
                <w:szCs w:val="21"/>
              </w:rPr>
              <w:t>podčlánkom</w:t>
            </w:r>
            <w:proofErr w:type="spellEnd"/>
            <w:r w:rsidRPr="00BA355D">
              <w:rPr>
                <w:rFonts w:ascii="Arial Narrow" w:hAnsi="Arial Narrow"/>
                <w:sz w:val="21"/>
                <w:szCs w:val="21"/>
              </w:rPr>
              <w:t>. Objednávateľ je povinný uplatniť zmluvnú pokutu prostredníctvom podčlánku 2.5 VZP a o zmluvnej pokute rozhodne v súlade s postupom podľa podčlánku 3.5 VZP Stavebný dozor. Splatnosť zmluvnej pokuty rozhodnutej Stavebným dozorom je uvedená v podčlánku 4.2 (b) VZP.</w:t>
            </w:r>
          </w:p>
          <w:p w14:paraId="4F45792B"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V prípade čerpania z bankovej záruky Objednávateľom je Zhotoviteľ povinný bez zbytočného odkladu obnoviť sumu bankovej záruky do plnej výšky v čiastke a v menách uvedených v Prílohe k ponuke, najneskôr však do 10 dní odo dňa doručenia výzvy Objednávateľa na jej obnovenie, a to pod hrozbou zmluvnej pokuty v sume 1.000,- € (slovom tisíc eur) za každý deň omeškania so splnením tejto povinnosti, maximálne však do výšky 10% zo sumy bankovej záruky. Povinnosť Zhotoviteľa podľa predchádzajúcej vety tohto bodu Zmluvy sa bude považovať za splnenú dňom predloženia/doručenia novej (aktualizovanej) bankovej záruky</w:t>
            </w:r>
          </w:p>
          <w:p w14:paraId="37465464" w14:textId="60492C09" w:rsidR="00A50A8B" w:rsidRDefault="00A50A8B">
            <w:pPr>
              <w:spacing w:before="120" w:after="120" w:line="276" w:lineRule="auto"/>
              <w:ind w:right="141"/>
              <w:jc w:val="both"/>
              <w:rPr>
                <w:ins w:id="113" w:author="Gereková Michaela, JUDr." w:date="2025-09-03T13:25:00Z" w16du:dateUtc="2025-09-03T11:25:00Z"/>
                <w:rFonts w:ascii="Arial Narrow" w:hAnsi="Arial Narrow"/>
                <w:sz w:val="21"/>
                <w:szCs w:val="21"/>
              </w:rPr>
            </w:pPr>
            <w:r w:rsidRPr="00BA355D">
              <w:rPr>
                <w:rFonts w:ascii="Arial Narrow" w:hAnsi="Arial Narrow"/>
                <w:sz w:val="21"/>
                <w:szCs w:val="21"/>
              </w:rPr>
              <w:t>Ak dôjde počas účinnosti tejto Zmluvy k takej Zmene, ktorá bude mať za následok zvýšenie Akceptovanej zmluvnej hodnoty (sume bez DPH) najmenej o 5 %, tak je Zhotoviteľ povinný bez zbytočného odkladu doplniť sumu bankovej záruky podľa tohto podčlánku na sumu zodpovedajúcu 15% z novej zvýšenej Akceptovanej zmluvnej hodnoty. Zhotoviteľ má túto povinnosť pri každom zvýšení Akceptovanej zmluvnej hodnoty v rozsahu podľa predchádzajúcej vety, t.j. vždy keď sa zvýši najmenej o 5 %.</w:t>
            </w:r>
            <w:ins w:id="114" w:author="Gereková Michaela, JUDr." w:date="2025-09-03T13:23:00Z" w16du:dateUtc="2025-09-03T11:23:00Z">
              <w:r w:rsidR="003431DB">
                <w:rPr>
                  <w:rFonts w:ascii="Arial Narrow" w:hAnsi="Arial Narrow"/>
                  <w:sz w:val="21"/>
                  <w:szCs w:val="21"/>
                </w:rPr>
                <w:t xml:space="preserve"> </w:t>
              </w:r>
            </w:ins>
            <w:del w:id="115" w:author="Gereková Michaela, JUDr." w:date="2025-09-03T13:25:00Z" w16du:dateUtc="2025-09-03T11:25:00Z">
              <w:r w:rsidRPr="00BA355D" w:rsidDel="009B5CD9">
                <w:rPr>
                  <w:rFonts w:ascii="Arial Narrow" w:hAnsi="Arial Narrow"/>
                  <w:sz w:val="21"/>
                  <w:szCs w:val="21"/>
                </w:rPr>
                <w:delText xml:space="preserve"> </w:delText>
              </w:r>
            </w:del>
            <w:r w:rsidRPr="00BA355D">
              <w:rPr>
                <w:rFonts w:ascii="Arial Narrow" w:hAnsi="Arial Narrow"/>
                <w:sz w:val="21"/>
                <w:szCs w:val="21"/>
              </w:rPr>
              <w:t xml:space="preserve">Pri nesplnení tejto povinnosti je Objednávateľ oprávnený zadržať finančné prostriedky vo výške zodpovedajúcej sume, o ktorú má byť Zábezpeka na vykonanie prác zvýšená, a to do času, kým si Zhotoviteľ riadne nesplní povinnosť navýšenia Zábezpeky na vykonanie prác v súlade s týmto </w:t>
            </w:r>
            <w:proofErr w:type="spellStart"/>
            <w:r w:rsidRPr="00BA355D">
              <w:rPr>
                <w:rFonts w:ascii="Arial Narrow" w:hAnsi="Arial Narrow"/>
                <w:sz w:val="21"/>
                <w:szCs w:val="21"/>
              </w:rPr>
              <w:t>podčlánkom</w:t>
            </w:r>
            <w:proofErr w:type="spellEnd"/>
            <w:r w:rsidRPr="00BA355D">
              <w:rPr>
                <w:rFonts w:ascii="Arial Narrow" w:hAnsi="Arial Narrow"/>
                <w:sz w:val="21"/>
                <w:szCs w:val="21"/>
              </w:rPr>
              <w:t xml:space="preserve">. </w:t>
            </w:r>
          </w:p>
          <w:p w14:paraId="047982E0" w14:textId="7A939DB4" w:rsidR="009B5CD9" w:rsidRPr="00BA355D" w:rsidDel="001840B0" w:rsidRDefault="009B5CD9">
            <w:pPr>
              <w:spacing w:before="120" w:after="120" w:line="276" w:lineRule="auto"/>
              <w:ind w:right="141"/>
              <w:jc w:val="both"/>
              <w:rPr>
                <w:del w:id="116" w:author="Gereková Michaela, JUDr." w:date="2025-09-03T13:27:00Z" w16du:dateUtc="2025-09-03T11:27:00Z"/>
                <w:rFonts w:ascii="Arial Narrow" w:hAnsi="Arial Narrow"/>
                <w:sz w:val="21"/>
                <w:szCs w:val="21"/>
              </w:rPr>
            </w:pPr>
            <w:ins w:id="117" w:author="Gereková Michaela, JUDr." w:date="2025-09-03T13:25:00Z" w16du:dateUtc="2025-09-03T11:25:00Z">
              <w:r w:rsidRPr="007B4BCF">
                <w:rPr>
                  <w:rFonts w:ascii="Arial Narrow" w:hAnsi="Arial Narrow"/>
                  <w:color w:val="EE0000"/>
                  <w:sz w:val="21"/>
                  <w:szCs w:val="21"/>
                </w:rPr>
                <w:t>Pre vylúčenie pochybností platí, že podmienk</w:t>
              </w:r>
              <w:r>
                <w:rPr>
                  <w:rFonts w:ascii="Arial Narrow" w:hAnsi="Arial Narrow"/>
                  <w:color w:val="EE0000"/>
                  <w:sz w:val="21"/>
                  <w:szCs w:val="21"/>
                </w:rPr>
                <w:t xml:space="preserve">y podľa predchádzajúceho odseku </w:t>
              </w:r>
              <w:r w:rsidRPr="007B4BCF">
                <w:rPr>
                  <w:rFonts w:ascii="Arial Narrow" w:hAnsi="Arial Narrow"/>
                  <w:color w:val="EE0000"/>
                  <w:sz w:val="21"/>
                  <w:szCs w:val="21"/>
                </w:rPr>
                <w:t>sa primerane uplatňuj</w:t>
              </w:r>
              <w:r w:rsidR="00E51ACC">
                <w:rPr>
                  <w:rFonts w:ascii="Arial Narrow" w:hAnsi="Arial Narrow"/>
                  <w:color w:val="EE0000"/>
                  <w:sz w:val="21"/>
                  <w:szCs w:val="21"/>
                </w:rPr>
                <w:t>ú</w:t>
              </w:r>
              <w:r w:rsidRPr="007B4BCF">
                <w:rPr>
                  <w:rFonts w:ascii="Arial Narrow" w:hAnsi="Arial Narrow"/>
                  <w:color w:val="EE0000"/>
                  <w:sz w:val="21"/>
                  <w:szCs w:val="21"/>
                </w:rPr>
                <w:t xml:space="preserve"> aj počas platnosti zábezpeky na vykonanie prác v zníženej výške 7,5 % z Akceptovanej zmluvnej hodnoty.</w:t>
              </w:r>
            </w:ins>
          </w:p>
          <w:p w14:paraId="20205E24" w14:textId="77777777" w:rsidR="00A50A8B" w:rsidRPr="00BA355D" w:rsidRDefault="00A50A8B">
            <w:pPr>
              <w:spacing w:before="120" w:after="120" w:line="276" w:lineRule="auto"/>
              <w:ind w:right="141"/>
              <w:jc w:val="both"/>
              <w:rPr>
                <w:rFonts w:ascii="Arial Narrow" w:hAnsi="Arial Narrow"/>
                <w:sz w:val="21"/>
                <w:szCs w:val="21"/>
              </w:rPr>
            </w:pPr>
          </w:p>
        </w:tc>
      </w:tr>
      <w:tr w:rsidR="00BA355D" w:rsidRPr="00BA355D" w14:paraId="12FB7262" w14:textId="77777777">
        <w:tc>
          <w:tcPr>
            <w:tcW w:w="1870" w:type="dxa"/>
          </w:tcPr>
          <w:p w14:paraId="637603D7" w14:textId="77777777" w:rsidR="00A50A8B" w:rsidRPr="00BA355D" w:rsidRDefault="00A50A8B">
            <w:pPr>
              <w:spacing w:before="120" w:after="120" w:line="276" w:lineRule="auto"/>
              <w:ind w:right="141"/>
              <w:rPr>
                <w:rFonts w:ascii="Arial Narrow" w:hAnsi="Arial Narrow"/>
                <w:sz w:val="21"/>
                <w:szCs w:val="21"/>
              </w:rPr>
            </w:pPr>
            <w:r w:rsidRPr="00BA355D">
              <w:rPr>
                <w:rFonts w:ascii="Arial Narrow" w:hAnsi="Arial Narrow"/>
                <w:sz w:val="21"/>
                <w:szCs w:val="21"/>
              </w:rPr>
              <w:t>4.3</w:t>
            </w:r>
          </w:p>
          <w:p w14:paraId="417E3130" w14:textId="77777777" w:rsidR="00A50A8B" w:rsidRPr="00BA355D" w:rsidRDefault="00A50A8B">
            <w:pPr>
              <w:spacing w:before="120" w:after="120" w:line="276" w:lineRule="auto"/>
              <w:ind w:right="141"/>
              <w:rPr>
                <w:rFonts w:ascii="Arial Narrow" w:hAnsi="Arial Narrow"/>
                <w:sz w:val="21"/>
                <w:szCs w:val="21"/>
              </w:rPr>
            </w:pPr>
            <w:r w:rsidRPr="00BA355D">
              <w:rPr>
                <w:rFonts w:ascii="Arial Narrow" w:hAnsi="Arial Narrow"/>
                <w:sz w:val="21"/>
                <w:szCs w:val="21"/>
              </w:rPr>
              <w:t>Zástupca Zhotoviteľa</w:t>
            </w:r>
          </w:p>
        </w:tc>
        <w:tc>
          <w:tcPr>
            <w:tcW w:w="7670" w:type="dxa"/>
          </w:tcPr>
          <w:p w14:paraId="2131CF5D"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Názov podčlánku 4.3 „Predstaviteľ Zhotoviteľa“ sa zrušuje a nahrádza sa názvom „Zástupca Zhotoviteľa“</w:t>
            </w:r>
          </w:p>
          <w:p w14:paraId="0EECDCDC"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Text štvrtého a nasledujúcich odsekov podčlánku 4.3 sa zrušuje a nahrádza sa nasledovným textom:</w:t>
            </w:r>
          </w:p>
          <w:p w14:paraId="2FE18EA2"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Zástupcom Zhotoviteľa je Riaditeľ stavby. Zhotoviteľ je povinný zabezpečiť, aby sa Zástupca Zhotoviteľa venoval riadeniu Zhotoviteľovej zmluvnej činnosti na plný úväzok. Zhotoviteľ je povinný zabezpečiť, aby Zástupca Zhotoviteľa nevykonával na inom diele ako je Dielo definované v Zmluve funkciu rovnakú alebo obdobnú ako je funkcia akéhokoľvek Kľúčového odborníka podľa Zmluvy. V prípade, že Zástupca Zhotoviteľa dočasne nevykonáva svoju činnosť na Diele podľa Zmluvy (z dôvodov choroby, úrazu a iných dôležitých prekážok v práci na jeho strane ako aj z dôvodu čerpania dovolenky), Zhotoviteľ sa zaväzuje zabezpečiť jeho zastupovanie v plnom rozsahu Hlavným stavbyvedúcim s odbornou spôsobilosťou v kategórii pre inžinierske stavby - dopravné stavby (zástupcom Riaditeľa stavby), pričom Stavebný dozor a Objednávateľ musia byť o tejto skutočnosti vopred písomne informovaní.</w:t>
            </w:r>
          </w:p>
          <w:p w14:paraId="7B29A4DB"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Zástupca Zhotoviteľa je povinný prijímať pokyny v mene Zhotoviteľa podľa podčlánku 3.3 (Pokyny Stavebného dozoru).</w:t>
            </w:r>
          </w:p>
          <w:p w14:paraId="07A654C2"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Zástupca Zhotoviteľa je oprávnený čiastočne, iba v konkrétne vymedzenom rozsahu, ad hoc a na dočasnú dobu splnomocniť tretiu osobu a toto splnomocnenie môže kedykoľvek zrušiť. Akékoľvek splnomocnenie alebo jeho odvolanie nebude účinné, dokiaľ Stavebný dozor neobdrží oznámenie podpísané Zástupcom Zhotoviteľa, v ktorom bude táto osoba uvedená a kde budú uvedené kompetencie a právomoci, na ktoré je splnomocnená alebo sa jej rušia.</w:t>
            </w:r>
          </w:p>
          <w:p w14:paraId="130E38DF"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 xml:space="preserve">Podrobnosti pre ovládanie jazyka pre komunikáciu sú uvedené v Požiadavkách Objednávateľa. Zástupca Zhotoviteľa a všetky splnomocnené/zastupujúce osoby musia plynulo ovládať jazyk pre komunikáciu definovaný v podčlánku 1.4 (Právne predpisy a jazyk). </w:t>
            </w:r>
          </w:p>
          <w:p w14:paraId="23A884CD" w14:textId="5FC08ECC"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 xml:space="preserve">V prípade, ak Zhotoviteľ poruší svoju povinnosť podľa tretej vety štvrtého odseku, t.j. povinnosť zabezpečiť, aby Zástupca Zhotoviteľa nevykonával na inom diele ako je Dielo definované v Zmluve funkciu rovnakú alebo obdobnú ako je funkcia akéhokoľvek kľúčového odborníka podľa Zmluvy, vzniká Objednávateľovi nárok na zaplatenie zmluvnej pokuty vo výške 1% z Akceptovanej zmluvnej hodnoty bez DPH za každé aj opakované porušenie tejto povinnosti. Zaplatenie zmluvnej pokuty nemá vplyv na splnenie vyššie uvedenej povinnosti Zhotoviteľa. Porušenie povinnosti podľa </w:t>
            </w:r>
            <w:r w:rsidR="0003650B" w:rsidRPr="00BA355D">
              <w:rPr>
                <w:rFonts w:ascii="Arial Narrow" w:hAnsi="Arial Narrow"/>
                <w:sz w:val="21"/>
                <w:szCs w:val="21"/>
              </w:rPr>
              <w:t xml:space="preserve">tretej </w:t>
            </w:r>
            <w:r w:rsidRPr="00BA355D">
              <w:rPr>
                <w:rFonts w:ascii="Arial Narrow" w:hAnsi="Arial Narrow"/>
                <w:sz w:val="21"/>
                <w:szCs w:val="21"/>
              </w:rPr>
              <w:t>vety štvrtého odseku sa považuje za podstatné porušenie Zmluvy a oprávňuje Objednávateľa na odstúpenie od Zmluvy.</w:t>
            </w:r>
          </w:p>
        </w:tc>
      </w:tr>
      <w:tr w:rsidR="00BA355D" w:rsidRPr="00BA355D" w14:paraId="67D29F7E" w14:textId="77777777">
        <w:tc>
          <w:tcPr>
            <w:tcW w:w="1870" w:type="dxa"/>
          </w:tcPr>
          <w:p w14:paraId="535FDF22" w14:textId="77777777" w:rsidR="00A50A8B" w:rsidRPr="00BA355D" w:rsidRDefault="00A50A8B">
            <w:pPr>
              <w:spacing w:before="120" w:after="120" w:line="276" w:lineRule="auto"/>
              <w:ind w:right="141"/>
              <w:rPr>
                <w:rFonts w:ascii="Arial Narrow" w:hAnsi="Arial Narrow"/>
                <w:sz w:val="21"/>
                <w:szCs w:val="21"/>
              </w:rPr>
            </w:pPr>
            <w:r w:rsidRPr="00BA355D">
              <w:rPr>
                <w:rFonts w:ascii="Arial Narrow" w:hAnsi="Arial Narrow"/>
                <w:sz w:val="21"/>
                <w:szCs w:val="21"/>
              </w:rPr>
              <w:t>4.4</w:t>
            </w:r>
          </w:p>
          <w:p w14:paraId="20000AC6" w14:textId="77777777" w:rsidR="00A50A8B" w:rsidRPr="00BA355D" w:rsidRDefault="00A50A8B">
            <w:pPr>
              <w:spacing w:before="120" w:after="120" w:line="276" w:lineRule="auto"/>
              <w:ind w:right="141"/>
              <w:rPr>
                <w:rFonts w:ascii="Arial Narrow" w:hAnsi="Arial Narrow"/>
                <w:sz w:val="21"/>
                <w:szCs w:val="21"/>
              </w:rPr>
            </w:pPr>
            <w:r w:rsidRPr="00BA355D">
              <w:rPr>
                <w:rFonts w:ascii="Arial Narrow" w:hAnsi="Arial Narrow"/>
                <w:sz w:val="21"/>
                <w:szCs w:val="21"/>
              </w:rPr>
              <w:t>Subdodávateľ, Priamy Subdodávateľ a Dodávateľ Zhotoviteľa</w:t>
            </w:r>
          </w:p>
        </w:tc>
        <w:tc>
          <w:tcPr>
            <w:tcW w:w="7670" w:type="dxa"/>
          </w:tcPr>
          <w:p w14:paraId="3CAA053A"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 xml:space="preserve">V podčlánku 4.4 sa názov </w:t>
            </w:r>
            <w:proofErr w:type="spellStart"/>
            <w:r w:rsidRPr="00BA355D">
              <w:rPr>
                <w:rFonts w:ascii="Arial Narrow" w:hAnsi="Arial Narrow"/>
                <w:sz w:val="21"/>
                <w:szCs w:val="21"/>
              </w:rPr>
              <w:t>Podzhotovitelia</w:t>
            </w:r>
            <w:proofErr w:type="spellEnd"/>
            <w:r w:rsidRPr="00BA355D">
              <w:rPr>
                <w:rFonts w:ascii="Arial Narrow" w:hAnsi="Arial Narrow"/>
                <w:sz w:val="21"/>
                <w:szCs w:val="21"/>
              </w:rPr>
              <w:t xml:space="preserve"> zrušuje a nahrádza sa názvom Subdodávateľ, Priamy Subdodávateľ a Dodávateľ Zhotoviteľa.</w:t>
            </w:r>
          </w:p>
          <w:p w14:paraId="61975DDB"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Na konci prvého odseku sa dopĺňa nasledujúca veta:</w:t>
            </w:r>
          </w:p>
          <w:p w14:paraId="06F887F5"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Zhotoviteľ je oprávnený zadať vykonanie častí Diela len tým Subdodávateľom, ktorých označil v Ponuke a/alebo dodatočne schváleným Subdodávateľom podľa tejto Zmluvy.</w:t>
            </w:r>
          </w:p>
          <w:p w14:paraId="07847CFA"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 xml:space="preserve">Za posledný </w:t>
            </w:r>
            <w:proofErr w:type="spellStart"/>
            <w:r w:rsidRPr="00BA355D">
              <w:rPr>
                <w:rFonts w:ascii="Arial Narrow" w:hAnsi="Arial Narrow"/>
                <w:sz w:val="21"/>
                <w:szCs w:val="21"/>
              </w:rPr>
              <w:t>pododsek</w:t>
            </w:r>
            <w:proofErr w:type="spellEnd"/>
            <w:r w:rsidRPr="00BA355D">
              <w:rPr>
                <w:rFonts w:ascii="Arial Narrow" w:hAnsi="Arial Narrow"/>
                <w:sz w:val="21"/>
                <w:szCs w:val="21"/>
              </w:rPr>
              <w:t xml:space="preserve"> písmena (c) sa pridávajú nasledovné odseky s textom:</w:t>
            </w:r>
          </w:p>
          <w:p w14:paraId="00BB346D"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 xml:space="preserve">Zhotoviteľ je povinný oznámiť každú zmenu údajov Subdodávateľa podľa </w:t>
            </w:r>
            <w:proofErr w:type="spellStart"/>
            <w:r w:rsidRPr="00BA355D">
              <w:rPr>
                <w:rFonts w:ascii="Arial Narrow" w:hAnsi="Arial Narrow"/>
                <w:sz w:val="21"/>
                <w:szCs w:val="21"/>
              </w:rPr>
              <w:t>ust</w:t>
            </w:r>
            <w:proofErr w:type="spellEnd"/>
            <w:r w:rsidRPr="00BA355D">
              <w:rPr>
                <w:rFonts w:ascii="Arial Narrow" w:hAnsi="Arial Narrow"/>
                <w:sz w:val="21"/>
                <w:szCs w:val="21"/>
              </w:rPr>
              <w:t xml:space="preserve">. § 41 ods. 3 Zákona o verejnom obstarávaní Objednávateľovi. V prípade zmeny Subdodávateľa je Zhotoviteľ povinný vopred písomne oznámiť zámer zmeny Subdodávateľa Objednávateľovi, pričom v oznámení je povinný uviesť: </w:t>
            </w:r>
          </w:p>
          <w:p w14:paraId="28D6F684"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a)</w:t>
            </w:r>
            <w:r w:rsidRPr="00BA355D">
              <w:rPr>
                <w:rFonts w:ascii="Arial Narrow" w:hAnsi="Arial Narrow"/>
                <w:sz w:val="21"/>
                <w:szCs w:val="21"/>
              </w:rPr>
              <w:tab/>
              <w:t xml:space="preserve">údaje Subdodávateľa podľa </w:t>
            </w:r>
            <w:proofErr w:type="spellStart"/>
            <w:r w:rsidRPr="00BA355D">
              <w:rPr>
                <w:rFonts w:ascii="Arial Narrow" w:hAnsi="Arial Narrow"/>
                <w:sz w:val="21"/>
                <w:szCs w:val="21"/>
              </w:rPr>
              <w:t>ust</w:t>
            </w:r>
            <w:proofErr w:type="spellEnd"/>
            <w:r w:rsidRPr="00BA355D">
              <w:rPr>
                <w:rFonts w:ascii="Arial Narrow" w:hAnsi="Arial Narrow"/>
                <w:sz w:val="21"/>
                <w:szCs w:val="21"/>
              </w:rPr>
              <w:t>. § 41 ods. 3 Zákona o verejnom obstarávaní,</w:t>
            </w:r>
          </w:p>
          <w:p w14:paraId="59BBF347"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b)</w:t>
            </w:r>
            <w:r w:rsidRPr="00BA355D">
              <w:rPr>
                <w:rFonts w:ascii="Arial Narrow" w:hAnsi="Arial Narrow"/>
                <w:sz w:val="21"/>
                <w:szCs w:val="21"/>
              </w:rPr>
              <w:tab/>
              <w:t xml:space="preserve">označenie Subdodávateľa, ktorý má byť novým Subdodávateľom nahradený a </w:t>
            </w:r>
          </w:p>
          <w:p w14:paraId="1A70E185"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c)</w:t>
            </w:r>
            <w:r w:rsidRPr="00BA355D">
              <w:rPr>
                <w:rFonts w:ascii="Arial Narrow" w:hAnsi="Arial Narrow"/>
                <w:sz w:val="21"/>
                <w:szCs w:val="21"/>
              </w:rPr>
              <w:tab/>
              <w:t xml:space="preserve">doklady preukazujúce, že nový Subdodávateľ spĺňa podmienky týkajúce sa osobného postavenia a že u neho neexistujú dôvody na vylúčenie podľa </w:t>
            </w:r>
            <w:proofErr w:type="spellStart"/>
            <w:r w:rsidRPr="00BA355D">
              <w:rPr>
                <w:rFonts w:ascii="Arial Narrow" w:hAnsi="Arial Narrow"/>
                <w:sz w:val="21"/>
                <w:szCs w:val="21"/>
              </w:rPr>
              <w:t>ust</w:t>
            </w:r>
            <w:proofErr w:type="spellEnd"/>
            <w:r w:rsidRPr="00BA355D">
              <w:rPr>
                <w:rFonts w:ascii="Arial Narrow" w:hAnsi="Arial Narrow"/>
                <w:sz w:val="21"/>
                <w:szCs w:val="21"/>
              </w:rPr>
              <w:t xml:space="preserve">. § 40 ods. 6 písm. a) až m) a ods. 7 a 8 Zákona o verejnom obstarávaní. </w:t>
            </w:r>
          </w:p>
          <w:p w14:paraId="77886AB4"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Nový Subdodávateľ musí spĺňať nasledovné požiadavky:</w:t>
            </w:r>
          </w:p>
          <w:p w14:paraId="47726EDB"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a)</w:t>
            </w:r>
            <w:r w:rsidRPr="00BA355D">
              <w:rPr>
                <w:rFonts w:ascii="Arial Narrow" w:hAnsi="Arial Narrow"/>
                <w:sz w:val="21"/>
                <w:szCs w:val="21"/>
              </w:rPr>
              <w:tab/>
              <w:t>navrhovaný Subdodávateľ spĺňa podmienky účasti týkajúce sa osobného postavenia podľa § 32 ods.1 zákona č. 343/2015 Z. z. a neexistujú u neho dôvody na vylúčenie podľa § 40 ods. 6 písm. a) až m) a ods. 7 a 8 Zákona o verejnom obstarávaní,</w:t>
            </w:r>
          </w:p>
          <w:p w14:paraId="0C139DF4"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b)</w:t>
            </w:r>
            <w:r w:rsidRPr="00BA355D">
              <w:rPr>
                <w:rFonts w:ascii="Arial Narrow" w:hAnsi="Arial Narrow"/>
                <w:sz w:val="21"/>
                <w:szCs w:val="21"/>
              </w:rPr>
              <w:tab/>
              <w:t>navrhovaný Subdodávateľ, ktorý má povinnosť zapisovať sa do registra partnerov verejného sektora podľa zákona č. 315/2016 Z. z. o registri partnerov verejného sektora a o zmene a doplnení niektorých zákonov v znení neskorších predpisov (ďalej len „zákon č. 315/2016 Z. z.“), spĺňa podmienku zápisu do registra partnerov verejného sektora podľa zákona č. 315/2016 Z. z.,</w:t>
            </w:r>
          </w:p>
          <w:p w14:paraId="679F5DAC"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c)</w:t>
            </w:r>
            <w:r w:rsidRPr="00BA355D">
              <w:rPr>
                <w:rFonts w:ascii="Arial Narrow" w:hAnsi="Arial Narrow"/>
                <w:sz w:val="21"/>
                <w:szCs w:val="21"/>
              </w:rPr>
              <w:tab/>
              <w:t>navrhovaný Subdodávateľ má oprávnenie uskutočniť stavebné práce/poskytnúť služby/dodať tovar vo vzťahu k tej časti predmetu zákazky, ktorý má subdodávateľ plniť,</w:t>
            </w:r>
          </w:p>
          <w:p w14:paraId="67D98CFD"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d)</w:t>
            </w:r>
            <w:r w:rsidRPr="00BA355D">
              <w:rPr>
                <w:rFonts w:ascii="Arial Narrow" w:hAnsi="Arial Narrow"/>
                <w:sz w:val="21"/>
                <w:szCs w:val="21"/>
              </w:rPr>
              <w:tab/>
              <w:t>v nadväznosti na čl. 5k nariadenia Rady (EÚ) č. 833/2014 z 31. júla 2014 o reštriktívnych opatreniach s ohľadom na konanie Ruska, ktorým destabilizuje situáciu na Ukrajine v znení nariadenia Rady (EÚ) č. 2022/576 z 8. apríla 2022, ktorým sa zakazuje zadávanie verejných zákaziek nasledujúcim osobám, subjektom alebo orgánom alebo pokračovanie v ich plnení s nasledujúcimi osobami, subjektmi a orgánmi:</w:t>
            </w:r>
          </w:p>
          <w:p w14:paraId="2002A944"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1. nie je ruským alebo bieloruským štátnym príslušníkom alebo fyzickou alebo právnickou osobou, subjektom alebo orgánom usadeným v Ruskej federácii alebo Bieloruskej republike.</w:t>
            </w:r>
          </w:p>
          <w:p w14:paraId="21246A00"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2. nie je vlastnený z viac ako 50 % priamo alebo nepriamo subjektom uvedeným v bode 1.</w:t>
            </w:r>
          </w:p>
          <w:p w14:paraId="0D0342BE"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3. nekoná v mene alebo na základe pokynov subjektu uvedeného v bode 1 alebo 2.</w:t>
            </w:r>
          </w:p>
          <w:p w14:paraId="5124241A"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4. nemá sídlo alebo majetkovú účasť v Ruskej federácii alebo Bieloruskej republike.</w:t>
            </w:r>
          </w:p>
          <w:p w14:paraId="7289D24F"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Každý navrhovaný Priamy Subdodávateľ, Subdodávatelia a Dodávatelia Zhotoviteľa musia byť vopred schválení Stavebným dozorom. Pre navrhovaných Dodávateľov Zhotoviteľa, ktorí nie sú Dodávateľmi vybraných Materiálov, sa súhlas podľa predchádzajúcej vety nevyžaduje.</w:t>
            </w:r>
          </w:p>
          <w:p w14:paraId="2C560AE0"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 xml:space="preserve">Priamy Subdodávateľ ako aj ostatní Subdodávatelia sú oprávnení začať vykonávať práce na Stavenisku až po ich písomnom schválení Stavebným dozorom. Zhotoviteľ je povinný spolu s návrhom Priameho Subdodávateľa/Subdodávateľa, predložiť Stavebnému dozoru doklady preukazujúce splnenie podmienok podľa </w:t>
            </w:r>
            <w:proofErr w:type="spellStart"/>
            <w:r w:rsidRPr="00BA355D">
              <w:rPr>
                <w:rFonts w:ascii="Arial Narrow" w:hAnsi="Arial Narrow"/>
                <w:sz w:val="21"/>
                <w:szCs w:val="21"/>
              </w:rPr>
              <w:t>ust</w:t>
            </w:r>
            <w:proofErr w:type="spellEnd"/>
            <w:r w:rsidRPr="00BA355D">
              <w:rPr>
                <w:rFonts w:ascii="Arial Narrow" w:hAnsi="Arial Narrow"/>
                <w:sz w:val="21"/>
                <w:szCs w:val="21"/>
              </w:rPr>
              <w:t>. § 41 ods. 1 písm. b) Zákona o verejnom obstarávaní, ako aj povinnosť byť zapísaný v registri partnerov verejného sektora, ak sa na neho takáto povinnosť vzťahuje, po celú dobu trvania Zmluvy (na účely tohto podčlánku všetky tieto doklady a podmienky ďalej len „zákonné predpoklady“). V prípade, že navrhovaný Priamy Subdodávateľ/Subdodávateľ spĺňa zákonné predpoklady , Stavebný dozor ho schváli, v opačnom prípade ho zamietne. Po obdržaní písomného schválenia Priameho Subdodávateľa/Subdodávateľa je Zhotoviteľ povinný predložiť Stavebnému dozoru kópiu zmluvy s týmto Priamym Subdodávateľom/Subdodávateľom uzavretú v súlade s podmienkami uvedenými v tomto podčlánku. Pre vylúčenie pochybností platí, že písomné schválenie Priameho Subdodávateľa/Subdodávateľa nadobúda účinnosť doručením kópie zmluvy podľa predchádzajúcej vety Stavebnému dozoru.</w:t>
            </w:r>
          </w:p>
          <w:p w14:paraId="7BEBF5AF"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Zhotoviteľ je povinný kontrolovať a overovať splnenie zákonných predpokladov, ktoré majú podľa tejto Zmluvy a všeobecne záväzných právnych predpisov spĺňať Subdodávatelia pri plnení predmetu tejto Zmluvy. V prípade, ak by bola voči Objednávateľovi uplatnená akákoľvek sankcia zo strany príslušných kontrolných orgánov v súvislosti s nesplnením zákonných predpokladov týkajúcich sa pôsobenia Priameho Subdodávateľa alebo Subdodávateľov na Stavbe, vzniká Objednávateľovi voči Zhotoviteľovi nárok na zaplatenie zmluvnej pokuty vo výške 130 % zo sumy, ktorú bol Objednávateľ povinný zaplatiť.</w:t>
            </w:r>
          </w:p>
          <w:p w14:paraId="263D3143"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Stavebný dozor má právo kedykoľvek odvolať schválenie Subdodávateľa, Dodávateľa vybraných Materiálov v prípade, že vykonané práce/dodaný tovar nie sú vykonávané/dodávané v súlade so Zmluvou a k spokojnosti Stavebného dozoru alebo Objednávateľa.</w:t>
            </w:r>
          </w:p>
          <w:p w14:paraId="1497A664"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Zhotoviteľ zodpovedá za konanie a chyby každého Subdodávateľa, jeho zamestnancov a iných spolupracujúcich osôb tak, ako by išlo o konanie a chyby samotného Zhotoviteľa. Ak záväzky Subdodávateľa podľa príslušnej zmluvy časovo presahujú Záručnú dobu, Zhotoviteľ o tom informuje Stavebný dozor a za predpokladu súhlasu Stavebného dozoru Zhotoviteľ ku dňu ukončenia príslušnej Záručnej doby je povinný na vlastné náklady takéto pohľadávky voči Subdodávateľovi postúpiť bez zbytočného odkladu na Objednávateľa spôsobom prijateľným pre Objednávateľa.</w:t>
            </w:r>
          </w:p>
          <w:p w14:paraId="18D71602"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Každá zmluva so Subdodávateľom musí obsahovať ustanovenie, ktoré ukladá Subdodávateľovi, povinnosť písomne upozorniť Objednávateľa o neplnení finančných záväzkov Zhotoviteľa. Zhotoviteľ je povinný zabezpečiť, aby každá zmluva so Subdodávateľom, bola písomná a obsahovala ustanovenia, ktoré ukladajú povinnej strane povinnosť plniť si riadne a včas svoje finančné záväzky voči oprávnenej strane.</w:t>
            </w:r>
          </w:p>
          <w:p w14:paraId="0E740FBD"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Zhotoviteľ je povinný zabezpečiť, aby každá zmluva so Subdodávateľom, ako aj zmluvy na všetkých stupňoch subdodávateľských vzťahov, boli v súlade s touto Zmluvou a neobsahovali ustanovenia, ktoré by boli v rozpore alebo by sa priečili tejto Zmluve. Zhotoviteľ je povinný zabezpečiť, aby každá zmluva s Subdodávateľom obsahovala nasledovné ustanovenia:</w:t>
            </w:r>
          </w:p>
          <w:p w14:paraId="158C844E"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i) predmet subdodávky a</w:t>
            </w:r>
          </w:p>
          <w:p w14:paraId="4ABC521E" w14:textId="05A9F01C"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 xml:space="preserve">ii) cenu subdodávky v členení na jednotkové ceny (ocenený </w:t>
            </w:r>
            <w:proofErr w:type="spellStart"/>
            <w:r w:rsidRPr="00BA355D">
              <w:rPr>
                <w:rFonts w:ascii="Arial Narrow" w:hAnsi="Arial Narrow"/>
                <w:sz w:val="21"/>
                <w:szCs w:val="21"/>
              </w:rPr>
              <w:t>položkový</w:t>
            </w:r>
            <w:proofErr w:type="spellEnd"/>
            <w:r w:rsidRPr="00BA355D">
              <w:rPr>
                <w:rFonts w:ascii="Arial Narrow" w:hAnsi="Arial Narrow"/>
                <w:sz w:val="21"/>
                <w:szCs w:val="21"/>
              </w:rPr>
              <w:t xml:space="preserve"> výkaz výmer bez súborov, kompletov a agregovaných položiek).</w:t>
            </w:r>
          </w:p>
          <w:p w14:paraId="35A72210" w14:textId="77777777" w:rsidR="00A50A8B" w:rsidRPr="00BA355D" w:rsidRDefault="00A50A8B">
            <w:pPr>
              <w:spacing w:before="120" w:after="120" w:line="276" w:lineRule="auto"/>
              <w:jc w:val="both"/>
              <w:rPr>
                <w:rFonts w:ascii="Arial Narrow" w:hAnsi="Arial Narrow"/>
                <w:sz w:val="21"/>
                <w:szCs w:val="21"/>
              </w:rPr>
            </w:pPr>
            <w:r w:rsidRPr="00BA355D">
              <w:rPr>
                <w:rFonts w:ascii="Arial Narrow" w:hAnsi="Arial Narrow"/>
                <w:sz w:val="21"/>
                <w:szCs w:val="21"/>
              </w:rPr>
              <w:t>Zhotoviteľ je povinný riadne a včas plniť si svoje finančné záväzky voči Subdodávateľom. Zhotoviteľ je povinný ku každej vystavenej faktúre predkladať Objednávateľovi čestné prehlásenie podpísané Zástupcom Zhotoviteľa o tom, že všetky jeho splatné finančné záväzky voči Subdodávateľom za predchádzajúce obdobie ku dňu vyhotovenia čestného prehlásenia sú Zhotoviteľom uhradené v plnom rozsahu. V prípade, ak je Zhotoviteľom viac právnych subjektov, ktorí za účelom plnenia predmetu Zmluvy o Dielo vytvorili zoskupenie bez právnej subjektivity, čestné prehlásenie podľa tohto odseku bude vyhotovené v rozsahu údajov prislúchajúcich ku každému účastníkovi Zmluvy na strane Zhotoviteľa zvlášť. V prípade, ak Zhotoviteľ nepredloží čestné prehlásenie podľa tohto odseku alebo sa preukáže nepravdivosť údajov v ňom uvedených, vzniká Objednávateľovi nárok na zaplatenie zmluvnej pokuty vo výške 10 000,- EUR (slovom desaťtisíc eur) za každé porušenie povinnosti podľa tohto odseku. Zaplatenie zmluvnej pokuty nemá vplyv na splnenie povinnosti Zhotoviteľa v súlade s týmto odsekom.</w:t>
            </w:r>
          </w:p>
        </w:tc>
      </w:tr>
      <w:tr w:rsidR="00BA355D" w:rsidRPr="00BA355D" w14:paraId="09D53B51" w14:textId="77777777">
        <w:tc>
          <w:tcPr>
            <w:tcW w:w="1870" w:type="dxa"/>
          </w:tcPr>
          <w:p w14:paraId="163DA341" w14:textId="77777777" w:rsidR="00A50A8B" w:rsidRPr="00BA355D" w:rsidRDefault="00A50A8B">
            <w:pPr>
              <w:spacing w:before="120" w:after="120" w:line="276" w:lineRule="auto"/>
              <w:ind w:right="141"/>
              <w:rPr>
                <w:rFonts w:ascii="Arial Narrow" w:hAnsi="Arial Narrow"/>
                <w:sz w:val="21"/>
                <w:szCs w:val="21"/>
              </w:rPr>
            </w:pPr>
            <w:r w:rsidRPr="00BA355D">
              <w:rPr>
                <w:rFonts w:ascii="Arial Narrow" w:hAnsi="Arial Narrow"/>
                <w:sz w:val="21"/>
                <w:szCs w:val="21"/>
              </w:rPr>
              <w:t xml:space="preserve"> 4.4.1</w:t>
            </w:r>
          </w:p>
          <w:p w14:paraId="55ACBF77" w14:textId="77777777" w:rsidR="00A50A8B" w:rsidRPr="00BA355D" w:rsidRDefault="00A50A8B">
            <w:pPr>
              <w:spacing w:before="120" w:after="120" w:line="276" w:lineRule="auto"/>
              <w:ind w:right="141"/>
              <w:rPr>
                <w:rFonts w:ascii="Arial Narrow" w:hAnsi="Arial Narrow"/>
                <w:sz w:val="21"/>
                <w:szCs w:val="21"/>
              </w:rPr>
            </w:pPr>
            <w:r w:rsidRPr="00BA355D">
              <w:rPr>
                <w:rFonts w:ascii="Arial Narrow" w:hAnsi="Arial Narrow"/>
                <w:sz w:val="21"/>
                <w:szCs w:val="21"/>
              </w:rPr>
              <w:t>Platby Priamym Subdodávateľom</w:t>
            </w:r>
          </w:p>
        </w:tc>
        <w:tc>
          <w:tcPr>
            <w:tcW w:w="7670" w:type="dxa"/>
          </w:tcPr>
          <w:p w14:paraId="5F3A23AD"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 xml:space="preserve">Za </w:t>
            </w:r>
            <w:proofErr w:type="spellStart"/>
            <w:r w:rsidRPr="00BA355D">
              <w:rPr>
                <w:rFonts w:ascii="Arial Narrow" w:hAnsi="Arial Narrow"/>
                <w:sz w:val="21"/>
                <w:szCs w:val="21"/>
              </w:rPr>
              <w:t>podčlánok</w:t>
            </w:r>
            <w:proofErr w:type="spellEnd"/>
            <w:r w:rsidRPr="00BA355D">
              <w:rPr>
                <w:rFonts w:ascii="Arial Narrow" w:hAnsi="Arial Narrow"/>
                <w:sz w:val="21"/>
                <w:szCs w:val="21"/>
              </w:rPr>
              <w:t xml:space="preserve"> 4.4 sa vkladá nový </w:t>
            </w:r>
            <w:proofErr w:type="spellStart"/>
            <w:r w:rsidRPr="00BA355D">
              <w:rPr>
                <w:rFonts w:ascii="Arial Narrow" w:hAnsi="Arial Narrow"/>
                <w:sz w:val="21"/>
                <w:szCs w:val="21"/>
              </w:rPr>
              <w:t>podčlánok</w:t>
            </w:r>
            <w:proofErr w:type="spellEnd"/>
            <w:r w:rsidRPr="00BA355D">
              <w:rPr>
                <w:rFonts w:ascii="Arial Narrow" w:hAnsi="Arial Narrow"/>
                <w:sz w:val="21"/>
                <w:szCs w:val="21"/>
              </w:rPr>
              <w:t xml:space="preserve"> 4.4.1 Platby Priamym Subdodávateľom, ktorý znie:</w:t>
            </w:r>
          </w:p>
          <w:p w14:paraId="54778FD2"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Zhotoviteľ je zodpovedný za riadne vyplatenie dlžných súm každému Priamemu subdodávateľovi a za všetky splatné sumy podľa zmlúv s Priamymi subdodávateľmi. Zhotoviteľ musí vykonať všetky odôvodnené kroky, aby zaistil, že plnenia Priamym subdodávateľom budú v súlade s touto Zmluvou. Zhotoviteľ zabezpečí, že všetky ustanovenia zmlúv s Priamymi subdodávateľmi budú v súlade s touto Zmluvou. Zhotoviteľ je povinný na základe odôvodnenej žiadosti Objednávateľa (napríklad v prípade sťažnosti Priameho subdodávateľa) predložiť Objednávateľovi primerané dôkazy o tom, že Priamy subdodávateľ obdržal všetky čiastky splatné tomuto Priamemu subdodávateľovi podľa zmluvy medzi Zhotoviteľom a príslušným Priamym subdodávateľom. Zhotoviteľ je povinný zabezpečiť, aby mal Objednávateľ právo overiť si u príslušného Priameho subdodávateľa, či Priamy subdodávateľ obdržal takéto čiastky od Zhotoviteľa. Zhotoviteľ je povinný zabezpečiť, že všetky zmluvy uzatvorené medzi ním a ktorýmkoľvek Priamym subdodávateľom budú obsahovať ustanovenia, ktoré uložia každému Priamemu subdodávateľovi povinnosť na požiadanie Objednávateľa postúpiť na Objednávateľa splatné pohľadávky Priameho subdodávateľa za Zhotoviteľom, ktoré súvisia s realizáciou Diela a sú na peňažné plnenie, za odplatu vo výške 100% nominálnej hodnoty danej pohľadávky, pričom Objednávateľ bude oprávnený výšku odplaty odpočítať od ďalšej platby splatnej Zhotoviteľovi, avšak len za podmienky, že daná práca poskytnutá Zhotoviteľom prostredníctvom Priameho subdodávateľa bola dodaná Objednávateľovi a odplata za danú prácu bola uvedená v rámci čiastky odsúhlasenej Stavebným dozorom v Priebežnom platobnom potvrdení podľa podčlánku 14.6 Zmluvy, a zároveň Priamy subdodávateľ a Zhotoviteľ vyhlási Objednávateľovi, že plnenie poskytnuté Zhotoviteľovi na základe ktorého vznikla Priamemu subdodávateľovi pohľadávka za Zhotoviteľom bolo riadne poskytnuté a Zhotoviteľ nemá námietky proti pohľadávke a nie je medzi Priamym subdodávateľom a Zhotoviteľom spor o pohľadávku, resp. ohľadom plnenia na základe ktorého vznikla pohľadávka Priameho subdodávateľa za Zhotoviteľom. Zhotoviteľ nie je oprávnený odmietnuť udeliť takýto súhlas bez zdôvodnenia. V prípade ak Zhotoviteľ takýto súhlas neposkytne do 5 pracovných dní po opakovanej písomnej výzve Objednávateľa bez zdôvodnenia, má sa za to, že Zhotoviteľ nemá námietky proti pohľadávke, resp. voči plneniu Subdodávateľa na základe ktorého Priamemu subdodávateľovi vznikla daná pohľadávka.</w:t>
            </w:r>
          </w:p>
        </w:tc>
      </w:tr>
      <w:tr w:rsidR="00BA355D" w:rsidRPr="00BA355D" w14:paraId="5E93D04D" w14:textId="77777777">
        <w:tc>
          <w:tcPr>
            <w:tcW w:w="1870" w:type="dxa"/>
          </w:tcPr>
          <w:p w14:paraId="5451459A" w14:textId="77777777" w:rsidR="00A50A8B" w:rsidRPr="00BA355D" w:rsidRDefault="00A50A8B">
            <w:pPr>
              <w:spacing w:before="120" w:after="120" w:line="276" w:lineRule="auto"/>
              <w:ind w:right="141"/>
              <w:rPr>
                <w:rFonts w:ascii="Arial Narrow" w:hAnsi="Arial Narrow"/>
                <w:sz w:val="21"/>
                <w:szCs w:val="21"/>
              </w:rPr>
            </w:pPr>
            <w:r w:rsidRPr="00BA355D">
              <w:rPr>
                <w:rFonts w:ascii="Arial Narrow" w:hAnsi="Arial Narrow"/>
                <w:sz w:val="21"/>
                <w:szCs w:val="21"/>
              </w:rPr>
              <w:t>4.5</w:t>
            </w:r>
          </w:p>
          <w:p w14:paraId="4CE8011B" w14:textId="77777777" w:rsidR="00A50A8B" w:rsidRPr="00BA355D" w:rsidRDefault="00A50A8B">
            <w:pPr>
              <w:spacing w:before="120" w:after="120" w:line="276" w:lineRule="auto"/>
              <w:ind w:right="141"/>
              <w:rPr>
                <w:rFonts w:ascii="Arial Narrow" w:hAnsi="Arial Narrow"/>
                <w:sz w:val="21"/>
                <w:szCs w:val="21"/>
              </w:rPr>
            </w:pPr>
          </w:p>
        </w:tc>
        <w:tc>
          <w:tcPr>
            <w:tcW w:w="7670" w:type="dxa"/>
          </w:tcPr>
          <w:p w14:paraId="7B7F52AE"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 xml:space="preserve">Celý </w:t>
            </w:r>
            <w:proofErr w:type="spellStart"/>
            <w:r w:rsidRPr="00BA355D">
              <w:rPr>
                <w:rFonts w:ascii="Arial Narrow" w:hAnsi="Arial Narrow"/>
                <w:sz w:val="21"/>
                <w:szCs w:val="21"/>
              </w:rPr>
              <w:t>podčlánok</w:t>
            </w:r>
            <w:proofErr w:type="spellEnd"/>
            <w:r w:rsidRPr="00BA355D">
              <w:rPr>
                <w:rFonts w:ascii="Arial Narrow" w:hAnsi="Arial Narrow"/>
                <w:sz w:val="21"/>
                <w:szCs w:val="21"/>
              </w:rPr>
              <w:t xml:space="preserve"> 4.5 Menovaní subdodávatelia sa zrušuje a nahrádza sa </w:t>
            </w:r>
            <w:proofErr w:type="spellStart"/>
            <w:r w:rsidRPr="00BA355D">
              <w:rPr>
                <w:rFonts w:ascii="Arial Narrow" w:hAnsi="Arial Narrow"/>
                <w:sz w:val="21"/>
                <w:szCs w:val="21"/>
              </w:rPr>
              <w:t>podčlánkami</w:t>
            </w:r>
            <w:proofErr w:type="spellEnd"/>
            <w:r w:rsidRPr="00BA355D">
              <w:rPr>
                <w:rFonts w:ascii="Arial Narrow" w:hAnsi="Arial Narrow"/>
                <w:sz w:val="21"/>
                <w:szCs w:val="21"/>
              </w:rPr>
              <w:t xml:space="preserve"> 4.5.1, 4.5.2, 4.5.3 a 4.5.4.</w:t>
            </w:r>
          </w:p>
        </w:tc>
      </w:tr>
      <w:tr w:rsidR="00BA355D" w:rsidRPr="00BA355D" w14:paraId="690C6C91" w14:textId="77777777">
        <w:tc>
          <w:tcPr>
            <w:tcW w:w="1870" w:type="dxa"/>
          </w:tcPr>
          <w:p w14:paraId="67AAF3CF" w14:textId="77777777" w:rsidR="00A50A8B" w:rsidRPr="00BA355D" w:rsidRDefault="00A50A8B">
            <w:pPr>
              <w:spacing w:before="120" w:after="120" w:line="276" w:lineRule="auto"/>
              <w:ind w:right="141"/>
              <w:rPr>
                <w:rFonts w:ascii="Arial Narrow" w:hAnsi="Arial Narrow"/>
                <w:sz w:val="21"/>
                <w:szCs w:val="21"/>
              </w:rPr>
            </w:pPr>
            <w:r w:rsidRPr="00BA355D">
              <w:rPr>
                <w:rFonts w:ascii="Arial Narrow" w:hAnsi="Arial Narrow"/>
                <w:sz w:val="21"/>
                <w:szCs w:val="21"/>
              </w:rPr>
              <w:t>4.5.1</w:t>
            </w:r>
          </w:p>
          <w:p w14:paraId="2458443D" w14:textId="77777777" w:rsidR="00A50A8B" w:rsidRPr="00BA355D" w:rsidRDefault="00A50A8B">
            <w:pPr>
              <w:spacing w:before="120" w:after="120" w:line="276" w:lineRule="auto"/>
              <w:ind w:right="141"/>
              <w:rPr>
                <w:rFonts w:ascii="Arial Narrow" w:hAnsi="Arial Narrow"/>
                <w:sz w:val="21"/>
                <w:szCs w:val="21"/>
              </w:rPr>
            </w:pPr>
            <w:r w:rsidRPr="00BA355D">
              <w:rPr>
                <w:rFonts w:ascii="Arial Narrow" w:hAnsi="Arial Narrow"/>
                <w:sz w:val="21"/>
                <w:szCs w:val="21"/>
              </w:rPr>
              <w:t>Menovaní subdodávatelia</w:t>
            </w:r>
          </w:p>
        </w:tc>
        <w:tc>
          <w:tcPr>
            <w:tcW w:w="7670" w:type="dxa"/>
          </w:tcPr>
          <w:p w14:paraId="693E8B2F"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 xml:space="preserve">V tomto podčlánku „Menovaný subdodávateľ" znamená </w:t>
            </w:r>
          </w:p>
          <w:p w14:paraId="1F6E7EAA"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 xml:space="preserve">a) osobu/osoby uvedené v Prílohe k ponuke, </w:t>
            </w:r>
          </w:p>
          <w:p w14:paraId="6CFE0B82"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b) Subdodávateľa, ktorého Stavebný dozor, podľa článku 13 (Zmeny a úpravy) nariadi Zhotoviteľovi zamestnať ako Subdodávateľa. Zhotoviteľ nie je povinný zamestnať menovaného Subdodávateľa, voči ktorému, čo najskôr ako je to praktické, vznesie odôvodnenú námietku formou oznámenia Stavebnému dozoru spolu s podporným podrobným popisom.</w:t>
            </w:r>
          </w:p>
        </w:tc>
      </w:tr>
      <w:tr w:rsidR="00BA355D" w:rsidRPr="00BA355D" w14:paraId="7511DDEA" w14:textId="77777777">
        <w:trPr>
          <w:trHeight w:val="5475"/>
        </w:trPr>
        <w:tc>
          <w:tcPr>
            <w:tcW w:w="1870" w:type="dxa"/>
            <w:tcBorders>
              <w:top w:val="single" w:sz="4" w:space="0" w:color="auto"/>
              <w:left w:val="single" w:sz="4" w:space="0" w:color="auto"/>
              <w:bottom w:val="single" w:sz="4" w:space="0" w:color="auto"/>
              <w:right w:val="single" w:sz="4" w:space="0" w:color="auto"/>
            </w:tcBorders>
          </w:tcPr>
          <w:p w14:paraId="1CADD7B6" w14:textId="77777777" w:rsidR="00A50A8B" w:rsidRPr="003E7184" w:rsidRDefault="00A50A8B">
            <w:pPr>
              <w:spacing w:before="120" w:after="120" w:line="276" w:lineRule="auto"/>
              <w:ind w:right="141"/>
              <w:rPr>
                <w:rFonts w:ascii="Arial Narrow" w:hAnsi="Arial Narrow"/>
                <w:color w:val="000000" w:themeColor="text1"/>
                <w:sz w:val="21"/>
                <w:szCs w:val="21"/>
              </w:rPr>
            </w:pPr>
            <w:r w:rsidRPr="003E7184">
              <w:rPr>
                <w:rFonts w:ascii="Arial Narrow" w:hAnsi="Arial Narrow"/>
                <w:color w:val="000000" w:themeColor="text1"/>
                <w:sz w:val="21"/>
                <w:szCs w:val="21"/>
              </w:rPr>
              <w:t>4.5.2</w:t>
            </w:r>
          </w:p>
          <w:p w14:paraId="54391D35" w14:textId="77777777" w:rsidR="00A50A8B" w:rsidRPr="00BA355D" w:rsidRDefault="00A50A8B">
            <w:pPr>
              <w:spacing w:before="120" w:after="120" w:line="276" w:lineRule="auto"/>
              <w:ind w:right="141"/>
              <w:rPr>
                <w:rFonts w:ascii="Arial Narrow" w:hAnsi="Arial Narrow"/>
                <w:sz w:val="21"/>
                <w:szCs w:val="21"/>
              </w:rPr>
            </w:pPr>
            <w:r w:rsidRPr="003E7184">
              <w:rPr>
                <w:rFonts w:ascii="Arial Narrow" w:hAnsi="Arial Narrow"/>
                <w:color w:val="000000" w:themeColor="text1"/>
                <w:sz w:val="21"/>
                <w:szCs w:val="21"/>
              </w:rPr>
              <w:t>Námietky proti menovaniu</w:t>
            </w:r>
          </w:p>
        </w:tc>
        <w:tc>
          <w:tcPr>
            <w:tcW w:w="7670" w:type="dxa"/>
            <w:tcBorders>
              <w:top w:val="single" w:sz="4" w:space="0" w:color="auto"/>
              <w:left w:val="single" w:sz="4" w:space="0" w:color="auto"/>
              <w:bottom w:val="single" w:sz="4" w:space="0" w:color="auto"/>
              <w:right w:val="single" w:sz="4" w:space="0" w:color="auto"/>
            </w:tcBorders>
          </w:tcPr>
          <w:p w14:paraId="2E226E05"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Zhotoviteľ nebude povinný akceptovať Menovaného subdodávateľa, proti ktorému vznesie odôvodnenú námietku prostredníctvom oznámenia Stavebnému dozoru akonáhle to je možné, s uvedením podporných argumentov. Námietka sa bude považovať za odôvodnenú ak vychádza (okrem iného) z ktorejkoľvek z nasledujúcich záležitostí, iba ak by Objednávateľ súhlasil s tým, že odškodní Zhotoviteľa za následky tejto záležitosti:</w:t>
            </w:r>
          </w:p>
          <w:p w14:paraId="79E381A4"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(a)</w:t>
            </w:r>
            <w:r w:rsidRPr="00BA355D">
              <w:rPr>
                <w:rFonts w:ascii="Arial Narrow" w:hAnsi="Arial Narrow"/>
                <w:sz w:val="21"/>
                <w:szCs w:val="21"/>
              </w:rPr>
              <w:tab/>
              <w:t>existujú dôvody domnievať sa, že Menovaný subdodávateľ nemá dostatok skúseností, zdrojov, alebo nie je dostatočne silný,</w:t>
            </w:r>
          </w:p>
          <w:p w14:paraId="27F169E4" w14:textId="1259800F"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(b)</w:t>
            </w:r>
            <w:r w:rsidRPr="00BA355D">
              <w:rPr>
                <w:rFonts w:ascii="Arial Narrow" w:hAnsi="Arial Narrow"/>
                <w:sz w:val="21"/>
                <w:szCs w:val="21"/>
              </w:rPr>
              <w:tab/>
              <w:t xml:space="preserve">v zmluve o subdodávke nie je uvedené, že Menovaný subdodávateľ odškodní Zhotoviteľa za následky nedbalosti, alebo nesprávneho použitia Vybavenia Menovaným subdodávateľom, jeho splnomocnencami a zamestnancami, </w:t>
            </w:r>
          </w:p>
          <w:p w14:paraId="4315E646" w14:textId="0E926B49" w:rsidR="007205B4"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(c)</w:t>
            </w:r>
            <w:r w:rsidRPr="00BA355D">
              <w:rPr>
                <w:rFonts w:ascii="Arial Narrow" w:hAnsi="Arial Narrow"/>
                <w:sz w:val="21"/>
                <w:szCs w:val="21"/>
              </w:rPr>
              <w:tab/>
              <w:t>Zmluva o subdodávke neuvádza, že pri práci, ktorá je predmetom subdodávky (vrátane projektovej dokumentácie, ak je), Menovaný subdodávateľ</w:t>
            </w:r>
            <w:r w:rsidR="007205B4">
              <w:rPr>
                <w:rFonts w:ascii="Arial Narrow" w:hAnsi="Arial Narrow"/>
                <w:sz w:val="21"/>
                <w:szCs w:val="21"/>
              </w:rPr>
              <w:t>,</w:t>
            </w:r>
          </w:p>
          <w:p w14:paraId="5E9693D5"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 xml:space="preserve">             (i)</w:t>
            </w:r>
            <w:r w:rsidRPr="00BA355D">
              <w:rPr>
                <w:rFonts w:ascii="Arial Narrow" w:hAnsi="Arial Narrow"/>
                <w:sz w:val="21"/>
                <w:szCs w:val="21"/>
              </w:rPr>
              <w:tab/>
              <w:t xml:space="preserve">sa zaviaže Zhotoviteľovi k prevzatiu takých povinností a záväzkov, ktoré by umožnili Zhotoviteľovi splniť jeho povinnosti a záväzky podľa Zmluvy, a </w:t>
            </w:r>
          </w:p>
          <w:p w14:paraId="51B246E4" w14:textId="66658456"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 xml:space="preserve">             (ii)</w:t>
            </w:r>
            <w:r w:rsidRPr="00BA355D">
              <w:rPr>
                <w:rFonts w:ascii="Arial Narrow" w:hAnsi="Arial Narrow"/>
                <w:sz w:val="21"/>
                <w:szCs w:val="21"/>
              </w:rPr>
              <w:tab/>
              <w:t>odškodní Zhotoviteľa za všetky povinnosti a záväzky podľa Zmluvy alebo v súvislosti s ňou, a za následky toho, že Menovaný subdodávateľ nedodržiava tieto povinnosti a neplní tieto záväzky</w:t>
            </w:r>
            <w:r w:rsidR="00030453">
              <w:rPr>
                <w:rFonts w:ascii="Arial Narrow" w:hAnsi="Arial Narrow"/>
                <w:sz w:val="21"/>
                <w:szCs w:val="21"/>
              </w:rPr>
              <w:t>; alebo</w:t>
            </w:r>
          </w:p>
          <w:p w14:paraId="3F5683FA" w14:textId="77777777" w:rsidR="00A50A8B" w:rsidRPr="00BA355D" w:rsidRDefault="00A50A8B">
            <w:pPr>
              <w:spacing w:before="120" w:after="120" w:line="276" w:lineRule="auto"/>
              <w:ind w:right="141"/>
              <w:jc w:val="both"/>
              <w:rPr>
                <w:rFonts w:ascii="Arial Narrow" w:hAnsi="Arial Narrow"/>
                <w:sz w:val="21"/>
                <w:szCs w:val="21"/>
              </w:rPr>
            </w:pPr>
            <w:proofErr w:type="spellStart"/>
            <w:r w:rsidRPr="00BA355D">
              <w:rPr>
                <w:rFonts w:ascii="Arial Narrow" w:hAnsi="Arial Narrow"/>
                <w:sz w:val="21"/>
                <w:szCs w:val="21"/>
              </w:rPr>
              <w:t>Podčlánok</w:t>
            </w:r>
            <w:proofErr w:type="spellEnd"/>
            <w:r w:rsidRPr="00BA355D">
              <w:rPr>
                <w:rFonts w:ascii="Arial Narrow" w:hAnsi="Arial Narrow"/>
                <w:sz w:val="21"/>
                <w:szCs w:val="21"/>
              </w:rPr>
              <w:t xml:space="preserve"> 4.5.2 sa nevzťahuje na Menovaných subdodávateľov, uvedených v Prílohe k ponuke v čase uzavretia Zmluvy o dielo.</w:t>
            </w:r>
          </w:p>
        </w:tc>
      </w:tr>
      <w:tr w:rsidR="00BA355D" w:rsidRPr="00BA355D" w14:paraId="2C1A10B4" w14:textId="77777777">
        <w:tc>
          <w:tcPr>
            <w:tcW w:w="1870" w:type="dxa"/>
          </w:tcPr>
          <w:p w14:paraId="497B60E1" w14:textId="77777777" w:rsidR="00A50A8B" w:rsidRPr="00BA355D" w:rsidRDefault="00A50A8B">
            <w:pPr>
              <w:spacing w:before="120" w:after="120" w:line="276" w:lineRule="auto"/>
              <w:ind w:right="141"/>
              <w:rPr>
                <w:rFonts w:ascii="Arial Narrow" w:hAnsi="Arial Narrow"/>
                <w:sz w:val="21"/>
                <w:szCs w:val="21"/>
              </w:rPr>
            </w:pPr>
            <w:r w:rsidRPr="00BA355D">
              <w:rPr>
                <w:rFonts w:ascii="Arial Narrow" w:hAnsi="Arial Narrow"/>
                <w:sz w:val="21"/>
                <w:szCs w:val="21"/>
              </w:rPr>
              <w:t>4.5.3</w:t>
            </w:r>
          </w:p>
          <w:p w14:paraId="1D406FC8" w14:textId="77777777" w:rsidR="00A50A8B" w:rsidRPr="00BA355D" w:rsidRDefault="00A50A8B">
            <w:pPr>
              <w:spacing w:before="120" w:after="120" w:line="276" w:lineRule="auto"/>
              <w:ind w:right="141"/>
              <w:rPr>
                <w:rFonts w:ascii="Arial Narrow" w:hAnsi="Arial Narrow"/>
                <w:sz w:val="21"/>
                <w:szCs w:val="21"/>
              </w:rPr>
            </w:pPr>
            <w:r w:rsidRPr="00BA355D">
              <w:rPr>
                <w:rFonts w:ascii="Arial Narrow" w:hAnsi="Arial Narrow"/>
                <w:sz w:val="21"/>
                <w:szCs w:val="21"/>
              </w:rPr>
              <w:t>Platby Menovaným subdodávateľom</w:t>
            </w:r>
          </w:p>
        </w:tc>
        <w:tc>
          <w:tcPr>
            <w:tcW w:w="7670" w:type="dxa"/>
          </w:tcPr>
          <w:p w14:paraId="4C0D0F8A"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 xml:space="preserve">Zhotoviteľ zaplatí Menovanému subdodávateľovi čiastky, ktoré Stavebný dozor potvrdí ako splatné v súlade so zmluvou s Menovaným subdodávateľom. Tieto čiastky vrátane ďalších poplatkov budú zahrnuté v Zmluvnej cene podľa </w:t>
            </w:r>
            <w:proofErr w:type="spellStart"/>
            <w:r w:rsidRPr="00BA355D">
              <w:rPr>
                <w:rFonts w:ascii="Arial Narrow" w:hAnsi="Arial Narrow"/>
                <w:sz w:val="21"/>
                <w:szCs w:val="21"/>
              </w:rPr>
              <w:t>pododstavca</w:t>
            </w:r>
            <w:proofErr w:type="spellEnd"/>
            <w:r w:rsidRPr="00BA355D">
              <w:rPr>
                <w:rFonts w:ascii="Arial Narrow" w:hAnsi="Arial Narrow"/>
                <w:sz w:val="21"/>
                <w:szCs w:val="21"/>
              </w:rPr>
              <w:t xml:space="preserve"> (b) </w:t>
            </w:r>
            <w:proofErr w:type="spellStart"/>
            <w:r w:rsidRPr="00BA355D">
              <w:rPr>
                <w:rFonts w:ascii="Arial Narrow" w:hAnsi="Arial Narrow"/>
                <w:sz w:val="21"/>
                <w:szCs w:val="21"/>
              </w:rPr>
              <w:t>podčlánku</w:t>
            </w:r>
            <w:proofErr w:type="spellEnd"/>
            <w:r w:rsidRPr="00BA355D">
              <w:rPr>
                <w:rFonts w:ascii="Arial Narrow" w:hAnsi="Arial Narrow"/>
                <w:sz w:val="21"/>
                <w:szCs w:val="21"/>
              </w:rPr>
              <w:t xml:space="preserve"> 13.5 (Predbežné sumy), okrem prípadov uvedených v podčlánku 4.5.4 (Preukázanie platieb).</w:t>
            </w:r>
          </w:p>
        </w:tc>
      </w:tr>
      <w:tr w:rsidR="00BA355D" w:rsidRPr="00BA355D" w14:paraId="686755E6" w14:textId="77777777">
        <w:tc>
          <w:tcPr>
            <w:tcW w:w="1870" w:type="dxa"/>
          </w:tcPr>
          <w:p w14:paraId="7EFF8E9F" w14:textId="77777777" w:rsidR="00A50A8B" w:rsidRPr="00BA355D" w:rsidRDefault="00A50A8B">
            <w:pPr>
              <w:spacing w:before="120" w:after="120" w:line="276" w:lineRule="auto"/>
              <w:ind w:right="141"/>
              <w:rPr>
                <w:rFonts w:ascii="Arial Narrow" w:hAnsi="Arial Narrow"/>
                <w:sz w:val="21"/>
                <w:szCs w:val="21"/>
              </w:rPr>
            </w:pPr>
            <w:r w:rsidRPr="00BA355D">
              <w:rPr>
                <w:rFonts w:ascii="Arial Narrow" w:hAnsi="Arial Narrow"/>
                <w:sz w:val="21"/>
                <w:szCs w:val="21"/>
              </w:rPr>
              <w:t>4.5.4</w:t>
            </w:r>
          </w:p>
          <w:p w14:paraId="2D0F63AC" w14:textId="77777777" w:rsidR="00A50A8B" w:rsidRPr="00BA355D" w:rsidRDefault="00A50A8B">
            <w:pPr>
              <w:spacing w:before="120" w:after="120" w:line="276" w:lineRule="auto"/>
              <w:ind w:right="141"/>
              <w:rPr>
                <w:rFonts w:ascii="Arial Narrow" w:hAnsi="Arial Narrow"/>
                <w:sz w:val="21"/>
                <w:szCs w:val="21"/>
              </w:rPr>
            </w:pPr>
            <w:r w:rsidRPr="00BA355D">
              <w:rPr>
                <w:rFonts w:ascii="Arial Narrow" w:hAnsi="Arial Narrow"/>
                <w:sz w:val="21"/>
                <w:szCs w:val="21"/>
              </w:rPr>
              <w:t>Preukázanie platieb</w:t>
            </w:r>
          </w:p>
        </w:tc>
        <w:tc>
          <w:tcPr>
            <w:tcW w:w="7670" w:type="dxa"/>
          </w:tcPr>
          <w:p w14:paraId="426F8557"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Pred vydaním Platobného potvrdenia, ktoré zahrňuje aj čiastku splatnú Menovanému subdodávateľovi, Stavebný dozor môže požadovať, aby Zhotoviteľ poskytol primeraný dôkaz o tom, že Menovaný subdodávateľ obdržal všetky čiastky splatné podľa predchádzajúcich Platobných potvrdení. Pokiaľ Zhotoviteľ:</w:t>
            </w:r>
          </w:p>
          <w:p w14:paraId="4B5B3BDD"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(b)</w:t>
            </w:r>
            <w:r w:rsidRPr="00BA355D">
              <w:rPr>
                <w:rFonts w:ascii="Arial Narrow" w:hAnsi="Arial Narrow"/>
                <w:sz w:val="21"/>
                <w:szCs w:val="21"/>
              </w:rPr>
              <w:tab/>
              <w:t xml:space="preserve">neposkytne Stavebnému dozoru tento primeraný dôkaz, alebo </w:t>
            </w:r>
          </w:p>
          <w:p w14:paraId="06145E49"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(b)</w:t>
            </w:r>
            <w:r w:rsidRPr="00BA355D">
              <w:rPr>
                <w:rFonts w:ascii="Arial Narrow" w:hAnsi="Arial Narrow"/>
                <w:sz w:val="21"/>
                <w:szCs w:val="21"/>
              </w:rPr>
              <w:tab/>
              <w:t>(i) nepredloží Stavebnému dozoru písomné uistenie, že Zhotoviteľ má právo neposkytnúť alebo odmietnuť platbu týchto čiastok, a (ii) nepredloží Stavebnému dozoru primeraný dôkaz o tom, že Menovanému subdodávateľovi bol oznámený Zhotoviteľov nárok,</w:t>
            </w:r>
          </w:p>
          <w:p w14:paraId="5671D78E"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 xml:space="preserve">potom Objednávateľ je oprávnený (podľa vlastného uváženia) zaplatiť priamo Menovanému subdodávateľovi časť čiastky, alebo všetky tieto čiastky, ktoré boli už skôr potvrdené (mínus aplikovateľné odpočty), ako sú splatné Menovanému Subdodávateľovi, a ku ktorým Zhotoviteľ nepredloží dôkaz opísaný vo vyššie uvedených </w:t>
            </w:r>
            <w:proofErr w:type="spellStart"/>
            <w:r w:rsidRPr="00BA355D">
              <w:rPr>
                <w:rFonts w:ascii="Arial Narrow" w:hAnsi="Arial Narrow"/>
                <w:sz w:val="21"/>
                <w:szCs w:val="21"/>
              </w:rPr>
              <w:t>pododstavcoch</w:t>
            </w:r>
            <w:proofErr w:type="spellEnd"/>
            <w:r w:rsidRPr="00BA355D">
              <w:rPr>
                <w:rFonts w:ascii="Arial Narrow" w:hAnsi="Arial Narrow"/>
                <w:sz w:val="21"/>
                <w:szCs w:val="21"/>
              </w:rPr>
              <w:t xml:space="preserve"> (a) a (b). Zhotoviteľ potom spätne zaplatí Objednávateľovi čiastku, ktorá bola Menovanému subdodávateľovi vyplatená priamo Objednávateľom.</w:t>
            </w:r>
          </w:p>
        </w:tc>
      </w:tr>
      <w:tr w:rsidR="00BA355D" w:rsidRPr="00BA355D" w14:paraId="7730B367" w14:textId="77777777">
        <w:tc>
          <w:tcPr>
            <w:tcW w:w="1870" w:type="dxa"/>
          </w:tcPr>
          <w:p w14:paraId="5F57474C" w14:textId="77777777" w:rsidR="00A50A8B" w:rsidRPr="00BA355D" w:rsidRDefault="00A50A8B">
            <w:pPr>
              <w:spacing w:before="120" w:after="120" w:line="276" w:lineRule="auto"/>
              <w:ind w:right="141"/>
              <w:rPr>
                <w:rFonts w:ascii="Arial Narrow" w:hAnsi="Arial Narrow"/>
                <w:sz w:val="21"/>
                <w:szCs w:val="21"/>
              </w:rPr>
            </w:pPr>
            <w:r w:rsidRPr="00BA355D">
              <w:rPr>
                <w:rFonts w:ascii="Arial Narrow" w:hAnsi="Arial Narrow"/>
                <w:sz w:val="21"/>
                <w:szCs w:val="21"/>
              </w:rPr>
              <w:t>4.6</w:t>
            </w:r>
          </w:p>
          <w:p w14:paraId="32571A48" w14:textId="77777777" w:rsidR="00A50A8B" w:rsidRPr="00BA355D" w:rsidRDefault="00A50A8B">
            <w:pPr>
              <w:spacing w:before="120" w:after="120" w:line="276" w:lineRule="auto"/>
              <w:ind w:right="141"/>
              <w:rPr>
                <w:rFonts w:ascii="Arial Narrow" w:hAnsi="Arial Narrow"/>
                <w:sz w:val="21"/>
                <w:szCs w:val="21"/>
              </w:rPr>
            </w:pPr>
            <w:r w:rsidRPr="00BA355D">
              <w:rPr>
                <w:rFonts w:ascii="Arial Narrow" w:hAnsi="Arial Narrow"/>
                <w:sz w:val="21"/>
                <w:szCs w:val="21"/>
              </w:rPr>
              <w:t>Spolupráca</w:t>
            </w:r>
          </w:p>
        </w:tc>
        <w:tc>
          <w:tcPr>
            <w:tcW w:w="7670" w:type="dxa"/>
          </w:tcPr>
          <w:p w14:paraId="529816AB"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Na koniec podčlánku 4.6 sa vkladá nasledovný text:</w:t>
            </w:r>
          </w:p>
          <w:p w14:paraId="2FAA8825"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Zaistenie vhodných podmienok pre vykonávanie prác a činností ďalších Zhotoviteľov zamestnaných Objednávateľom na Stavenisku a jeho súčastiach, ich vzájomná spolupráca a koordinácia prác je povinnosťou Zhotoviteľa v rozsahu uvedenom v Zmluvných dokumentoch, tak aby nebola ohrozená kvalita prác, Lehota výstavby Diela alebo jeho častí alebo Sekcií, ako aj súvisiacich diel.</w:t>
            </w:r>
          </w:p>
          <w:p w14:paraId="3C35CE1B"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Ďalšie podrobnosti, ako aj požiadavky na spoluprácu, vrátane koordinácie prác sú uvedené v Požiadavkách Objednávateľa a v Dokumentácii poskytnutej Objednávateľom.</w:t>
            </w:r>
          </w:p>
        </w:tc>
      </w:tr>
      <w:tr w:rsidR="00BA355D" w:rsidRPr="00BA355D" w14:paraId="0089A2ED" w14:textId="77777777">
        <w:tc>
          <w:tcPr>
            <w:tcW w:w="1870" w:type="dxa"/>
          </w:tcPr>
          <w:p w14:paraId="225F6F34" w14:textId="77777777" w:rsidR="00A50A8B" w:rsidRPr="00BA355D" w:rsidRDefault="00A50A8B">
            <w:pPr>
              <w:spacing w:before="120" w:after="120" w:line="276" w:lineRule="auto"/>
              <w:ind w:right="141"/>
              <w:rPr>
                <w:rFonts w:ascii="Arial Narrow" w:hAnsi="Arial Narrow"/>
                <w:sz w:val="21"/>
                <w:szCs w:val="21"/>
              </w:rPr>
            </w:pPr>
            <w:r w:rsidRPr="00BA355D">
              <w:rPr>
                <w:rFonts w:ascii="Arial Narrow" w:hAnsi="Arial Narrow"/>
                <w:sz w:val="21"/>
                <w:szCs w:val="21"/>
              </w:rPr>
              <w:t>4.7</w:t>
            </w:r>
          </w:p>
          <w:p w14:paraId="4239F03D" w14:textId="77777777" w:rsidR="00A50A8B" w:rsidRPr="00BA355D" w:rsidRDefault="00A50A8B">
            <w:pPr>
              <w:spacing w:before="120" w:after="120" w:line="276" w:lineRule="auto"/>
              <w:ind w:right="141"/>
              <w:rPr>
                <w:rFonts w:ascii="Arial Narrow" w:hAnsi="Arial Narrow"/>
                <w:sz w:val="21"/>
                <w:szCs w:val="21"/>
              </w:rPr>
            </w:pPr>
            <w:r w:rsidRPr="00BA355D">
              <w:rPr>
                <w:rFonts w:ascii="Arial Narrow" w:hAnsi="Arial Narrow"/>
                <w:sz w:val="21"/>
                <w:szCs w:val="21"/>
              </w:rPr>
              <w:t>Vytyčovanie</w:t>
            </w:r>
          </w:p>
        </w:tc>
        <w:tc>
          <w:tcPr>
            <w:tcW w:w="7670" w:type="dxa"/>
          </w:tcPr>
          <w:p w14:paraId="43C21F8A"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Za prvý odsek podčlánku 4.7 sa vkladá nasledovný text:</w:t>
            </w:r>
          </w:p>
          <w:p w14:paraId="0940C0A3"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Pred začatím stavebných prác písomne Zhotoviteľ potvrdí Stavebnému dozoru, že skontroloval podklady od Objednávateľa týkajúce sa bodu 4.7 Vytyčovanie.</w:t>
            </w:r>
          </w:p>
          <w:p w14:paraId="142AD5FB"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V súvislosti s vytýčením Diela sa Strany dohodli na nasledovnom:</w:t>
            </w:r>
          </w:p>
          <w:p w14:paraId="4A5FAA77"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a)</w:t>
            </w:r>
            <w:r w:rsidRPr="00BA355D">
              <w:tab/>
            </w:r>
            <w:r w:rsidRPr="00BA355D">
              <w:rPr>
                <w:rFonts w:ascii="Arial Narrow" w:hAnsi="Arial Narrow"/>
                <w:sz w:val="21"/>
                <w:szCs w:val="21"/>
              </w:rPr>
              <w:t>Objednávateľ odovzdá Zhotoviteľovi body vytyčovacej siete;</w:t>
            </w:r>
          </w:p>
          <w:p w14:paraId="531B7E7B" w14:textId="0AA7D713"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b)</w:t>
            </w:r>
            <w:r w:rsidRPr="00BA355D">
              <w:rPr>
                <w:rFonts w:ascii="Arial Narrow" w:hAnsi="Arial Narrow"/>
                <w:sz w:val="21"/>
                <w:szCs w:val="21"/>
              </w:rPr>
              <w:tab/>
              <w:t>Zhotoviteľ zabezpečí vytýčenie priestorovej polohy (osi) hlavnej trasy, objektov a obvod</w:t>
            </w:r>
            <w:r w:rsidR="00B82CD2" w:rsidRPr="00BA355D">
              <w:rPr>
                <w:rFonts w:ascii="Arial Narrow" w:hAnsi="Arial Narrow"/>
                <w:sz w:val="21"/>
                <w:szCs w:val="21"/>
              </w:rPr>
              <w:t>u</w:t>
            </w:r>
            <w:r w:rsidRPr="00BA355D">
              <w:rPr>
                <w:rFonts w:ascii="Arial Narrow" w:hAnsi="Arial Narrow"/>
                <w:sz w:val="21"/>
                <w:szCs w:val="21"/>
              </w:rPr>
              <w:t xml:space="preserve"> Staveniska;</w:t>
            </w:r>
          </w:p>
          <w:p w14:paraId="60D01A0F"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c)</w:t>
            </w:r>
            <w:r w:rsidRPr="00BA355D">
              <w:rPr>
                <w:rFonts w:ascii="Arial Narrow" w:hAnsi="Arial Narrow"/>
                <w:sz w:val="21"/>
                <w:szCs w:val="21"/>
              </w:rPr>
              <w:tab/>
              <w:t>Zhotoviteľ výrazným a trvalým spôsobom ohraničí majetkovú hranicu trvalého, dočasného a ročného záberu;</w:t>
            </w:r>
          </w:p>
          <w:p w14:paraId="2A84A870"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d)</w:t>
            </w:r>
            <w:r w:rsidRPr="00BA355D">
              <w:rPr>
                <w:rFonts w:ascii="Arial Narrow" w:hAnsi="Arial Narrow"/>
                <w:sz w:val="21"/>
                <w:szCs w:val="21"/>
              </w:rPr>
              <w:tab/>
              <w:t xml:space="preserve">Zhotoviteľ počas projektovania a realizácie je povinný dodržať majetkovú hranicu danú Zmluvou a jej odsúhlasenými Zmenami; </w:t>
            </w:r>
          </w:p>
          <w:p w14:paraId="3E3E953F"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e)</w:t>
            </w:r>
            <w:r w:rsidRPr="00BA355D">
              <w:rPr>
                <w:rFonts w:ascii="Arial Narrow" w:hAnsi="Arial Narrow"/>
                <w:sz w:val="21"/>
                <w:szCs w:val="21"/>
              </w:rPr>
              <w:tab/>
              <w:t xml:space="preserve">Zhotoviteľ je povinný na začiatku a na konci trasy stavby prispôsobiť smerové vedenie trasy Diela smerovému vedeniu s ním súvisiacich diel. </w:t>
            </w:r>
          </w:p>
          <w:p w14:paraId="01F07373"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Ďalšie podrobnosti sú uvedené v Požiadavkách Objednávateľa a v Dokumentácii poskytnutej Objednávateľom.</w:t>
            </w:r>
          </w:p>
        </w:tc>
      </w:tr>
      <w:tr w:rsidR="00BA355D" w:rsidRPr="00BA355D" w14:paraId="3EEAED73" w14:textId="77777777">
        <w:tc>
          <w:tcPr>
            <w:tcW w:w="1870" w:type="dxa"/>
          </w:tcPr>
          <w:p w14:paraId="3B3C0EA7" w14:textId="77777777" w:rsidR="00A50A8B" w:rsidRPr="00BA355D" w:rsidRDefault="00A50A8B">
            <w:pPr>
              <w:spacing w:before="120" w:after="120" w:line="276" w:lineRule="auto"/>
              <w:ind w:right="141"/>
              <w:rPr>
                <w:rFonts w:ascii="Arial Narrow" w:hAnsi="Arial Narrow"/>
                <w:sz w:val="21"/>
                <w:szCs w:val="21"/>
              </w:rPr>
            </w:pPr>
            <w:r w:rsidRPr="00BA355D">
              <w:rPr>
                <w:rFonts w:ascii="Arial Narrow" w:hAnsi="Arial Narrow"/>
                <w:sz w:val="21"/>
                <w:szCs w:val="21"/>
              </w:rPr>
              <w:t>4.10</w:t>
            </w:r>
          </w:p>
          <w:p w14:paraId="0A0B021E" w14:textId="77777777" w:rsidR="00A50A8B" w:rsidRPr="00BA355D" w:rsidRDefault="00A50A8B">
            <w:pPr>
              <w:spacing w:before="120" w:after="120" w:line="276" w:lineRule="auto"/>
              <w:ind w:right="141"/>
              <w:rPr>
                <w:rFonts w:ascii="Arial Narrow" w:hAnsi="Arial Narrow"/>
                <w:sz w:val="21"/>
                <w:szCs w:val="21"/>
              </w:rPr>
            </w:pPr>
            <w:r w:rsidRPr="00BA355D">
              <w:rPr>
                <w:rFonts w:ascii="Arial Narrow" w:hAnsi="Arial Narrow"/>
                <w:sz w:val="21"/>
                <w:szCs w:val="21"/>
              </w:rPr>
              <w:t>Údaje o Stavenisku</w:t>
            </w:r>
          </w:p>
        </w:tc>
        <w:tc>
          <w:tcPr>
            <w:tcW w:w="7670" w:type="dxa"/>
          </w:tcPr>
          <w:p w14:paraId="635CFD62"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Na koniec podčlánku 4.10 sa vkladá text:</w:t>
            </w:r>
          </w:p>
          <w:p w14:paraId="01717332"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 xml:space="preserve">Má sa za to, že údaje o Stavenisku podľa tohto podčlánku sú akékoľvek údaje uvedené v Zmluve a podkladoch verejného obstarávania v Požiadavkách Objednávateľa, Dokumentoch poskytnutých Objednávateľom a ostatné verejne dostupné údaje (ak sú). Zhotoviteľ je zodpovedný za zaobstaranie ďalších údajov a informácií o Stavenisku a ich interpretácií a taktiež je povinný zabezpečiť v rámci projektových prác doplňujúce prieskumy v rozsahu a podrobnostiach vylučujúcich v maximálnej možnej miere nepredvídateľné fyzické podmienky definované </w:t>
            </w:r>
            <w:proofErr w:type="spellStart"/>
            <w:r w:rsidRPr="00BA355D">
              <w:rPr>
                <w:rFonts w:ascii="Arial Narrow" w:hAnsi="Arial Narrow"/>
                <w:sz w:val="21"/>
                <w:szCs w:val="21"/>
              </w:rPr>
              <w:t>podčlánkom</w:t>
            </w:r>
            <w:proofErr w:type="spellEnd"/>
            <w:r w:rsidRPr="00BA355D">
              <w:rPr>
                <w:rFonts w:ascii="Arial Narrow" w:hAnsi="Arial Narrow"/>
                <w:sz w:val="21"/>
                <w:szCs w:val="21"/>
              </w:rPr>
              <w:t xml:space="preserve"> 4.12 (Nepredvídateľné fyzické podmienky).</w:t>
            </w:r>
          </w:p>
          <w:p w14:paraId="785CE96D"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 xml:space="preserve">Zhotoviteľ je povinný vyhotovovať a archivovať fotodokumentáciu o priebehu vykonávania Diela, predovšetkým však všetkých zakrývaných častí Diela. Na tento účel je Zhotoviteľ povinný vytvoriť zdieľané cloudové/elektronické úložisko a umožniť vytvorenie prístupu do tohto úložiska pre Stavebný dozor a Objednávateľa. Na požiadanie Objednávateľa je Zhotoviteľ povinný umožniť Objednávateľovi vyhotovenie kópií fotodokumentácie. </w:t>
            </w:r>
          </w:p>
          <w:p w14:paraId="1F73F782"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 xml:space="preserve">Zhotoviteľ je povinný dvakrát mesačne, z toho raz v posledný deň v mesiaci zabezpečiť videozáznam z celej stavby prostredníctvom </w:t>
            </w:r>
            <w:proofErr w:type="spellStart"/>
            <w:r w:rsidRPr="00BA355D">
              <w:rPr>
                <w:rFonts w:ascii="Arial Narrow" w:hAnsi="Arial Narrow"/>
                <w:sz w:val="21"/>
                <w:szCs w:val="21"/>
              </w:rPr>
              <w:t>dronu</w:t>
            </w:r>
            <w:proofErr w:type="spellEnd"/>
            <w:r w:rsidRPr="00BA355D">
              <w:rPr>
                <w:rFonts w:ascii="Arial Narrow" w:hAnsi="Arial Narrow"/>
                <w:sz w:val="21"/>
                <w:szCs w:val="21"/>
              </w:rPr>
              <w:t xml:space="preserve">, ktoré budú slúžiť na prezentáciu pre verejnosť. Kamera </w:t>
            </w:r>
            <w:proofErr w:type="spellStart"/>
            <w:r w:rsidRPr="00BA355D">
              <w:rPr>
                <w:rFonts w:ascii="Arial Narrow" w:hAnsi="Arial Narrow"/>
                <w:sz w:val="21"/>
                <w:szCs w:val="21"/>
              </w:rPr>
              <w:t>dronu</w:t>
            </w:r>
            <w:proofErr w:type="spellEnd"/>
            <w:r w:rsidRPr="00BA355D">
              <w:rPr>
                <w:rFonts w:ascii="Arial Narrow" w:hAnsi="Arial Narrow"/>
                <w:sz w:val="21"/>
                <w:szCs w:val="21"/>
              </w:rPr>
              <w:t xml:space="preserve"> nesmie mať menšie rozlíšenie ako 5 </w:t>
            </w:r>
            <w:proofErr w:type="spellStart"/>
            <w:r w:rsidRPr="00BA355D">
              <w:rPr>
                <w:rFonts w:ascii="Arial Narrow" w:hAnsi="Arial Narrow"/>
                <w:sz w:val="21"/>
                <w:szCs w:val="21"/>
              </w:rPr>
              <w:t>MPx</w:t>
            </w:r>
            <w:proofErr w:type="spellEnd"/>
            <w:r w:rsidRPr="00BA355D">
              <w:rPr>
                <w:rFonts w:ascii="Arial Narrow" w:hAnsi="Arial Narrow"/>
                <w:sz w:val="21"/>
                <w:szCs w:val="21"/>
              </w:rPr>
              <w:t xml:space="preserve">. Všetky náklady spojené so zabezpečením a obsluhou </w:t>
            </w:r>
            <w:proofErr w:type="spellStart"/>
            <w:r w:rsidRPr="00BA355D">
              <w:rPr>
                <w:rFonts w:ascii="Arial Narrow" w:hAnsi="Arial Narrow"/>
                <w:sz w:val="21"/>
                <w:szCs w:val="21"/>
              </w:rPr>
              <w:t>dronu</w:t>
            </w:r>
            <w:proofErr w:type="spellEnd"/>
            <w:r w:rsidRPr="00BA355D">
              <w:rPr>
                <w:rFonts w:ascii="Arial Narrow" w:hAnsi="Arial Narrow"/>
                <w:sz w:val="21"/>
                <w:szCs w:val="21"/>
              </w:rPr>
              <w:t>, tak ako aj so spracovaním jeho videozáznamov do finálnej podoby, musí zabezpečiť Zhotoviteľ, tieto budú zahrnuté v Akceptovanej zmluvnej hodnote. Zhotoviteľ je povinný videozáznamy z </w:t>
            </w:r>
            <w:proofErr w:type="spellStart"/>
            <w:r w:rsidRPr="00BA355D">
              <w:rPr>
                <w:rFonts w:ascii="Arial Narrow" w:hAnsi="Arial Narrow"/>
                <w:sz w:val="21"/>
                <w:szCs w:val="21"/>
              </w:rPr>
              <w:t>dronu</w:t>
            </w:r>
            <w:proofErr w:type="spellEnd"/>
            <w:r w:rsidRPr="00BA355D">
              <w:rPr>
                <w:rFonts w:ascii="Arial Narrow" w:hAnsi="Arial Narrow"/>
                <w:sz w:val="21"/>
                <w:szCs w:val="21"/>
              </w:rPr>
              <w:t xml:space="preserve"> vyhotovené podľa tohto </w:t>
            </w:r>
            <w:proofErr w:type="spellStart"/>
            <w:r w:rsidRPr="00BA355D">
              <w:rPr>
                <w:rFonts w:ascii="Arial Narrow" w:hAnsi="Arial Narrow"/>
                <w:sz w:val="21"/>
                <w:szCs w:val="21"/>
              </w:rPr>
              <w:t>počlánku</w:t>
            </w:r>
            <w:proofErr w:type="spellEnd"/>
            <w:r w:rsidRPr="00BA355D">
              <w:rPr>
                <w:rFonts w:ascii="Arial Narrow" w:hAnsi="Arial Narrow"/>
                <w:sz w:val="21"/>
                <w:szCs w:val="21"/>
              </w:rPr>
              <w:t xml:space="preserve"> ukladať na úložisku, ktorý na tento účel zriadil a sprístupnil v súlade s predchádzajúcim odsekom.</w:t>
            </w:r>
          </w:p>
        </w:tc>
      </w:tr>
      <w:tr w:rsidR="00BA355D" w:rsidRPr="00BA355D" w14:paraId="50C791F7" w14:textId="77777777">
        <w:tc>
          <w:tcPr>
            <w:tcW w:w="1870" w:type="dxa"/>
          </w:tcPr>
          <w:p w14:paraId="55A42998" w14:textId="77777777" w:rsidR="00A50A8B" w:rsidRPr="00BA355D" w:rsidRDefault="00A50A8B">
            <w:pPr>
              <w:spacing w:before="120" w:after="120" w:line="276" w:lineRule="auto"/>
              <w:ind w:right="141"/>
              <w:rPr>
                <w:rFonts w:ascii="Arial Narrow" w:hAnsi="Arial Narrow"/>
                <w:sz w:val="21"/>
                <w:szCs w:val="21"/>
              </w:rPr>
            </w:pPr>
            <w:r w:rsidRPr="00BA355D">
              <w:rPr>
                <w:rFonts w:ascii="Arial Narrow" w:hAnsi="Arial Narrow"/>
                <w:sz w:val="21"/>
                <w:szCs w:val="21"/>
              </w:rPr>
              <w:t>4.12</w:t>
            </w:r>
          </w:p>
          <w:p w14:paraId="15DC9DBD" w14:textId="77777777" w:rsidR="00A50A8B" w:rsidRPr="00BA355D" w:rsidRDefault="00A50A8B">
            <w:pPr>
              <w:spacing w:before="120" w:after="120" w:line="276" w:lineRule="auto"/>
              <w:ind w:right="141"/>
              <w:rPr>
                <w:rFonts w:ascii="Arial Narrow" w:hAnsi="Arial Narrow"/>
                <w:sz w:val="21"/>
                <w:szCs w:val="21"/>
              </w:rPr>
            </w:pPr>
            <w:r w:rsidRPr="00BA355D">
              <w:rPr>
                <w:rFonts w:ascii="Arial Narrow" w:hAnsi="Arial Narrow"/>
                <w:sz w:val="21"/>
                <w:szCs w:val="21"/>
              </w:rPr>
              <w:t>Nepredvídateľné fyzické podmienky</w:t>
            </w:r>
          </w:p>
        </w:tc>
        <w:tc>
          <w:tcPr>
            <w:tcW w:w="7670" w:type="dxa"/>
          </w:tcPr>
          <w:p w14:paraId="4B9C1641"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Na koniec podčlánku 4.12 sa vkladá nasledovný text:</w:t>
            </w:r>
          </w:p>
          <w:p w14:paraId="3E0E971A"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 xml:space="preserve">V nadväznosti na </w:t>
            </w:r>
            <w:proofErr w:type="spellStart"/>
            <w:r w:rsidRPr="00BA355D">
              <w:rPr>
                <w:rFonts w:ascii="Arial Narrow" w:hAnsi="Arial Narrow"/>
                <w:sz w:val="21"/>
                <w:szCs w:val="21"/>
              </w:rPr>
              <w:t>podčlánok</w:t>
            </w:r>
            <w:proofErr w:type="spellEnd"/>
            <w:r w:rsidRPr="00BA355D">
              <w:rPr>
                <w:rFonts w:ascii="Arial Narrow" w:hAnsi="Arial Narrow"/>
                <w:sz w:val="21"/>
                <w:szCs w:val="21"/>
              </w:rPr>
              <w:t xml:space="preserve"> 4.10 </w:t>
            </w:r>
            <w:r w:rsidRPr="00BA355D">
              <w:rPr>
                <w:rFonts w:ascii="Arial Narrow" w:hAnsi="Arial Narrow"/>
                <w:i/>
                <w:iCs/>
                <w:sz w:val="21"/>
                <w:szCs w:val="21"/>
              </w:rPr>
              <w:t>Údaje o Stavenisku</w:t>
            </w:r>
            <w:r w:rsidRPr="00BA355D">
              <w:rPr>
                <w:rFonts w:ascii="Arial Narrow" w:hAnsi="Arial Narrow"/>
                <w:sz w:val="21"/>
                <w:szCs w:val="21"/>
              </w:rPr>
              <w:t xml:space="preserve"> a </w:t>
            </w:r>
            <w:proofErr w:type="spellStart"/>
            <w:r w:rsidRPr="00BA355D">
              <w:rPr>
                <w:rFonts w:ascii="Arial Narrow" w:hAnsi="Arial Narrow"/>
                <w:sz w:val="21"/>
                <w:szCs w:val="21"/>
              </w:rPr>
              <w:t>podčlánok</w:t>
            </w:r>
            <w:proofErr w:type="spellEnd"/>
            <w:r w:rsidRPr="00BA355D">
              <w:rPr>
                <w:rFonts w:ascii="Arial Narrow" w:hAnsi="Arial Narrow"/>
                <w:sz w:val="21"/>
                <w:szCs w:val="21"/>
              </w:rPr>
              <w:t xml:space="preserve"> 1.1.6.8 </w:t>
            </w:r>
            <w:r w:rsidRPr="00BA355D">
              <w:rPr>
                <w:rFonts w:ascii="Arial Narrow" w:hAnsi="Arial Narrow"/>
                <w:i/>
                <w:iCs/>
                <w:sz w:val="21"/>
                <w:szCs w:val="21"/>
              </w:rPr>
              <w:t>Nepredvídateľné</w:t>
            </w:r>
            <w:r w:rsidRPr="00BA355D">
              <w:rPr>
                <w:rFonts w:ascii="Arial Narrow" w:hAnsi="Arial Narrow"/>
                <w:sz w:val="21"/>
                <w:szCs w:val="21"/>
              </w:rPr>
              <w:t xml:space="preserve"> akékoľvek fyzické podmienky, zistiteľné alebo predvídateľné pri podrobnej prehliadke Staveniska skúseným Zhotoviteľom pred predložením jeho Ponuky neoprávňujú Zhotoviteľa predložiť nárok podľa tohto podčlánku.</w:t>
            </w:r>
          </w:p>
        </w:tc>
      </w:tr>
      <w:tr w:rsidR="00BA355D" w:rsidRPr="00BA355D" w14:paraId="6E7534F6" w14:textId="77777777">
        <w:tc>
          <w:tcPr>
            <w:tcW w:w="1870" w:type="dxa"/>
          </w:tcPr>
          <w:p w14:paraId="1337A28D" w14:textId="77777777" w:rsidR="00A50A8B" w:rsidRPr="00BA355D" w:rsidRDefault="00A50A8B">
            <w:pPr>
              <w:spacing w:before="120" w:after="120" w:line="276" w:lineRule="auto"/>
              <w:ind w:right="141"/>
              <w:rPr>
                <w:rFonts w:ascii="Arial Narrow" w:hAnsi="Arial Narrow"/>
                <w:sz w:val="21"/>
                <w:szCs w:val="21"/>
              </w:rPr>
            </w:pPr>
            <w:r w:rsidRPr="00BA355D">
              <w:rPr>
                <w:rFonts w:ascii="Arial Narrow" w:hAnsi="Arial Narrow"/>
                <w:sz w:val="21"/>
                <w:szCs w:val="21"/>
              </w:rPr>
              <w:t>4.13</w:t>
            </w:r>
          </w:p>
          <w:p w14:paraId="5863AB53" w14:textId="77777777" w:rsidR="00A50A8B" w:rsidRPr="00BA355D" w:rsidRDefault="00A50A8B">
            <w:pPr>
              <w:spacing w:before="120" w:after="120" w:line="276" w:lineRule="auto"/>
              <w:ind w:right="141"/>
              <w:rPr>
                <w:rFonts w:ascii="Arial Narrow" w:hAnsi="Arial Narrow"/>
                <w:sz w:val="21"/>
                <w:szCs w:val="21"/>
              </w:rPr>
            </w:pPr>
            <w:r w:rsidRPr="00BA355D">
              <w:rPr>
                <w:rFonts w:ascii="Arial Narrow" w:hAnsi="Arial Narrow"/>
                <w:sz w:val="21"/>
                <w:szCs w:val="21"/>
              </w:rPr>
              <w:t>Prístupové práva a prostriedky Zhotoviteľa</w:t>
            </w:r>
          </w:p>
        </w:tc>
        <w:tc>
          <w:tcPr>
            <w:tcW w:w="7670" w:type="dxa"/>
          </w:tcPr>
          <w:p w14:paraId="02B08086"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Na koniec podčlánku 4.13 sa vkladá nasledovný text:</w:t>
            </w:r>
          </w:p>
          <w:p w14:paraId="483F4156"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Zhotoviteľ, v rámci prípravy jeho Plánu organizácie projektu (viď Požiadavky Objednávateľa), bude uvažovať s takými prístupmi, aby čo v najmenšej miere obmedzoval verejnosť. Po dokončení prác Zhotoviteľ uvedie užívané územie do pôvodného stavu bez nároku na úhradu.</w:t>
            </w:r>
          </w:p>
          <w:p w14:paraId="3DBA63F9"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Zhotoviteľ bude dodržiavať všetky jeho a jemu známe dohody s vlastníkmi používaných pozemkov pri realizácii Diela. Zhotoviteľovi budú, na požiadanie, poskytnuté kópie takýchto dohôd.</w:t>
            </w:r>
          </w:p>
          <w:p w14:paraId="33EB8C61"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Ďalšie podrobnosti sú uvedené v Požiadavkách Objednávateľa.</w:t>
            </w:r>
          </w:p>
        </w:tc>
      </w:tr>
      <w:tr w:rsidR="00BA355D" w:rsidRPr="00BA355D" w14:paraId="5C4DA731" w14:textId="77777777">
        <w:tc>
          <w:tcPr>
            <w:tcW w:w="1870" w:type="dxa"/>
          </w:tcPr>
          <w:p w14:paraId="217DA566" w14:textId="77777777" w:rsidR="00A50A8B" w:rsidRPr="00BA355D" w:rsidRDefault="00A50A8B">
            <w:pPr>
              <w:spacing w:before="120" w:after="120" w:line="276" w:lineRule="auto"/>
              <w:ind w:right="141"/>
              <w:rPr>
                <w:rFonts w:ascii="Arial Narrow" w:hAnsi="Arial Narrow"/>
                <w:sz w:val="21"/>
                <w:szCs w:val="21"/>
              </w:rPr>
            </w:pPr>
            <w:r w:rsidRPr="00BA355D">
              <w:rPr>
                <w:rFonts w:ascii="Arial Narrow" w:hAnsi="Arial Narrow"/>
                <w:sz w:val="21"/>
                <w:szCs w:val="21"/>
              </w:rPr>
              <w:t xml:space="preserve">4.15 </w:t>
            </w:r>
          </w:p>
          <w:p w14:paraId="6C3F0069" w14:textId="77777777" w:rsidR="00A50A8B" w:rsidRPr="00BA355D" w:rsidRDefault="00A50A8B">
            <w:pPr>
              <w:spacing w:before="120" w:after="120" w:line="276" w:lineRule="auto"/>
              <w:ind w:right="141"/>
              <w:rPr>
                <w:rFonts w:ascii="Arial Narrow" w:hAnsi="Arial Narrow"/>
                <w:sz w:val="21"/>
                <w:szCs w:val="21"/>
              </w:rPr>
            </w:pPr>
            <w:r w:rsidRPr="00BA355D">
              <w:rPr>
                <w:rFonts w:ascii="Arial Narrow" w:hAnsi="Arial Narrow"/>
                <w:sz w:val="21"/>
                <w:szCs w:val="21"/>
              </w:rPr>
              <w:t>Prístupové cesty</w:t>
            </w:r>
          </w:p>
        </w:tc>
        <w:tc>
          <w:tcPr>
            <w:tcW w:w="7670" w:type="dxa"/>
          </w:tcPr>
          <w:p w14:paraId="47FFAB7D"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Na koniec podčlánku 4.15 sa vkladá nasledovný text:</w:t>
            </w:r>
          </w:p>
          <w:p w14:paraId="3662B141" w14:textId="2F03683A"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 xml:space="preserve">Zhotoviteľ je zodpovedný za riešenie prístupu, zriadenie, udržiavanie a zrušenie akýchkoľvek prístupových alebo obchádzkových ciest potrebných počas realizácie Diela. </w:t>
            </w:r>
            <w:r w:rsidR="00D16AEA" w:rsidRPr="00BA355D">
              <w:rPr>
                <w:rFonts w:ascii="Arial Narrow" w:hAnsi="Arial Narrow"/>
                <w:sz w:val="21"/>
                <w:szCs w:val="21"/>
              </w:rPr>
              <w:t>Pred začatím prác je Zhotoviteľ povinný pripraviť a predložiť Stavebnému dozoru a Objednávateľovi dokumentáciu skutočného stavu (</w:t>
            </w:r>
            <w:proofErr w:type="spellStart"/>
            <w:r w:rsidR="00D16AEA" w:rsidRPr="00BA355D">
              <w:rPr>
                <w:rFonts w:ascii="Arial Narrow" w:hAnsi="Arial Narrow"/>
                <w:sz w:val="21"/>
                <w:szCs w:val="21"/>
              </w:rPr>
              <w:t>pasport</w:t>
            </w:r>
            <w:proofErr w:type="spellEnd"/>
            <w:r w:rsidR="00D16AEA" w:rsidRPr="00BA355D">
              <w:rPr>
                <w:rFonts w:ascii="Arial Narrow" w:hAnsi="Arial Narrow"/>
                <w:sz w:val="21"/>
                <w:szCs w:val="21"/>
              </w:rPr>
              <w:t xml:space="preserve">) používaných prístupových ciest a priľahlých nehnuteľností, nie však neskôr ako 30 dní po účinnosti </w:t>
            </w:r>
            <w:proofErr w:type="spellStart"/>
            <w:r w:rsidR="00D16AEA" w:rsidRPr="00BA355D">
              <w:rPr>
                <w:rFonts w:ascii="Arial Narrow" w:hAnsi="Arial Narrow"/>
                <w:sz w:val="21"/>
                <w:szCs w:val="21"/>
              </w:rPr>
              <w:t>ZoD</w:t>
            </w:r>
            <w:proofErr w:type="spellEnd"/>
            <w:r w:rsidR="00D16AEA" w:rsidRPr="00BA355D">
              <w:rPr>
                <w:rFonts w:ascii="Arial Narrow" w:hAnsi="Arial Narrow"/>
                <w:sz w:val="21"/>
                <w:szCs w:val="21"/>
              </w:rPr>
              <w:t xml:space="preserve">. </w:t>
            </w:r>
          </w:p>
          <w:p w14:paraId="0336D219" w14:textId="30C23CA8"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Zhotoviteľ taktiež pripraví pasportizáciu nehnuteľností, ktoré ležia v blízkosti prístupových ciest alebo v blízkosti Staveniska a ktoré by mohli byť stavebnou činnosťou Zhotoviteľa poškodené alebo ohrozené</w:t>
            </w:r>
            <w:r w:rsidR="0000475C" w:rsidRPr="00BA355D">
              <w:rPr>
                <w:rFonts w:ascii="Arial Narrow" w:hAnsi="Arial Narrow"/>
                <w:sz w:val="21"/>
                <w:szCs w:val="21"/>
              </w:rPr>
              <w:t>,</w:t>
            </w:r>
            <w:r w:rsidRPr="00BA355D">
              <w:rPr>
                <w:rFonts w:ascii="Arial Narrow" w:hAnsi="Arial Narrow"/>
                <w:sz w:val="21"/>
                <w:szCs w:val="21"/>
              </w:rPr>
              <w:t xml:space="preserve"> nie však neskôr ako 30 dní po účinnosti </w:t>
            </w:r>
            <w:proofErr w:type="spellStart"/>
            <w:r w:rsidRPr="00BA355D">
              <w:rPr>
                <w:rFonts w:ascii="Arial Narrow" w:hAnsi="Arial Narrow"/>
                <w:sz w:val="21"/>
                <w:szCs w:val="21"/>
              </w:rPr>
              <w:t>ZoD</w:t>
            </w:r>
            <w:proofErr w:type="spellEnd"/>
            <w:r w:rsidRPr="00BA355D">
              <w:rPr>
                <w:rFonts w:ascii="Arial Narrow" w:hAnsi="Arial Narrow"/>
                <w:sz w:val="21"/>
                <w:szCs w:val="21"/>
              </w:rPr>
              <w:t>.</w:t>
            </w:r>
          </w:p>
          <w:p w14:paraId="1815D783" w14:textId="77777777" w:rsidR="00755B14" w:rsidRPr="00BA355D" w:rsidRDefault="00755B14" w:rsidP="00755B14">
            <w:pPr>
              <w:spacing w:before="120" w:after="120" w:line="276" w:lineRule="auto"/>
              <w:ind w:right="141"/>
              <w:jc w:val="both"/>
              <w:rPr>
                <w:rFonts w:ascii="Arial Narrow" w:hAnsi="Arial Narrow"/>
                <w:sz w:val="21"/>
                <w:szCs w:val="21"/>
              </w:rPr>
            </w:pPr>
            <w:r w:rsidRPr="00BA355D">
              <w:rPr>
                <w:rFonts w:ascii="Arial Narrow" w:hAnsi="Arial Narrow"/>
                <w:sz w:val="21"/>
                <w:szCs w:val="21"/>
              </w:rPr>
              <w:t>Po ukončení užívania týchto prístupových ciest Zhotoviteľom, Stavebný dozor za účasti a súčinnosti Zhotoviteľa a správcov/vlastníkov určí bez zbytočného odkladu prípadné poškodenie prístupových ciest a priľahlých nehnuteľností ako aj potrebný rozsah opráv na ich uvedenie do pôvodného stavu. Uvedenie prístupových ciest a priľahlých nehnuteľností do pôvodného stavu je povinný zabezpečiť Zhotoviteľ na vlastné náklady bez zbytočného odkladu, najneskôr však do 3 mesiacov odo dňa ukončenia užívania týchto prístupových ciest a priľahlých nehnuteľností.</w:t>
            </w:r>
          </w:p>
          <w:p w14:paraId="0FC038BF"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Ďalšie doplňujúce podrobnosti sú uvedené v Požiadavkách Objednávateľa a v Dokumentácii poskytnutej Objednávateľom.</w:t>
            </w:r>
          </w:p>
        </w:tc>
      </w:tr>
      <w:tr w:rsidR="00BA355D" w:rsidRPr="00BA355D" w14:paraId="78D27F0A" w14:textId="77777777">
        <w:tc>
          <w:tcPr>
            <w:tcW w:w="1870" w:type="dxa"/>
          </w:tcPr>
          <w:p w14:paraId="2A13D84C" w14:textId="77777777" w:rsidR="00A50A8B" w:rsidRPr="00BA355D" w:rsidRDefault="00A50A8B">
            <w:pPr>
              <w:spacing w:before="120" w:after="120" w:line="276" w:lineRule="auto"/>
              <w:ind w:right="141"/>
              <w:rPr>
                <w:rFonts w:ascii="Arial Narrow" w:hAnsi="Arial Narrow"/>
                <w:sz w:val="21"/>
                <w:szCs w:val="21"/>
              </w:rPr>
            </w:pPr>
            <w:r w:rsidRPr="00BA355D">
              <w:rPr>
                <w:rFonts w:ascii="Arial Narrow" w:hAnsi="Arial Narrow"/>
                <w:sz w:val="21"/>
                <w:szCs w:val="21"/>
              </w:rPr>
              <w:t>4.16</w:t>
            </w:r>
          </w:p>
          <w:p w14:paraId="565D98C0" w14:textId="77777777" w:rsidR="00A50A8B" w:rsidRPr="00BA355D" w:rsidRDefault="00A50A8B">
            <w:pPr>
              <w:spacing w:before="120" w:after="120" w:line="276" w:lineRule="auto"/>
              <w:ind w:right="141"/>
              <w:rPr>
                <w:rFonts w:ascii="Arial Narrow" w:hAnsi="Arial Narrow"/>
                <w:sz w:val="21"/>
                <w:szCs w:val="21"/>
              </w:rPr>
            </w:pPr>
            <w:r w:rsidRPr="00BA355D">
              <w:rPr>
                <w:rFonts w:ascii="Arial Narrow" w:hAnsi="Arial Narrow"/>
                <w:sz w:val="21"/>
                <w:szCs w:val="21"/>
              </w:rPr>
              <w:t>Preprava vybavenia</w:t>
            </w:r>
          </w:p>
        </w:tc>
        <w:tc>
          <w:tcPr>
            <w:tcW w:w="7670" w:type="dxa"/>
          </w:tcPr>
          <w:p w14:paraId="5FB9DFFB"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 xml:space="preserve">V </w:t>
            </w:r>
            <w:proofErr w:type="spellStart"/>
            <w:r w:rsidRPr="00BA355D">
              <w:rPr>
                <w:rFonts w:ascii="Arial Narrow" w:hAnsi="Arial Narrow"/>
                <w:sz w:val="21"/>
                <w:szCs w:val="21"/>
              </w:rPr>
              <w:t>pododseku</w:t>
            </w:r>
            <w:proofErr w:type="spellEnd"/>
            <w:r w:rsidRPr="00BA355D">
              <w:rPr>
                <w:rFonts w:ascii="Arial Narrow" w:hAnsi="Arial Narrow"/>
                <w:sz w:val="21"/>
                <w:szCs w:val="21"/>
              </w:rPr>
              <w:t xml:space="preserve"> (a) </w:t>
            </w:r>
            <w:proofErr w:type="spellStart"/>
            <w:r w:rsidRPr="00BA355D">
              <w:rPr>
                <w:rFonts w:ascii="Arial Narrow" w:hAnsi="Arial Narrow"/>
                <w:sz w:val="21"/>
                <w:szCs w:val="21"/>
              </w:rPr>
              <w:t>podčlánku</w:t>
            </w:r>
            <w:proofErr w:type="spellEnd"/>
            <w:r w:rsidRPr="00BA355D">
              <w:rPr>
                <w:rFonts w:ascii="Arial Narrow" w:hAnsi="Arial Narrow"/>
                <w:sz w:val="21"/>
                <w:szCs w:val="21"/>
              </w:rPr>
              <w:t xml:space="preserve"> 4.16 sa zrušuje text: „oznámenie Stavebnému dozoru najmenej 21 dní pred“ a nahrádza textom: „oznámenie Stavebnému dozoru najmenej 30 dní pred“.</w:t>
            </w:r>
          </w:p>
        </w:tc>
      </w:tr>
      <w:tr w:rsidR="00BA355D" w:rsidRPr="00BA355D" w14:paraId="72484AC9" w14:textId="77777777">
        <w:tc>
          <w:tcPr>
            <w:tcW w:w="1870" w:type="dxa"/>
          </w:tcPr>
          <w:p w14:paraId="3E60A130" w14:textId="77777777" w:rsidR="00A50A8B" w:rsidRPr="00BA355D" w:rsidRDefault="00A50A8B">
            <w:pPr>
              <w:spacing w:before="120" w:after="120" w:line="276" w:lineRule="auto"/>
              <w:ind w:right="141"/>
              <w:rPr>
                <w:rFonts w:ascii="Arial Narrow" w:hAnsi="Arial Narrow"/>
                <w:sz w:val="21"/>
                <w:szCs w:val="21"/>
              </w:rPr>
            </w:pPr>
            <w:r w:rsidRPr="00BA355D">
              <w:rPr>
                <w:rFonts w:ascii="Arial Narrow" w:hAnsi="Arial Narrow"/>
                <w:sz w:val="21"/>
                <w:szCs w:val="21"/>
              </w:rPr>
              <w:t>4.18</w:t>
            </w:r>
          </w:p>
          <w:p w14:paraId="1C148056" w14:textId="77777777" w:rsidR="00A50A8B" w:rsidRPr="00BA355D" w:rsidRDefault="00A50A8B">
            <w:pPr>
              <w:spacing w:before="120" w:after="120" w:line="276" w:lineRule="auto"/>
              <w:ind w:right="141"/>
              <w:rPr>
                <w:rFonts w:ascii="Arial Narrow" w:hAnsi="Arial Narrow"/>
                <w:sz w:val="21"/>
                <w:szCs w:val="21"/>
              </w:rPr>
            </w:pPr>
            <w:r w:rsidRPr="00BA355D">
              <w:rPr>
                <w:rFonts w:ascii="Arial Narrow" w:hAnsi="Arial Narrow"/>
                <w:sz w:val="21"/>
                <w:szCs w:val="21"/>
              </w:rPr>
              <w:t>Ochrana životného prostredia</w:t>
            </w:r>
          </w:p>
        </w:tc>
        <w:tc>
          <w:tcPr>
            <w:tcW w:w="7670" w:type="dxa"/>
          </w:tcPr>
          <w:p w14:paraId="598C2B2C"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Na konci podčlánku 4.18 sa vkladá text:</w:t>
            </w:r>
          </w:p>
          <w:p w14:paraId="71611F35"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Objednávateľ má nárok na zaplatenie zmluvnej pokuty v nasledovných prípadoch porušenia povinností Zhotoviteľa:</w:t>
            </w:r>
          </w:p>
          <w:p w14:paraId="35F7277F" w14:textId="175BE155"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 xml:space="preserve">a) nedostatočné udržiavanie čistoty spevnených komunikácii v miestach, na ktoré vychádzajú vozidlá stavby zo Staveniska, a to za každé zistenie porušenia zdokumentované v Stavebnom denníku vo výške 100,- EUR (slovom: sto </w:t>
            </w:r>
            <w:r w:rsidR="002075AA" w:rsidRPr="00BA355D">
              <w:rPr>
                <w:rFonts w:ascii="Arial Narrow" w:hAnsi="Arial Narrow"/>
                <w:sz w:val="21"/>
                <w:szCs w:val="21"/>
              </w:rPr>
              <w:t>eur</w:t>
            </w:r>
            <w:r w:rsidRPr="00BA355D">
              <w:rPr>
                <w:rFonts w:ascii="Arial Narrow" w:hAnsi="Arial Narrow"/>
                <w:sz w:val="21"/>
                <w:szCs w:val="21"/>
              </w:rPr>
              <w:t xml:space="preserve">), </w:t>
            </w:r>
          </w:p>
          <w:p w14:paraId="65B2F4B2"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b) povinnosť kropiť spevnené komunikácie, ktoré sú využívané vozidlami stavby na prevoz násypového/vyťaženého materiálu a nachádzajú sa do 200 m od obydlí, v intervale najmenej 1x za hodinu, a to za každé zistené porušenie vo výške 100,- EUR (slovom: sto eur). Uvedená povinnosť sa vzťahuje na dni, keď sa za predchádzajúcich 24h nevyskytli v danom území zrážky,</w:t>
            </w:r>
          </w:p>
          <w:p w14:paraId="1D624E65"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 xml:space="preserve">c) porušenie predpisov v oblasti ochrany životného prostredia zdokumentované v Stavebnom denníku, a to za každé porušenie vo výške 200,- EUR (slovom: dvesto eur) </w:t>
            </w:r>
          </w:p>
          <w:p w14:paraId="5F664A96"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 xml:space="preserve">Zaplatenie zmluvnej pokuty nemá vplyv na splnenie povinnosti Zhotoviteľa v súlade s týmto </w:t>
            </w:r>
            <w:proofErr w:type="spellStart"/>
            <w:r w:rsidRPr="00BA355D">
              <w:rPr>
                <w:rFonts w:ascii="Arial Narrow" w:hAnsi="Arial Narrow"/>
                <w:sz w:val="21"/>
                <w:szCs w:val="21"/>
              </w:rPr>
              <w:t>podčlánkom</w:t>
            </w:r>
            <w:proofErr w:type="spellEnd"/>
            <w:r w:rsidRPr="00BA355D">
              <w:rPr>
                <w:rFonts w:ascii="Arial Narrow" w:hAnsi="Arial Narrow"/>
                <w:sz w:val="21"/>
                <w:szCs w:val="21"/>
              </w:rPr>
              <w:t>. Objednávateľ je povinný uplatniť zmluvnú pokutu prostredníctvom podčlánku 2.5 VZP a o zmluvnej pokute rozhodne v súlade s postupom podľa podčlánku 3.5 VZP Stavebný dozor. Splatnosť zmluvnej pokuty rozhodnutej Stavebným dozorom je uvedená v podčlánku 4.2 (b) VZP.</w:t>
            </w:r>
          </w:p>
        </w:tc>
      </w:tr>
      <w:tr w:rsidR="00BA355D" w:rsidRPr="00BA355D" w14:paraId="25B2BD8E" w14:textId="77777777">
        <w:tc>
          <w:tcPr>
            <w:tcW w:w="1870" w:type="dxa"/>
          </w:tcPr>
          <w:p w14:paraId="5A69E93E" w14:textId="77777777" w:rsidR="00A50A8B" w:rsidRPr="00BA355D" w:rsidRDefault="00A50A8B">
            <w:pPr>
              <w:spacing w:before="120" w:after="120" w:line="276" w:lineRule="auto"/>
              <w:ind w:right="141"/>
              <w:rPr>
                <w:rFonts w:ascii="Arial Narrow" w:hAnsi="Arial Narrow"/>
                <w:sz w:val="21"/>
                <w:szCs w:val="21"/>
              </w:rPr>
            </w:pPr>
            <w:r w:rsidRPr="00BA355D">
              <w:rPr>
                <w:rFonts w:ascii="Arial Narrow" w:hAnsi="Arial Narrow"/>
                <w:sz w:val="21"/>
                <w:szCs w:val="21"/>
              </w:rPr>
              <w:t>4.21</w:t>
            </w:r>
          </w:p>
          <w:p w14:paraId="2C25E2D7" w14:textId="77777777" w:rsidR="00A50A8B" w:rsidRPr="00BA355D" w:rsidRDefault="00A50A8B">
            <w:pPr>
              <w:spacing w:before="120" w:after="120" w:line="276" w:lineRule="auto"/>
              <w:ind w:right="141"/>
              <w:rPr>
                <w:rFonts w:ascii="Arial Narrow" w:hAnsi="Arial Narrow"/>
                <w:sz w:val="21"/>
                <w:szCs w:val="21"/>
              </w:rPr>
            </w:pPr>
            <w:r w:rsidRPr="00BA355D">
              <w:rPr>
                <w:rFonts w:ascii="Arial Narrow" w:hAnsi="Arial Narrow"/>
                <w:sz w:val="21"/>
                <w:szCs w:val="21"/>
              </w:rPr>
              <w:t>Správy o postupe prác</w:t>
            </w:r>
          </w:p>
        </w:tc>
        <w:tc>
          <w:tcPr>
            <w:tcW w:w="7670" w:type="dxa"/>
          </w:tcPr>
          <w:p w14:paraId="447C1A7C" w14:textId="77777777" w:rsidR="00A50A8B" w:rsidRPr="00BA355D" w:rsidRDefault="00A50A8B">
            <w:pPr>
              <w:spacing w:before="120" w:after="120" w:line="276" w:lineRule="auto"/>
              <w:ind w:right="141"/>
              <w:jc w:val="both"/>
              <w:rPr>
                <w:rFonts w:ascii="Arial Narrow" w:hAnsi="Arial Narrow"/>
                <w:iCs/>
                <w:sz w:val="21"/>
                <w:szCs w:val="21"/>
              </w:rPr>
            </w:pPr>
            <w:r w:rsidRPr="00BA355D">
              <w:rPr>
                <w:rFonts w:ascii="Arial Narrow" w:hAnsi="Arial Narrow"/>
                <w:iCs/>
                <w:sz w:val="21"/>
                <w:szCs w:val="21"/>
              </w:rPr>
              <w:t>Text podčlánku 4.21 Správy o postupe prác sa zrušuje a nahrádza nasledovným znením:</w:t>
            </w:r>
          </w:p>
          <w:p w14:paraId="6810F2B7"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Pokiaľ nie je v Osobitných podmienkach uvedené inak, pripraví Zhotoviteľ mesačné správy o postupe prác a predloží ich Stavebnému dozoru v šiestich kópiách. Zhotoviteľ je povinný každý mesiac pripraviť Správu o postupe prác, o plnení Harmonogramu prác vrátane plnenia Míľnikov a predložiť ju Stavebnému dozoru a Objednávateľovi v písomnej tlačenej forme 6x aj elektronickej forme v uzavretej a otvorenej forme (*.</w:t>
            </w:r>
            <w:proofErr w:type="spellStart"/>
            <w:r w:rsidRPr="00BA355D">
              <w:rPr>
                <w:rFonts w:ascii="Arial Narrow" w:hAnsi="Arial Narrow"/>
                <w:sz w:val="21"/>
                <w:szCs w:val="21"/>
              </w:rPr>
              <w:t>pdf</w:t>
            </w:r>
            <w:proofErr w:type="spellEnd"/>
            <w:r w:rsidRPr="00BA355D">
              <w:rPr>
                <w:rFonts w:ascii="Arial Narrow" w:hAnsi="Arial Narrow"/>
                <w:sz w:val="21"/>
                <w:szCs w:val="21"/>
              </w:rPr>
              <w:t xml:space="preserve"> a *.</w:t>
            </w:r>
            <w:proofErr w:type="spellStart"/>
            <w:r w:rsidRPr="00BA355D">
              <w:rPr>
                <w:rFonts w:ascii="Arial Narrow" w:hAnsi="Arial Narrow"/>
                <w:sz w:val="21"/>
                <w:szCs w:val="21"/>
              </w:rPr>
              <w:t>docx</w:t>
            </w:r>
            <w:proofErr w:type="spellEnd"/>
            <w:r w:rsidRPr="00BA355D">
              <w:rPr>
                <w:rFonts w:ascii="Arial Narrow" w:hAnsi="Arial Narrow"/>
                <w:sz w:val="21"/>
                <w:szCs w:val="21"/>
              </w:rPr>
              <w:t>). Prvá správa bude pokrývať obdobie do konca prvého kalendárneho mesiaca po Dátume začatia prác. Ak by Dátum začatia prác pripadol na neskorší deň ako 15. deň v mesiaci, správa za 1. mesiac bude súčasťou správy za 2. mesiac prác. Následne budú správy predkladané mesačne každá do 7 dní po skončení obdobia, ktorého sa týkajú.</w:t>
            </w:r>
          </w:p>
          <w:p w14:paraId="6D3C575B"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Správy budú predkladané do tej doby, pokiaľ Zhotoviteľ neskončí všetky práce, o ktorých je známe, že sú nedokončené k dátumu dokončenia uvedenom v Preberacom protokole pre Dielo.</w:t>
            </w:r>
          </w:p>
          <w:p w14:paraId="3EF02815"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Každá správa bude obsahovať:</w:t>
            </w:r>
          </w:p>
          <w:p w14:paraId="1E3E885F"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a)</w:t>
            </w:r>
            <w:r w:rsidRPr="00BA355D">
              <w:rPr>
                <w:rFonts w:ascii="Arial Narrow" w:hAnsi="Arial Narrow"/>
                <w:sz w:val="21"/>
                <w:szCs w:val="21"/>
              </w:rPr>
              <w:tab/>
              <w:t>diagramy a podrobné popisy postupu prác, vrátane popisu každej etapy projektových prác (ak sú), Dokumentácie Zhotoviteľa, obstarávania, výroby, dodávky na Stavenisko, výstavby, montáže, skúšania, uvedenia do prevádzky a skúšobnej prevádzky, diagramy a podrobné popisy postupu prác, vrátane popisu projektových prác, Dokumentácie Zhotoviteľa, vydania, povolení/rozhodnutí, všetkých štádií lehôt predkladania vzoriek na schválenie, lehôt na schválenie, obstarávania, výroby, dodávky na Stavenisko, výstavby, montáže, akýchkoľvek skúšok, uvedenia do prevádzky, preberacieho konania a Lehoty na oznámenie vád.</w:t>
            </w:r>
          </w:p>
          <w:p w14:paraId="600256B6"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b)</w:t>
            </w:r>
            <w:r w:rsidRPr="00BA355D">
              <w:tab/>
            </w:r>
            <w:r w:rsidRPr="00BA355D">
              <w:rPr>
                <w:rFonts w:ascii="Arial Narrow" w:hAnsi="Arial Narrow"/>
                <w:sz w:val="21"/>
                <w:szCs w:val="21"/>
              </w:rPr>
              <w:t>fotografie dokumentujúce stav výroby a postupu prác na Stavenisku, pričom priložené budú fotografie z každého SO/PS, na ktorom sa v danom mesiaci vykonávali práce,</w:t>
            </w:r>
          </w:p>
          <w:p w14:paraId="54C578C8"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c)</w:t>
            </w:r>
            <w:r w:rsidRPr="00BA355D">
              <w:rPr>
                <w:rFonts w:ascii="Arial Narrow" w:hAnsi="Arial Narrow"/>
                <w:sz w:val="21"/>
                <w:szCs w:val="21"/>
              </w:rPr>
              <w:tab/>
              <w:t xml:space="preserve">pri výrobe každej dôležitej položky Technologického zariadenia a Materiálov meno výrobcu, miesto výroby, percentuálny stav postupu a skutočné alebo očakávané dátumy o: </w:t>
            </w:r>
          </w:p>
          <w:p w14:paraId="36B76361"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i)</w:t>
            </w:r>
            <w:r w:rsidRPr="00BA355D">
              <w:rPr>
                <w:rFonts w:ascii="Arial Narrow" w:hAnsi="Arial Narrow"/>
                <w:sz w:val="21"/>
                <w:szCs w:val="21"/>
              </w:rPr>
              <w:tab/>
              <w:t>začatí výroby,</w:t>
            </w:r>
          </w:p>
          <w:p w14:paraId="346C4818"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ii)</w:t>
            </w:r>
            <w:r w:rsidRPr="00BA355D">
              <w:rPr>
                <w:rFonts w:ascii="Arial Narrow" w:hAnsi="Arial Narrow"/>
                <w:sz w:val="21"/>
                <w:szCs w:val="21"/>
              </w:rPr>
              <w:tab/>
              <w:t>kontrolách Zhotoviteľa,</w:t>
            </w:r>
          </w:p>
          <w:p w14:paraId="3916A1FA"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iii)</w:t>
            </w:r>
            <w:r w:rsidRPr="00BA355D">
              <w:rPr>
                <w:rFonts w:ascii="Arial Narrow" w:hAnsi="Arial Narrow"/>
                <w:sz w:val="21"/>
                <w:szCs w:val="21"/>
              </w:rPr>
              <w:tab/>
              <w:t xml:space="preserve">skúškach, a nakládke a </w:t>
            </w:r>
          </w:p>
          <w:p w14:paraId="3450C4D2"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iv)</w:t>
            </w:r>
            <w:r w:rsidRPr="00BA355D">
              <w:rPr>
                <w:rFonts w:ascii="Arial Narrow" w:hAnsi="Arial Narrow"/>
                <w:sz w:val="21"/>
                <w:szCs w:val="21"/>
              </w:rPr>
              <w:tab/>
              <w:t>dodaní na Stavenisko,</w:t>
            </w:r>
          </w:p>
          <w:p w14:paraId="199B6D54"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d)</w:t>
            </w:r>
            <w:r w:rsidRPr="00BA355D">
              <w:rPr>
                <w:rFonts w:ascii="Arial Narrow" w:hAnsi="Arial Narrow"/>
                <w:sz w:val="21"/>
                <w:szCs w:val="21"/>
              </w:rPr>
              <w:tab/>
              <w:t>podrobnosti popísané v podčlánku 6.10 (Záznamy o Personáli a Zariadení Zhotoviteľa),</w:t>
            </w:r>
          </w:p>
          <w:p w14:paraId="7ABDFC77"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e)</w:t>
            </w:r>
            <w:r w:rsidRPr="00BA355D">
              <w:rPr>
                <w:rFonts w:ascii="Arial Narrow" w:hAnsi="Arial Narrow"/>
                <w:sz w:val="21"/>
                <w:szCs w:val="21"/>
              </w:rPr>
              <w:tab/>
              <w:t>kópie dokumentov o zabezpečení kvality, výsledky skúšok a certifikáty Materiálov,</w:t>
            </w:r>
          </w:p>
          <w:p w14:paraId="658B4FF9"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f)</w:t>
            </w:r>
            <w:r w:rsidRPr="00BA355D">
              <w:rPr>
                <w:rFonts w:ascii="Arial Narrow" w:hAnsi="Arial Narrow"/>
                <w:sz w:val="21"/>
                <w:szCs w:val="21"/>
              </w:rPr>
              <w:tab/>
              <w:t>zoznam Zmien, oznámení vydaných podľa podčlánku 2.5 (Nároky Objednávateľa) a oznámení vydaných podľa podčlánku 20.1 (Nároky Zhotoviteľa),</w:t>
            </w:r>
          </w:p>
          <w:p w14:paraId="2C87EF48"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g)</w:t>
            </w:r>
            <w:r w:rsidRPr="00BA355D">
              <w:rPr>
                <w:rFonts w:ascii="Arial Narrow" w:hAnsi="Arial Narrow"/>
                <w:sz w:val="21"/>
                <w:szCs w:val="21"/>
              </w:rPr>
              <w:tab/>
              <w:t>bezpečnostné štatistiky, vrátane podrobností o akýchkoľvek nebezpečných nehodách a činnosti vo vzťahu k životnému prostrediu a vo vzťahu k verejnosti, a</w:t>
            </w:r>
          </w:p>
          <w:p w14:paraId="75F35F3D" w14:textId="2F5A223B"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h)</w:t>
            </w:r>
            <w:r w:rsidRPr="00BA355D">
              <w:rPr>
                <w:rFonts w:ascii="Arial Narrow" w:hAnsi="Arial Narrow"/>
                <w:sz w:val="21"/>
                <w:szCs w:val="21"/>
              </w:rPr>
              <w:tab/>
              <w:t>porovnanie skutočného a plánovaného postupu s podrobnosťami o všetkých udalostiach, alebo okolnostiach, ktoré môžu ohroziť dokončenie v súlade so Zmluvou a o opatreniach, ktoré sú (alebo budú) prijaté za účelom eliminovania oneskorenia</w:t>
            </w:r>
            <w:r w:rsidR="00864ABC" w:rsidRPr="00BA355D">
              <w:rPr>
                <w:rFonts w:ascii="Arial Narrow" w:hAnsi="Arial Narrow"/>
                <w:sz w:val="21"/>
                <w:szCs w:val="21"/>
              </w:rPr>
              <w:t>,</w:t>
            </w:r>
          </w:p>
          <w:p w14:paraId="1499AF4F"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i)</w:t>
            </w:r>
            <w:r w:rsidRPr="00BA355D">
              <w:rPr>
                <w:rFonts w:ascii="Arial Narrow" w:hAnsi="Arial Narrow"/>
                <w:sz w:val="21"/>
                <w:szCs w:val="21"/>
              </w:rPr>
              <w:tab/>
              <w:t>výsledky geodetického zamerania všetkých podzemných vedení, vrátane všetkých ich súčastí,</w:t>
            </w:r>
          </w:p>
          <w:p w14:paraId="66E71ED2"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(j)</w:t>
            </w:r>
            <w:r w:rsidRPr="00BA355D">
              <w:rPr>
                <w:rFonts w:ascii="Arial Narrow" w:hAnsi="Arial Narrow"/>
                <w:sz w:val="21"/>
                <w:szCs w:val="21"/>
              </w:rPr>
              <w:tab/>
              <w:t xml:space="preserve">environmentálne správy, </w:t>
            </w:r>
          </w:p>
          <w:p w14:paraId="4B96562D"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(k)</w:t>
            </w:r>
            <w:r w:rsidRPr="00BA355D">
              <w:rPr>
                <w:rFonts w:ascii="Arial Narrow" w:hAnsi="Arial Narrow"/>
                <w:sz w:val="21"/>
                <w:szCs w:val="21"/>
              </w:rPr>
              <w:tab/>
              <w:t>správy monitoringu.</w:t>
            </w:r>
          </w:p>
          <w:p w14:paraId="6174C7CC"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Ďalšie doplňujúce informácie sú uvedené v Požiadavkách Objednávateľa a v Dokumentácii poskytnutej Objednávateľom.</w:t>
            </w:r>
          </w:p>
          <w:p w14:paraId="5821D9F0"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Správy o postupe prác budú obsahovať všetky informácie potrebné pre splnenie povinností Objednávateľa podľa článku 3.10 Monitorovanie projektu a poskytovanie informácií a dát Príručky pre prijímateľa pre Program Slovensko 2021 – 2027 vydanej Ministerstvom dopravy a výstavby SR ako sprostredkovateľským orgánom (https://eurofondy.gov.sk/dokumenty-a-publikacie/metodicke-dokumenty/metodicke-dokumenty-so/).</w:t>
            </w:r>
          </w:p>
        </w:tc>
      </w:tr>
      <w:tr w:rsidR="00BA355D" w:rsidRPr="00BA355D" w14:paraId="4E419F6E" w14:textId="77777777">
        <w:trPr>
          <w:trHeight w:val="1106"/>
        </w:trPr>
        <w:tc>
          <w:tcPr>
            <w:tcW w:w="1870" w:type="dxa"/>
          </w:tcPr>
          <w:p w14:paraId="551EC39B" w14:textId="77777777" w:rsidR="00A50A8B" w:rsidRPr="00BA355D" w:rsidRDefault="00A50A8B">
            <w:pPr>
              <w:spacing w:before="120" w:after="120" w:line="276" w:lineRule="auto"/>
              <w:ind w:right="141"/>
              <w:rPr>
                <w:rFonts w:ascii="Arial Narrow" w:hAnsi="Arial Narrow"/>
                <w:sz w:val="21"/>
                <w:szCs w:val="21"/>
              </w:rPr>
            </w:pPr>
            <w:r w:rsidRPr="00BA355D">
              <w:rPr>
                <w:rFonts w:ascii="Arial Narrow" w:hAnsi="Arial Narrow"/>
                <w:sz w:val="21"/>
                <w:szCs w:val="21"/>
              </w:rPr>
              <w:t>4.23</w:t>
            </w:r>
          </w:p>
          <w:p w14:paraId="1842F50A" w14:textId="77777777" w:rsidR="00A50A8B" w:rsidRPr="00BA355D" w:rsidRDefault="00A50A8B">
            <w:pPr>
              <w:spacing w:before="120" w:after="120" w:line="276" w:lineRule="auto"/>
              <w:ind w:right="141"/>
              <w:rPr>
                <w:rFonts w:ascii="Arial Narrow" w:hAnsi="Arial Narrow"/>
                <w:sz w:val="21"/>
                <w:szCs w:val="21"/>
              </w:rPr>
            </w:pPr>
            <w:r w:rsidRPr="00BA355D">
              <w:rPr>
                <w:rFonts w:ascii="Arial Narrow" w:hAnsi="Arial Narrow"/>
                <w:sz w:val="21"/>
                <w:szCs w:val="21"/>
              </w:rPr>
              <w:t>Činnosť Zhotoviteľa na Stavenisku</w:t>
            </w:r>
          </w:p>
        </w:tc>
        <w:tc>
          <w:tcPr>
            <w:tcW w:w="7670" w:type="dxa"/>
          </w:tcPr>
          <w:p w14:paraId="5BBF5167" w14:textId="77777777" w:rsidR="00A50A8B" w:rsidRPr="00BA355D" w:rsidRDefault="00A50A8B">
            <w:pPr>
              <w:pStyle w:val="BodyText"/>
              <w:spacing w:before="120" w:after="120" w:line="276" w:lineRule="auto"/>
              <w:ind w:right="142"/>
              <w:rPr>
                <w:rFonts w:ascii="Arial Narrow" w:hAnsi="Arial Narrow"/>
                <w:noProof w:val="0"/>
                <w:sz w:val="21"/>
                <w:szCs w:val="21"/>
                <w:lang w:val="sk-SK"/>
              </w:rPr>
            </w:pPr>
            <w:r w:rsidRPr="00BA355D">
              <w:rPr>
                <w:rFonts w:ascii="Arial Narrow" w:hAnsi="Arial Narrow"/>
                <w:noProof w:val="0"/>
                <w:sz w:val="21"/>
                <w:szCs w:val="21"/>
                <w:lang w:val="sk-SK"/>
              </w:rPr>
              <w:t xml:space="preserve">Na koniec podčlánku 4.23 sa vkladá nasledujúci text: </w:t>
            </w:r>
          </w:p>
          <w:p w14:paraId="55A2D547" w14:textId="77777777" w:rsidR="00A50A8B" w:rsidRPr="00BA355D" w:rsidRDefault="00A50A8B">
            <w:pPr>
              <w:pStyle w:val="BodyText"/>
              <w:spacing w:before="120" w:after="120" w:line="276" w:lineRule="auto"/>
              <w:ind w:right="142"/>
              <w:rPr>
                <w:rFonts w:ascii="Arial Narrow" w:hAnsi="Arial Narrow"/>
                <w:noProof w:val="0"/>
                <w:sz w:val="21"/>
                <w:szCs w:val="21"/>
                <w:lang w:val="sk-SK"/>
              </w:rPr>
            </w:pPr>
            <w:r w:rsidRPr="00BA355D">
              <w:rPr>
                <w:rFonts w:ascii="Arial Narrow" w:hAnsi="Arial Narrow"/>
                <w:noProof w:val="0"/>
                <w:sz w:val="21"/>
                <w:szCs w:val="21"/>
                <w:lang w:val="sk-SK"/>
              </w:rPr>
              <w:t xml:space="preserve">Žiadne dôležité činnosti, najmä narušenie alebo uzatvorenie existujúcich ciest bez zabezpečenia náhrady, práce v blízkosti systémov zásobovania vodou alebo iných verejných inžinierskych sietí, nesmú byť vykonávané bez písomného súhlasu Stavebného dozoru. Zhotoviteľ o takéto povolenie Stavebného dozoru písomne požiada minimálne 7 dní pred navrhovaným začiatkom prác. Spolu so žiadosťou predloží všetky podrobnosti o prácach, detailný harmonogram prác a hlavné Zariadenia Zhotoviteľa, ktoré budú do prác zapojené a zároveň pripojí kópie všetkých potrebných povolení získaných v súlade s </w:t>
            </w:r>
            <w:proofErr w:type="spellStart"/>
            <w:r w:rsidRPr="00BA355D">
              <w:rPr>
                <w:rFonts w:ascii="Arial Narrow" w:hAnsi="Arial Narrow"/>
                <w:noProof w:val="0"/>
                <w:sz w:val="21"/>
                <w:szCs w:val="21"/>
                <w:lang w:val="sk-SK"/>
              </w:rPr>
              <w:t>podčlánkom</w:t>
            </w:r>
            <w:proofErr w:type="spellEnd"/>
            <w:r w:rsidRPr="00BA355D">
              <w:rPr>
                <w:rFonts w:ascii="Arial Narrow" w:hAnsi="Arial Narrow"/>
                <w:noProof w:val="0"/>
                <w:sz w:val="21"/>
                <w:szCs w:val="21"/>
                <w:lang w:val="sk-SK"/>
              </w:rPr>
              <w:t xml:space="preserve"> 1.13 Súlad s Právnymi predpismi. </w:t>
            </w:r>
          </w:p>
          <w:p w14:paraId="62DCDE1B" w14:textId="77777777" w:rsidR="00A50A8B" w:rsidRPr="00BA355D" w:rsidRDefault="00A50A8B">
            <w:pPr>
              <w:pStyle w:val="BodyText"/>
              <w:spacing w:before="120" w:after="120" w:line="276" w:lineRule="auto"/>
              <w:ind w:right="142"/>
              <w:rPr>
                <w:rFonts w:ascii="Arial Narrow" w:hAnsi="Arial Narrow"/>
                <w:noProof w:val="0"/>
                <w:sz w:val="21"/>
                <w:szCs w:val="21"/>
                <w:lang w:val="sk-SK"/>
              </w:rPr>
            </w:pPr>
            <w:r w:rsidRPr="00BA355D">
              <w:rPr>
                <w:rFonts w:ascii="Arial Narrow" w:hAnsi="Arial Narrow"/>
                <w:noProof w:val="0"/>
                <w:sz w:val="21"/>
                <w:szCs w:val="21"/>
                <w:lang w:val="sk-SK"/>
              </w:rPr>
              <w:t>Zhotoviteľ nepoužije žiadnu časť Staveniska pre žiadny iný účel nesúvisiaci s vyhotovením Diela bez súhlasu Stavebného dozoru.</w:t>
            </w:r>
          </w:p>
        </w:tc>
      </w:tr>
      <w:tr w:rsidR="00BA355D" w:rsidRPr="00BA355D" w14:paraId="50932FB9" w14:textId="77777777">
        <w:trPr>
          <w:trHeight w:val="1106"/>
        </w:trPr>
        <w:tc>
          <w:tcPr>
            <w:tcW w:w="1870" w:type="dxa"/>
          </w:tcPr>
          <w:p w14:paraId="468E0ED6" w14:textId="77777777" w:rsidR="00A50A8B" w:rsidRPr="00BA355D" w:rsidRDefault="00A50A8B">
            <w:pPr>
              <w:spacing w:before="120" w:after="120" w:line="276" w:lineRule="auto"/>
              <w:ind w:right="141"/>
              <w:rPr>
                <w:rFonts w:ascii="Arial Narrow" w:hAnsi="Arial Narrow"/>
                <w:sz w:val="21"/>
                <w:szCs w:val="21"/>
              </w:rPr>
            </w:pPr>
            <w:r w:rsidRPr="00BA355D">
              <w:rPr>
                <w:rFonts w:ascii="Arial Narrow" w:hAnsi="Arial Narrow"/>
                <w:sz w:val="21"/>
                <w:szCs w:val="21"/>
              </w:rPr>
              <w:t>4.24</w:t>
            </w:r>
          </w:p>
          <w:p w14:paraId="52DBF358" w14:textId="77777777" w:rsidR="00A50A8B" w:rsidRPr="00BA355D" w:rsidRDefault="00A50A8B">
            <w:pPr>
              <w:spacing w:before="120" w:after="120" w:line="276" w:lineRule="auto"/>
              <w:ind w:right="141"/>
              <w:rPr>
                <w:rFonts w:ascii="Arial Narrow" w:hAnsi="Arial Narrow"/>
                <w:sz w:val="21"/>
                <w:szCs w:val="21"/>
              </w:rPr>
            </w:pPr>
            <w:r w:rsidRPr="00BA355D">
              <w:rPr>
                <w:rFonts w:ascii="Arial Narrow" w:hAnsi="Arial Narrow"/>
                <w:sz w:val="21"/>
                <w:szCs w:val="21"/>
              </w:rPr>
              <w:t>Nálezy na Stavenisku</w:t>
            </w:r>
          </w:p>
        </w:tc>
        <w:tc>
          <w:tcPr>
            <w:tcW w:w="7670" w:type="dxa"/>
          </w:tcPr>
          <w:p w14:paraId="5B135B5F" w14:textId="77777777" w:rsidR="00A50A8B" w:rsidRPr="00BA355D" w:rsidRDefault="00A50A8B">
            <w:pPr>
              <w:pStyle w:val="BodyText"/>
              <w:spacing w:before="120" w:after="120" w:line="276" w:lineRule="auto"/>
              <w:ind w:right="142"/>
              <w:rPr>
                <w:rFonts w:ascii="Arial Narrow" w:hAnsi="Arial Narrow"/>
                <w:noProof w:val="0"/>
                <w:sz w:val="21"/>
                <w:szCs w:val="21"/>
                <w:lang w:val="sk-SK"/>
              </w:rPr>
            </w:pPr>
            <w:r w:rsidRPr="00BA355D">
              <w:rPr>
                <w:rFonts w:ascii="Arial Narrow" w:hAnsi="Arial Narrow"/>
                <w:noProof w:val="0"/>
                <w:sz w:val="21"/>
                <w:szCs w:val="21"/>
                <w:lang w:val="sk-SK"/>
              </w:rPr>
              <w:t>Na koniec podčlánku 4.24 sa vkladá text:</w:t>
            </w:r>
          </w:p>
          <w:p w14:paraId="10A534A4" w14:textId="77777777" w:rsidR="00A50A8B" w:rsidRPr="00BA355D" w:rsidRDefault="00A50A8B">
            <w:pPr>
              <w:pStyle w:val="BodyText"/>
              <w:spacing w:before="120" w:after="120" w:line="276" w:lineRule="auto"/>
              <w:ind w:right="142"/>
              <w:rPr>
                <w:rFonts w:ascii="Arial Narrow" w:hAnsi="Arial Narrow"/>
                <w:noProof w:val="0"/>
                <w:sz w:val="21"/>
                <w:szCs w:val="21"/>
                <w:lang w:val="sk-SK"/>
              </w:rPr>
            </w:pPr>
            <w:r w:rsidRPr="00BA355D">
              <w:rPr>
                <w:rFonts w:ascii="Arial Narrow" w:hAnsi="Arial Narrow"/>
                <w:noProof w:val="0"/>
                <w:sz w:val="21"/>
                <w:szCs w:val="21"/>
                <w:lang w:val="sk-SK"/>
              </w:rPr>
              <w:t>Pri objavení predmetov podliehajúcich zákonu č. 49/2002 Z. z. o ochrane pamiatkového fondu v znení neskorších predpisov je Zhotoviteľ povinný uzavrieť zmluvu s právnickou alebo fyzickou osobou, ktorá má príslušné oprávnenie vydané Ministerstvom kultúry SR na vykonanie záchranného archeologického výskumu. Oprávnená inštitúcia rozhodne o potrebe a rozsahu archeologického dozoru a archeologického výskumu na Stavenisku.</w:t>
            </w:r>
          </w:p>
          <w:p w14:paraId="2CE124FC" w14:textId="77777777" w:rsidR="00A50A8B" w:rsidRPr="00BA355D" w:rsidRDefault="00A50A8B">
            <w:pPr>
              <w:pStyle w:val="BodyText"/>
              <w:spacing w:before="120" w:after="120" w:line="276" w:lineRule="auto"/>
              <w:ind w:right="142"/>
              <w:rPr>
                <w:rFonts w:ascii="Arial Narrow" w:hAnsi="Arial Narrow"/>
                <w:noProof w:val="0"/>
                <w:sz w:val="21"/>
                <w:szCs w:val="21"/>
                <w:lang w:val="sk-SK"/>
              </w:rPr>
            </w:pPr>
            <w:r w:rsidRPr="00BA355D">
              <w:rPr>
                <w:rFonts w:ascii="Arial Narrow" w:hAnsi="Arial Narrow"/>
                <w:noProof w:val="0"/>
                <w:sz w:val="21"/>
                <w:szCs w:val="21"/>
                <w:lang w:val="sk-SK"/>
              </w:rPr>
              <w:t>Zhotoviteľ je povinný, pod dohľadom archeologického dozoru, zabezpečiť záchranný archeologický výskum archeologických lokalít nachádzajúcich sa v trase Diela a na Stavenisku tak, aby čo najmenej ovplyvnil postup vykonávania jeho prác na Diele.</w:t>
            </w:r>
          </w:p>
          <w:p w14:paraId="5454B43B" w14:textId="77777777" w:rsidR="00A50A8B" w:rsidRPr="00BA355D" w:rsidRDefault="00A50A8B">
            <w:pPr>
              <w:pStyle w:val="BodyText"/>
              <w:spacing w:before="120" w:after="120" w:line="276" w:lineRule="auto"/>
              <w:ind w:right="142"/>
              <w:rPr>
                <w:rFonts w:ascii="Arial Narrow" w:hAnsi="Arial Narrow"/>
                <w:noProof w:val="0"/>
                <w:sz w:val="21"/>
                <w:szCs w:val="21"/>
                <w:highlight w:val="red"/>
                <w:lang w:val="sk-SK"/>
              </w:rPr>
            </w:pPr>
            <w:r w:rsidRPr="00BA355D">
              <w:rPr>
                <w:rFonts w:ascii="Arial Narrow" w:hAnsi="Arial Narrow"/>
                <w:noProof w:val="0"/>
                <w:sz w:val="21"/>
                <w:szCs w:val="21"/>
                <w:lang w:val="sk-SK"/>
              </w:rPr>
              <w:t>Ďalšie doplňujúce informácie sú uvedené v Požiadavkách Objednávateľa a v Dokumentácii poskytnutej Objednávateľom.</w:t>
            </w:r>
          </w:p>
        </w:tc>
      </w:tr>
      <w:tr w:rsidR="00BA355D" w:rsidRPr="00BA355D" w14:paraId="328DEB74" w14:textId="77777777">
        <w:trPr>
          <w:trHeight w:val="1106"/>
        </w:trPr>
        <w:tc>
          <w:tcPr>
            <w:tcW w:w="1870" w:type="dxa"/>
          </w:tcPr>
          <w:p w14:paraId="399AA273" w14:textId="77777777" w:rsidR="00A50A8B" w:rsidRPr="00BA355D" w:rsidRDefault="00A50A8B">
            <w:pPr>
              <w:spacing w:before="120" w:after="120" w:line="276" w:lineRule="auto"/>
              <w:ind w:right="141"/>
              <w:rPr>
                <w:rFonts w:ascii="Arial Narrow" w:hAnsi="Arial Narrow"/>
                <w:sz w:val="21"/>
                <w:szCs w:val="21"/>
              </w:rPr>
            </w:pPr>
            <w:r w:rsidRPr="00BA355D">
              <w:rPr>
                <w:rFonts w:ascii="Arial Narrow" w:hAnsi="Arial Narrow"/>
                <w:sz w:val="21"/>
                <w:szCs w:val="21"/>
              </w:rPr>
              <w:t>4.25</w:t>
            </w:r>
          </w:p>
          <w:p w14:paraId="7C56F23C" w14:textId="77777777" w:rsidR="00A50A8B" w:rsidRPr="00BA355D" w:rsidRDefault="00A50A8B">
            <w:pPr>
              <w:spacing w:before="120" w:after="120" w:line="276" w:lineRule="auto"/>
              <w:ind w:right="141"/>
              <w:rPr>
                <w:rFonts w:ascii="Arial Narrow" w:hAnsi="Arial Narrow"/>
                <w:sz w:val="21"/>
                <w:szCs w:val="21"/>
              </w:rPr>
            </w:pPr>
            <w:r w:rsidRPr="00BA355D">
              <w:rPr>
                <w:rFonts w:ascii="Arial Narrow" w:hAnsi="Arial Narrow"/>
                <w:sz w:val="21"/>
                <w:szCs w:val="21"/>
              </w:rPr>
              <w:t>Existujúce inžinierske siete a objekty</w:t>
            </w:r>
          </w:p>
        </w:tc>
        <w:tc>
          <w:tcPr>
            <w:tcW w:w="7670" w:type="dxa"/>
          </w:tcPr>
          <w:p w14:paraId="2E97ED8C" w14:textId="77777777" w:rsidR="00A50A8B" w:rsidRPr="00BA355D" w:rsidRDefault="00A50A8B">
            <w:pPr>
              <w:pStyle w:val="BodyText"/>
              <w:spacing w:before="120" w:after="120" w:line="276" w:lineRule="auto"/>
              <w:ind w:right="142"/>
              <w:rPr>
                <w:rFonts w:ascii="Arial Narrow" w:hAnsi="Arial Narrow"/>
                <w:noProof w:val="0"/>
                <w:sz w:val="21"/>
                <w:szCs w:val="21"/>
                <w:lang w:val="sk-SK"/>
              </w:rPr>
            </w:pPr>
            <w:r w:rsidRPr="00BA355D">
              <w:rPr>
                <w:rFonts w:ascii="Arial Narrow" w:hAnsi="Arial Narrow"/>
                <w:noProof w:val="0"/>
                <w:sz w:val="21"/>
                <w:szCs w:val="21"/>
                <w:lang w:val="sk-SK"/>
              </w:rPr>
              <w:t xml:space="preserve">Za </w:t>
            </w:r>
            <w:proofErr w:type="spellStart"/>
            <w:r w:rsidRPr="00BA355D">
              <w:rPr>
                <w:rFonts w:ascii="Arial Narrow" w:hAnsi="Arial Narrow"/>
                <w:noProof w:val="0"/>
                <w:sz w:val="21"/>
                <w:szCs w:val="21"/>
                <w:lang w:val="sk-SK"/>
              </w:rPr>
              <w:t>podčlánok</w:t>
            </w:r>
            <w:proofErr w:type="spellEnd"/>
            <w:r w:rsidRPr="00BA355D">
              <w:rPr>
                <w:rFonts w:ascii="Arial Narrow" w:hAnsi="Arial Narrow"/>
                <w:noProof w:val="0"/>
                <w:sz w:val="21"/>
                <w:szCs w:val="21"/>
                <w:lang w:val="sk-SK"/>
              </w:rPr>
              <w:t xml:space="preserve"> 4.24 sa vkladá nový </w:t>
            </w:r>
            <w:proofErr w:type="spellStart"/>
            <w:r w:rsidRPr="00BA355D">
              <w:rPr>
                <w:rFonts w:ascii="Arial Narrow" w:hAnsi="Arial Narrow"/>
                <w:noProof w:val="0"/>
                <w:sz w:val="21"/>
                <w:szCs w:val="21"/>
                <w:lang w:val="sk-SK"/>
              </w:rPr>
              <w:t>podčlánok</w:t>
            </w:r>
            <w:proofErr w:type="spellEnd"/>
            <w:r w:rsidRPr="00BA355D">
              <w:rPr>
                <w:rFonts w:ascii="Arial Narrow" w:hAnsi="Arial Narrow"/>
                <w:noProof w:val="0"/>
                <w:sz w:val="21"/>
                <w:szCs w:val="21"/>
                <w:lang w:val="sk-SK"/>
              </w:rPr>
              <w:t xml:space="preserve"> 4.25 Existujúce inžinierske siete a objekty, ktorý znie:</w:t>
            </w:r>
          </w:p>
          <w:p w14:paraId="1580D02E" w14:textId="77777777" w:rsidR="00A50A8B" w:rsidRPr="00BA355D" w:rsidRDefault="00A50A8B">
            <w:pPr>
              <w:pStyle w:val="BodyText"/>
              <w:spacing w:before="120" w:after="120" w:line="276" w:lineRule="auto"/>
              <w:ind w:right="142"/>
              <w:rPr>
                <w:rFonts w:ascii="Arial Narrow" w:hAnsi="Arial Narrow"/>
                <w:noProof w:val="0"/>
                <w:sz w:val="21"/>
                <w:szCs w:val="21"/>
                <w:lang w:val="sk-SK"/>
              </w:rPr>
            </w:pPr>
            <w:r w:rsidRPr="00BA355D">
              <w:rPr>
                <w:rFonts w:ascii="Arial Narrow" w:hAnsi="Arial Narrow"/>
                <w:noProof w:val="0"/>
                <w:sz w:val="21"/>
                <w:szCs w:val="21"/>
                <w:lang w:val="sk-SK"/>
              </w:rPr>
              <w:t>Dokumentácia Objednávateľa nemusí obsahovať informáciu o všetkých existujúcich inžinierskych sieťach (podzemných a nadzemných vedeniach/objektoch). Zhotoviteľ je povinný pred začatím výkopových prác alebo iných prác, ktoré by mohli ohroziť jednotlivé podzemné a nadzemné vedenia, ako sú kanalizácia, vodovod, telekomunikačné káble, elektrické vedenia, plynovodné potrubia a podobné, oboznámiť sa s umiestnením všetkých sietí, ktoré môžu byť jeho činnosťou dotknuté. Pred začatím prác Zhotoviteľ písomne požiada vlastníkov, správcov alebo prevádzkovateľov týchto sietí o ich lokalizáciu/vytýčenie a v prípade podzemných vedení vyhotoví ručne kopané sondy v potrebnom rozsahu. Zhotoviteľ je taktiež povinný overiť si u správcov existenciu prípadných inžinierskych sietí položených v období po dokončení Dokumentácie poskytnutej Objednávateľom. Náklady spojené s vytyčovaním sietí ich správcami znáša Zhotoviteľ.</w:t>
            </w:r>
          </w:p>
          <w:p w14:paraId="09BF30A8" w14:textId="77777777" w:rsidR="00A50A8B" w:rsidRPr="00BA355D" w:rsidRDefault="00A50A8B">
            <w:pPr>
              <w:pStyle w:val="BodyText"/>
              <w:spacing w:before="120" w:after="120" w:line="276" w:lineRule="auto"/>
              <w:ind w:right="142"/>
              <w:rPr>
                <w:rFonts w:ascii="Arial Narrow" w:hAnsi="Arial Narrow"/>
                <w:noProof w:val="0"/>
                <w:sz w:val="21"/>
                <w:szCs w:val="21"/>
                <w:lang w:val="sk-SK"/>
              </w:rPr>
            </w:pPr>
            <w:r w:rsidRPr="00BA355D">
              <w:rPr>
                <w:rFonts w:ascii="Arial Narrow" w:hAnsi="Arial Narrow"/>
                <w:noProof w:val="0"/>
                <w:sz w:val="21"/>
                <w:szCs w:val="21"/>
                <w:lang w:val="sk-SK"/>
              </w:rPr>
              <w:t xml:space="preserve">Zhotoviteľ je zodpovedný za nápravu všetkých škôd ním spôsobených na cestách, odvodňovacích kanáloch, potrubiach, kábloch a ostatných inžinierskych sieťach, spôsobených ním alebo jeho Subdodávateľmi počas výkonu prác na Diele a takéto škody je povinný na vlastné náklady odstrániť, a to uvedením do pôvodného stavu bez akýchkoľvek ďalších nákladov pre Objednávateľa, do doby určenej na ich odstránenie a následne obdržať písomné potvrdenie Stavebného dozoru o odstránení všetkých škôd. </w:t>
            </w:r>
          </w:p>
          <w:p w14:paraId="06BA5C80" w14:textId="77777777" w:rsidR="00A50A8B" w:rsidRPr="00BA355D" w:rsidRDefault="00A50A8B">
            <w:pPr>
              <w:pStyle w:val="BodyText"/>
              <w:spacing w:before="120" w:after="120" w:line="276" w:lineRule="auto"/>
              <w:ind w:right="142"/>
              <w:rPr>
                <w:rFonts w:ascii="Arial Narrow" w:hAnsi="Arial Narrow"/>
                <w:noProof w:val="0"/>
                <w:sz w:val="21"/>
                <w:szCs w:val="21"/>
                <w:lang w:val="sk-SK"/>
              </w:rPr>
            </w:pPr>
            <w:r w:rsidRPr="00BA355D">
              <w:rPr>
                <w:rFonts w:ascii="Arial Narrow" w:hAnsi="Arial Narrow"/>
                <w:noProof w:val="0"/>
                <w:sz w:val="21"/>
                <w:szCs w:val="21"/>
                <w:lang w:val="sk-SK"/>
              </w:rPr>
              <w:t xml:space="preserve">Má sa za to, že Zhotoviteľ sa oboznámil s existujúcimi inžinierskymi sieťami na základe informácií poskytnutých Objednávateľom a ostatných dostupných informácií a v jeho Ponuke zohľadnil všetky vyžadované náklady na vytýčenie, odstránenie, preloženie alebo znovuzriadenie existujúcich sietí vrátane zabezpečenia príslušných povolení. Zhotoviteľ nemá právo si nárokovať na dodatočné náklady a/alebo predĺženie Lehoty výstavby v dôsledku toho, že sa dostatočne neoboznámil s dostupnými informáciami o existujúcich inžinierskych sieťach a/alebo nevykonal všetky úkony požadované týmto článkom za účelom tohto zistenia. V prípade výskytu Nepredvídaných inžinierskych sietí sa postupuje v súlade s </w:t>
            </w:r>
            <w:proofErr w:type="spellStart"/>
            <w:r w:rsidRPr="00BA355D">
              <w:rPr>
                <w:rFonts w:ascii="Arial Narrow" w:hAnsi="Arial Narrow"/>
                <w:noProof w:val="0"/>
                <w:sz w:val="21"/>
                <w:szCs w:val="21"/>
                <w:lang w:val="sk-SK"/>
              </w:rPr>
              <w:t>podčlánkom</w:t>
            </w:r>
            <w:proofErr w:type="spellEnd"/>
            <w:r w:rsidRPr="00BA355D">
              <w:rPr>
                <w:rFonts w:ascii="Arial Narrow" w:hAnsi="Arial Narrow"/>
                <w:noProof w:val="0"/>
                <w:sz w:val="21"/>
                <w:szCs w:val="21"/>
                <w:lang w:val="sk-SK"/>
              </w:rPr>
              <w:t xml:space="preserve"> 4.12 Nepredvídateľné fyzické podmienky alebo 13.3 Postup pri Zmenách.</w:t>
            </w:r>
          </w:p>
          <w:p w14:paraId="367B4835" w14:textId="77777777" w:rsidR="00A50A8B" w:rsidRPr="00BA355D" w:rsidRDefault="00A50A8B">
            <w:pPr>
              <w:pStyle w:val="BodyText"/>
              <w:spacing w:before="120" w:after="120" w:line="276" w:lineRule="auto"/>
              <w:ind w:right="142"/>
              <w:rPr>
                <w:rFonts w:ascii="Arial Narrow" w:hAnsi="Arial Narrow"/>
                <w:noProof w:val="0"/>
                <w:sz w:val="21"/>
                <w:szCs w:val="21"/>
                <w:lang w:val="sk-SK"/>
              </w:rPr>
            </w:pPr>
            <w:r w:rsidRPr="00BA355D">
              <w:rPr>
                <w:rFonts w:ascii="Arial Narrow" w:hAnsi="Arial Narrow"/>
                <w:noProof w:val="0"/>
                <w:sz w:val="21"/>
                <w:szCs w:val="21"/>
                <w:lang w:val="sk-SK"/>
              </w:rPr>
              <w:t>Ďalšie informácie sú uvedené v Požiadavkách Objednávateľa, resp. v Dokumentácii poskytnutej Objednávateľom.</w:t>
            </w:r>
          </w:p>
        </w:tc>
      </w:tr>
      <w:tr w:rsidR="00BA355D" w:rsidRPr="00BA355D" w14:paraId="495AA038" w14:textId="77777777">
        <w:trPr>
          <w:trHeight w:val="1106"/>
        </w:trPr>
        <w:tc>
          <w:tcPr>
            <w:tcW w:w="1870" w:type="dxa"/>
          </w:tcPr>
          <w:p w14:paraId="098E7E96" w14:textId="77777777" w:rsidR="00A50A8B" w:rsidRPr="00BA355D" w:rsidRDefault="00A50A8B">
            <w:pPr>
              <w:spacing w:before="120" w:after="120" w:line="276" w:lineRule="auto"/>
              <w:ind w:right="141"/>
              <w:rPr>
                <w:rFonts w:ascii="Arial Narrow" w:hAnsi="Arial Narrow"/>
                <w:sz w:val="21"/>
                <w:szCs w:val="21"/>
              </w:rPr>
            </w:pPr>
            <w:r w:rsidRPr="00BA355D">
              <w:rPr>
                <w:rFonts w:ascii="Arial Narrow" w:hAnsi="Arial Narrow"/>
                <w:sz w:val="21"/>
                <w:szCs w:val="21"/>
              </w:rPr>
              <w:t>4.26</w:t>
            </w:r>
          </w:p>
          <w:p w14:paraId="3A9AF1DF" w14:textId="77777777" w:rsidR="00A50A8B" w:rsidRPr="00BA355D" w:rsidRDefault="00A50A8B">
            <w:pPr>
              <w:spacing w:before="120" w:after="120" w:line="276" w:lineRule="auto"/>
              <w:ind w:right="141"/>
              <w:rPr>
                <w:rFonts w:ascii="Arial Narrow" w:hAnsi="Arial Narrow"/>
                <w:sz w:val="21"/>
                <w:szCs w:val="21"/>
              </w:rPr>
            </w:pPr>
            <w:r w:rsidRPr="00BA355D">
              <w:rPr>
                <w:rFonts w:ascii="Arial Narrow" w:hAnsi="Arial Narrow"/>
                <w:sz w:val="21"/>
                <w:szCs w:val="21"/>
              </w:rPr>
              <w:t>Stavebný denník</w:t>
            </w:r>
          </w:p>
        </w:tc>
        <w:tc>
          <w:tcPr>
            <w:tcW w:w="7670" w:type="dxa"/>
          </w:tcPr>
          <w:p w14:paraId="653DC663" w14:textId="77777777" w:rsidR="00A50A8B" w:rsidRPr="00BA355D" w:rsidRDefault="00A50A8B">
            <w:pPr>
              <w:pStyle w:val="BodyText"/>
              <w:spacing w:before="120" w:after="120" w:line="276" w:lineRule="auto"/>
              <w:ind w:right="142"/>
              <w:rPr>
                <w:rFonts w:ascii="Arial Narrow" w:hAnsi="Arial Narrow"/>
                <w:noProof w:val="0"/>
                <w:sz w:val="21"/>
                <w:szCs w:val="21"/>
                <w:lang w:val="sk-SK"/>
              </w:rPr>
            </w:pPr>
            <w:r w:rsidRPr="00BA355D">
              <w:rPr>
                <w:rFonts w:ascii="Arial Narrow" w:hAnsi="Arial Narrow"/>
                <w:noProof w:val="0"/>
                <w:sz w:val="21"/>
                <w:szCs w:val="21"/>
                <w:lang w:val="sk-SK"/>
              </w:rPr>
              <w:t xml:space="preserve">Za </w:t>
            </w:r>
            <w:proofErr w:type="spellStart"/>
            <w:r w:rsidRPr="00BA355D">
              <w:rPr>
                <w:rFonts w:ascii="Arial Narrow" w:hAnsi="Arial Narrow"/>
                <w:noProof w:val="0"/>
                <w:sz w:val="21"/>
                <w:szCs w:val="21"/>
                <w:lang w:val="sk-SK"/>
              </w:rPr>
              <w:t>podčlánok</w:t>
            </w:r>
            <w:proofErr w:type="spellEnd"/>
            <w:r w:rsidRPr="00BA355D">
              <w:rPr>
                <w:rFonts w:ascii="Arial Narrow" w:hAnsi="Arial Narrow"/>
                <w:noProof w:val="0"/>
                <w:sz w:val="21"/>
                <w:szCs w:val="21"/>
                <w:lang w:val="sk-SK"/>
              </w:rPr>
              <w:t xml:space="preserve"> 4.25 sa vkladá nový </w:t>
            </w:r>
            <w:proofErr w:type="spellStart"/>
            <w:r w:rsidRPr="00BA355D">
              <w:rPr>
                <w:rFonts w:ascii="Arial Narrow" w:hAnsi="Arial Narrow"/>
                <w:noProof w:val="0"/>
                <w:sz w:val="21"/>
                <w:szCs w:val="21"/>
                <w:lang w:val="sk-SK"/>
              </w:rPr>
              <w:t>podčlánok</w:t>
            </w:r>
            <w:proofErr w:type="spellEnd"/>
            <w:r w:rsidRPr="00BA355D">
              <w:rPr>
                <w:rFonts w:ascii="Arial Narrow" w:hAnsi="Arial Narrow"/>
                <w:noProof w:val="0"/>
                <w:sz w:val="21"/>
                <w:szCs w:val="21"/>
                <w:lang w:val="sk-SK"/>
              </w:rPr>
              <w:t xml:space="preserve"> 4.26 Stavebný denník, ktorý znie:</w:t>
            </w:r>
          </w:p>
          <w:p w14:paraId="0DF09DA8" w14:textId="77777777" w:rsidR="00A50A8B" w:rsidRPr="00BA355D" w:rsidRDefault="00A50A8B">
            <w:pPr>
              <w:pStyle w:val="BodyText"/>
              <w:spacing w:before="120" w:after="120" w:line="276" w:lineRule="auto"/>
              <w:ind w:right="142"/>
              <w:rPr>
                <w:rFonts w:ascii="Arial Narrow" w:hAnsi="Arial Narrow"/>
                <w:noProof w:val="0"/>
                <w:sz w:val="21"/>
                <w:szCs w:val="21"/>
                <w:lang w:val="sk-SK"/>
              </w:rPr>
            </w:pPr>
            <w:r w:rsidRPr="00BA355D">
              <w:rPr>
                <w:rFonts w:ascii="Arial Narrow" w:hAnsi="Arial Narrow"/>
                <w:noProof w:val="0"/>
                <w:sz w:val="21"/>
                <w:szCs w:val="21"/>
                <w:lang w:val="sk-SK"/>
              </w:rPr>
              <w:t>Zhotoviteľ je povinný v súlade so Stavebným zákonom viesť Stavebný denník pre Dielo a pre každú časť Stavby jednotlivo v potrebnom počte kópií a uschovávať ich vo svojej kancelárii na Stavenisku. Zhotoviteľ je povinný viesť Stavebný denník zároveň aj v elektronickej podobe prostredníctvom na to určenej a vhodnej aplikácie. Stavebný denník sa vedie pre celé Dielo, alebo pre jeho jednotlivé časti, podľa pokynov Stavebného dozoru a zaznamenáva všetky dôležité okolnosti týkajúce sa prípravy, výstavby a ukončenia Diela.</w:t>
            </w:r>
          </w:p>
          <w:p w14:paraId="62DCF9C4" w14:textId="77777777" w:rsidR="00A50A8B" w:rsidRPr="00BA355D" w:rsidRDefault="00A50A8B">
            <w:pPr>
              <w:pStyle w:val="BodyText"/>
              <w:spacing w:before="120" w:after="120" w:line="276" w:lineRule="auto"/>
              <w:ind w:right="142"/>
              <w:rPr>
                <w:rFonts w:ascii="Arial Narrow" w:hAnsi="Arial Narrow"/>
                <w:noProof w:val="0"/>
                <w:sz w:val="21"/>
                <w:szCs w:val="21"/>
                <w:lang w:val="sk-SK"/>
              </w:rPr>
            </w:pPr>
            <w:r w:rsidRPr="00BA355D">
              <w:rPr>
                <w:rFonts w:ascii="Arial Narrow" w:hAnsi="Arial Narrow"/>
                <w:noProof w:val="0"/>
                <w:sz w:val="21"/>
                <w:szCs w:val="21"/>
                <w:lang w:val="sk-SK"/>
              </w:rPr>
              <w:t>Záznamy v Stavebnom denníku však nepredstavujú súhlas, potvrdenie, schválenie, rozhodnutie, oznámenie alebo požiadanie, nakoľko takáto komunikácia musí byť realizovaná v zmysle ustanovení podčlánku 1.3 Komunikácia a teda nezakladajú právo Zhotoviteľa na realizáciu platieb, výkon Zmien alebo uplatňovanie si nárokov.</w:t>
            </w:r>
          </w:p>
          <w:p w14:paraId="5266B5D5" w14:textId="77777777" w:rsidR="00A50A8B" w:rsidRPr="00BA355D" w:rsidRDefault="00A50A8B">
            <w:pPr>
              <w:pStyle w:val="BodyText"/>
              <w:spacing w:before="120" w:after="120" w:line="276" w:lineRule="auto"/>
              <w:ind w:right="142"/>
              <w:rPr>
                <w:rFonts w:ascii="Arial Narrow" w:hAnsi="Arial Narrow"/>
                <w:noProof w:val="0"/>
                <w:sz w:val="21"/>
                <w:szCs w:val="21"/>
                <w:lang w:val="sk-SK"/>
              </w:rPr>
            </w:pPr>
            <w:r w:rsidRPr="00BA355D">
              <w:rPr>
                <w:rFonts w:ascii="Arial Narrow" w:hAnsi="Arial Narrow"/>
                <w:noProof w:val="0"/>
                <w:sz w:val="21"/>
                <w:szCs w:val="21"/>
                <w:lang w:val="sk-SK"/>
              </w:rPr>
              <w:t>Ďalšie informácie sú uvedené v Požiadavkách Objednávateľa a v Dokumentácii poskytnutej Objednávateľom.</w:t>
            </w:r>
          </w:p>
        </w:tc>
      </w:tr>
      <w:tr w:rsidR="00BA355D" w:rsidRPr="00BA355D" w14:paraId="08BF9566" w14:textId="77777777">
        <w:trPr>
          <w:trHeight w:val="1106"/>
        </w:trPr>
        <w:tc>
          <w:tcPr>
            <w:tcW w:w="1870" w:type="dxa"/>
          </w:tcPr>
          <w:p w14:paraId="34C15724" w14:textId="77777777" w:rsidR="00A50A8B" w:rsidRPr="00321675" w:rsidRDefault="00A50A8B">
            <w:pPr>
              <w:spacing w:before="120" w:after="120" w:line="276" w:lineRule="auto"/>
              <w:ind w:right="141"/>
              <w:rPr>
                <w:rFonts w:ascii="Arial Narrow" w:hAnsi="Arial Narrow"/>
                <w:color w:val="EE0000"/>
                <w:sz w:val="21"/>
                <w:szCs w:val="21"/>
                <w:rPrChange w:id="118" w:author="Gereková Michaela, JUDr." w:date="2025-08-14T14:40:00Z" w16du:dateUtc="2025-08-14T12:40:00Z">
                  <w:rPr>
                    <w:rFonts w:ascii="Arial Narrow" w:hAnsi="Arial Narrow"/>
                    <w:sz w:val="21"/>
                    <w:szCs w:val="21"/>
                  </w:rPr>
                </w:rPrChange>
              </w:rPr>
            </w:pPr>
            <w:r w:rsidRPr="00321675">
              <w:rPr>
                <w:rFonts w:ascii="Arial Narrow" w:hAnsi="Arial Narrow"/>
                <w:color w:val="EE0000"/>
                <w:sz w:val="21"/>
                <w:szCs w:val="21"/>
                <w:rPrChange w:id="119" w:author="Gereková Michaela, JUDr." w:date="2025-08-14T14:40:00Z" w16du:dateUtc="2025-08-14T12:40:00Z">
                  <w:rPr>
                    <w:rFonts w:ascii="Arial Narrow" w:hAnsi="Arial Narrow"/>
                    <w:sz w:val="21"/>
                    <w:szCs w:val="21"/>
                  </w:rPr>
                </w:rPrChange>
              </w:rPr>
              <w:t>4.27</w:t>
            </w:r>
          </w:p>
          <w:p w14:paraId="7838CEE6" w14:textId="77777777" w:rsidR="00A50A8B" w:rsidRPr="00BA355D" w:rsidRDefault="00A50A8B">
            <w:pPr>
              <w:spacing w:before="120" w:after="120" w:line="276" w:lineRule="auto"/>
              <w:ind w:right="141"/>
              <w:rPr>
                <w:rFonts w:ascii="Arial Narrow" w:hAnsi="Arial Narrow"/>
                <w:sz w:val="21"/>
                <w:szCs w:val="21"/>
              </w:rPr>
            </w:pPr>
            <w:r w:rsidRPr="00321675">
              <w:rPr>
                <w:rFonts w:ascii="Arial Narrow" w:hAnsi="Arial Narrow"/>
                <w:color w:val="EE0000"/>
                <w:sz w:val="21"/>
                <w:szCs w:val="21"/>
                <w:rPrChange w:id="120" w:author="Gereková Michaela, JUDr." w:date="2025-08-14T14:40:00Z" w16du:dateUtc="2025-08-14T12:40:00Z">
                  <w:rPr>
                    <w:rFonts w:ascii="Arial Narrow" w:hAnsi="Arial Narrow"/>
                    <w:sz w:val="21"/>
                    <w:szCs w:val="21"/>
                  </w:rPr>
                </w:rPrChange>
              </w:rPr>
              <w:t>Nakladanie s odpadmi</w:t>
            </w:r>
          </w:p>
        </w:tc>
        <w:tc>
          <w:tcPr>
            <w:tcW w:w="7670" w:type="dxa"/>
          </w:tcPr>
          <w:p w14:paraId="3666510E" w14:textId="77777777" w:rsidR="00A50A8B" w:rsidRPr="00BA355D" w:rsidRDefault="00A50A8B">
            <w:pPr>
              <w:pStyle w:val="BodyText"/>
              <w:spacing w:before="120" w:after="120" w:line="276" w:lineRule="auto"/>
              <w:ind w:right="142"/>
              <w:rPr>
                <w:rFonts w:ascii="Arial Narrow" w:hAnsi="Arial Narrow"/>
                <w:noProof w:val="0"/>
                <w:sz w:val="21"/>
                <w:szCs w:val="21"/>
                <w:lang w:val="sk-SK"/>
              </w:rPr>
            </w:pPr>
            <w:r w:rsidRPr="00BA355D">
              <w:rPr>
                <w:rFonts w:ascii="Arial Narrow" w:hAnsi="Arial Narrow"/>
                <w:noProof w:val="0"/>
                <w:sz w:val="21"/>
                <w:szCs w:val="21"/>
                <w:lang w:val="sk-SK"/>
              </w:rPr>
              <w:t xml:space="preserve">Za </w:t>
            </w:r>
            <w:proofErr w:type="spellStart"/>
            <w:r w:rsidRPr="00BA355D">
              <w:rPr>
                <w:rFonts w:ascii="Arial Narrow" w:hAnsi="Arial Narrow"/>
                <w:noProof w:val="0"/>
                <w:sz w:val="21"/>
                <w:szCs w:val="21"/>
                <w:lang w:val="sk-SK"/>
              </w:rPr>
              <w:t>podčlánok</w:t>
            </w:r>
            <w:proofErr w:type="spellEnd"/>
            <w:r w:rsidRPr="00BA355D">
              <w:rPr>
                <w:rFonts w:ascii="Arial Narrow" w:hAnsi="Arial Narrow"/>
                <w:noProof w:val="0"/>
                <w:sz w:val="21"/>
                <w:szCs w:val="21"/>
                <w:lang w:val="sk-SK"/>
              </w:rPr>
              <w:t xml:space="preserve"> 4.26 sa vkladá nový </w:t>
            </w:r>
            <w:proofErr w:type="spellStart"/>
            <w:r w:rsidRPr="00BA355D">
              <w:rPr>
                <w:rFonts w:ascii="Arial Narrow" w:hAnsi="Arial Narrow"/>
                <w:noProof w:val="0"/>
                <w:sz w:val="21"/>
                <w:szCs w:val="21"/>
                <w:lang w:val="sk-SK"/>
              </w:rPr>
              <w:t>podčlánok</w:t>
            </w:r>
            <w:proofErr w:type="spellEnd"/>
            <w:r w:rsidRPr="00BA355D">
              <w:rPr>
                <w:rFonts w:ascii="Arial Narrow" w:hAnsi="Arial Narrow"/>
                <w:noProof w:val="0"/>
                <w:sz w:val="21"/>
                <w:szCs w:val="21"/>
                <w:lang w:val="sk-SK"/>
              </w:rPr>
              <w:t xml:space="preserve"> 4.27 Nakladanie s odpadmi, ktorý znie:</w:t>
            </w:r>
          </w:p>
          <w:p w14:paraId="0E405789"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 xml:space="preserve">Do Dátumu začatia prác Zhotoviteľ predloží Stavebnému dozoru fotokópiu potvrdenia o registrácii na príslušnom orgáne štátnej správy odpadového hospodárstva v mieste sídla alebo mieste podnikania v zmysle ustanovení § 98 ods. 1 a ods. 4 zákona č. 79/2015 Z. z. o odpadoch v platnom znení (ďalej len „Zákon o odpadoch“) a/alebo fotokópiu potvrdenia o registrácii každého subdodávateľa, ktorý bude túto činnosť vykonávať. Zhotoviteľ sa zaväzuje zabezpečiť nakladanie s odpadom, vzniknutým pri prácach v súlade so Zákonom o odpadoch. </w:t>
            </w:r>
          </w:p>
          <w:p w14:paraId="556AE741" w14:textId="2B1EC524" w:rsidR="00A50A8B" w:rsidRPr="00BA355D" w:rsidRDefault="00A50A8B">
            <w:pPr>
              <w:pStyle w:val="BodyText"/>
              <w:spacing w:before="120" w:after="120" w:line="276" w:lineRule="auto"/>
              <w:ind w:right="142"/>
              <w:rPr>
                <w:rFonts w:ascii="Arial Narrow" w:hAnsi="Arial Narrow"/>
                <w:noProof w:val="0"/>
                <w:sz w:val="21"/>
                <w:szCs w:val="21"/>
                <w:lang w:val="sk-SK"/>
              </w:rPr>
            </w:pPr>
            <w:r w:rsidRPr="00BA355D">
              <w:rPr>
                <w:rFonts w:ascii="Arial Narrow" w:hAnsi="Arial Narrow"/>
                <w:noProof w:val="0"/>
                <w:sz w:val="21"/>
                <w:szCs w:val="21"/>
                <w:lang w:val="sk-SK"/>
              </w:rPr>
              <w:t xml:space="preserve">V prípade vzniku akéhokoľvek odpadu pri prácach na Diele je Zhotoviteľ zodpovedný za nakladanie s týmto odpadom a za plnenie všetkých povinností držiteľa odpadu podľa platných Právnych predpisov v oblasti nakladania s odpadmi, resp. podľa vyjadrení príslušných orgánov, tak ako je uvedené v Zväzku 3 Časť 1 Súťažných podkladov. Zhotoviteľ je zároveň povinný v mene Objednávateľa plniť všetky povinnosti, ktoré vyplývajú Objednávateľovi v zmysle Právnych predpisov v oblasti nakladania s odpadmi, ako pôvodcovi odpadu. Objednávateľ na tieto účely Zhotoviteľovi vystaví osobitné splnomocnenie. </w:t>
            </w:r>
          </w:p>
          <w:p w14:paraId="01368335" w14:textId="77777777" w:rsidR="00A50A8B" w:rsidRPr="00BA355D" w:rsidRDefault="00A50A8B">
            <w:pPr>
              <w:pStyle w:val="BodyText"/>
              <w:spacing w:before="120" w:after="120" w:line="276" w:lineRule="auto"/>
              <w:ind w:right="142"/>
              <w:rPr>
                <w:rFonts w:ascii="Arial Narrow" w:hAnsi="Arial Narrow"/>
                <w:noProof w:val="0"/>
                <w:sz w:val="21"/>
                <w:szCs w:val="21"/>
                <w:lang w:val="sk-SK"/>
              </w:rPr>
            </w:pPr>
            <w:r w:rsidRPr="00BA355D">
              <w:rPr>
                <w:rFonts w:ascii="Arial Narrow" w:hAnsi="Arial Narrow"/>
                <w:sz w:val="21"/>
                <w:szCs w:val="21"/>
                <w:lang w:val="sk-SK"/>
              </w:rPr>
              <w:t xml:space="preserve">V prípade, ak Objednávateľovi vznikne akákoľvek škoda v súvislosti s porušením jeho povinností v oblasti nakladania s odpadmi, ktorých plnenie preniesol na Zhotoviteľa, tak Zhotoviteľ zodpovedá Objednávateľovi za akúkoľvek škodu a náklady, ktoré mu vzniknú podľa podčlánku 17.1 Náhrada škody. </w:t>
            </w:r>
          </w:p>
          <w:p w14:paraId="23542C85" w14:textId="793833D0" w:rsidR="00A50A8B" w:rsidRPr="00BA355D" w:rsidRDefault="00931346">
            <w:pPr>
              <w:spacing w:before="120" w:after="120" w:line="276" w:lineRule="auto"/>
              <w:ind w:right="141"/>
              <w:jc w:val="both"/>
              <w:rPr>
                <w:rFonts w:ascii="Arial Narrow" w:hAnsi="Arial Narrow"/>
                <w:sz w:val="21"/>
                <w:szCs w:val="21"/>
              </w:rPr>
            </w:pPr>
            <w:ins w:id="121" w:author="Gereková Michaela, JUDr." w:date="2025-08-14T14:32:00Z" w16du:dateUtc="2025-08-14T12:32:00Z">
              <w:r w:rsidRPr="00FA3421">
                <w:rPr>
                  <w:rFonts w:ascii="Arial Narrow" w:hAnsi="Arial Narrow"/>
                  <w:color w:val="EE0000"/>
                  <w:sz w:val="21"/>
                  <w:szCs w:val="21"/>
                  <w:rPrChange w:id="122" w:author="Gereková Michaela, JUDr." w:date="2025-08-14T14:40:00Z" w16du:dateUtc="2025-08-14T12:40:00Z">
                    <w:rPr>
                      <w:rFonts w:ascii="Arial Narrow" w:hAnsi="Arial Narrow"/>
                      <w:sz w:val="21"/>
                      <w:szCs w:val="21"/>
                    </w:rPr>
                  </w:rPrChange>
                </w:rPr>
                <w:t xml:space="preserve">Zhotoviteľ odovzdá Stavebnému </w:t>
              </w:r>
              <w:r w:rsidRPr="00FA3421">
                <w:rPr>
                  <w:rFonts w:ascii="Arial Narrow" w:hAnsi="Arial Narrow"/>
                  <w:color w:val="EE0000"/>
                  <w:sz w:val="21"/>
                  <w:szCs w:val="21"/>
                  <w:rPrChange w:id="123" w:author="Gereková Michaela, JUDr." w:date="2025-08-14T14:33:00Z" w16du:dateUtc="2025-08-14T12:33:00Z">
                    <w:rPr>
                      <w:rFonts w:ascii="Arial Narrow" w:hAnsi="Arial Narrow"/>
                      <w:sz w:val="21"/>
                      <w:szCs w:val="21"/>
                    </w:rPr>
                  </w:rPrChange>
                </w:rPr>
                <w:t>dozor</w:t>
              </w:r>
              <w:r w:rsidR="00282532" w:rsidRPr="00FA3421">
                <w:rPr>
                  <w:rFonts w:ascii="Arial Narrow" w:hAnsi="Arial Narrow"/>
                  <w:color w:val="EE0000"/>
                  <w:sz w:val="21"/>
                  <w:szCs w:val="21"/>
                  <w:rPrChange w:id="124" w:author="Gereková Michaela, JUDr." w:date="2025-08-14T14:33:00Z" w16du:dateUtc="2025-08-14T12:33:00Z">
                    <w:rPr>
                      <w:rFonts w:ascii="Arial Narrow" w:hAnsi="Arial Narrow"/>
                      <w:sz w:val="21"/>
                      <w:szCs w:val="21"/>
                    </w:rPr>
                  </w:rPrChange>
                </w:rPr>
                <w:t>u</w:t>
              </w:r>
              <w:r w:rsidRPr="00FA3421">
                <w:rPr>
                  <w:rFonts w:ascii="Arial Narrow" w:hAnsi="Arial Narrow"/>
                  <w:color w:val="EE0000"/>
                  <w:sz w:val="21"/>
                  <w:szCs w:val="21"/>
                  <w:rPrChange w:id="125" w:author="Gereková Michaela, JUDr." w:date="2025-08-14T14:40:00Z" w16du:dateUtc="2025-08-14T12:40:00Z">
                    <w:rPr>
                      <w:rFonts w:ascii="Arial Narrow" w:hAnsi="Arial Narrow"/>
                      <w:sz w:val="21"/>
                      <w:szCs w:val="21"/>
                    </w:rPr>
                  </w:rPrChange>
                </w:rPr>
                <w:t xml:space="preserve"> všetky doklady: vážne lístky, sprievodné listy nebezpečného odpadu a ostatné doklady, ktoré obdrží pri odovzdaní odpadu, vzniknutého pri realizácii prác v rámci mesačnej správy Zhotoviteľa, resp. neodkladne (do 5 pracovných dní) po poslednom kalendárnom dni mesiaca, v ktorom povinnosť vznikla.</w:t>
              </w:r>
            </w:ins>
            <w:del w:id="126" w:author="Gereková Michaela, JUDr." w:date="2025-08-14T14:32:00Z" w16du:dateUtc="2025-08-14T12:32:00Z">
              <w:r w:rsidR="00A50A8B" w:rsidRPr="00FA3421">
                <w:rPr>
                  <w:rFonts w:ascii="Arial Narrow" w:hAnsi="Arial Narrow"/>
                  <w:color w:val="EE0000"/>
                  <w:sz w:val="21"/>
                  <w:szCs w:val="21"/>
                  <w:rPrChange w:id="127" w:author="Gereková Michaela, JUDr." w:date="2025-08-14T14:40:00Z" w16du:dateUtc="2025-08-14T12:40:00Z">
                    <w:rPr>
                      <w:rFonts w:ascii="Arial Narrow" w:hAnsi="Arial Narrow"/>
                      <w:sz w:val="21"/>
                      <w:szCs w:val="21"/>
                    </w:rPr>
                  </w:rPrChange>
                </w:rPr>
                <w:delText xml:space="preserve">Zhotoviteľ odovzdá všetky doklady: vážne lístky, sprievodné listy nebezpečného odpadu a ostatné doklady, ktoré obdrží pri odovzdaní odpadu, vzniknutého pri realizácii prác neodkladne (do 3 pracovných dní) Stavebnému dozoru. </w:delText>
              </w:r>
            </w:del>
            <w:ins w:id="128" w:author="Gereková Michaela, JUDr." w:date="2025-08-14T14:32:00Z" w16du:dateUtc="2025-08-14T12:32:00Z">
              <w:r w:rsidRPr="00FA3421">
                <w:rPr>
                  <w:rFonts w:ascii="Arial Narrow" w:hAnsi="Arial Narrow"/>
                  <w:color w:val="EE0000"/>
                  <w:sz w:val="21"/>
                  <w:szCs w:val="21"/>
                  <w:rPrChange w:id="129" w:author="Gereková Michaela, JUDr." w:date="2025-08-14T14:40:00Z" w16du:dateUtc="2025-08-14T12:40:00Z">
                    <w:rPr>
                      <w:rFonts w:ascii="Arial Narrow" w:hAnsi="Arial Narrow"/>
                      <w:sz w:val="21"/>
                      <w:szCs w:val="21"/>
                    </w:rPr>
                  </w:rPrChange>
                </w:rPr>
                <w:t xml:space="preserve"> </w:t>
              </w:r>
            </w:ins>
            <w:r w:rsidR="00A50A8B" w:rsidRPr="00BA355D">
              <w:rPr>
                <w:rFonts w:ascii="Arial Narrow" w:hAnsi="Arial Narrow"/>
                <w:sz w:val="21"/>
                <w:szCs w:val="21"/>
              </w:rPr>
              <w:t>Pri porušení tejto povinnosti má Objednávateľ právo uplatniť si voči Zhotoviteľovi nárok na regresnú náhradu škody, ktorá mu tým vznikla, pričom škodou sa rozumejú aj akékoľvek pokuty alebo iné majetkové sankcie uložené orgánmi verejnej správy Objednávateľovi z dôvodu alebo v súvislosti s nedodržaním povinností zo strany Zhotoviteľa podľa Zákona o odpadoch.</w:t>
            </w:r>
          </w:p>
          <w:p w14:paraId="6F3CC0DB" w14:textId="77777777" w:rsidR="00A50A8B" w:rsidRPr="00BA355D" w:rsidRDefault="00A50A8B">
            <w:pPr>
              <w:pStyle w:val="BodyText"/>
              <w:spacing w:before="120" w:after="120" w:line="276" w:lineRule="auto"/>
              <w:ind w:right="142"/>
              <w:rPr>
                <w:rFonts w:ascii="Arial Narrow" w:hAnsi="Arial Narrow"/>
                <w:noProof w:val="0"/>
                <w:sz w:val="21"/>
                <w:szCs w:val="21"/>
                <w:lang w:val="sk-SK"/>
              </w:rPr>
            </w:pPr>
            <w:r w:rsidRPr="00BA355D">
              <w:rPr>
                <w:rFonts w:ascii="Arial Narrow" w:hAnsi="Arial Narrow"/>
                <w:noProof w:val="0"/>
                <w:sz w:val="21"/>
                <w:szCs w:val="21"/>
                <w:lang w:val="sk-SK"/>
              </w:rPr>
              <w:t xml:space="preserve">Podrobnosti týkajúce sa nakladania s odpadmi sú uvedené v Požiadavkách Objednávateľa. </w:t>
            </w:r>
          </w:p>
        </w:tc>
      </w:tr>
      <w:tr w:rsidR="00BA355D" w:rsidRPr="00BA355D" w14:paraId="0224F241" w14:textId="77777777">
        <w:trPr>
          <w:trHeight w:val="1106"/>
        </w:trPr>
        <w:tc>
          <w:tcPr>
            <w:tcW w:w="1870" w:type="dxa"/>
          </w:tcPr>
          <w:p w14:paraId="38D32147" w14:textId="77777777" w:rsidR="00A50A8B" w:rsidRPr="00BA355D" w:rsidRDefault="00A50A8B">
            <w:pPr>
              <w:spacing w:before="120" w:after="120" w:line="276" w:lineRule="auto"/>
              <w:ind w:right="141"/>
              <w:rPr>
                <w:rFonts w:ascii="Arial Narrow" w:hAnsi="Arial Narrow"/>
                <w:sz w:val="21"/>
                <w:szCs w:val="21"/>
              </w:rPr>
            </w:pPr>
            <w:r w:rsidRPr="00BA355D">
              <w:rPr>
                <w:rFonts w:ascii="Arial Narrow" w:hAnsi="Arial Narrow"/>
                <w:sz w:val="21"/>
                <w:szCs w:val="21"/>
              </w:rPr>
              <w:t>4.28</w:t>
            </w:r>
          </w:p>
          <w:p w14:paraId="16B0759D" w14:textId="77777777" w:rsidR="00A50A8B" w:rsidRPr="00BA355D" w:rsidRDefault="00A50A8B">
            <w:pPr>
              <w:spacing w:before="120" w:after="120" w:line="276" w:lineRule="auto"/>
              <w:ind w:right="141"/>
              <w:rPr>
                <w:rFonts w:ascii="Arial Narrow" w:hAnsi="Arial Narrow"/>
                <w:sz w:val="21"/>
                <w:szCs w:val="21"/>
              </w:rPr>
            </w:pPr>
            <w:r w:rsidRPr="00BA355D">
              <w:rPr>
                <w:rFonts w:ascii="Arial Narrow" w:hAnsi="Arial Narrow"/>
                <w:sz w:val="21"/>
                <w:szCs w:val="21"/>
              </w:rPr>
              <w:t>Plnenie predmetu Míľnika</w:t>
            </w:r>
          </w:p>
        </w:tc>
        <w:tc>
          <w:tcPr>
            <w:tcW w:w="7670" w:type="dxa"/>
          </w:tcPr>
          <w:p w14:paraId="0A9CD331" w14:textId="77777777" w:rsidR="00A50A8B" w:rsidRPr="00BA355D" w:rsidRDefault="00A50A8B">
            <w:pPr>
              <w:pStyle w:val="BodyText"/>
              <w:spacing w:before="120" w:after="120" w:line="276" w:lineRule="auto"/>
              <w:ind w:right="142"/>
              <w:rPr>
                <w:rFonts w:ascii="Arial Narrow" w:hAnsi="Arial Narrow"/>
                <w:noProof w:val="0"/>
                <w:sz w:val="21"/>
                <w:szCs w:val="21"/>
                <w:lang w:val="sk-SK"/>
              </w:rPr>
            </w:pPr>
            <w:r w:rsidRPr="00BA355D">
              <w:rPr>
                <w:rFonts w:ascii="Arial Narrow" w:hAnsi="Arial Narrow"/>
                <w:noProof w:val="0"/>
                <w:sz w:val="21"/>
                <w:szCs w:val="21"/>
                <w:lang w:val="sk-SK"/>
              </w:rPr>
              <w:t xml:space="preserve">Za </w:t>
            </w:r>
            <w:proofErr w:type="spellStart"/>
            <w:r w:rsidRPr="00BA355D">
              <w:rPr>
                <w:rFonts w:ascii="Arial Narrow" w:hAnsi="Arial Narrow"/>
                <w:noProof w:val="0"/>
                <w:sz w:val="21"/>
                <w:szCs w:val="21"/>
                <w:lang w:val="sk-SK"/>
              </w:rPr>
              <w:t>podčlánok</w:t>
            </w:r>
            <w:proofErr w:type="spellEnd"/>
            <w:r w:rsidRPr="00BA355D">
              <w:rPr>
                <w:rFonts w:ascii="Arial Narrow" w:hAnsi="Arial Narrow"/>
                <w:noProof w:val="0"/>
                <w:sz w:val="21"/>
                <w:szCs w:val="21"/>
                <w:lang w:val="sk-SK"/>
              </w:rPr>
              <w:t xml:space="preserve"> 4.27 sa vkladá nový </w:t>
            </w:r>
            <w:proofErr w:type="spellStart"/>
            <w:r w:rsidRPr="00BA355D">
              <w:rPr>
                <w:rFonts w:ascii="Arial Narrow" w:hAnsi="Arial Narrow"/>
                <w:noProof w:val="0"/>
                <w:sz w:val="21"/>
                <w:szCs w:val="21"/>
                <w:lang w:val="sk-SK"/>
              </w:rPr>
              <w:t>podčlánok</w:t>
            </w:r>
            <w:proofErr w:type="spellEnd"/>
            <w:r w:rsidRPr="00BA355D">
              <w:rPr>
                <w:rFonts w:ascii="Arial Narrow" w:hAnsi="Arial Narrow"/>
                <w:noProof w:val="0"/>
                <w:sz w:val="21"/>
                <w:szCs w:val="21"/>
                <w:lang w:val="sk-SK"/>
              </w:rPr>
              <w:t xml:space="preserve"> 4.28 Plnenie predmetu Míľnika, ktorý znie:</w:t>
            </w:r>
          </w:p>
          <w:p w14:paraId="3D5EB965" w14:textId="46248320" w:rsidR="00A50A8B" w:rsidRPr="00BA355D" w:rsidRDefault="00A50A8B">
            <w:pPr>
              <w:pStyle w:val="BodyText"/>
              <w:spacing w:before="120" w:after="120" w:line="276" w:lineRule="auto"/>
              <w:ind w:right="142"/>
              <w:rPr>
                <w:rFonts w:ascii="Arial Narrow" w:hAnsi="Arial Narrow"/>
                <w:noProof w:val="0"/>
                <w:sz w:val="21"/>
                <w:szCs w:val="21"/>
                <w:lang w:val="sk-SK"/>
              </w:rPr>
            </w:pPr>
            <w:r w:rsidRPr="00BA355D">
              <w:rPr>
                <w:rFonts w:ascii="Arial Narrow" w:hAnsi="Arial Narrow"/>
                <w:noProof w:val="0"/>
                <w:sz w:val="21"/>
                <w:szCs w:val="21"/>
                <w:lang w:val="sk-SK"/>
              </w:rPr>
              <w:t>Zhotoviteľ je povinný vykonať Dielo takým spôsobom, aby v termíne, do kedy majú byť práce zodpovedajúce príslušnému Míľniku dokončené, bolo Dielo vykonané v rozsahu predpísanom pre príslušný Míľnik. Rozsah jednotlivých Míľnikov je stanovený v</w:t>
            </w:r>
            <w:r w:rsidR="00984C1B" w:rsidRPr="00BA355D">
              <w:rPr>
                <w:rFonts w:ascii="Arial Narrow" w:hAnsi="Arial Narrow"/>
                <w:noProof w:val="0"/>
                <w:sz w:val="21"/>
                <w:szCs w:val="21"/>
                <w:lang w:val="sk-SK"/>
              </w:rPr>
              <w:t> čl.</w:t>
            </w:r>
            <w:r w:rsidR="00FD63CA" w:rsidRPr="00BA355D">
              <w:rPr>
                <w:rFonts w:ascii="Arial Narrow" w:hAnsi="Arial Narrow"/>
                <w:noProof w:val="0"/>
                <w:sz w:val="21"/>
                <w:szCs w:val="21"/>
                <w:lang w:val="sk-SK"/>
              </w:rPr>
              <w:t xml:space="preserve"> 2.3.2.2</w:t>
            </w:r>
            <w:r w:rsidRPr="00BA355D">
              <w:rPr>
                <w:rFonts w:ascii="Arial Narrow" w:hAnsi="Arial Narrow"/>
                <w:noProof w:val="0"/>
                <w:sz w:val="21"/>
                <w:szCs w:val="21"/>
                <w:lang w:val="sk-SK"/>
              </w:rPr>
              <w:t xml:space="preserve"> Z</w:t>
            </w:r>
            <w:r w:rsidR="007B00F3" w:rsidRPr="00BA355D">
              <w:rPr>
                <w:rFonts w:ascii="Arial Narrow" w:hAnsi="Arial Narrow"/>
                <w:noProof w:val="0"/>
                <w:sz w:val="21"/>
                <w:szCs w:val="21"/>
                <w:lang w:val="sk-SK"/>
              </w:rPr>
              <w:t>väzku 3 Časť 1</w:t>
            </w:r>
            <w:r w:rsidRPr="00BA355D">
              <w:rPr>
                <w:rFonts w:ascii="Arial Narrow" w:hAnsi="Arial Narrow"/>
                <w:noProof w:val="0"/>
                <w:sz w:val="21"/>
                <w:szCs w:val="21"/>
                <w:lang w:val="sk-SK"/>
              </w:rPr>
              <w:t xml:space="preserve"> Súťažných podkladov a termíny splnenia jednotlivých Míľnikov v Prílohe k ponuke.</w:t>
            </w:r>
          </w:p>
          <w:p w14:paraId="75FB332D" w14:textId="77777777" w:rsidR="00A50A8B" w:rsidRPr="00BA355D" w:rsidRDefault="00A50A8B">
            <w:pPr>
              <w:pStyle w:val="BodyText"/>
              <w:spacing w:before="120" w:after="120" w:line="276" w:lineRule="auto"/>
              <w:ind w:right="142"/>
              <w:rPr>
                <w:rFonts w:ascii="Arial Narrow" w:hAnsi="Arial Narrow"/>
                <w:noProof w:val="0"/>
                <w:sz w:val="21"/>
                <w:szCs w:val="21"/>
                <w:lang w:val="sk-SK"/>
              </w:rPr>
            </w:pPr>
            <w:r w:rsidRPr="00BA355D">
              <w:rPr>
                <w:rFonts w:ascii="Arial Narrow" w:hAnsi="Arial Narrow"/>
                <w:noProof w:val="0"/>
                <w:sz w:val="21"/>
                <w:szCs w:val="21"/>
                <w:lang w:val="sk-SK"/>
              </w:rPr>
              <w:t xml:space="preserve">Pokiaľ je na Míľnik naviazané peňažné plnenie podľa podčlánku 14.4 Formulár platieb znamená to, že Zhotoviteľ je povinný k poslednému dňu príslušného Míľnika vykonať práce v súhrnnom finančnom objeme zodpovedajúcom minimálne čiastke stanovenej pre príslušný Míľnik. Podkladom k plneniu Míľnika Objednávateľom je vystavenie Vyúčtovania podľa podčlánku 1.1.4.12 </w:t>
            </w:r>
            <w:r w:rsidRPr="00BA355D">
              <w:rPr>
                <w:rFonts w:ascii="Arial Narrow" w:hAnsi="Arial Narrow"/>
                <w:i/>
                <w:iCs/>
                <w:noProof w:val="0"/>
                <w:sz w:val="21"/>
                <w:szCs w:val="21"/>
                <w:lang w:val="sk-SK"/>
              </w:rPr>
              <w:t>Vyúčtovanie</w:t>
            </w:r>
            <w:r w:rsidRPr="00BA355D">
              <w:rPr>
                <w:rFonts w:ascii="Arial Narrow" w:hAnsi="Arial Narrow"/>
                <w:noProof w:val="0"/>
                <w:sz w:val="21"/>
                <w:szCs w:val="21"/>
                <w:lang w:val="sk-SK"/>
              </w:rPr>
              <w:t xml:space="preserve"> a podčlánku 14.3 </w:t>
            </w:r>
            <w:r w:rsidRPr="00BA355D">
              <w:rPr>
                <w:rFonts w:ascii="Arial Narrow" w:hAnsi="Arial Narrow"/>
                <w:i/>
                <w:iCs/>
                <w:noProof w:val="0"/>
                <w:sz w:val="21"/>
                <w:szCs w:val="21"/>
                <w:lang w:val="sk-SK"/>
              </w:rPr>
              <w:t>Žiadosť o Priebežné platobné potvrdenie</w:t>
            </w:r>
            <w:r w:rsidRPr="00BA355D">
              <w:rPr>
                <w:rFonts w:ascii="Arial Narrow" w:hAnsi="Arial Narrow"/>
                <w:noProof w:val="0"/>
                <w:sz w:val="21"/>
                <w:szCs w:val="21"/>
                <w:lang w:val="sk-SK"/>
              </w:rPr>
              <w:t xml:space="preserve"> Zhotoviteľom. Čas pre splnenie Míľnika môže byť predĺžený za podmienok stanovených v podčlánku 8.4 </w:t>
            </w:r>
            <w:r w:rsidRPr="00BA355D">
              <w:rPr>
                <w:rFonts w:ascii="Arial Narrow" w:hAnsi="Arial Narrow"/>
                <w:i/>
                <w:iCs/>
                <w:noProof w:val="0"/>
                <w:sz w:val="21"/>
                <w:szCs w:val="21"/>
                <w:lang w:val="sk-SK"/>
              </w:rPr>
              <w:t>Predĺženie Lehoty výstavby</w:t>
            </w:r>
            <w:r w:rsidRPr="00BA355D">
              <w:rPr>
                <w:rFonts w:ascii="Arial Narrow" w:hAnsi="Arial Narrow"/>
                <w:noProof w:val="0"/>
                <w:sz w:val="21"/>
                <w:szCs w:val="21"/>
                <w:lang w:val="sk-SK"/>
              </w:rPr>
              <w:t>.</w:t>
            </w:r>
          </w:p>
          <w:p w14:paraId="40E73D3C" w14:textId="01C7435D"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 xml:space="preserve">O splnení každého Míľnika bude Stranami spísaný protokol podľa podčlánku 1.1.3.11 </w:t>
            </w:r>
            <w:r w:rsidRPr="00BA355D">
              <w:rPr>
                <w:rFonts w:ascii="Arial Narrow" w:hAnsi="Arial Narrow"/>
                <w:i/>
                <w:iCs/>
                <w:sz w:val="21"/>
                <w:szCs w:val="21"/>
              </w:rPr>
              <w:t>Protokol o splnení Míľnika</w:t>
            </w:r>
            <w:r w:rsidRPr="00BA355D">
              <w:rPr>
                <w:rFonts w:ascii="Arial Narrow" w:hAnsi="Arial Narrow"/>
                <w:sz w:val="21"/>
                <w:szCs w:val="21"/>
              </w:rPr>
              <w:t xml:space="preserve">. Podpísanie uvedeného protokolu nemá účinok na dokončenie alebo prevzatie Diela alebo Sekcie a ani neznamená, že Dielo bolo riadne a bez vád vykonané. Ak sa Zhotoviteľ dostane do omeškania so splnením povinnosti vykonať príslušnú časť Diela v rozsahu stanovenom pre príslušný Míľnik, je Objednávateľ oprávnený uplatniť zmluvnú pokutu podľa </w:t>
            </w:r>
            <w:r w:rsidR="00773B64" w:rsidRPr="00BA355D">
              <w:rPr>
                <w:rFonts w:ascii="Arial Narrow" w:hAnsi="Arial Narrow"/>
                <w:sz w:val="21"/>
                <w:szCs w:val="21"/>
              </w:rPr>
              <w:t>podčlánku</w:t>
            </w:r>
            <w:r w:rsidRPr="00BA355D">
              <w:rPr>
                <w:rFonts w:ascii="Arial Narrow" w:hAnsi="Arial Narrow"/>
                <w:sz w:val="21"/>
                <w:szCs w:val="21"/>
              </w:rPr>
              <w:t xml:space="preserve"> 8.7 </w:t>
            </w:r>
            <w:r w:rsidRPr="00BA355D">
              <w:rPr>
                <w:rFonts w:ascii="Arial Narrow" w:hAnsi="Arial Narrow"/>
                <w:i/>
                <w:iCs/>
                <w:sz w:val="21"/>
                <w:szCs w:val="21"/>
              </w:rPr>
              <w:t>Zmluvná pokuta za omeškanie Zhotoviteľa s plnením termínu Lehoty výstavby, s termínom splnenia Míľnika a s plnením Fakturačného harmonogramu</w:t>
            </w:r>
            <w:r w:rsidRPr="00BA355D">
              <w:rPr>
                <w:rFonts w:ascii="Arial Narrow" w:hAnsi="Arial Narrow"/>
                <w:sz w:val="21"/>
                <w:szCs w:val="21"/>
              </w:rPr>
              <w:t>.</w:t>
            </w:r>
          </w:p>
        </w:tc>
      </w:tr>
      <w:tr w:rsidR="00BA355D" w:rsidRPr="00BA355D" w14:paraId="5FF34EB4" w14:textId="77777777">
        <w:trPr>
          <w:trHeight w:val="1106"/>
        </w:trPr>
        <w:tc>
          <w:tcPr>
            <w:tcW w:w="1870" w:type="dxa"/>
          </w:tcPr>
          <w:p w14:paraId="5E6E57B7" w14:textId="77777777" w:rsidR="00A50A8B" w:rsidRPr="00BA355D" w:rsidRDefault="00A50A8B">
            <w:pPr>
              <w:spacing w:before="120" w:after="120" w:line="276" w:lineRule="auto"/>
              <w:ind w:right="141"/>
              <w:rPr>
                <w:rFonts w:ascii="Arial Narrow" w:hAnsi="Arial Narrow"/>
                <w:sz w:val="21"/>
                <w:szCs w:val="21"/>
              </w:rPr>
            </w:pPr>
            <w:r w:rsidRPr="00BA355D">
              <w:rPr>
                <w:rFonts w:ascii="Arial Narrow" w:hAnsi="Arial Narrow"/>
                <w:sz w:val="21"/>
                <w:szCs w:val="21"/>
              </w:rPr>
              <w:t>4.29</w:t>
            </w:r>
          </w:p>
          <w:p w14:paraId="4A27F8D9" w14:textId="77777777" w:rsidR="00A50A8B" w:rsidRPr="00BA355D" w:rsidRDefault="00A50A8B">
            <w:pPr>
              <w:spacing w:before="120" w:after="120" w:line="276" w:lineRule="auto"/>
              <w:ind w:right="141"/>
              <w:rPr>
                <w:rFonts w:ascii="Arial Narrow" w:hAnsi="Arial Narrow"/>
                <w:sz w:val="21"/>
                <w:szCs w:val="21"/>
              </w:rPr>
            </w:pPr>
            <w:r w:rsidRPr="00BA355D">
              <w:rPr>
                <w:rFonts w:ascii="Arial Narrow" w:hAnsi="Arial Narrow"/>
                <w:sz w:val="21"/>
                <w:szCs w:val="21"/>
              </w:rPr>
              <w:t>Povinnosť Zhotoviteľa zaplatiť Objednávateľovi zmluvnú pokutu</w:t>
            </w:r>
          </w:p>
        </w:tc>
        <w:tc>
          <w:tcPr>
            <w:tcW w:w="7670" w:type="dxa"/>
          </w:tcPr>
          <w:p w14:paraId="7A8286DA" w14:textId="77777777" w:rsidR="00A50A8B" w:rsidRPr="00BA355D" w:rsidRDefault="00A50A8B">
            <w:pPr>
              <w:pStyle w:val="BodyText"/>
              <w:spacing w:before="120" w:after="120" w:line="276" w:lineRule="auto"/>
              <w:ind w:right="142"/>
              <w:rPr>
                <w:rFonts w:ascii="Arial Narrow" w:hAnsi="Arial Narrow"/>
                <w:noProof w:val="0"/>
                <w:sz w:val="21"/>
                <w:szCs w:val="21"/>
                <w:lang w:val="sk-SK"/>
              </w:rPr>
            </w:pPr>
            <w:r w:rsidRPr="00BA355D">
              <w:rPr>
                <w:rFonts w:ascii="Arial Narrow" w:hAnsi="Arial Narrow"/>
                <w:noProof w:val="0"/>
                <w:sz w:val="21"/>
                <w:szCs w:val="21"/>
                <w:lang w:val="sk-SK"/>
              </w:rPr>
              <w:t xml:space="preserve">Za </w:t>
            </w:r>
            <w:proofErr w:type="spellStart"/>
            <w:r w:rsidRPr="00BA355D">
              <w:rPr>
                <w:rFonts w:ascii="Arial Narrow" w:hAnsi="Arial Narrow"/>
                <w:noProof w:val="0"/>
                <w:sz w:val="21"/>
                <w:szCs w:val="21"/>
                <w:lang w:val="sk-SK"/>
              </w:rPr>
              <w:t>podčlánok</w:t>
            </w:r>
            <w:proofErr w:type="spellEnd"/>
            <w:r w:rsidRPr="00BA355D">
              <w:rPr>
                <w:rFonts w:ascii="Arial Narrow" w:hAnsi="Arial Narrow"/>
                <w:noProof w:val="0"/>
                <w:sz w:val="21"/>
                <w:szCs w:val="21"/>
                <w:lang w:val="sk-SK"/>
              </w:rPr>
              <w:t xml:space="preserve"> 4.28 sa vkladá nový </w:t>
            </w:r>
            <w:proofErr w:type="spellStart"/>
            <w:r w:rsidRPr="00BA355D">
              <w:rPr>
                <w:rFonts w:ascii="Arial Narrow" w:hAnsi="Arial Narrow"/>
                <w:noProof w:val="0"/>
                <w:sz w:val="21"/>
                <w:szCs w:val="21"/>
                <w:lang w:val="sk-SK"/>
              </w:rPr>
              <w:t>podčlánok</w:t>
            </w:r>
            <w:proofErr w:type="spellEnd"/>
            <w:r w:rsidRPr="00BA355D">
              <w:rPr>
                <w:rFonts w:ascii="Arial Narrow" w:hAnsi="Arial Narrow"/>
                <w:noProof w:val="0"/>
                <w:sz w:val="21"/>
                <w:szCs w:val="21"/>
                <w:lang w:val="sk-SK"/>
              </w:rPr>
              <w:t xml:space="preserve"> 4.29 Povinnosť Zhotoviteľa zaplatiť Objednávateľovi zmluvnú pokutu, ktorý znie:</w:t>
            </w:r>
          </w:p>
          <w:p w14:paraId="7C7C5A38" w14:textId="546FE701" w:rsidR="00A50A8B" w:rsidRPr="00BA355D" w:rsidRDefault="00A50A8B">
            <w:pPr>
              <w:pStyle w:val="BodyText"/>
              <w:spacing w:before="120" w:after="120" w:line="276" w:lineRule="auto"/>
              <w:ind w:right="142"/>
              <w:rPr>
                <w:rFonts w:ascii="Arial Narrow" w:hAnsi="Arial Narrow"/>
                <w:noProof w:val="0"/>
                <w:sz w:val="21"/>
                <w:szCs w:val="21"/>
                <w:lang w:val="sk-SK"/>
              </w:rPr>
            </w:pPr>
            <w:r w:rsidRPr="00BA355D">
              <w:rPr>
                <w:rFonts w:ascii="Arial Narrow" w:hAnsi="Arial Narrow"/>
                <w:noProof w:val="0"/>
                <w:sz w:val="21"/>
                <w:szCs w:val="21"/>
                <w:lang w:val="sk-SK"/>
              </w:rPr>
              <w:t>Objednávateľ má voči Zhotoviteľovi právo na zaplatenie zmluvnej pokuty vo výške stanovenej v Zmluve</w:t>
            </w:r>
            <w:r w:rsidR="00773B64" w:rsidRPr="00BA355D">
              <w:rPr>
                <w:rFonts w:ascii="Arial Narrow" w:hAnsi="Arial Narrow"/>
                <w:noProof w:val="0"/>
                <w:sz w:val="21"/>
                <w:szCs w:val="21"/>
                <w:lang w:val="sk-SK"/>
              </w:rPr>
              <w:t xml:space="preserve"> alebo</w:t>
            </w:r>
            <w:r w:rsidRPr="00BA355D">
              <w:rPr>
                <w:rFonts w:ascii="Arial Narrow" w:hAnsi="Arial Narrow"/>
                <w:noProof w:val="0"/>
                <w:sz w:val="21"/>
                <w:szCs w:val="21"/>
                <w:lang w:val="sk-SK"/>
              </w:rPr>
              <w:t xml:space="preserve"> v Prílohe k ponuke, ak </w:t>
            </w:r>
          </w:p>
          <w:p w14:paraId="499E0E74" w14:textId="77777777" w:rsidR="00A50A8B" w:rsidRPr="00BA355D" w:rsidRDefault="00A50A8B">
            <w:pPr>
              <w:pStyle w:val="BodyText"/>
              <w:spacing w:before="120" w:after="120" w:line="276" w:lineRule="auto"/>
              <w:ind w:right="142"/>
              <w:rPr>
                <w:rFonts w:ascii="Arial Narrow" w:hAnsi="Arial Narrow"/>
                <w:noProof w:val="0"/>
                <w:sz w:val="21"/>
                <w:szCs w:val="21"/>
                <w:lang w:val="sk-SK"/>
              </w:rPr>
            </w:pPr>
            <w:r w:rsidRPr="00BA355D">
              <w:rPr>
                <w:rFonts w:ascii="Arial Narrow" w:hAnsi="Arial Narrow"/>
                <w:noProof w:val="0"/>
                <w:sz w:val="21"/>
                <w:szCs w:val="21"/>
                <w:lang w:val="sk-SK"/>
              </w:rPr>
              <w:t xml:space="preserve">(a) Zhotoviteľ poruší ustanovenie o strete záujmov a povinnostiach, ktoré sa týkajú Subdodávateľov podľa podčlánku 4.4 </w:t>
            </w:r>
            <w:r w:rsidRPr="00BA355D">
              <w:rPr>
                <w:rFonts w:ascii="Arial Narrow" w:hAnsi="Arial Narrow"/>
                <w:i/>
                <w:iCs/>
                <w:noProof w:val="0"/>
                <w:sz w:val="21"/>
                <w:szCs w:val="21"/>
                <w:lang w:val="sk-SK"/>
              </w:rPr>
              <w:t>Subdodávatelia</w:t>
            </w:r>
            <w:r w:rsidRPr="00BA355D">
              <w:rPr>
                <w:rFonts w:ascii="Arial Narrow" w:hAnsi="Arial Narrow"/>
                <w:noProof w:val="0"/>
                <w:sz w:val="21"/>
                <w:szCs w:val="21"/>
                <w:lang w:val="sk-SK"/>
              </w:rPr>
              <w:t>,</w:t>
            </w:r>
          </w:p>
          <w:p w14:paraId="4F9D5893" w14:textId="3D369A20" w:rsidR="00A50A8B" w:rsidRPr="00BA355D" w:rsidRDefault="00A50A8B">
            <w:pPr>
              <w:pStyle w:val="BodyText"/>
              <w:spacing w:before="120" w:after="120" w:line="276" w:lineRule="auto"/>
              <w:ind w:right="142"/>
              <w:rPr>
                <w:rFonts w:ascii="Arial Narrow" w:hAnsi="Arial Narrow"/>
                <w:noProof w:val="0"/>
                <w:sz w:val="21"/>
                <w:szCs w:val="21"/>
                <w:lang w:val="sk-SK"/>
              </w:rPr>
            </w:pPr>
            <w:r w:rsidRPr="00BA355D">
              <w:rPr>
                <w:rFonts w:ascii="Arial Narrow" w:hAnsi="Arial Narrow"/>
                <w:noProof w:val="0"/>
                <w:sz w:val="21"/>
                <w:szCs w:val="21"/>
                <w:lang w:val="sk-SK"/>
              </w:rPr>
              <w:t xml:space="preserve">(b) Zhotoviteľ nesplní Míľnik podľa podčlánku 4.28 </w:t>
            </w:r>
            <w:r w:rsidRPr="00BA355D">
              <w:rPr>
                <w:rFonts w:ascii="Arial Narrow" w:hAnsi="Arial Narrow"/>
                <w:i/>
                <w:iCs/>
                <w:noProof w:val="0"/>
                <w:sz w:val="21"/>
                <w:szCs w:val="21"/>
                <w:lang w:val="sk-SK"/>
              </w:rPr>
              <w:t>Plnenie predmetu Míľnika</w:t>
            </w:r>
            <w:r w:rsidRPr="00BA355D">
              <w:rPr>
                <w:rFonts w:ascii="Arial Narrow" w:hAnsi="Arial Narrow"/>
                <w:noProof w:val="0"/>
                <w:sz w:val="21"/>
                <w:szCs w:val="21"/>
                <w:lang w:val="sk-SK"/>
              </w:rPr>
              <w:t>,</w:t>
            </w:r>
          </w:p>
          <w:p w14:paraId="625BD079" w14:textId="37D75084" w:rsidR="00A50A8B" w:rsidRPr="00BA355D" w:rsidRDefault="00A50A8B">
            <w:pPr>
              <w:pStyle w:val="BodyText"/>
              <w:spacing w:before="120" w:after="120" w:line="276" w:lineRule="auto"/>
              <w:ind w:right="142"/>
              <w:rPr>
                <w:rFonts w:ascii="Arial Narrow" w:hAnsi="Arial Narrow"/>
                <w:noProof w:val="0"/>
                <w:sz w:val="21"/>
                <w:szCs w:val="21"/>
                <w:lang w:val="sk-SK"/>
              </w:rPr>
            </w:pPr>
            <w:r w:rsidRPr="00BA355D">
              <w:rPr>
                <w:rFonts w:ascii="Arial Narrow" w:hAnsi="Arial Narrow"/>
                <w:noProof w:val="0"/>
                <w:sz w:val="21"/>
                <w:szCs w:val="21"/>
                <w:lang w:val="sk-SK"/>
              </w:rPr>
              <w:t>(c) Zhotoviteľ nedodrží lehoty (a iné časové určenia) stanovené mu rozhodnutím príslušného verejnoprávneho orgánu,</w:t>
            </w:r>
          </w:p>
          <w:p w14:paraId="7759A053" w14:textId="5A38A461" w:rsidR="00A50A8B" w:rsidRPr="00BA355D" w:rsidRDefault="00A50A8B">
            <w:pPr>
              <w:pStyle w:val="BodyText"/>
              <w:spacing w:before="120" w:after="120" w:line="276" w:lineRule="auto"/>
              <w:ind w:right="142"/>
              <w:rPr>
                <w:rFonts w:ascii="Arial Narrow" w:hAnsi="Arial Narrow"/>
                <w:noProof w:val="0"/>
                <w:sz w:val="21"/>
                <w:szCs w:val="21"/>
                <w:lang w:val="sk-SK"/>
              </w:rPr>
            </w:pPr>
            <w:r w:rsidRPr="00BA355D">
              <w:rPr>
                <w:rFonts w:ascii="Arial Narrow" w:hAnsi="Arial Narrow"/>
                <w:noProof w:val="0"/>
                <w:sz w:val="21"/>
                <w:szCs w:val="21"/>
                <w:lang w:val="sk-SK"/>
              </w:rPr>
              <w:t xml:space="preserve">(d) Zhotoviteľ nedodrží Lehotu výstavby podľa článku 8.2 </w:t>
            </w:r>
            <w:r w:rsidRPr="00BA355D">
              <w:rPr>
                <w:rFonts w:ascii="Arial Narrow" w:hAnsi="Arial Narrow"/>
                <w:i/>
                <w:iCs/>
                <w:noProof w:val="0"/>
                <w:sz w:val="21"/>
                <w:szCs w:val="21"/>
                <w:lang w:val="sk-SK"/>
              </w:rPr>
              <w:t>Lehota výstavby</w:t>
            </w:r>
            <w:r w:rsidRPr="00BA355D">
              <w:rPr>
                <w:rFonts w:ascii="Arial Narrow" w:hAnsi="Arial Narrow"/>
                <w:noProof w:val="0"/>
                <w:sz w:val="21"/>
                <w:szCs w:val="21"/>
                <w:lang w:val="sk-SK"/>
              </w:rPr>
              <w:t>,</w:t>
            </w:r>
          </w:p>
          <w:p w14:paraId="44687F59" w14:textId="4A070191" w:rsidR="00A50A8B" w:rsidRPr="00BA355D" w:rsidRDefault="00A50A8B">
            <w:pPr>
              <w:pStyle w:val="BodyText"/>
              <w:spacing w:before="120" w:after="120" w:line="276" w:lineRule="auto"/>
              <w:ind w:right="142"/>
              <w:rPr>
                <w:rFonts w:ascii="Arial Narrow" w:hAnsi="Arial Narrow"/>
                <w:noProof w:val="0"/>
                <w:sz w:val="21"/>
                <w:szCs w:val="21"/>
                <w:lang w:val="sk-SK"/>
              </w:rPr>
            </w:pPr>
            <w:r w:rsidRPr="00BA355D">
              <w:rPr>
                <w:rFonts w:ascii="Arial Narrow" w:hAnsi="Arial Narrow"/>
                <w:noProof w:val="0"/>
                <w:sz w:val="21"/>
                <w:szCs w:val="21"/>
                <w:lang w:val="sk-SK"/>
              </w:rPr>
              <w:t xml:space="preserve">(e) Zhotoviteľ neodstráni vadu alebo akékoľvek porušenie Zmluvy do dátumu oznámeného Objednávateľom podľa podčlánku 11.4 </w:t>
            </w:r>
            <w:r w:rsidRPr="00BA355D">
              <w:rPr>
                <w:rFonts w:ascii="Arial Narrow" w:hAnsi="Arial Narrow"/>
                <w:i/>
                <w:iCs/>
                <w:noProof w:val="0"/>
                <w:sz w:val="21"/>
                <w:szCs w:val="21"/>
                <w:lang w:val="sk-SK"/>
              </w:rPr>
              <w:t>Neodstránenie vád</w:t>
            </w:r>
            <w:r w:rsidRPr="00BA355D">
              <w:rPr>
                <w:rFonts w:ascii="Arial Narrow" w:hAnsi="Arial Narrow"/>
                <w:noProof w:val="0"/>
                <w:sz w:val="21"/>
                <w:szCs w:val="21"/>
                <w:lang w:val="sk-SK"/>
              </w:rPr>
              <w:t>,</w:t>
            </w:r>
          </w:p>
          <w:p w14:paraId="77EA4216" w14:textId="09D3F9D6" w:rsidR="00A50A8B" w:rsidRPr="00BA355D" w:rsidRDefault="00A50A8B">
            <w:pPr>
              <w:pStyle w:val="BodyText"/>
              <w:spacing w:before="120" w:after="120" w:line="276" w:lineRule="auto"/>
              <w:ind w:right="142"/>
              <w:rPr>
                <w:rFonts w:ascii="Arial Narrow" w:hAnsi="Arial Narrow"/>
                <w:noProof w:val="0"/>
                <w:sz w:val="21"/>
                <w:szCs w:val="21"/>
                <w:lang w:val="sk-SK"/>
              </w:rPr>
            </w:pPr>
            <w:r w:rsidRPr="00BA355D">
              <w:rPr>
                <w:rFonts w:ascii="Arial Narrow" w:hAnsi="Arial Narrow"/>
                <w:noProof w:val="0"/>
                <w:sz w:val="21"/>
                <w:szCs w:val="21"/>
                <w:lang w:val="sk-SK"/>
              </w:rPr>
              <w:t>(f) Zhotoviteľ poruší povinnosť stanovenú v </w:t>
            </w:r>
            <w:proofErr w:type="spellStart"/>
            <w:r w:rsidRPr="00BA355D">
              <w:rPr>
                <w:rFonts w:ascii="Arial Narrow" w:hAnsi="Arial Narrow"/>
                <w:noProof w:val="0"/>
                <w:sz w:val="21"/>
                <w:szCs w:val="21"/>
                <w:lang w:val="sk-SK"/>
              </w:rPr>
              <w:t>pododstavci</w:t>
            </w:r>
            <w:proofErr w:type="spellEnd"/>
            <w:r w:rsidRPr="00BA355D">
              <w:rPr>
                <w:rFonts w:ascii="Arial Narrow" w:hAnsi="Arial Narrow"/>
                <w:noProof w:val="0"/>
                <w:sz w:val="21"/>
                <w:szCs w:val="21"/>
                <w:lang w:val="sk-SK"/>
              </w:rPr>
              <w:t xml:space="preserve"> a) </w:t>
            </w:r>
            <w:proofErr w:type="spellStart"/>
            <w:r w:rsidRPr="00BA355D">
              <w:rPr>
                <w:rFonts w:ascii="Arial Narrow" w:hAnsi="Arial Narrow"/>
                <w:noProof w:val="0"/>
                <w:sz w:val="21"/>
                <w:szCs w:val="21"/>
                <w:lang w:val="sk-SK"/>
              </w:rPr>
              <w:t>podčlánku</w:t>
            </w:r>
            <w:proofErr w:type="spellEnd"/>
            <w:r w:rsidRPr="00BA355D">
              <w:rPr>
                <w:rFonts w:ascii="Arial Narrow" w:hAnsi="Arial Narrow"/>
                <w:noProof w:val="0"/>
                <w:sz w:val="21"/>
                <w:szCs w:val="21"/>
                <w:lang w:val="sk-SK"/>
              </w:rPr>
              <w:t xml:space="preserve"> 1.15 voči riadiacemu orgánu a orgánom kontroly/auditu</w:t>
            </w:r>
            <w:r w:rsidRPr="00BA355D">
              <w:rPr>
                <w:rFonts w:ascii="Arial Narrow" w:hAnsi="Arial Narrow"/>
                <w:i/>
                <w:iCs/>
                <w:noProof w:val="0"/>
                <w:sz w:val="21"/>
                <w:szCs w:val="21"/>
                <w:lang w:val="sk-SK"/>
              </w:rPr>
              <w:t>,</w:t>
            </w:r>
          </w:p>
          <w:p w14:paraId="70F62E24" w14:textId="24243846" w:rsidR="00A50A8B" w:rsidRPr="00BA355D" w:rsidRDefault="00A50A8B">
            <w:pPr>
              <w:pStyle w:val="BodyText"/>
              <w:spacing w:before="120" w:after="120" w:line="276" w:lineRule="auto"/>
              <w:ind w:right="142"/>
              <w:rPr>
                <w:rFonts w:ascii="Arial Narrow" w:hAnsi="Arial Narrow"/>
                <w:noProof w:val="0"/>
                <w:sz w:val="21"/>
                <w:szCs w:val="21"/>
                <w:lang w:val="sk-SK"/>
              </w:rPr>
            </w:pPr>
            <w:r w:rsidRPr="00BA355D">
              <w:rPr>
                <w:rFonts w:ascii="Arial Narrow" w:hAnsi="Arial Narrow"/>
                <w:noProof w:val="0"/>
                <w:sz w:val="21"/>
                <w:szCs w:val="21"/>
                <w:lang w:val="sk-SK"/>
              </w:rPr>
              <w:t>(g) Zhotoviteľ nedodrží pokyn Stavebného dozoru k prerušeniu postupu prác podľa podčlánku 8.8 (Prerušenie prác),</w:t>
            </w:r>
          </w:p>
          <w:p w14:paraId="2F550780" w14:textId="1C8F8B61" w:rsidR="00A50A8B" w:rsidRPr="00BA355D" w:rsidRDefault="00A50A8B">
            <w:pPr>
              <w:pStyle w:val="BodyText"/>
              <w:spacing w:before="120" w:after="120" w:line="276" w:lineRule="auto"/>
              <w:ind w:right="142"/>
              <w:rPr>
                <w:rFonts w:ascii="Arial Narrow" w:hAnsi="Arial Narrow"/>
                <w:noProof w:val="0"/>
                <w:sz w:val="21"/>
                <w:szCs w:val="21"/>
                <w:lang w:val="sk-SK"/>
              </w:rPr>
            </w:pPr>
            <w:r w:rsidRPr="00BA355D">
              <w:rPr>
                <w:rFonts w:ascii="Arial Narrow" w:hAnsi="Arial Narrow"/>
                <w:noProof w:val="0"/>
                <w:sz w:val="21"/>
                <w:szCs w:val="21"/>
                <w:lang w:val="sk-SK"/>
              </w:rPr>
              <w:t>(h) Zhotoviteľ poruší inú povinnosť stanovenú v tejto Zmluve alebo v jej Prílohe, ak v danom ustanovení bola výslovne stanovená zmluvná pokuta, ako následok porušenia záväzku Zhotoviteľa.</w:t>
            </w:r>
          </w:p>
          <w:p w14:paraId="6C0D8D0B" w14:textId="77777777" w:rsidR="00A50A8B" w:rsidRPr="00BA355D" w:rsidRDefault="00A50A8B">
            <w:pPr>
              <w:pStyle w:val="BodyText"/>
              <w:spacing w:before="120" w:after="120" w:line="276" w:lineRule="auto"/>
              <w:ind w:right="142"/>
              <w:rPr>
                <w:rFonts w:ascii="Arial Narrow" w:hAnsi="Arial Narrow"/>
                <w:noProof w:val="0"/>
                <w:sz w:val="21"/>
                <w:szCs w:val="21"/>
                <w:lang w:val="sk-SK"/>
              </w:rPr>
            </w:pPr>
            <w:r w:rsidRPr="00BA355D">
              <w:rPr>
                <w:rFonts w:ascii="Arial Narrow" w:hAnsi="Arial Narrow"/>
                <w:noProof w:val="0"/>
                <w:sz w:val="21"/>
                <w:szCs w:val="21"/>
                <w:lang w:val="sk-SK"/>
              </w:rPr>
              <w:t>Zhotoviteľ je povinný plniť povinnosť, ktorej splnenie bolo zabezpečené zmluvnou pokutou aj po jej zaplatení.</w:t>
            </w:r>
          </w:p>
          <w:p w14:paraId="5EE8CD24" w14:textId="710913C0" w:rsidR="00A50A8B" w:rsidRPr="00BA355D" w:rsidRDefault="008D6950">
            <w:pPr>
              <w:pStyle w:val="BodyText"/>
              <w:spacing w:before="120" w:after="120" w:line="276" w:lineRule="auto"/>
              <w:ind w:right="142"/>
              <w:rPr>
                <w:rFonts w:ascii="Arial Narrow" w:hAnsi="Arial Narrow"/>
                <w:noProof w:val="0"/>
                <w:sz w:val="21"/>
                <w:szCs w:val="21"/>
                <w:lang w:val="sk-SK"/>
              </w:rPr>
            </w:pPr>
            <w:r w:rsidRPr="00BA355D">
              <w:rPr>
                <w:rFonts w:ascii="Arial Narrow" w:hAnsi="Arial Narrow"/>
                <w:noProof w:val="0"/>
                <w:sz w:val="21"/>
                <w:szCs w:val="21"/>
                <w:lang w:val="sk-SK"/>
              </w:rPr>
              <w:t xml:space="preserve">Ak v konkrétnom prípade podľa tejto Zmluvy nie je stanovené inak, </w:t>
            </w:r>
            <w:r w:rsidR="00A50A8B" w:rsidRPr="00BA355D">
              <w:rPr>
                <w:rFonts w:ascii="Arial Narrow" w:hAnsi="Arial Narrow"/>
                <w:noProof w:val="0"/>
                <w:sz w:val="21"/>
                <w:szCs w:val="21"/>
                <w:lang w:val="sk-SK"/>
              </w:rPr>
              <w:t>Objednávateľ je oprávnený domáhať sa náhrady škody spôsobenej porušením povinnosti Zhotoviteľa, na ktorú sa vzťahuje zmluvná pokuta</w:t>
            </w:r>
            <w:r w:rsidRPr="00BA355D">
              <w:rPr>
                <w:rFonts w:ascii="Arial Narrow" w:hAnsi="Arial Narrow"/>
                <w:noProof w:val="0"/>
                <w:sz w:val="21"/>
                <w:szCs w:val="21"/>
                <w:lang w:val="sk-SK"/>
              </w:rPr>
              <w:t>,</w:t>
            </w:r>
            <w:r w:rsidR="00A50A8B" w:rsidRPr="00BA355D">
              <w:rPr>
                <w:rFonts w:ascii="Arial Narrow" w:hAnsi="Arial Narrow"/>
                <w:noProof w:val="0"/>
                <w:sz w:val="21"/>
                <w:szCs w:val="21"/>
                <w:lang w:val="sk-SK"/>
              </w:rPr>
              <w:t xml:space="preserve"> v časti presahujúcej zmluvnú pokutu.</w:t>
            </w:r>
          </w:p>
          <w:p w14:paraId="2412B885" w14:textId="2734DC54" w:rsidR="00A50A8B" w:rsidRPr="00BA355D" w:rsidRDefault="00BB36B2">
            <w:pPr>
              <w:pStyle w:val="BodyText"/>
              <w:spacing w:before="120" w:after="120" w:line="276" w:lineRule="auto"/>
              <w:ind w:right="142"/>
              <w:rPr>
                <w:rFonts w:ascii="Arial Narrow" w:hAnsi="Arial Narrow"/>
                <w:noProof w:val="0"/>
                <w:sz w:val="21"/>
                <w:szCs w:val="21"/>
                <w:lang w:val="sk-SK"/>
              </w:rPr>
            </w:pPr>
            <w:r w:rsidRPr="00BA355D">
              <w:rPr>
                <w:rFonts w:ascii="Arial Narrow" w:hAnsi="Arial Narrow"/>
                <w:noProof w:val="0"/>
                <w:sz w:val="21"/>
                <w:szCs w:val="21"/>
                <w:lang w:val="sk-SK"/>
              </w:rPr>
              <w:t xml:space="preserve">Pri uplatňovaní </w:t>
            </w:r>
            <w:r w:rsidR="002D0521" w:rsidRPr="00BA355D">
              <w:rPr>
                <w:rFonts w:ascii="Arial Narrow" w:hAnsi="Arial Narrow"/>
                <w:noProof w:val="0"/>
                <w:sz w:val="21"/>
                <w:szCs w:val="21"/>
                <w:lang w:val="sk-SK"/>
              </w:rPr>
              <w:t>zmluvných</w:t>
            </w:r>
            <w:r w:rsidRPr="00BA355D">
              <w:rPr>
                <w:rFonts w:ascii="Arial Narrow" w:hAnsi="Arial Narrow"/>
                <w:noProof w:val="0"/>
                <w:sz w:val="21"/>
                <w:szCs w:val="21"/>
                <w:lang w:val="sk-SK"/>
              </w:rPr>
              <w:t xml:space="preserve"> pokút sa bude postupovať podľa </w:t>
            </w:r>
            <w:r w:rsidR="00A50A8B" w:rsidRPr="00BA355D">
              <w:rPr>
                <w:rFonts w:ascii="Arial Narrow" w:hAnsi="Arial Narrow"/>
                <w:noProof w:val="0"/>
                <w:sz w:val="21"/>
                <w:szCs w:val="21"/>
                <w:lang w:val="sk-SK"/>
              </w:rPr>
              <w:t>podčlánku 2.5</w:t>
            </w:r>
            <w:r w:rsidR="00D050FD" w:rsidRPr="00BA355D">
              <w:rPr>
                <w:rFonts w:ascii="Arial Narrow" w:hAnsi="Arial Narrow"/>
                <w:noProof w:val="0"/>
                <w:sz w:val="21"/>
                <w:szCs w:val="21"/>
                <w:lang w:val="sk-SK"/>
              </w:rPr>
              <w:t xml:space="preserve">, </w:t>
            </w:r>
            <w:r w:rsidR="00543B7D" w:rsidRPr="00BA355D">
              <w:rPr>
                <w:rFonts w:ascii="Arial Narrow" w:hAnsi="Arial Narrow"/>
                <w:noProof w:val="0"/>
                <w:sz w:val="21"/>
                <w:szCs w:val="21"/>
                <w:lang w:val="sk-SK"/>
              </w:rPr>
              <w:t>ak v Zmluve nie je stanovené inak</w:t>
            </w:r>
            <w:r w:rsidR="00A50A8B" w:rsidRPr="00BA355D">
              <w:rPr>
                <w:rFonts w:ascii="Arial Narrow" w:hAnsi="Arial Narrow"/>
                <w:noProof w:val="0"/>
                <w:sz w:val="21"/>
                <w:szCs w:val="21"/>
                <w:lang w:val="sk-SK"/>
              </w:rPr>
              <w:t>.</w:t>
            </w:r>
          </w:p>
          <w:p w14:paraId="7D3D8301" w14:textId="77777777" w:rsidR="00A50A8B" w:rsidRPr="00BA355D" w:rsidRDefault="00A50A8B">
            <w:pPr>
              <w:pStyle w:val="BodyText"/>
              <w:spacing w:before="120" w:after="120" w:line="276" w:lineRule="auto"/>
              <w:ind w:right="142"/>
              <w:rPr>
                <w:rFonts w:ascii="Arial Narrow" w:hAnsi="Arial Narrow"/>
                <w:noProof w:val="0"/>
                <w:sz w:val="21"/>
                <w:szCs w:val="21"/>
                <w:lang w:val="sk-SK"/>
              </w:rPr>
            </w:pPr>
            <w:r w:rsidRPr="00BA355D">
              <w:rPr>
                <w:rFonts w:ascii="Arial Narrow" w:hAnsi="Arial Narrow"/>
                <w:noProof w:val="0"/>
                <w:sz w:val="21"/>
                <w:szCs w:val="21"/>
                <w:lang w:val="sk-SK"/>
              </w:rPr>
              <w:t>Stavebný dozor je oprávnený primerane znížiť výšku zmluvnej pokuty za omeškanie, ak skutočná škoda Objednávateľa (vrátane nákladov na akcelerácie Zhotoviteľa a iných dodávateľov, prípadne náklady na predĺženie lehoty výstavby iných dodávateľov a škody iných dodávateľov) spôsobená omeškaním Zhotoviteľa so splnením Míľnika bude nižšia ako zmluvná pokuta stanovená podľa podčlánku 8.7 (Príloha k ponuke), pričom Stavebný dozor môže znížiť pokutu až na výšku skutočnej škody a preukázateľne vynaložených nákladov Objednávateľa, ktoré mu vznikli (vrátane škody spôsobenej inému dodávateľovi omeškaním Zhotoviteľa). Výška škody sa určí spôsobom podľa podčlánku 3.5 na žiadosť Zhotoviteľa uplatnenú podľa podčlánku 20.1.</w:t>
            </w:r>
          </w:p>
          <w:p w14:paraId="3BD7C283" w14:textId="77777777" w:rsidR="00A50A8B" w:rsidRPr="00BA355D" w:rsidRDefault="00A50A8B">
            <w:pPr>
              <w:pStyle w:val="BodyText"/>
              <w:spacing w:before="120" w:after="120" w:line="276" w:lineRule="auto"/>
              <w:ind w:right="142"/>
              <w:rPr>
                <w:rFonts w:ascii="Arial Narrow" w:hAnsi="Arial Narrow"/>
                <w:noProof w:val="0"/>
                <w:sz w:val="21"/>
                <w:szCs w:val="21"/>
                <w:lang w:val="sk-SK"/>
              </w:rPr>
            </w:pPr>
            <w:r w:rsidRPr="00BA355D">
              <w:rPr>
                <w:rFonts w:ascii="Arial Narrow" w:hAnsi="Arial Narrow"/>
                <w:noProof w:val="0"/>
                <w:sz w:val="21"/>
                <w:szCs w:val="21"/>
                <w:lang w:val="sk-SK"/>
              </w:rPr>
              <w:t>Ak dopadnú na jedno skutkovo vymedzené porušenie povinnosti Zhotoviteľa dve a viac ustanovení o zmluvnej pokute, uplatní sa na takéto porušenie povinnosti iba jedna zmluvná pokuta, a to tá, ktorá je v najvyššej čiastke.</w:t>
            </w:r>
          </w:p>
          <w:p w14:paraId="4B859D60" w14:textId="2E592356" w:rsidR="00A50A8B" w:rsidRPr="00BA355D" w:rsidRDefault="00A50A8B" w:rsidP="00BB3F39">
            <w:pPr>
              <w:pStyle w:val="BodyText"/>
              <w:spacing w:before="120" w:after="120" w:line="276" w:lineRule="auto"/>
              <w:ind w:right="142"/>
              <w:rPr>
                <w:rFonts w:ascii="Arial Narrow" w:hAnsi="Arial Narrow"/>
                <w:noProof w:val="0"/>
                <w:sz w:val="21"/>
                <w:szCs w:val="21"/>
                <w:lang w:val="sk-SK"/>
              </w:rPr>
            </w:pPr>
            <w:r w:rsidRPr="00BA355D">
              <w:rPr>
                <w:rFonts w:ascii="Arial Narrow" w:hAnsi="Arial Narrow"/>
                <w:noProof w:val="0"/>
                <w:sz w:val="21"/>
                <w:szCs w:val="21"/>
                <w:lang w:val="sk-SK"/>
              </w:rPr>
              <w:t xml:space="preserve">Strany sa dohodli, že maximálna celková výška zmluvných pokút uhradených Zhotoviteľom za porušenie Zmluvy nepresiahne čiastku uvedenú v Prílohe k ponuke. Zmluvné pokuty pre omeškanie Zhotoviteľa s plnením podľa tejto Zmluvy sú osobitne upravené aj v podčlánku 8.7., pričom tento </w:t>
            </w:r>
            <w:proofErr w:type="spellStart"/>
            <w:r w:rsidRPr="00BA355D">
              <w:rPr>
                <w:rFonts w:ascii="Arial Narrow" w:hAnsi="Arial Narrow"/>
                <w:noProof w:val="0"/>
                <w:sz w:val="21"/>
                <w:szCs w:val="21"/>
                <w:lang w:val="sk-SK"/>
              </w:rPr>
              <w:t>podčlánok</w:t>
            </w:r>
            <w:proofErr w:type="spellEnd"/>
            <w:r w:rsidRPr="00BA355D">
              <w:rPr>
                <w:rFonts w:ascii="Arial Narrow" w:hAnsi="Arial Narrow"/>
                <w:noProof w:val="0"/>
                <w:sz w:val="21"/>
                <w:szCs w:val="21"/>
                <w:lang w:val="sk-SK"/>
              </w:rPr>
              <w:t xml:space="preserve"> 4.29 má vo vzťahu k podčlánku 8.7 subsidiárnu povahu. </w:t>
            </w:r>
          </w:p>
        </w:tc>
      </w:tr>
      <w:tr w:rsidR="00BA355D" w:rsidRPr="00BA355D" w14:paraId="710699A6" w14:textId="77777777">
        <w:tc>
          <w:tcPr>
            <w:tcW w:w="1870" w:type="dxa"/>
          </w:tcPr>
          <w:p w14:paraId="2CC1CE62" w14:textId="77777777" w:rsidR="00A50A8B" w:rsidRPr="00BA355D" w:rsidRDefault="00A50A8B">
            <w:pPr>
              <w:spacing w:before="120" w:after="120" w:line="276" w:lineRule="auto"/>
              <w:ind w:right="141"/>
              <w:rPr>
                <w:rFonts w:ascii="Arial Narrow" w:hAnsi="Arial Narrow"/>
                <w:b/>
                <w:bCs/>
                <w:sz w:val="21"/>
                <w:szCs w:val="21"/>
              </w:rPr>
            </w:pPr>
            <w:r w:rsidRPr="00BA355D">
              <w:rPr>
                <w:rFonts w:ascii="Arial Narrow" w:hAnsi="Arial Narrow"/>
                <w:b/>
                <w:bCs/>
                <w:sz w:val="21"/>
                <w:szCs w:val="21"/>
              </w:rPr>
              <w:t>5. Projektovanie</w:t>
            </w:r>
          </w:p>
        </w:tc>
        <w:tc>
          <w:tcPr>
            <w:tcW w:w="7670" w:type="dxa"/>
          </w:tcPr>
          <w:p w14:paraId="22174033" w14:textId="77777777" w:rsidR="00A50A8B" w:rsidRPr="00BA355D" w:rsidRDefault="00A50A8B">
            <w:pPr>
              <w:spacing w:before="120" w:after="120" w:line="276" w:lineRule="auto"/>
              <w:ind w:right="141"/>
              <w:jc w:val="both"/>
              <w:rPr>
                <w:rFonts w:ascii="Arial Narrow" w:hAnsi="Arial Narrow"/>
                <w:sz w:val="21"/>
                <w:szCs w:val="21"/>
              </w:rPr>
            </w:pPr>
          </w:p>
        </w:tc>
      </w:tr>
      <w:tr w:rsidR="00BA355D" w:rsidRPr="00BA355D" w14:paraId="385150A2" w14:textId="77777777">
        <w:tc>
          <w:tcPr>
            <w:tcW w:w="1870" w:type="dxa"/>
          </w:tcPr>
          <w:p w14:paraId="25416D31" w14:textId="77777777" w:rsidR="00A50A8B" w:rsidRPr="00BA355D" w:rsidRDefault="00A50A8B">
            <w:pPr>
              <w:spacing w:before="120" w:after="120" w:line="276" w:lineRule="auto"/>
              <w:ind w:right="141"/>
              <w:rPr>
                <w:rFonts w:ascii="Arial Narrow" w:hAnsi="Arial Narrow"/>
                <w:sz w:val="21"/>
                <w:szCs w:val="21"/>
              </w:rPr>
            </w:pPr>
            <w:r w:rsidRPr="00BA355D">
              <w:rPr>
                <w:rFonts w:ascii="Arial Narrow" w:hAnsi="Arial Narrow"/>
                <w:sz w:val="21"/>
                <w:szCs w:val="21"/>
              </w:rPr>
              <w:t xml:space="preserve">5.1 </w:t>
            </w:r>
          </w:p>
          <w:p w14:paraId="5A06BC41" w14:textId="77777777" w:rsidR="00A50A8B" w:rsidRPr="00BA355D" w:rsidRDefault="00A50A8B">
            <w:pPr>
              <w:spacing w:before="120" w:after="120" w:line="276" w:lineRule="auto"/>
              <w:ind w:right="141"/>
              <w:rPr>
                <w:rFonts w:ascii="Arial Narrow" w:hAnsi="Arial Narrow"/>
                <w:sz w:val="21"/>
                <w:szCs w:val="21"/>
              </w:rPr>
            </w:pPr>
            <w:r w:rsidRPr="00BA355D">
              <w:rPr>
                <w:rFonts w:ascii="Arial Narrow" w:hAnsi="Arial Narrow"/>
                <w:sz w:val="21"/>
                <w:szCs w:val="21"/>
              </w:rPr>
              <w:t>Všeobecné povinnosti súvisiace s projektovaním</w:t>
            </w:r>
          </w:p>
        </w:tc>
        <w:tc>
          <w:tcPr>
            <w:tcW w:w="7670" w:type="dxa"/>
          </w:tcPr>
          <w:p w14:paraId="4F70E014" w14:textId="77777777" w:rsidR="00A50A8B" w:rsidRPr="00BA355D" w:rsidRDefault="00A50A8B">
            <w:pPr>
              <w:pStyle w:val="BodyText"/>
              <w:spacing w:before="120" w:after="120" w:line="276" w:lineRule="auto"/>
              <w:rPr>
                <w:rFonts w:ascii="Arial Narrow" w:hAnsi="Arial Narrow"/>
                <w:noProof w:val="0"/>
                <w:sz w:val="21"/>
                <w:szCs w:val="21"/>
                <w:lang w:val="sk-SK"/>
              </w:rPr>
            </w:pPr>
            <w:r w:rsidRPr="00BA355D">
              <w:rPr>
                <w:rFonts w:ascii="Arial Narrow" w:hAnsi="Arial Narrow"/>
                <w:noProof w:val="0"/>
                <w:sz w:val="21"/>
                <w:szCs w:val="21"/>
                <w:lang w:val="sk-SK"/>
              </w:rPr>
              <w:t>V prvej vete druhého odseku podčlánku 5.1 sa slovné spojenie „ručí za to“ nahrádza výrazom „zodpovedá“.</w:t>
            </w:r>
          </w:p>
        </w:tc>
      </w:tr>
      <w:tr w:rsidR="00BA355D" w:rsidRPr="00BA355D" w14:paraId="2C2676E6" w14:textId="77777777">
        <w:tc>
          <w:tcPr>
            <w:tcW w:w="1870" w:type="dxa"/>
          </w:tcPr>
          <w:p w14:paraId="228F29E0" w14:textId="77777777" w:rsidR="00A50A8B" w:rsidRPr="00BA355D" w:rsidRDefault="00A50A8B">
            <w:pPr>
              <w:spacing w:before="120" w:after="120" w:line="276" w:lineRule="auto"/>
              <w:ind w:right="141"/>
              <w:rPr>
                <w:rFonts w:ascii="Arial Narrow" w:hAnsi="Arial Narrow"/>
                <w:sz w:val="21"/>
                <w:szCs w:val="21"/>
              </w:rPr>
            </w:pPr>
            <w:r w:rsidRPr="00BA355D">
              <w:rPr>
                <w:rFonts w:ascii="Arial Narrow" w:hAnsi="Arial Narrow"/>
                <w:sz w:val="21"/>
                <w:szCs w:val="21"/>
              </w:rPr>
              <w:t xml:space="preserve">5.2 </w:t>
            </w:r>
          </w:p>
          <w:p w14:paraId="694633BD" w14:textId="77777777" w:rsidR="00A50A8B" w:rsidRPr="00BA355D" w:rsidRDefault="00A50A8B">
            <w:pPr>
              <w:spacing w:before="120" w:after="120" w:line="276" w:lineRule="auto"/>
              <w:ind w:right="141"/>
              <w:rPr>
                <w:rFonts w:ascii="Arial Narrow" w:hAnsi="Arial Narrow"/>
                <w:sz w:val="21"/>
                <w:szCs w:val="21"/>
              </w:rPr>
            </w:pPr>
            <w:r w:rsidRPr="00BA355D">
              <w:rPr>
                <w:rFonts w:ascii="Arial Narrow" w:hAnsi="Arial Narrow"/>
                <w:sz w:val="21"/>
                <w:szCs w:val="21"/>
              </w:rPr>
              <w:t>Dokumentácia Zhotoviteľa</w:t>
            </w:r>
          </w:p>
        </w:tc>
        <w:tc>
          <w:tcPr>
            <w:tcW w:w="7670" w:type="dxa"/>
          </w:tcPr>
          <w:p w14:paraId="453BD0CC" w14:textId="77777777" w:rsidR="00A50A8B" w:rsidRPr="00BA355D" w:rsidRDefault="00A50A8B">
            <w:pPr>
              <w:pStyle w:val="BodyText"/>
              <w:spacing w:before="120" w:after="120" w:line="276" w:lineRule="auto"/>
              <w:rPr>
                <w:rFonts w:ascii="Arial Narrow" w:hAnsi="Arial Narrow"/>
                <w:noProof w:val="0"/>
                <w:sz w:val="21"/>
                <w:szCs w:val="21"/>
                <w:lang w:val="sk-SK"/>
              </w:rPr>
            </w:pPr>
            <w:r w:rsidRPr="00BA355D">
              <w:rPr>
                <w:rFonts w:ascii="Arial Narrow" w:hAnsi="Arial Narrow"/>
                <w:noProof w:val="0"/>
                <w:sz w:val="21"/>
                <w:szCs w:val="21"/>
                <w:lang w:val="sk-SK"/>
              </w:rPr>
              <w:t>Text podčlánku 5.2 Dokumentácia Zhotoviteľa sa v celom rozsahu zrušuje a nahrádza textom s nasledovným znením:</w:t>
            </w:r>
          </w:p>
          <w:p w14:paraId="22C5F49C" w14:textId="77777777" w:rsidR="00A50A8B" w:rsidRPr="00BA355D" w:rsidRDefault="00A50A8B">
            <w:pPr>
              <w:pStyle w:val="BodyText"/>
              <w:spacing w:before="120" w:after="120" w:line="276" w:lineRule="auto"/>
              <w:rPr>
                <w:rFonts w:ascii="Arial Narrow" w:hAnsi="Arial Narrow"/>
                <w:noProof w:val="0"/>
                <w:sz w:val="21"/>
                <w:szCs w:val="21"/>
                <w:lang w:val="sk-SK"/>
              </w:rPr>
            </w:pPr>
            <w:r w:rsidRPr="00BA355D">
              <w:rPr>
                <w:rFonts w:ascii="Arial Narrow" w:hAnsi="Arial Narrow"/>
                <w:noProof w:val="0"/>
                <w:sz w:val="21"/>
                <w:szCs w:val="21"/>
                <w:lang w:val="sk-SK"/>
              </w:rPr>
              <w:t xml:space="preserve">Dokumentácia Zhotoviteľa bude pozostávať z technickej dokumentácie špecifikovanej v Požiadavkách Objednávateľa, dokumentov potrebných na splnenie všetkých úradných schválení a dokumentov opísaných v </w:t>
            </w:r>
            <w:proofErr w:type="spellStart"/>
            <w:r w:rsidRPr="00BA355D">
              <w:rPr>
                <w:rFonts w:ascii="Arial Narrow" w:hAnsi="Arial Narrow"/>
                <w:noProof w:val="0"/>
                <w:sz w:val="21"/>
                <w:szCs w:val="21"/>
                <w:lang w:val="sk-SK"/>
              </w:rPr>
              <w:t>podčlánkoch</w:t>
            </w:r>
            <w:proofErr w:type="spellEnd"/>
            <w:r w:rsidRPr="00BA355D">
              <w:rPr>
                <w:rFonts w:ascii="Arial Narrow" w:hAnsi="Arial Narrow"/>
                <w:noProof w:val="0"/>
                <w:sz w:val="21"/>
                <w:szCs w:val="21"/>
                <w:lang w:val="sk-SK"/>
              </w:rPr>
              <w:t xml:space="preserve"> 5.6 (Záznamy skutočného vyhotovenia) a 5.7 (Príručky pre prevádzku a údržbu), dokumentácie potrebnej k technicko-bezpečnostnej skúške (prípadne skúšobnej prevádzke) a prevádzke v rámci predčasného užívania (Diela/častí Diela) podľa podčlánku 10.2 (Prevzatie diela do Odbornej obsluhy). Pokiaľ nie je uvedené inak v Požiadavkách Objednávateľa, Dokumentácia Zhotoviteľa bude vyhotovená v jazyku pre komunikáciu uvedenom v podčlánku 1.4 (Právne predpisy a jazyk).</w:t>
            </w:r>
          </w:p>
          <w:p w14:paraId="1F45B7A0" w14:textId="77777777" w:rsidR="00A50A8B" w:rsidRPr="00BA355D" w:rsidRDefault="00A50A8B">
            <w:pPr>
              <w:pStyle w:val="BodyText"/>
              <w:spacing w:before="120" w:after="120" w:line="276" w:lineRule="auto"/>
              <w:rPr>
                <w:rFonts w:ascii="Arial Narrow" w:hAnsi="Arial Narrow"/>
                <w:noProof w:val="0"/>
                <w:sz w:val="21"/>
                <w:szCs w:val="21"/>
                <w:lang w:val="sk-SK"/>
              </w:rPr>
            </w:pPr>
            <w:r w:rsidRPr="00BA355D">
              <w:rPr>
                <w:rFonts w:ascii="Arial Narrow" w:hAnsi="Arial Narrow"/>
                <w:noProof w:val="0"/>
                <w:sz w:val="21"/>
                <w:szCs w:val="21"/>
                <w:lang w:val="sk-SK"/>
              </w:rPr>
              <w:t>Zhotoviteľ je povinný pripraviť Dokumentáciu Zhotoviteľa a musí tiež pripraviť ďalšie dokumenty, ktoré nie sú výslovne uvedené v tejto Zmluve a zároveň sú nevyhnutné na dosiahnutie cieľa tejto Zmluvy – viď Zväzok 3 Časť 1 Súťažných podkladov. Za vypracovanie Dokumentácie Zhotoviteľa, vrátane súvisiacej inžinierskej činnosti, v súlade so Zmluvou je v plnom rozsahu zodpovedný Zhotoviteľ pri dodržaní podmienok vydaných povolení (napr. požiadaviek dotknutých orgánov a organizácií uvedených v územných rozhodnutiach a stavebných povoleniach).</w:t>
            </w:r>
          </w:p>
          <w:p w14:paraId="50A23C62" w14:textId="77777777" w:rsidR="00A50A8B" w:rsidRPr="00BA355D" w:rsidRDefault="00A50A8B">
            <w:pPr>
              <w:pStyle w:val="BodyText"/>
              <w:spacing w:before="120" w:after="120" w:line="276" w:lineRule="auto"/>
              <w:rPr>
                <w:rFonts w:ascii="Arial Narrow" w:hAnsi="Arial Narrow"/>
                <w:noProof w:val="0"/>
                <w:sz w:val="21"/>
                <w:szCs w:val="21"/>
                <w:lang w:val="sk-SK"/>
              </w:rPr>
            </w:pPr>
            <w:r w:rsidRPr="00BA355D">
              <w:rPr>
                <w:rFonts w:ascii="Arial Narrow" w:hAnsi="Arial Narrow"/>
                <w:noProof w:val="0"/>
                <w:sz w:val="21"/>
                <w:szCs w:val="21"/>
                <w:lang w:val="sk-SK"/>
              </w:rPr>
              <w:t>Zhotoviteľ pripraví všetku Dokumentáciu Zhotoviteľa, a tiež pripraví akékoľvek iné dokumenty potrebné pre inštruovanie Personálu Zhotoviteľa. Personál Objednávateľa má právo kontrolovať prípravu všetkých týchto dokumentov bez ohľadu na to, kde sú vypracovávané.</w:t>
            </w:r>
          </w:p>
          <w:p w14:paraId="7AF34B79" w14:textId="77777777" w:rsidR="00A50A8B" w:rsidRPr="00BA355D" w:rsidRDefault="00A50A8B">
            <w:pPr>
              <w:pStyle w:val="BodyText"/>
              <w:spacing w:before="120" w:after="120" w:line="276" w:lineRule="auto"/>
              <w:rPr>
                <w:rFonts w:ascii="Arial Narrow" w:hAnsi="Arial Narrow"/>
                <w:noProof w:val="0"/>
                <w:sz w:val="21"/>
                <w:szCs w:val="21"/>
                <w:lang w:val="sk-SK"/>
              </w:rPr>
            </w:pPr>
            <w:r w:rsidRPr="00BA355D">
              <w:rPr>
                <w:rFonts w:ascii="Arial Narrow" w:hAnsi="Arial Narrow"/>
                <w:noProof w:val="0"/>
                <w:sz w:val="21"/>
                <w:szCs w:val="21"/>
                <w:lang w:val="sk-SK"/>
              </w:rPr>
              <w:t>Ak Požiadavky Objednávateľa popisujú, ktorá Dokumentácia Zhotoviteľa sa má predložiť Stavebnému dozoru na schválenie, táto Dokumentácia Zhotoviteľa sa podľa toho predloží spolu s oznámením, ako je popísané nižšie. V nasledujúcich ustanoveniach tohto podčlánku (i) „doba na schválenie" znamená dobu požadovanú Stavebným dozorom pre schválenie a (ii) „Dokumentácia Zhotoviteľa" nezahŕňa žiadne dokumenty, ktoré nie sú špecifikované ako vyžadované na predloženie za účelom schválenia.</w:t>
            </w:r>
          </w:p>
          <w:p w14:paraId="62A352EC" w14:textId="77777777" w:rsidR="00A50A8B" w:rsidRPr="00BA355D" w:rsidRDefault="00A50A8B">
            <w:pPr>
              <w:pStyle w:val="BodyText"/>
              <w:spacing w:before="120" w:after="120" w:line="276" w:lineRule="auto"/>
              <w:rPr>
                <w:rFonts w:ascii="Arial Narrow" w:hAnsi="Arial Narrow"/>
                <w:noProof w:val="0"/>
                <w:sz w:val="21"/>
                <w:szCs w:val="21"/>
                <w:lang w:val="sk-SK"/>
              </w:rPr>
            </w:pPr>
            <w:r w:rsidRPr="00BA355D">
              <w:rPr>
                <w:rFonts w:ascii="Arial Narrow" w:hAnsi="Arial Narrow"/>
                <w:noProof w:val="0"/>
                <w:sz w:val="21"/>
                <w:szCs w:val="21"/>
                <w:lang w:val="sk-SK"/>
              </w:rPr>
              <w:t>Pokiaľ nie je v Požiadavkách Objednávateľa uvedené inak, každá doba na preskúmanie nepresiahne 14 dní, počítané od dátumu, kedy Stavebný dozor obdrží Dokument Zhotoviteľa a oznámenie Zhotoviteľa. Ak Dokumentácia Zhotoviteľa podlieha súhlasu alebo schváleniu dozorných orgánov, autorského dozoru, Zhotoviteľ je povinný zvážiť trvanie doby na posúdenie dozornými orgánmi/autorským dozorom na dobu na schválenie.</w:t>
            </w:r>
          </w:p>
          <w:p w14:paraId="2EB10C37" w14:textId="77777777" w:rsidR="00A50A8B" w:rsidRPr="00BA355D" w:rsidRDefault="00A50A8B">
            <w:pPr>
              <w:pStyle w:val="BodyText"/>
              <w:spacing w:before="120" w:after="120" w:line="276" w:lineRule="auto"/>
              <w:rPr>
                <w:rFonts w:ascii="Arial Narrow" w:hAnsi="Arial Narrow"/>
                <w:noProof w:val="0"/>
                <w:sz w:val="21"/>
                <w:szCs w:val="21"/>
                <w:lang w:val="sk-SK"/>
              </w:rPr>
            </w:pPr>
            <w:r w:rsidRPr="00BA355D">
              <w:rPr>
                <w:rFonts w:ascii="Arial Narrow" w:hAnsi="Arial Narrow"/>
                <w:noProof w:val="0"/>
                <w:sz w:val="21"/>
                <w:szCs w:val="21"/>
                <w:lang w:val="sk-SK"/>
              </w:rPr>
              <w:t>Zhotoviteľ je plne zodpovedný́ za projektovanie a vhodnos</w:t>
            </w:r>
            <w:r w:rsidRPr="00BA355D">
              <w:rPr>
                <w:rFonts w:ascii="Arial Narrow" w:hAnsi="Arial Narrow" w:cs="Arial Narrow"/>
                <w:noProof w:val="0"/>
                <w:sz w:val="21"/>
                <w:szCs w:val="21"/>
                <w:lang w:val="sk-SK"/>
              </w:rPr>
              <w:t>ť</w:t>
            </w:r>
            <w:r w:rsidRPr="00BA355D">
              <w:rPr>
                <w:rFonts w:ascii="Arial Narrow" w:hAnsi="Arial Narrow"/>
                <w:noProof w:val="0"/>
                <w:sz w:val="21"/>
                <w:szCs w:val="21"/>
                <w:lang w:val="sk-SK"/>
              </w:rPr>
              <w:t xml:space="preserve"> Do</w:t>
            </w:r>
            <w:r w:rsidRPr="00BA355D">
              <w:rPr>
                <w:rFonts w:ascii="Arial Narrow" w:hAnsi="Arial Narrow" w:cs="Arial Narrow"/>
                <w:noProof w:val="0"/>
                <w:sz w:val="21"/>
                <w:szCs w:val="21"/>
                <w:lang w:val="sk-SK"/>
              </w:rPr>
              <w:t>č</w:t>
            </w:r>
            <w:r w:rsidRPr="00BA355D">
              <w:rPr>
                <w:rFonts w:ascii="Arial Narrow" w:hAnsi="Arial Narrow"/>
                <w:noProof w:val="0"/>
                <w:sz w:val="21"/>
                <w:szCs w:val="21"/>
                <w:lang w:val="sk-SK"/>
              </w:rPr>
              <w:t>asn</w:t>
            </w:r>
            <w:r w:rsidRPr="00BA355D">
              <w:rPr>
                <w:rFonts w:ascii="Arial Narrow" w:hAnsi="Arial Narrow" w:cs="Arial Narrow"/>
                <w:noProof w:val="0"/>
                <w:sz w:val="21"/>
                <w:szCs w:val="21"/>
                <w:lang w:val="sk-SK"/>
              </w:rPr>
              <w:t>é</w:t>
            </w:r>
            <w:r w:rsidRPr="00BA355D">
              <w:rPr>
                <w:rFonts w:ascii="Arial Narrow" w:hAnsi="Arial Narrow"/>
                <w:noProof w:val="0"/>
                <w:sz w:val="21"/>
                <w:szCs w:val="21"/>
                <w:lang w:val="sk-SK"/>
              </w:rPr>
              <w:t>ho Diela. V pr</w:t>
            </w:r>
            <w:r w:rsidRPr="00BA355D">
              <w:rPr>
                <w:rFonts w:ascii="Arial Narrow" w:hAnsi="Arial Narrow" w:cs="Arial Narrow"/>
                <w:noProof w:val="0"/>
                <w:sz w:val="21"/>
                <w:szCs w:val="21"/>
                <w:lang w:val="sk-SK"/>
              </w:rPr>
              <w:t>í</w:t>
            </w:r>
            <w:r w:rsidRPr="00BA355D">
              <w:rPr>
                <w:rFonts w:ascii="Arial Narrow" w:hAnsi="Arial Narrow"/>
                <w:noProof w:val="0"/>
                <w:sz w:val="21"/>
                <w:szCs w:val="21"/>
                <w:lang w:val="sk-SK"/>
              </w:rPr>
              <w:t xml:space="preserve">pade, </w:t>
            </w:r>
            <w:r w:rsidRPr="00BA355D">
              <w:rPr>
                <w:rFonts w:ascii="Arial Narrow" w:hAnsi="Arial Narrow" w:cs="Arial Narrow"/>
                <w:noProof w:val="0"/>
                <w:sz w:val="21"/>
                <w:szCs w:val="21"/>
                <w:lang w:val="sk-SK"/>
              </w:rPr>
              <w:t>ž</w:t>
            </w:r>
            <w:r w:rsidRPr="00BA355D">
              <w:rPr>
                <w:rFonts w:ascii="Arial Narrow" w:hAnsi="Arial Narrow"/>
                <w:noProof w:val="0"/>
                <w:sz w:val="21"/>
                <w:szCs w:val="21"/>
                <w:lang w:val="sk-SK"/>
              </w:rPr>
              <w:t>e sa v Zmluve nach</w:t>
            </w:r>
            <w:r w:rsidRPr="00BA355D">
              <w:rPr>
                <w:rFonts w:ascii="Arial Narrow" w:hAnsi="Arial Narrow" w:cs="Arial Narrow"/>
                <w:noProof w:val="0"/>
                <w:sz w:val="21"/>
                <w:szCs w:val="21"/>
                <w:lang w:val="sk-SK"/>
              </w:rPr>
              <w:t>á</w:t>
            </w:r>
            <w:r w:rsidRPr="00BA355D">
              <w:rPr>
                <w:rFonts w:ascii="Arial Narrow" w:hAnsi="Arial Narrow"/>
                <w:noProof w:val="0"/>
                <w:sz w:val="21"/>
                <w:szCs w:val="21"/>
                <w:lang w:val="sk-SK"/>
              </w:rPr>
              <w:t>dza projektov</w:t>
            </w:r>
            <w:r w:rsidRPr="00BA355D">
              <w:rPr>
                <w:rFonts w:ascii="Arial Narrow" w:hAnsi="Arial Narrow" w:cs="Arial Narrow"/>
                <w:noProof w:val="0"/>
                <w:sz w:val="21"/>
                <w:szCs w:val="21"/>
                <w:lang w:val="sk-SK"/>
              </w:rPr>
              <w:t>á</w:t>
            </w:r>
            <w:r w:rsidRPr="00BA355D">
              <w:rPr>
                <w:rFonts w:ascii="Arial Narrow" w:hAnsi="Arial Narrow"/>
                <w:noProof w:val="0"/>
                <w:sz w:val="21"/>
                <w:szCs w:val="21"/>
                <w:lang w:val="sk-SK"/>
              </w:rPr>
              <w:t xml:space="preserve"> dokument</w:t>
            </w:r>
            <w:r w:rsidRPr="00BA355D">
              <w:rPr>
                <w:rFonts w:ascii="Arial Narrow" w:hAnsi="Arial Narrow" w:cs="Arial Narrow"/>
                <w:noProof w:val="0"/>
                <w:sz w:val="21"/>
                <w:szCs w:val="21"/>
                <w:lang w:val="sk-SK"/>
              </w:rPr>
              <w:t>á</w:t>
            </w:r>
            <w:r w:rsidRPr="00BA355D">
              <w:rPr>
                <w:rFonts w:ascii="Arial Narrow" w:hAnsi="Arial Narrow"/>
                <w:noProof w:val="0"/>
                <w:sz w:val="21"/>
                <w:szCs w:val="21"/>
                <w:lang w:val="sk-SK"/>
              </w:rPr>
              <w:t>cia s</w:t>
            </w:r>
            <w:r w:rsidRPr="00BA355D">
              <w:rPr>
                <w:rFonts w:ascii="Arial Narrow" w:hAnsi="Arial Narrow" w:cs="Arial Narrow"/>
                <w:noProof w:val="0"/>
                <w:sz w:val="21"/>
                <w:szCs w:val="21"/>
                <w:lang w:val="sk-SK"/>
              </w:rPr>
              <w:t>ú</w:t>
            </w:r>
            <w:r w:rsidRPr="00BA355D">
              <w:rPr>
                <w:rFonts w:ascii="Arial Narrow" w:hAnsi="Arial Narrow"/>
                <w:noProof w:val="0"/>
                <w:sz w:val="21"/>
                <w:szCs w:val="21"/>
                <w:lang w:val="sk-SK"/>
              </w:rPr>
              <w:t>visiaca s Do</w:t>
            </w:r>
            <w:r w:rsidRPr="00BA355D">
              <w:rPr>
                <w:rFonts w:ascii="Arial Narrow" w:hAnsi="Arial Narrow" w:cs="Arial Narrow"/>
                <w:noProof w:val="0"/>
                <w:sz w:val="21"/>
                <w:szCs w:val="21"/>
                <w:lang w:val="sk-SK"/>
              </w:rPr>
              <w:t>č</w:t>
            </w:r>
            <w:r w:rsidRPr="00BA355D">
              <w:rPr>
                <w:rFonts w:ascii="Arial Narrow" w:hAnsi="Arial Narrow"/>
                <w:noProof w:val="0"/>
                <w:sz w:val="21"/>
                <w:szCs w:val="21"/>
                <w:lang w:val="sk-SK"/>
              </w:rPr>
              <w:t>asn</w:t>
            </w:r>
            <w:r w:rsidRPr="00BA355D">
              <w:rPr>
                <w:rFonts w:ascii="Arial Narrow" w:hAnsi="Arial Narrow" w:cs="Arial Narrow"/>
                <w:noProof w:val="0"/>
                <w:sz w:val="21"/>
                <w:szCs w:val="21"/>
                <w:lang w:val="sk-SK"/>
              </w:rPr>
              <w:t>ý</w:t>
            </w:r>
            <w:r w:rsidRPr="00BA355D">
              <w:rPr>
                <w:rFonts w:ascii="Arial Narrow" w:hAnsi="Arial Narrow"/>
                <w:noProof w:val="0"/>
                <w:sz w:val="21"/>
                <w:szCs w:val="21"/>
                <w:lang w:val="sk-SK"/>
              </w:rPr>
              <w:t>m Dielom alebo inform</w:t>
            </w:r>
            <w:r w:rsidRPr="00BA355D">
              <w:rPr>
                <w:rFonts w:ascii="Arial Narrow" w:hAnsi="Arial Narrow" w:cs="Arial Narrow"/>
                <w:noProof w:val="0"/>
                <w:sz w:val="21"/>
                <w:szCs w:val="21"/>
                <w:lang w:val="sk-SK"/>
              </w:rPr>
              <w:t>á</w:t>
            </w:r>
            <w:r w:rsidRPr="00BA355D">
              <w:rPr>
                <w:rFonts w:ascii="Arial Narrow" w:hAnsi="Arial Narrow"/>
                <w:noProof w:val="0"/>
                <w:sz w:val="21"/>
                <w:szCs w:val="21"/>
                <w:lang w:val="sk-SK"/>
              </w:rPr>
              <w:t>cie o mno</w:t>
            </w:r>
            <w:r w:rsidRPr="00BA355D">
              <w:rPr>
                <w:rFonts w:ascii="Arial Narrow" w:hAnsi="Arial Narrow" w:cs="Arial Narrow"/>
                <w:noProof w:val="0"/>
                <w:sz w:val="21"/>
                <w:szCs w:val="21"/>
                <w:lang w:val="sk-SK"/>
              </w:rPr>
              <w:t>ž</w:t>
            </w:r>
            <w:r w:rsidRPr="00BA355D">
              <w:rPr>
                <w:rFonts w:ascii="Arial Narrow" w:hAnsi="Arial Narrow"/>
                <w:noProof w:val="0"/>
                <w:sz w:val="21"/>
                <w:szCs w:val="21"/>
                <w:lang w:val="sk-SK"/>
              </w:rPr>
              <w:t>stv</w:t>
            </w:r>
            <w:r w:rsidRPr="00BA355D">
              <w:rPr>
                <w:rFonts w:ascii="Arial Narrow" w:hAnsi="Arial Narrow" w:cs="Arial Narrow"/>
                <w:noProof w:val="0"/>
                <w:sz w:val="21"/>
                <w:szCs w:val="21"/>
                <w:lang w:val="sk-SK"/>
              </w:rPr>
              <w:t>á</w:t>
            </w:r>
            <w:r w:rsidRPr="00BA355D">
              <w:rPr>
                <w:rFonts w:ascii="Arial Narrow" w:hAnsi="Arial Narrow"/>
                <w:noProof w:val="0"/>
                <w:sz w:val="21"/>
                <w:szCs w:val="21"/>
                <w:lang w:val="sk-SK"/>
              </w:rPr>
              <w:t>ch s</w:t>
            </w:r>
            <w:r w:rsidRPr="00BA355D">
              <w:rPr>
                <w:rFonts w:ascii="Arial Narrow" w:hAnsi="Arial Narrow" w:cs="Arial Narrow"/>
                <w:noProof w:val="0"/>
                <w:sz w:val="21"/>
                <w:szCs w:val="21"/>
                <w:lang w:val="sk-SK"/>
              </w:rPr>
              <w:t>ú</w:t>
            </w:r>
            <w:r w:rsidRPr="00BA355D">
              <w:rPr>
                <w:rFonts w:ascii="Arial Narrow" w:hAnsi="Arial Narrow"/>
                <w:noProof w:val="0"/>
                <w:sz w:val="21"/>
                <w:szCs w:val="21"/>
                <w:lang w:val="sk-SK"/>
              </w:rPr>
              <w:t>visiacich s v</w:t>
            </w:r>
            <w:r w:rsidRPr="00BA355D">
              <w:rPr>
                <w:rFonts w:ascii="Arial Narrow" w:hAnsi="Arial Narrow" w:cs="Arial Narrow"/>
                <w:noProof w:val="0"/>
                <w:sz w:val="21"/>
                <w:szCs w:val="21"/>
                <w:lang w:val="sk-SK"/>
              </w:rPr>
              <w:t>ý</w:t>
            </w:r>
            <w:r w:rsidRPr="00BA355D">
              <w:rPr>
                <w:rFonts w:ascii="Arial Narrow" w:hAnsi="Arial Narrow"/>
                <w:noProof w:val="0"/>
                <w:sz w:val="21"/>
                <w:szCs w:val="21"/>
                <w:lang w:val="sk-SK"/>
              </w:rPr>
              <w:t>konom pr</w:t>
            </w:r>
            <w:r w:rsidRPr="00BA355D">
              <w:rPr>
                <w:rFonts w:ascii="Arial Narrow" w:hAnsi="Arial Narrow" w:cs="Arial Narrow"/>
                <w:noProof w:val="0"/>
                <w:sz w:val="21"/>
                <w:szCs w:val="21"/>
                <w:lang w:val="sk-SK"/>
              </w:rPr>
              <w:t>á</w:t>
            </w:r>
            <w:r w:rsidRPr="00BA355D">
              <w:rPr>
                <w:rFonts w:ascii="Arial Narrow" w:hAnsi="Arial Narrow"/>
                <w:noProof w:val="0"/>
                <w:sz w:val="21"/>
                <w:szCs w:val="21"/>
                <w:lang w:val="sk-SK"/>
              </w:rPr>
              <w:t>c na Do</w:t>
            </w:r>
            <w:r w:rsidRPr="00BA355D">
              <w:rPr>
                <w:rFonts w:ascii="Arial Narrow" w:hAnsi="Arial Narrow" w:cs="Arial Narrow"/>
                <w:noProof w:val="0"/>
                <w:sz w:val="21"/>
                <w:szCs w:val="21"/>
                <w:lang w:val="sk-SK"/>
              </w:rPr>
              <w:t>č</w:t>
            </w:r>
            <w:r w:rsidRPr="00BA355D">
              <w:rPr>
                <w:rFonts w:ascii="Arial Narrow" w:hAnsi="Arial Narrow"/>
                <w:noProof w:val="0"/>
                <w:sz w:val="21"/>
                <w:szCs w:val="21"/>
                <w:lang w:val="sk-SK"/>
              </w:rPr>
              <w:t>asnom Diele, tak</w:t>
            </w:r>
            <w:r w:rsidRPr="00BA355D">
              <w:rPr>
                <w:rFonts w:ascii="Arial Narrow" w:hAnsi="Arial Narrow" w:cs="Arial Narrow"/>
                <w:noProof w:val="0"/>
                <w:sz w:val="21"/>
                <w:szCs w:val="21"/>
                <w:lang w:val="sk-SK"/>
              </w:rPr>
              <w:t>ú</w:t>
            </w:r>
            <w:r w:rsidRPr="00BA355D">
              <w:rPr>
                <w:rFonts w:ascii="Arial Narrow" w:hAnsi="Arial Narrow"/>
                <w:noProof w:val="0"/>
                <w:sz w:val="21"/>
                <w:szCs w:val="21"/>
                <w:lang w:val="sk-SK"/>
              </w:rPr>
              <w:t>to dokument</w:t>
            </w:r>
            <w:r w:rsidRPr="00BA355D">
              <w:rPr>
                <w:rFonts w:ascii="Arial Narrow" w:hAnsi="Arial Narrow" w:cs="Arial Narrow"/>
                <w:noProof w:val="0"/>
                <w:sz w:val="21"/>
                <w:szCs w:val="21"/>
                <w:lang w:val="sk-SK"/>
              </w:rPr>
              <w:t>á</w:t>
            </w:r>
            <w:r w:rsidRPr="00BA355D">
              <w:rPr>
                <w:rFonts w:ascii="Arial Narrow" w:hAnsi="Arial Narrow"/>
                <w:noProof w:val="0"/>
                <w:sz w:val="21"/>
                <w:szCs w:val="21"/>
                <w:lang w:val="sk-SK"/>
              </w:rPr>
              <w:t>ciu a inform</w:t>
            </w:r>
            <w:r w:rsidRPr="00BA355D">
              <w:rPr>
                <w:rFonts w:ascii="Arial Narrow" w:hAnsi="Arial Narrow" w:cs="Arial Narrow"/>
                <w:noProof w:val="0"/>
                <w:sz w:val="21"/>
                <w:szCs w:val="21"/>
                <w:lang w:val="sk-SK"/>
              </w:rPr>
              <w:t>á</w:t>
            </w:r>
            <w:r w:rsidRPr="00BA355D">
              <w:rPr>
                <w:rFonts w:ascii="Arial Narrow" w:hAnsi="Arial Narrow"/>
                <w:noProof w:val="0"/>
                <w:sz w:val="21"/>
                <w:szCs w:val="21"/>
                <w:lang w:val="sk-SK"/>
              </w:rPr>
              <w:t>cie je treba ch</w:t>
            </w:r>
            <w:r w:rsidRPr="00BA355D">
              <w:rPr>
                <w:rFonts w:ascii="Arial Narrow" w:hAnsi="Arial Narrow" w:cs="Arial Narrow"/>
                <w:noProof w:val="0"/>
                <w:sz w:val="21"/>
                <w:szCs w:val="21"/>
                <w:lang w:val="sk-SK"/>
              </w:rPr>
              <w:t>á</w:t>
            </w:r>
            <w:r w:rsidRPr="00BA355D">
              <w:rPr>
                <w:rFonts w:ascii="Arial Narrow" w:hAnsi="Arial Narrow"/>
                <w:noProof w:val="0"/>
                <w:sz w:val="21"/>
                <w:szCs w:val="21"/>
                <w:lang w:val="sk-SK"/>
              </w:rPr>
              <w:t>pa</w:t>
            </w:r>
            <w:r w:rsidRPr="00BA355D">
              <w:rPr>
                <w:rFonts w:ascii="Arial Narrow" w:hAnsi="Arial Narrow" w:cs="Arial Narrow"/>
                <w:noProof w:val="0"/>
                <w:sz w:val="21"/>
                <w:szCs w:val="21"/>
                <w:lang w:val="sk-SK"/>
              </w:rPr>
              <w:t>ť</w:t>
            </w:r>
            <w:r w:rsidRPr="00BA355D">
              <w:rPr>
                <w:rFonts w:ascii="Arial Narrow" w:hAnsi="Arial Narrow"/>
                <w:noProof w:val="0"/>
                <w:sz w:val="21"/>
                <w:szCs w:val="21"/>
                <w:lang w:val="sk-SK"/>
              </w:rPr>
              <w:t xml:space="preserve"> iba ako informat</w:t>
            </w:r>
            <w:r w:rsidRPr="00BA355D">
              <w:rPr>
                <w:rFonts w:ascii="Arial Narrow" w:hAnsi="Arial Narrow" w:cs="Arial Narrow"/>
                <w:noProof w:val="0"/>
                <w:sz w:val="21"/>
                <w:szCs w:val="21"/>
                <w:lang w:val="sk-SK"/>
              </w:rPr>
              <w:t>í</w:t>
            </w:r>
            <w:r w:rsidRPr="00BA355D">
              <w:rPr>
                <w:rFonts w:ascii="Arial Narrow" w:hAnsi="Arial Narrow"/>
                <w:noProof w:val="0"/>
                <w:sz w:val="21"/>
                <w:szCs w:val="21"/>
                <w:lang w:val="sk-SK"/>
              </w:rPr>
              <w:t>vne, nazna</w:t>
            </w:r>
            <w:r w:rsidRPr="00BA355D">
              <w:rPr>
                <w:rFonts w:ascii="Arial Narrow" w:hAnsi="Arial Narrow" w:cs="Arial Narrow"/>
                <w:noProof w:val="0"/>
                <w:sz w:val="21"/>
                <w:szCs w:val="21"/>
                <w:lang w:val="sk-SK"/>
              </w:rPr>
              <w:t>č</w:t>
            </w:r>
            <w:r w:rsidRPr="00BA355D">
              <w:rPr>
                <w:rFonts w:ascii="Arial Narrow" w:hAnsi="Arial Narrow"/>
                <w:noProof w:val="0"/>
                <w:sz w:val="21"/>
                <w:szCs w:val="21"/>
                <w:lang w:val="sk-SK"/>
              </w:rPr>
              <w:t>uj</w:t>
            </w:r>
            <w:r w:rsidRPr="00BA355D">
              <w:rPr>
                <w:rFonts w:ascii="Arial Narrow" w:hAnsi="Arial Narrow" w:cs="Arial Narrow"/>
                <w:noProof w:val="0"/>
                <w:sz w:val="21"/>
                <w:szCs w:val="21"/>
                <w:lang w:val="sk-SK"/>
              </w:rPr>
              <w:t>ú</w:t>
            </w:r>
            <w:r w:rsidRPr="00BA355D">
              <w:rPr>
                <w:rFonts w:ascii="Arial Narrow" w:hAnsi="Arial Narrow"/>
                <w:noProof w:val="0"/>
                <w:sz w:val="21"/>
                <w:szCs w:val="21"/>
                <w:lang w:val="sk-SK"/>
              </w:rPr>
              <w:t>ce mo</w:t>
            </w:r>
            <w:r w:rsidRPr="00BA355D">
              <w:rPr>
                <w:rFonts w:ascii="Arial Narrow" w:hAnsi="Arial Narrow" w:cs="Arial Narrow"/>
                <w:noProof w:val="0"/>
                <w:sz w:val="21"/>
                <w:szCs w:val="21"/>
                <w:lang w:val="sk-SK"/>
              </w:rPr>
              <w:t>ž</w:t>
            </w:r>
            <w:r w:rsidRPr="00BA355D">
              <w:rPr>
                <w:rFonts w:ascii="Arial Narrow" w:hAnsi="Arial Narrow"/>
                <w:noProof w:val="0"/>
                <w:sz w:val="21"/>
                <w:szCs w:val="21"/>
                <w:lang w:val="sk-SK"/>
              </w:rPr>
              <w:t>nos</w:t>
            </w:r>
            <w:r w:rsidRPr="00BA355D">
              <w:rPr>
                <w:rFonts w:ascii="Arial Narrow" w:hAnsi="Arial Narrow" w:cs="Arial Narrow"/>
                <w:noProof w:val="0"/>
                <w:sz w:val="21"/>
                <w:szCs w:val="21"/>
                <w:lang w:val="sk-SK"/>
              </w:rPr>
              <w:t>ť</w:t>
            </w:r>
            <w:r w:rsidRPr="00BA355D">
              <w:rPr>
                <w:rFonts w:ascii="Arial Narrow" w:hAnsi="Arial Narrow"/>
                <w:noProof w:val="0"/>
                <w:sz w:val="21"/>
                <w:szCs w:val="21"/>
                <w:lang w:val="sk-SK"/>
              </w:rPr>
              <w:t xml:space="preserve"> realiz</w:t>
            </w:r>
            <w:r w:rsidRPr="00BA355D">
              <w:rPr>
                <w:rFonts w:ascii="Arial Narrow" w:hAnsi="Arial Narrow" w:cs="Arial Narrow"/>
                <w:noProof w:val="0"/>
                <w:sz w:val="21"/>
                <w:szCs w:val="21"/>
                <w:lang w:val="sk-SK"/>
              </w:rPr>
              <w:t>á</w:t>
            </w:r>
            <w:r w:rsidRPr="00BA355D">
              <w:rPr>
                <w:rFonts w:ascii="Arial Narrow" w:hAnsi="Arial Narrow"/>
                <w:noProof w:val="0"/>
                <w:sz w:val="21"/>
                <w:szCs w:val="21"/>
                <w:lang w:val="sk-SK"/>
              </w:rPr>
              <w:t>cie Trval</w:t>
            </w:r>
            <w:r w:rsidRPr="00BA355D">
              <w:rPr>
                <w:rFonts w:ascii="Arial Narrow" w:hAnsi="Arial Narrow" w:cs="Arial Narrow"/>
                <w:noProof w:val="0"/>
                <w:sz w:val="21"/>
                <w:szCs w:val="21"/>
                <w:lang w:val="sk-SK"/>
              </w:rPr>
              <w:t>é</w:t>
            </w:r>
            <w:r w:rsidRPr="00BA355D">
              <w:rPr>
                <w:rFonts w:ascii="Arial Narrow" w:hAnsi="Arial Narrow"/>
                <w:noProof w:val="0"/>
                <w:sz w:val="21"/>
                <w:szCs w:val="21"/>
                <w:lang w:val="sk-SK"/>
              </w:rPr>
              <w:t>ho Diela.</w:t>
            </w:r>
          </w:p>
          <w:p w14:paraId="592E63B5" w14:textId="77777777" w:rsidR="00A50A8B" w:rsidRPr="00BA355D" w:rsidRDefault="00A50A8B">
            <w:pPr>
              <w:pStyle w:val="BodyText"/>
              <w:spacing w:before="120" w:after="120" w:line="276" w:lineRule="auto"/>
              <w:rPr>
                <w:rFonts w:ascii="Arial Narrow" w:hAnsi="Arial Narrow"/>
                <w:noProof w:val="0"/>
                <w:sz w:val="21"/>
                <w:szCs w:val="21"/>
                <w:lang w:val="sk-SK"/>
              </w:rPr>
            </w:pPr>
            <w:r w:rsidRPr="00BA355D">
              <w:rPr>
                <w:rFonts w:ascii="Arial Narrow" w:hAnsi="Arial Narrow"/>
                <w:noProof w:val="0"/>
                <w:sz w:val="21"/>
                <w:szCs w:val="21"/>
                <w:lang w:val="sk-SK"/>
              </w:rPr>
              <w:t>Akákoľvek dokumentácia Dočasného Diela bude predložená Stavebnému dozoru na schválenie a dokumentácia, na ktorú bude potrebné povolenie bude predložená aj príslušným úradom na schválenie. Projektová dokumentácia Trvalého Diela, ktorá vyžaduje dopracovanie, doplnenie alebo úpravy na úrovni dokumentácie DRS alebo VTD bude taktiež Zhotoviteľom predložená na schválenie súladu so Zmluvou Stavebnému dozoru. Zhotoviteľ zostáva plne zodpovedný za akékoľvek takéto doplnenia alebo úpravy projektovej dokumentácie.</w:t>
            </w:r>
          </w:p>
          <w:p w14:paraId="63B40CC4" w14:textId="77777777" w:rsidR="00A50A8B" w:rsidRPr="00BA355D" w:rsidRDefault="00A50A8B">
            <w:pPr>
              <w:pStyle w:val="BodyText"/>
              <w:spacing w:before="120" w:after="120" w:line="276" w:lineRule="auto"/>
              <w:rPr>
                <w:rFonts w:ascii="Arial Narrow" w:hAnsi="Arial Narrow"/>
                <w:noProof w:val="0"/>
                <w:sz w:val="21"/>
                <w:szCs w:val="21"/>
                <w:lang w:val="sk-SK"/>
              </w:rPr>
            </w:pPr>
            <w:r w:rsidRPr="00BA355D">
              <w:rPr>
                <w:rFonts w:ascii="Arial Narrow" w:hAnsi="Arial Narrow"/>
                <w:noProof w:val="0"/>
                <w:sz w:val="21"/>
                <w:szCs w:val="21"/>
                <w:lang w:val="sk-SK"/>
              </w:rPr>
              <w:t xml:space="preserve">V tomto oznámení bude uvedené, že Dokument Zhotoviteľa sa považuje za pripravený na schválenie v súlade s týmto </w:t>
            </w:r>
            <w:proofErr w:type="spellStart"/>
            <w:r w:rsidRPr="00BA355D">
              <w:rPr>
                <w:rFonts w:ascii="Arial Narrow" w:hAnsi="Arial Narrow"/>
                <w:noProof w:val="0"/>
                <w:sz w:val="21"/>
                <w:szCs w:val="21"/>
                <w:lang w:val="sk-SK"/>
              </w:rPr>
              <w:t>podčlánkom</w:t>
            </w:r>
            <w:proofErr w:type="spellEnd"/>
            <w:r w:rsidRPr="00BA355D">
              <w:rPr>
                <w:rFonts w:ascii="Arial Narrow" w:hAnsi="Arial Narrow"/>
                <w:noProof w:val="0"/>
                <w:sz w:val="21"/>
                <w:szCs w:val="21"/>
                <w:lang w:val="sk-SK"/>
              </w:rPr>
              <w:t xml:space="preserve"> ako aj pre použitie. V tomto oznámení sa tiež uvedie, že Dokument Zhotoviteľa spĺňa požiadavky Zmluvy alebo rozsah, v ktorom nespĺňa požiadavky Zmluvy.</w:t>
            </w:r>
          </w:p>
          <w:p w14:paraId="0D5A9844" w14:textId="77777777" w:rsidR="00A50A8B" w:rsidRPr="00BA355D" w:rsidRDefault="00A50A8B">
            <w:pPr>
              <w:pStyle w:val="BodyText"/>
              <w:spacing w:before="120" w:after="120" w:line="276" w:lineRule="auto"/>
              <w:rPr>
                <w:rFonts w:ascii="Arial Narrow" w:hAnsi="Arial Narrow"/>
                <w:noProof w:val="0"/>
                <w:sz w:val="21"/>
                <w:szCs w:val="21"/>
                <w:lang w:val="sk-SK"/>
              </w:rPr>
            </w:pPr>
            <w:r w:rsidRPr="00BA355D">
              <w:rPr>
                <w:rFonts w:ascii="Arial Narrow" w:hAnsi="Arial Narrow"/>
                <w:noProof w:val="0"/>
                <w:sz w:val="21"/>
                <w:szCs w:val="21"/>
                <w:lang w:val="sk-SK"/>
              </w:rPr>
              <w:t xml:space="preserve">Stavebný dozor môže, v rámci doby na schválenie, vydať oznámenie Zhotoviteľovi, že Dokument Zhotoviteľa nespĺňa (v uvedenom rozsahu) požiadavky Zmluvy. Ak Dokument Zhotoviteľa takto nespĺňa požiadavky Zmluvy, bude na náklady Zhotoviteľa opravený, znova predložený a znova schválený v súlade s týmto </w:t>
            </w:r>
            <w:proofErr w:type="spellStart"/>
            <w:r w:rsidRPr="00BA355D">
              <w:rPr>
                <w:rFonts w:ascii="Arial Narrow" w:hAnsi="Arial Narrow"/>
                <w:noProof w:val="0"/>
                <w:sz w:val="21"/>
                <w:szCs w:val="21"/>
                <w:lang w:val="sk-SK"/>
              </w:rPr>
              <w:t>podčlánkom</w:t>
            </w:r>
            <w:proofErr w:type="spellEnd"/>
            <w:r w:rsidRPr="00BA355D">
              <w:rPr>
                <w:rFonts w:ascii="Arial Narrow" w:hAnsi="Arial Narrow"/>
                <w:noProof w:val="0"/>
                <w:sz w:val="21"/>
                <w:szCs w:val="21"/>
                <w:lang w:val="sk-SK"/>
              </w:rPr>
              <w:t>.</w:t>
            </w:r>
          </w:p>
          <w:p w14:paraId="6790331B" w14:textId="77777777" w:rsidR="00A50A8B" w:rsidRPr="00BA355D" w:rsidRDefault="00A50A8B">
            <w:pPr>
              <w:pStyle w:val="BodyText"/>
              <w:spacing w:before="120" w:after="120" w:line="276" w:lineRule="auto"/>
              <w:rPr>
                <w:rFonts w:ascii="Arial Narrow" w:hAnsi="Arial Narrow"/>
                <w:noProof w:val="0"/>
                <w:sz w:val="21"/>
                <w:szCs w:val="21"/>
                <w:lang w:val="sk-SK"/>
              </w:rPr>
            </w:pPr>
            <w:r w:rsidRPr="00BA355D">
              <w:rPr>
                <w:rFonts w:ascii="Arial Narrow" w:hAnsi="Arial Narrow"/>
                <w:noProof w:val="0"/>
                <w:sz w:val="21"/>
                <w:szCs w:val="21"/>
                <w:lang w:val="sk-SK"/>
              </w:rPr>
              <w:t>Pre každú časť Diela a s výnimkou rozsahu, v ktorom predchádzajúce schválenie Stavebného dozoru bolo obdržané:</w:t>
            </w:r>
          </w:p>
          <w:p w14:paraId="22057AD0" w14:textId="77777777" w:rsidR="00A50A8B" w:rsidRPr="00BA355D" w:rsidRDefault="00A50A8B">
            <w:pPr>
              <w:pStyle w:val="BodyText"/>
              <w:spacing w:before="120" w:after="120" w:line="276" w:lineRule="auto"/>
              <w:rPr>
                <w:rFonts w:ascii="Arial Narrow" w:hAnsi="Arial Narrow"/>
                <w:noProof w:val="0"/>
                <w:sz w:val="21"/>
                <w:szCs w:val="21"/>
                <w:lang w:val="sk-SK"/>
              </w:rPr>
            </w:pPr>
            <w:r w:rsidRPr="00BA355D">
              <w:rPr>
                <w:rFonts w:ascii="Arial Narrow" w:hAnsi="Arial Narrow"/>
                <w:noProof w:val="0"/>
                <w:sz w:val="21"/>
                <w:szCs w:val="21"/>
                <w:lang w:val="sk-SK"/>
              </w:rPr>
              <w:t>a)</w:t>
            </w:r>
            <w:r w:rsidRPr="00BA355D">
              <w:rPr>
                <w:rFonts w:ascii="Arial Narrow" w:hAnsi="Arial Narrow"/>
                <w:noProof w:val="0"/>
                <w:sz w:val="21"/>
                <w:szCs w:val="21"/>
                <w:lang w:val="sk-SK"/>
              </w:rPr>
              <w:tab/>
              <w:t xml:space="preserve">v prípade Dokumentu Zhotoviteľa, ktorý (ako je stanovené) bol predložený Stavebnému dozoru na schválenie: </w:t>
            </w:r>
          </w:p>
          <w:p w14:paraId="47453589" w14:textId="77777777" w:rsidR="00A50A8B" w:rsidRPr="00BA355D" w:rsidRDefault="00A50A8B">
            <w:pPr>
              <w:pStyle w:val="BodyText"/>
              <w:spacing w:before="120" w:after="120" w:line="276" w:lineRule="auto"/>
              <w:rPr>
                <w:rFonts w:ascii="Arial Narrow" w:hAnsi="Arial Narrow"/>
                <w:noProof w:val="0"/>
                <w:sz w:val="21"/>
                <w:szCs w:val="21"/>
                <w:lang w:val="sk-SK"/>
              </w:rPr>
            </w:pPr>
            <w:r w:rsidRPr="00BA355D">
              <w:rPr>
                <w:rFonts w:ascii="Arial Narrow" w:hAnsi="Arial Narrow"/>
                <w:noProof w:val="0"/>
                <w:sz w:val="21"/>
                <w:szCs w:val="21"/>
                <w:lang w:val="sk-SK"/>
              </w:rPr>
              <w:t xml:space="preserve">             i)</w:t>
            </w:r>
            <w:r w:rsidRPr="00BA355D">
              <w:rPr>
                <w:rFonts w:ascii="Arial Narrow" w:hAnsi="Arial Narrow"/>
                <w:noProof w:val="0"/>
                <w:sz w:val="21"/>
                <w:szCs w:val="21"/>
                <w:lang w:val="sk-SK"/>
              </w:rPr>
              <w:tab/>
              <w:t>Stavebný dozor vydá oznámenie Zhotoviteľovi, že Dokument Zhotoviteľa je schválený s alebo bez pripomienok alebo, že nespĺňa (v stanovenom rozsahu) požiadavky Zmluvy;</w:t>
            </w:r>
          </w:p>
          <w:p w14:paraId="4523968C" w14:textId="77777777" w:rsidR="00A50A8B" w:rsidRPr="00BA355D" w:rsidRDefault="00A50A8B">
            <w:pPr>
              <w:pStyle w:val="BodyText"/>
              <w:spacing w:before="120" w:after="120" w:line="276" w:lineRule="auto"/>
              <w:rPr>
                <w:rFonts w:ascii="Arial Narrow" w:hAnsi="Arial Narrow"/>
                <w:noProof w:val="0"/>
                <w:sz w:val="21"/>
                <w:szCs w:val="21"/>
                <w:lang w:val="sk-SK"/>
              </w:rPr>
            </w:pPr>
            <w:r w:rsidRPr="00BA355D">
              <w:rPr>
                <w:rFonts w:ascii="Arial Narrow" w:hAnsi="Arial Narrow"/>
                <w:noProof w:val="0"/>
                <w:sz w:val="21"/>
                <w:szCs w:val="21"/>
                <w:lang w:val="sk-SK"/>
              </w:rPr>
              <w:t xml:space="preserve">             ii)</w:t>
            </w:r>
            <w:r w:rsidRPr="00BA355D">
              <w:rPr>
                <w:rFonts w:ascii="Arial Narrow" w:hAnsi="Arial Narrow"/>
                <w:noProof w:val="0"/>
                <w:sz w:val="21"/>
                <w:szCs w:val="21"/>
                <w:lang w:val="sk-SK"/>
              </w:rPr>
              <w:tab/>
              <w:t xml:space="preserve">realizácia takej časti Diela nebude zahájená skôr ako Stavebný dozor schváli Dokumentáciu Zhotoviteľa; a </w:t>
            </w:r>
          </w:p>
          <w:p w14:paraId="0153412B" w14:textId="77777777" w:rsidR="00A50A8B" w:rsidRPr="00BA355D" w:rsidRDefault="00A50A8B">
            <w:pPr>
              <w:pStyle w:val="BodyText"/>
              <w:spacing w:before="120" w:after="120" w:line="276" w:lineRule="auto"/>
              <w:rPr>
                <w:rFonts w:ascii="Arial Narrow" w:hAnsi="Arial Narrow"/>
                <w:noProof w:val="0"/>
                <w:sz w:val="21"/>
                <w:szCs w:val="21"/>
                <w:lang w:val="sk-SK"/>
              </w:rPr>
            </w:pPr>
            <w:r w:rsidRPr="00BA355D">
              <w:rPr>
                <w:rFonts w:ascii="Arial Narrow" w:hAnsi="Arial Narrow"/>
                <w:noProof w:val="0"/>
                <w:sz w:val="21"/>
                <w:szCs w:val="21"/>
                <w:lang w:val="sk-SK"/>
              </w:rPr>
              <w:t xml:space="preserve">            iii)</w:t>
            </w:r>
            <w:r w:rsidRPr="00BA355D">
              <w:rPr>
                <w:rFonts w:ascii="Arial Narrow" w:hAnsi="Arial Narrow"/>
                <w:noProof w:val="0"/>
                <w:sz w:val="21"/>
                <w:szCs w:val="21"/>
                <w:lang w:val="sk-SK"/>
              </w:rPr>
              <w:tab/>
              <w:t xml:space="preserve">sa má za to, že Stavebný dozor schválil Dokument Zhotoviteľa po uplynutí doby na schválenie celej Dokumentácie Zhotoviteľa, ktorá sa týka projektovania a realizácie takejto časti, pokiaľ Stavebný dozor predtým nevydal iné oznámenie v súlade s </w:t>
            </w:r>
            <w:proofErr w:type="spellStart"/>
            <w:r w:rsidRPr="00BA355D">
              <w:rPr>
                <w:rFonts w:ascii="Arial Narrow" w:hAnsi="Arial Narrow"/>
                <w:noProof w:val="0"/>
                <w:sz w:val="21"/>
                <w:szCs w:val="21"/>
                <w:lang w:val="sk-SK"/>
              </w:rPr>
              <w:t>pododstavcom</w:t>
            </w:r>
            <w:proofErr w:type="spellEnd"/>
            <w:r w:rsidRPr="00BA355D">
              <w:rPr>
                <w:rFonts w:ascii="Arial Narrow" w:hAnsi="Arial Narrow"/>
                <w:noProof w:val="0"/>
                <w:sz w:val="21"/>
                <w:szCs w:val="21"/>
                <w:lang w:val="sk-SK"/>
              </w:rPr>
              <w:t xml:space="preserve"> i);</w:t>
            </w:r>
          </w:p>
          <w:p w14:paraId="71F7CCF5" w14:textId="77777777" w:rsidR="00A50A8B" w:rsidRPr="00BA355D" w:rsidRDefault="00A50A8B">
            <w:pPr>
              <w:pStyle w:val="BodyText"/>
              <w:spacing w:before="120" w:after="120" w:line="276" w:lineRule="auto"/>
              <w:rPr>
                <w:rFonts w:ascii="Arial Narrow" w:hAnsi="Arial Narrow"/>
                <w:noProof w:val="0"/>
                <w:sz w:val="21"/>
                <w:szCs w:val="21"/>
                <w:lang w:val="sk-SK"/>
              </w:rPr>
            </w:pPr>
            <w:r w:rsidRPr="00BA355D">
              <w:rPr>
                <w:rFonts w:ascii="Arial Narrow" w:hAnsi="Arial Narrow"/>
                <w:noProof w:val="0"/>
                <w:sz w:val="21"/>
                <w:szCs w:val="21"/>
                <w:lang w:val="sk-SK"/>
              </w:rPr>
              <w:t>b)</w:t>
            </w:r>
            <w:r w:rsidRPr="00BA355D">
              <w:rPr>
                <w:rFonts w:ascii="Arial Narrow" w:hAnsi="Arial Narrow"/>
                <w:noProof w:val="0"/>
                <w:sz w:val="21"/>
                <w:szCs w:val="21"/>
                <w:lang w:val="sk-SK"/>
              </w:rPr>
              <w:tab/>
              <w:t>realizácia takejto časti Diela bude v súlade s touto schválenou Dokumentáciou Zhotoviteľa; a</w:t>
            </w:r>
          </w:p>
          <w:p w14:paraId="4A7ED801" w14:textId="77777777" w:rsidR="00A50A8B" w:rsidRPr="00BA355D" w:rsidRDefault="00A50A8B">
            <w:pPr>
              <w:pStyle w:val="BodyText"/>
              <w:spacing w:before="120" w:after="120" w:line="276" w:lineRule="auto"/>
              <w:rPr>
                <w:rFonts w:ascii="Arial Narrow" w:hAnsi="Arial Narrow"/>
                <w:noProof w:val="0"/>
                <w:sz w:val="21"/>
                <w:szCs w:val="21"/>
                <w:lang w:val="sk-SK"/>
              </w:rPr>
            </w:pPr>
            <w:r w:rsidRPr="00BA355D">
              <w:rPr>
                <w:rFonts w:ascii="Arial Narrow" w:hAnsi="Arial Narrow"/>
                <w:noProof w:val="0"/>
                <w:sz w:val="21"/>
                <w:szCs w:val="21"/>
                <w:lang w:val="sk-SK"/>
              </w:rPr>
              <w:t>c)</w:t>
            </w:r>
            <w:r w:rsidRPr="00BA355D">
              <w:rPr>
                <w:rFonts w:ascii="Arial Narrow" w:hAnsi="Arial Narrow"/>
                <w:noProof w:val="0"/>
                <w:sz w:val="21"/>
                <w:szCs w:val="21"/>
                <w:lang w:val="sk-SK"/>
              </w:rPr>
              <w:tab/>
              <w:t>ak si Zhotoviteľ želá pozmeniť ktorýkoľvek návrh alebo dokument, ktorý už bol predtým predložený na schválenie Zhotoviteľ vydá okamžite oznámenie Stavebnému dozoru s výnimkou obmedzení zmeny Požiadaviek uvedených v Zväzok 3. Následne Zhotoviteľ predloží Stavebnému dozoru upravené dokumenty, v súlade s postupom opísaným vyššie.</w:t>
            </w:r>
          </w:p>
          <w:p w14:paraId="7F316D42" w14:textId="77777777" w:rsidR="00A50A8B" w:rsidRPr="00BA355D" w:rsidRDefault="00A50A8B">
            <w:pPr>
              <w:pStyle w:val="BodyText"/>
              <w:spacing w:before="120" w:after="120" w:line="276" w:lineRule="auto"/>
              <w:rPr>
                <w:rFonts w:ascii="Arial Narrow" w:hAnsi="Arial Narrow"/>
                <w:noProof w:val="0"/>
                <w:sz w:val="21"/>
                <w:szCs w:val="21"/>
                <w:lang w:val="sk-SK"/>
              </w:rPr>
            </w:pPr>
            <w:r w:rsidRPr="00BA355D">
              <w:rPr>
                <w:rFonts w:ascii="Arial Narrow" w:hAnsi="Arial Narrow"/>
                <w:noProof w:val="0"/>
                <w:sz w:val="21"/>
                <w:szCs w:val="21"/>
                <w:lang w:val="sk-SK"/>
              </w:rPr>
              <w:t>Ak Stavebný dozor vydá pokyn, že sa vyžaduje ďalšia Dokumentácia Zhotoviteľa, Zhotoviteľ ju bez odkladu vypracuje.</w:t>
            </w:r>
          </w:p>
          <w:p w14:paraId="26398772" w14:textId="77777777" w:rsidR="00A50A8B" w:rsidRPr="00BA355D" w:rsidRDefault="00A50A8B">
            <w:pPr>
              <w:pStyle w:val="BodyText"/>
              <w:spacing w:before="120" w:after="120" w:line="276" w:lineRule="auto"/>
              <w:rPr>
                <w:rFonts w:ascii="Arial Narrow" w:hAnsi="Arial Narrow"/>
                <w:noProof w:val="0"/>
                <w:sz w:val="21"/>
                <w:szCs w:val="21"/>
                <w:lang w:val="sk-SK"/>
              </w:rPr>
            </w:pPr>
            <w:r w:rsidRPr="00BA355D">
              <w:rPr>
                <w:rFonts w:ascii="Arial Narrow" w:hAnsi="Arial Narrow"/>
                <w:noProof w:val="0"/>
                <w:sz w:val="21"/>
                <w:szCs w:val="21"/>
                <w:lang w:val="sk-SK"/>
              </w:rPr>
              <w:t>Akékoľvek takéto schválenie nezbavuje Zhotoviteľa žiadneho záväzku alebo zodpovednosti.</w:t>
            </w:r>
          </w:p>
          <w:p w14:paraId="080DEDAB" w14:textId="4867D1E2" w:rsidR="00A50A8B" w:rsidRPr="00BA355D" w:rsidRDefault="00A50A8B">
            <w:pPr>
              <w:pStyle w:val="BodyText"/>
              <w:spacing w:before="120" w:after="120" w:line="276" w:lineRule="auto"/>
              <w:rPr>
                <w:rFonts w:ascii="Arial Narrow" w:hAnsi="Arial Narrow"/>
                <w:noProof w:val="0"/>
                <w:sz w:val="21"/>
                <w:szCs w:val="21"/>
                <w:lang w:val="sk-SK"/>
              </w:rPr>
            </w:pPr>
            <w:r w:rsidRPr="00BA355D">
              <w:rPr>
                <w:rFonts w:ascii="Arial Narrow" w:hAnsi="Arial Narrow"/>
                <w:sz w:val="21"/>
                <w:szCs w:val="21"/>
                <w:lang w:val="sk-SK"/>
              </w:rPr>
              <w:t>DSP (dodaná v Súťažných podkladoch - Zväzok 5 - Projektová dokumentácia DSP) je pre Zhotoviteľa záväzná iba v časti, a to konkrétne vo vzťahu k nemenným parametrom bližšie identifikovaným v čl. 1.5.2 Z</w:t>
            </w:r>
            <w:r w:rsidR="0059218F" w:rsidRPr="00BA355D">
              <w:rPr>
                <w:rFonts w:ascii="Arial Narrow" w:hAnsi="Arial Narrow"/>
                <w:sz w:val="21"/>
                <w:szCs w:val="21"/>
                <w:lang w:val="sk-SK"/>
              </w:rPr>
              <w:t>väzok 3 Časť 1 Súťažných podkladov</w:t>
            </w:r>
            <w:r w:rsidRPr="00BA355D">
              <w:rPr>
                <w:rFonts w:ascii="Arial Narrow" w:hAnsi="Arial Narrow"/>
                <w:sz w:val="21"/>
                <w:szCs w:val="21"/>
                <w:lang w:val="sk-SK"/>
              </w:rPr>
              <w:t xml:space="preserve">. </w:t>
            </w:r>
            <w:r w:rsidRPr="00BA355D">
              <w:rPr>
                <w:rFonts w:ascii="Arial Narrow" w:hAnsi="Arial Narrow"/>
                <w:noProof w:val="0"/>
                <w:sz w:val="21"/>
                <w:szCs w:val="21"/>
                <w:lang w:val="sk-SK"/>
              </w:rPr>
              <w:t xml:space="preserve">Zmeny a úpravy DSP </w:t>
            </w:r>
            <w:r w:rsidRPr="00BA355D">
              <w:rPr>
                <w:rFonts w:ascii="Arial Narrow" w:hAnsi="Arial Narrow"/>
                <w:sz w:val="21"/>
                <w:szCs w:val="21"/>
                <w:lang w:val="sk-SK"/>
              </w:rPr>
              <w:t xml:space="preserve">týkajúce sa nemenných parametrov </w:t>
            </w:r>
            <w:r w:rsidRPr="00BA355D">
              <w:rPr>
                <w:rFonts w:ascii="Arial Narrow" w:hAnsi="Arial Narrow"/>
                <w:noProof w:val="0"/>
                <w:sz w:val="21"/>
                <w:szCs w:val="21"/>
                <w:lang w:val="sk-SK"/>
              </w:rPr>
              <w:t xml:space="preserve">sú možné len na základe pokynu Stavebného dozoru a s písomným súhlasom Objednávateľa, v súlade s článkom 13 (Zmeny a úpravy). </w:t>
            </w:r>
          </w:p>
          <w:p w14:paraId="19637704" w14:textId="77777777" w:rsidR="00A50A8B" w:rsidRPr="00BA355D" w:rsidRDefault="00A50A8B">
            <w:pPr>
              <w:pStyle w:val="BodyText"/>
              <w:spacing w:before="120" w:after="120" w:line="276" w:lineRule="auto"/>
              <w:rPr>
                <w:rFonts w:ascii="Arial Narrow" w:hAnsi="Arial Narrow"/>
                <w:noProof w:val="0"/>
                <w:sz w:val="21"/>
                <w:szCs w:val="21"/>
                <w:lang w:val="sk-SK"/>
              </w:rPr>
            </w:pPr>
            <w:r w:rsidRPr="00BA355D">
              <w:rPr>
                <w:rFonts w:ascii="Arial Narrow" w:hAnsi="Arial Narrow"/>
                <w:noProof w:val="0"/>
                <w:sz w:val="21"/>
                <w:szCs w:val="21"/>
                <w:lang w:val="sk-SK"/>
              </w:rPr>
              <w:t>Zmeny rozsahu vykonávania diela z dôvodu vykonávania diela na základe schválených vzoriek materiálov, zariadení a vybavenia vyplývajúce z rozdielnej miery podrobnosti DRS sa nepovažujú za vykonanie „naviac prác“ a nemajú vplyv na cenu za dielo a schválený harmonogram.</w:t>
            </w:r>
          </w:p>
          <w:p w14:paraId="17D98948" w14:textId="76CA39E2" w:rsidR="00A50A8B" w:rsidRPr="00BA355D" w:rsidRDefault="00A50A8B">
            <w:pPr>
              <w:pStyle w:val="BodyText"/>
              <w:spacing w:before="120" w:after="120" w:line="276" w:lineRule="auto"/>
              <w:rPr>
                <w:rFonts w:ascii="Arial Narrow" w:hAnsi="Arial Narrow"/>
                <w:noProof w:val="0"/>
                <w:sz w:val="21"/>
                <w:szCs w:val="21"/>
                <w:lang w:val="sk-SK"/>
              </w:rPr>
            </w:pPr>
            <w:r w:rsidRPr="00BA355D">
              <w:rPr>
                <w:rFonts w:ascii="Arial Narrow" w:hAnsi="Arial Narrow"/>
                <w:noProof w:val="0"/>
                <w:sz w:val="21"/>
                <w:szCs w:val="21"/>
                <w:lang w:val="sk-SK"/>
              </w:rPr>
              <w:t>Ak DSP a/alebo následné projektové riešenie Zhotoviteľa bude odlišné od DSP predloženej vo Zväzku 5 Súťažných podkladov</w:t>
            </w:r>
            <w:r w:rsidR="00747105" w:rsidRPr="00BA355D">
              <w:rPr>
                <w:rFonts w:ascii="Arial Narrow" w:hAnsi="Arial Narrow"/>
                <w:noProof w:val="0"/>
                <w:sz w:val="21"/>
                <w:szCs w:val="21"/>
                <w:lang w:val="sk-SK"/>
              </w:rPr>
              <w:t xml:space="preserve"> (</w:t>
            </w:r>
            <w:r w:rsidR="00774E1D" w:rsidRPr="00BA355D">
              <w:rPr>
                <w:rFonts w:ascii="Arial Narrow" w:hAnsi="Arial Narrow"/>
                <w:noProof w:val="0"/>
                <w:sz w:val="21"/>
                <w:szCs w:val="21"/>
                <w:lang w:val="sk-SK"/>
              </w:rPr>
              <w:t>okrem</w:t>
            </w:r>
            <w:r w:rsidR="00747105" w:rsidRPr="00BA355D">
              <w:rPr>
                <w:rFonts w:ascii="Arial Narrow" w:hAnsi="Arial Narrow"/>
                <w:noProof w:val="0"/>
                <w:sz w:val="21"/>
                <w:szCs w:val="21"/>
                <w:lang w:val="sk-SK"/>
              </w:rPr>
              <w:t xml:space="preserve"> zmien </w:t>
            </w:r>
            <w:r w:rsidR="00774E1D" w:rsidRPr="00BA355D">
              <w:rPr>
                <w:rFonts w:ascii="Arial Narrow" w:hAnsi="Arial Narrow"/>
                <w:noProof w:val="0"/>
                <w:sz w:val="21"/>
                <w:szCs w:val="21"/>
                <w:lang w:val="sk-SK"/>
              </w:rPr>
              <w:t>poža</w:t>
            </w:r>
            <w:r w:rsidR="00A25A91" w:rsidRPr="00BA355D">
              <w:rPr>
                <w:rFonts w:ascii="Arial Narrow" w:hAnsi="Arial Narrow"/>
                <w:noProof w:val="0"/>
                <w:sz w:val="21"/>
                <w:szCs w:val="21"/>
                <w:lang w:val="sk-SK"/>
              </w:rPr>
              <w:t xml:space="preserve">dovaných </w:t>
            </w:r>
            <w:r w:rsidR="00747105" w:rsidRPr="00BA355D">
              <w:rPr>
                <w:rFonts w:ascii="Arial Narrow" w:hAnsi="Arial Narrow"/>
                <w:noProof w:val="0"/>
                <w:sz w:val="21"/>
                <w:szCs w:val="21"/>
                <w:lang w:val="sk-SK"/>
              </w:rPr>
              <w:t>v zmysle Zväzku 3, Časť 4 Súťažných podkladov)</w:t>
            </w:r>
            <w:r w:rsidRPr="00BA355D">
              <w:rPr>
                <w:rFonts w:ascii="Arial Narrow" w:hAnsi="Arial Narrow"/>
                <w:noProof w:val="0"/>
                <w:sz w:val="21"/>
                <w:szCs w:val="21"/>
                <w:lang w:val="sk-SK"/>
              </w:rPr>
              <w:t>, bude Zhotoviteľ znášať všetky riziká, vrátane všetkých Nákladov vyplývajúcich z prípadnej zmeny geologických a hydrogeologických podmienok, majetkovoprávneho vysporiadania, z vyjadrení dotknutých orgánov, alebo z iných dôvodov, ktoré vyplynú z navrhnutého projektového riešenia Zhotoviteľa a to bez nároku na navýšenie Zmluvnej ceny.</w:t>
            </w:r>
            <w:r w:rsidR="4A96EAE4" w:rsidRPr="00BA355D">
              <w:rPr>
                <w:rFonts w:ascii="Arial Narrow" w:hAnsi="Arial Narrow"/>
                <w:noProof w:val="0"/>
                <w:sz w:val="21"/>
                <w:szCs w:val="21"/>
                <w:lang w:val="sk-SK"/>
              </w:rPr>
              <w:t xml:space="preserve"> </w:t>
            </w:r>
          </w:p>
          <w:p w14:paraId="0F7444CF" w14:textId="77777777" w:rsidR="00A50A8B" w:rsidRPr="00BA355D" w:rsidRDefault="00A50A8B">
            <w:pPr>
              <w:pStyle w:val="BodyText"/>
              <w:spacing w:before="120" w:after="120" w:line="276" w:lineRule="auto"/>
              <w:rPr>
                <w:rFonts w:ascii="Arial Narrow" w:hAnsi="Arial Narrow"/>
                <w:noProof w:val="0"/>
                <w:sz w:val="21"/>
                <w:szCs w:val="21"/>
                <w:lang w:val="sk-SK"/>
              </w:rPr>
            </w:pPr>
            <w:r w:rsidRPr="00BA355D">
              <w:rPr>
                <w:rFonts w:ascii="Arial Narrow" w:hAnsi="Arial Narrow"/>
                <w:noProof w:val="0"/>
                <w:sz w:val="21"/>
                <w:szCs w:val="21"/>
                <w:lang w:val="sk-SK"/>
              </w:rPr>
              <w:t>Ak Dokumentácia Zhotoviteľa bude odlišná od DSP Objednávateľa predloženej vo Zväzku 5 Súťažných podkladov, a takéto projektové riešenie Zhotoviteľa, nebude odsúhlasené a schválené príslušnými orgánmi a organizáciami, Zhotoviteľovi nevzniká nárok na navýšenie Zmluvnej ceny.</w:t>
            </w:r>
          </w:p>
          <w:p w14:paraId="7A806EC5" w14:textId="471B83A5" w:rsidR="00A50A8B" w:rsidRPr="00BA355D" w:rsidRDefault="00A50A8B">
            <w:pPr>
              <w:pStyle w:val="BodyText"/>
              <w:spacing w:before="120" w:after="120" w:line="276" w:lineRule="auto"/>
              <w:ind w:right="142"/>
              <w:rPr>
                <w:rFonts w:ascii="Arial Narrow" w:hAnsi="Arial Narrow"/>
                <w:noProof w:val="0"/>
                <w:sz w:val="21"/>
                <w:szCs w:val="21"/>
                <w:lang w:val="sk-SK"/>
              </w:rPr>
            </w:pPr>
            <w:r w:rsidRPr="00BA355D">
              <w:rPr>
                <w:rFonts w:ascii="Arial Narrow" w:hAnsi="Arial Narrow"/>
                <w:noProof w:val="0"/>
                <w:sz w:val="21"/>
                <w:szCs w:val="21"/>
                <w:lang w:val="sk-SK"/>
              </w:rPr>
              <w:t xml:space="preserve">Ďalšie informácie sú uvedené v Požiadavkách Objednávateľa (Zväzok 3 </w:t>
            </w:r>
            <w:r w:rsidR="003C7CDC" w:rsidRPr="00BA355D">
              <w:rPr>
                <w:rFonts w:ascii="Arial Narrow" w:hAnsi="Arial Narrow"/>
                <w:noProof w:val="0"/>
                <w:sz w:val="21"/>
                <w:szCs w:val="21"/>
                <w:lang w:val="sk-SK"/>
              </w:rPr>
              <w:t>Časť 1</w:t>
            </w:r>
            <w:r w:rsidR="00A51E49" w:rsidRPr="00BA355D">
              <w:rPr>
                <w:rFonts w:ascii="Arial Narrow" w:hAnsi="Arial Narrow"/>
                <w:noProof w:val="0"/>
                <w:sz w:val="21"/>
                <w:szCs w:val="21"/>
                <w:lang w:val="sk-SK"/>
              </w:rPr>
              <w:t xml:space="preserve"> a Zväzok 3 Časť 4</w:t>
            </w:r>
            <w:r w:rsidR="003C7CDC" w:rsidRPr="00BA355D">
              <w:rPr>
                <w:rFonts w:ascii="Arial Narrow" w:hAnsi="Arial Narrow"/>
                <w:noProof w:val="0"/>
                <w:sz w:val="21"/>
                <w:szCs w:val="21"/>
                <w:lang w:val="sk-SK"/>
              </w:rPr>
              <w:t xml:space="preserve"> </w:t>
            </w:r>
            <w:r w:rsidRPr="00BA355D">
              <w:rPr>
                <w:rFonts w:ascii="Arial Narrow" w:hAnsi="Arial Narrow"/>
                <w:noProof w:val="0"/>
                <w:sz w:val="21"/>
                <w:szCs w:val="21"/>
                <w:lang w:val="sk-SK"/>
              </w:rPr>
              <w:t xml:space="preserve">Súťažných </w:t>
            </w:r>
            <w:r w:rsidR="00A51E49" w:rsidRPr="00BA355D">
              <w:rPr>
                <w:rFonts w:ascii="Arial Narrow" w:hAnsi="Arial Narrow"/>
                <w:noProof w:val="0"/>
                <w:sz w:val="21"/>
                <w:szCs w:val="21"/>
                <w:lang w:val="sk-SK"/>
              </w:rPr>
              <w:t>podkladov</w:t>
            </w:r>
            <w:r w:rsidRPr="00BA355D">
              <w:rPr>
                <w:rFonts w:ascii="Arial Narrow" w:hAnsi="Arial Narrow"/>
                <w:noProof w:val="0"/>
                <w:sz w:val="21"/>
                <w:szCs w:val="21"/>
                <w:lang w:val="sk-SK"/>
              </w:rPr>
              <w:t>).</w:t>
            </w:r>
          </w:p>
        </w:tc>
      </w:tr>
      <w:tr w:rsidR="00BA355D" w:rsidRPr="00BA355D" w14:paraId="5011E834" w14:textId="77777777">
        <w:tc>
          <w:tcPr>
            <w:tcW w:w="1870" w:type="dxa"/>
          </w:tcPr>
          <w:p w14:paraId="5AAC2ECB" w14:textId="77777777" w:rsidR="00A50A8B" w:rsidRPr="00BA355D" w:rsidRDefault="00A50A8B">
            <w:pPr>
              <w:spacing w:before="120" w:after="120" w:line="276" w:lineRule="auto"/>
              <w:ind w:right="141"/>
              <w:rPr>
                <w:rFonts w:ascii="Arial Narrow" w:hAnsi="Arial Narrow"/>
                <w:sz w:val="21"/>
                <w:szCs w:val="21"/>
              </w:rPr>
            </w:pPr>
            <w:r w:rsidRPr="00BA355D">
              <w:rPr>
                <w:rFonts w:ascii="Arial Narrow" w:hAnsi="Arial Narrow"/>
                <w:sz w:val="21"/>
                <w:szCs w:val="21"/>
              </w:rPr>
              <w:t>5.4</w:t>
            </w:r>
          </w:p>
          <w:p w14:paraId="1A8C0867" w14:textId="77777777" w:rsidR="00A50A8B" w:rsidRPr="00BA355D" w:rsidRDefault="00A50A8B">
            <w:pPr>
              <w:spacing w:before="120" w:after="120" w:line="276" w:lineRule="auto"/>
              <w:ind w:right="141"/>
              <w:rPr>
                <w:rFonts w:ascii="Arial Narrow" w:hAnsi="Arial Narrow"/>
                <w:sz w:val="21"/>
                <w:szCs w:val="21"/>
              </w:rPr>
            </w:pPr>
            <w:r w:rsidRPr="00BA355D">
              <w:rPr>
                <w:rFonts w:ascii="Arial Narrow" w:hAnsi="Arial Narrow"/>
                <w:sz w:val="21"/>
                <w:szCs w:val="21"/>
              </w:rPr>
              <w:t>Technické normy a predpisy</w:t>
            </w:r>
          </w:p>
        </w:tc>
        <w:tc>
          <w:tcPr>
            <w:tcW w:w="7670" w:type="dxa"/>
          </w:tcPr>
          <w:p w14:paraId="092B050E" w14:textId="77777777" w:rsidR="00A50A8B" w:rsidRPr="00BA355D" w:rsidRDefault="00A50A8B">
            <w:pPr>
              <w:pStyle w:val="BodyText"/>
              <w:spacing w:before="120" w:after="120" w:line="276" w:lineRule="auto"/>
              <w:ind w:right="142"/>
              <w:rPr>
                <w:rFonts w:ascii="Arial Narrow" w:hAnsi="Arial Narrow"/>
                <w:noProof w:val="0"/>
                <w:sz w:val="21"/>
                <w:szCs w:val="21"/>
                <w:lang w:val="sk-SK"/>
              </w:rPr>
            </w:pPr>
            <w:r w:rsidRPr="00BA355D">
              <w:rPr>
                <w:rFonts w:ascii="Arial Narrow" w:hAnsi="Arial Narrow"/>
                <w:noProof w:val="0"/>
                <w:sz w:val="21"/>
                <w:szCs w:val="21"/>
                <w:lang w:val="sk-SK"/>
              </w:rPr>
              <w:t>Za druhý odsek podčlánku 5.4 sa vkladá nasledujúci text:</w:t>
            </w:r>
          </w:p>
          <w:p w14:paraId="526D8EF3"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 xml:space="preserve">Národné a medzinárodné normy, ktoré sa líšia od noriem danej krajiny a ktoré zaistia v podstate rovnocenné alebo prísnejšie požiadavky, budú akceptovateľné po schválení Objednávateľom. </w:t>
            </w:r>
          </w:p>
        </w:tc>
      </w:tr>
      <w:tr w:rsidR="00BA355D" w:rsidRPr="00BA355D" w14:paraId="238E0D44" w14:textId="77777777">
        <w:tc>
          <w:tcPr>
            <w:tcW w:w="1870" w:type="dxa"/>
          </w:tcPr>
          <w:p w14:paraId="5A05EA41" w14:textId="77777777" w:rsidR="00A50A8B" w:rsidRPr="00BA355D" w:rsidRDefault="00A50A8B">
            <w:pPr>
              <w:spacing w:before="120" w:after="120" w:line="276" w:lineRule="auto"/>
              <w:ind w:right="141"/>
              <w:rPr>
                <w:rFonts w:ascii="Arial Narrow" w:hAnsi="Arial Narrow"/>
                <w:sz w:val="21"/>
                <w:szCs w:val="21"/>
              </w:rPr>
            </w:pPr>
            <w:r w:rsidRPr="00BA355D">
              <w:rPr>
                <w:rFonts w:ascii="Arial Narrow" w:hAnsi="Arial Narrow"/>
                <w:sz w:val="21"/>
                <w:szCs w:val="21"/>
              </w:rPr>
              <w:t>5.6</w:t>
            </w:r>
          </w:p>
          <w:p w14:paraId="2FF8B7E0" w14:textId="77777777" w:rsidR="00A50A8B" w:rsidRPr="00BA355D" w:rsidRDefault="00A50A8B">
            <w:pPr>
              <w:spacing w:before="120" w:after="120" w:line="276" w:lineRule="auto"/>
              <w:ind w:right="141"/>
              <w:rPr>
                <w:rFonts w:ascii="Arial Narrow" w:hAnsi="Arial Narrow"/>
                <w:sz w:val="21"/>
                <w:szCs w:val="21"/>
              </w:rPr>
            </w:pPr>
            <w:r w:rsidRPr="00BA355D">
              <w:rPr>
                <w:rFonts w:ascii="Arial Narrow" w:hAnsi="Arial Narrow"/>
                <w:sz w:val="21"/>
                <w:szCs w:val="21"/>
              </w:rPr>
              <w:t>Záznamy skutočného vyhotovenia</w:t>
            </w:r>
          </w:p>
        </w:tc>
        <w:tc>
          <w:tcPr>
            <w:tcW w:w="7670" w:type="dxa"/>
          </w:tcPr>
          <w:p w14:paraId="73B2D44E" w14:textId="77777777" w:rsidR="00A50A8B" w:rsidRPr="00BA355D" w:rsidRDefault="00A50A8B">
            <w:pPr>
              <w:pStyle w:val="BodyText"/>
              <w:spacing w:before="120" w:after="120" w:line="276" w:lineRule="auto"/>
              <w:ind w:right="142"/>
              <w:rPr>
                <w:rFonts w:ascii="Arial Narrow" w:hAnsi="Arial Narrow"/>
                <w:noProof w:val="0"/>
                <w:sz w:val="21"/>
                <w:szCs w:val="21"/>
                <w:lang w:val="sk-SK"/>
              </w:rPr>
            </w:pPr>
            <w:r w:rsidRPr="00BA355D">
              <w:rPr>
                <w:rFonts w:ascii="Arial Narrow" w:hAnsi="Arial Narrow"/>
                <w:noProof w:val="0"/>
                <w:sz w:val="21"/>
                <w:szCs w:val="21"/>
                <w:lang w:val="sk-SK"/>
              </w:rPr>
              <w:t>Názov podčlánku 5.6 Dokumentácia skutočného vyhotovenia sa zrušuje a nahrádza sa názvom Záznamy skutočného vyhotovenia. Tento zmenený názov podčlánku 5.6 sa používa v celom texte týchto Osobitných podmienok.</w:t>
            </w:r>
          </w:p>
          <w:p w14:paraId="2E879C90" w14:textId="77777777" w:rsidR="00A50A8B" w:rsidRPr="00BA355D" w:rsidRDefault="00A50A8B">
            <w:pPr>
              <w:pStyle w:val="BodyText"/>
              <w:spacing w:before="120" w:after="120" w:line="276" w:lineRule="auto"/>
              <w:ind w:right="142"/>
              <w:rPr>
                <w:rFonts w:ascii="Arial Narrow" w:hAnsi="Arial Narrow"/>
                <w:noProof w:val="0"/>
                <w:sz w:val="21"/>
                <w:szCs w:val="21"/>
                <w:lang w:val="sk-SK"/>
              </w:rPr>
            </w:pPr>
            <w:r w:rsidRPr="00BA355D">
              <w:rPr>
                <w:rFonts w:ascii="Arial Narrow" w:hAnsi="Arial Narrow"/>
                <w:noProof w:val="0"/>
                <w:sz w:val="21"/>
                <w:szCs w:val="21"/>
                <w:lang w:val="sk-SK"/>
              </w:rPr>
              <w:t xml:space="preserve">V poslednom odseku podčlánku 5.6 sa zrušuje slovné spojenie „druhy kópií“ a nahrádza sa textom „druhmi elektronických a papierových kópií vo formáte akceptovateľnom pre Stavebný dozor“. </w:t>
            </w:r>
          </w:p>
        </w:tc>
      </w:tr>
      <w:tr w:rsidR="00BA355D" w:rsidRPr="00BA355D" w14:paraId="3741537D" w14:textId="77777777">
        <w:tc>
          <w:tcPr>
            <w:tcW w:w="1870" w:type="dxa"/>
          </w:tcPr>
          <w:p w14:paraId="1B9FB216" w14:textId="77777777" w:rsidR="00A50A8B" w:rsidRPr="00BA355D" w:rsidRDefault="00A50A8B">
            <w:pPr>
              <w:spacing w:before="120" w:after="120" w:line="276" w:lineRule="auto"/>
              <w:ind w:right="141"/>
              <w:rPr>
                <w:rFonts w:ascii="Arial Narrow" w:hAnsi="Arial Narrow"/>
                <w:b/>
                <w:bCs/>
                <w:sz w:val="21"/>
                <w:szCs w:val="21"/>
              </w:rPr>
            </w:pPr>
            <w:r w:rsidRPr="00BA355D">
              <w:rPr>
                <w:rFonts w:ascii="Arial Narrow" w:hAnsi="Arial Narrow"/>
                <w:b/>
                <w:bCs/>
                <w:sz w:val="21"/>
                <w:szCs w:val="21"/>
              </w:rPr>
              <w:t>6. Personál a pracovné sily</w:t>
            </w:r>
          </w:p>
        </w:tc>
        <w:tc>
          <w:tcPr>
            <w:tcW w:w="7670" w:type="dxa"/>
          </w:tcPr>
          <w:p w14:paraId="587FBB4D" w14:textId="77777777" w:rsidR="00A50A8B" w:rsidRPr="00BA355D" w:rsidRDefault="00A50A8B">
            <w:pPr>
              <w:spacing w:before="120" w:after="120" w:line="276" w:lineRule="auto"/>
              <w:ind w:right="141"/>
              <w:jc w:val="right"/>
              <w:rPr>
                <w:rFonts w:ascii="Arial Narrow" w:hAnsi="Arial Narrow"/>
                <w:sz w:val="21"/>
                <w:szCs w:val="21"/>
              </w:rPr>
            </w:pPr>
          </w:p>
        </w:tc>
      </w:tr>
      <w:tr w:rsidR="00BA355D" w:rsidRPr="00BA355D" w14:paraId="3E47DFF3" w14:textId="77777777">
        <w:tc>
          <w:tcPr>
            <w:tcW w:w="1870" w:type="dxa"/>
          </w:tcPr>
          <w:p w14:paraId="602CA612" w14:textId="77777777" w:rsidR="00A50A8B" w:rsidRPr="00BA355D" w:rsidRDefault="00A50A8B">
            <w:pPr>
              <w:spacing w:before="120" w:after="120" w:line="276" w:lineRule="auto"/>
              <w:ind w:right="141"/>
              <w:rPr>
                <w:rFonts w:ascii="Arial Narrow" w:hAnsi="Arial Narrow"/>
                <w:sz w:val="21"/>
                <w:szCs w:val="21"/>
              </w:rPr>
            </w:pPr>
            <w:r w:rsidRPr="00BA355D">
              <w:rPr>
                <w:rFonts w:ascii="Arial Narrow" w:hAnsi="Arial Narrow"/>
                <w:sz w:val="21"/>
                <w:szCs w:val="21"/>
              </w:rPr>
              <w:t>6.1</w:t>
            </w:r>
          </w:p>
          <w:p w14:paraId="2BEBDB34" w14:textId="77777777" w:rsidR="00A50A8B" w:rsidRPr="00BA355D" w:rsidRDefault="00A50A8B">
            <w:pPr>
              <w:spacing w:before="120" w:after="120" w:line="276" w:lineRule="auto"/>
              <w:ind w:right="141"/>
              <w:rPr>
                <w:rFonts w:ascii="Arial Narrow" w:hAnsi="Arial Narrow"/>
                <w:b/>
                <w:bCs/>
                <w:sz w:val="21"/>
                <w:szCs w:val="21"/>
              </w:rPr>
            </w:pPr>
            <w:r w:rsidRPr="00BA355D">
              <w:rPr>
                <w:rFonts w:ascii="Arial Narrow" w:hAnsi="Arial Narrow"/>
                <w:sz w:val="21"/>
                <w:szCs w:val="21"/>
              </w:rPr>
              <w:t>Zamestnanie personálu pracovných síl</w:t>
            </w:r>
          </w:p>
        </w:tc>
        <w:tc>
          <w:tcPr>
            <w:tcW w:w="7670" w:type="dxa"/>
          </w:tcPr>
          <w:p w14:paraId="12452B7E"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Na konci podčlánku 6.1 sa vkladá nasledovný text:</w:t>
            </w:r>
          </w:p>
          <w:p w14:paraId="02A22CD6"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Zhotoviteľ sa zaväzuje, že zamestnanci Zhotoviteľa, ako aj zamestnanci jeho Subdodávateľov, ktorí budú vykonávať práce na Diele, nebudú zamestnaní nelegálne a nebudú vykonávať nelegálnu prácu, budú so Zhotoviteľom alebo Subdodávateľom v riadnom pracovnom pomere, budú mať riadne uzatvorené pracovné zmluvy a budú riadne prihlásení do sociálnej poisťovne. Zhotoviteľ sa zároveň zaväzuje overiť skutočnosť, že jeho Subdodávatelia neporušujú zákaz nelegálneho zamestnávania v zmysle ustanovení zákona č. 82/2005 Z. z. o nelegálnej práci a nelegálnom zamestnávaní a o zmene a doplnení niektorých zákonov v znení neskorších predpisov (ďalej len „Zákon o nelegálnej práci“). V prípade porušenia tejto povinnosti je Zhotoviteľ povinný uhradiť Objednávateľovi zmluvnú pokutu vo výške 1.000,- EUR (slovom: tisíc eur) za každého zamestnanca Zhotoviteľa alebo zamestnanca Subdodávateľa, ktorý vykonával práce v objekte Objednávateľa a ktorý bol zamestnaný nelegálne alebo vykonával nelegálnu prácu.</w:t>
            </w:r>
          </w:p>
          <w:p w14:paraId="229EB9BA"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V prípade, ak sa preukáže, že Zhotoviteľ alebo Subdodávatelia porušili zákaz nelegálneho zamestnávania v zmysle Zákona o nelegálnej práci a Objednávateľovi bola v tejto súvislosti zo strany príslušných orgánov uložená pokuta alebo akákoľvek iná sankcia, zaväzuje sa Zhotoviteľ nahradiť Objednávateľovi túto pokutu alebo akúkoľvek inú sankciu, ako aj akúkoľvek škodu, ktorá mu v tejto súvislosti vznikne. Opakované porušenie povinností Zhotoviteľa podľa tohto podčlánku je podstatným porušením zmluvy.</w:t>
            </w:r>
          </w:p>
        </w:tc>
      </w:tr>
      <w:tr w:rsidR="00BA355D" w:rsidRPr="00BA355D" w14:paraId="431BDED6" w14:textId="77777777">
        <w:tc>
          <w:tcPr>
            <w:tcW w:w="1870" w:type="dxa"/>
          </w:tcPr>
          <w:p w14:paraId="666753C7" w14:textId="77777777" w:rsidR="00A50A8B" w:rsidRPr="00BA355D" w:rsidRDefault="00A50A8B">
            <w:pPr>
              <w:spacing w:before="120" w:after="120" w:line="276" w:lineRule="auto"/>
              <w:ind w:right="141"/>
              <w:rPr>
                <w:rFonts w:ascii="Arial Narrow" w:hAnsi="Arial Narrow"/>
                <w:sz w:val="21"/>
                <w:szCs w:val="21"/>
              </w:rPr>
            </w:pPr>
            <w:r w:rsidRPr="00BA355D">
              <w:rPr>
                <w:rFonts w:ascii="Arial Narrow" w:hAnsi="Arial Narrow"/>
                <w:sz w:val="21"/>
                <w:szCs w:val="21"/>
              </w:rPr>
              <w:t>6.4.</w:t>
            </w:r>
          </w:p>
          <w:p w14:paraId="2505E5B7" w14:textId="77777777" w:rsidR="00A50A8B" w:rsidRPr="00BA355D" w:rsidRDefault="00A50A8B">
            <w:pPr>
              <w:spacing w:before="120" w:after="120" w:line="276" w:lineRule="auto"/>
              <w:ind w:right="141"/>
              <w:rPr>
                <w:rFonts w:ascii="Arial Narrow" w:hAnsi="Arial Narrow"/>
                <w:sz w:val="21"/>
                <w:szCs w:val="21"/>
              </w:rPr>
            </w:pPr>
            <w:r w:rsidRPr="00BA355D">
              <w:rPr>
                <w:rFonts w:ascii="Arial Narrow" w:hAnsi="Arial Narrow"/>
                <w:sz w:val="21"/>
                <w:szCs w:val="21"/>
              </w:rPr>
              <w:t>Pracovno-právne predpisy</w:t>
            </w:r>
          </w:p>
        </w:tc>
        <w:tc>
          <w:tcPr>
            <w:tcW w:w="7670" w:type="dxa"/>
          </w:tcPr>
          <w:p w14:paraId="6E4A70F3"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Za druhý odsek podčlánku 6.4 sa vkladá nasledujúci text:</w:t>
            </w:r>
          </w:p>
          <w:p w14:paraId="38DC0174"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 xml:space="preserve">Zhotoviteľ sa zaväzuje, že nebude v súvislosti s realizovaním Diela zamestnávať zamestnancov v rozpore s právnymi predpismi Slovenskej republiky upravujúcimi nelegálnu prácu a nelegálne zamestnávanie, ako aj právnymi predpismi Európskej únie, a to najmä v rozpore so Zákonom o nelegálnej práci, v spojení so zákonom č. 311/2001 Z. z. Zákonník práce, zákonom č. 513/1991 Zb. Obchodný zákonník, zákonom č. 5/2004 Z. z. o službách zamestnanosti a o zmene a doplnení niektorých zákonov, zákonom č. 461/2003 Z. z. o sociálnom poistení, zákonom č. 404/2011 Z. z. o pobyte cudzincov a o zmene a doplnení niektorých zákonov, zákona č. 480/2002 Z. z. o azyle a o zmene a doplnení niektorých zákonov v znení neskorších predpisov, Smernicou Európskeho parlamentu a Rady 2009/52/ES z 18. júna 2009, ktorou sa stanovujú minimálne normy pre sankcie a opatrenia voči zamestnávateľom štátnych príslušníkov tretích krajín, ktorí sa neoprávnene zdržiavajú na území členských štátov. </w:t>
            </w:r>
          </w:p>
          <w:p w14:paraId="6B309D9F"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V prípade, že orgán vykonávajúci kontrolu nelegálnej práce a nelegálneho zamestnávania zistí porušenie § 7b ods. 5 zákona o nelegálnej práci, t.j. porušenie zákazu prijať prácu, ktorú Objednávateľovi na základe Zmluvy dodáva alebo poskytuje Zhotoviteľ ako poskytovateľ stavebných prác prostredníctvom fyzickej osoby, ktorú nelegálne zamestnáva, v nadväznosti na čo bude Objednávateľovi uložená pokuta, ktorú Objednávateľ uhradí, Objednávateľ si uplatní jej náhradu u Zhotoviteľa a Zhotoviteľ sa zaväzuje túto pokutu Objednávateľovi nahradiť.</w:t>
            </w:r>
          </w:p>
        </w:tc>
      </w:tr>
      <w:tr w:rsidR="00BA355D" w:rsidRPr="00BA355D" w14:paraId="6DED5DFD" w14:textId="77777777">
        <w:tc>
          <w:tcPr>
            <w:tcW w:w="1870" w:type="dxa"/>
          </w:tcPr>
          <w:p w14:paraId="1F409E2C" w14:textId="77777777" w:rsidR="00A50A8B" w:rsidRPr="00BA355D" w:rsidRDefault="00A50A8B">
            <w:pPr>
              <w:spacing w:before="120" w:after="120" w:line="276" w:lineRule="auto"/>
              <w:ind w:right="141"/>
              <w:rPr>
                <w:rFonts w:ascii="Arial Narrow" w:hAnsi="Arial Narrow"/>
                <w:sz w:val="21"/>
                <w:szCs w:val="21"/>
              </w:rPr>
            </w:pPr>
            <w:r w:rsidRPr="00BA355D">
              <w:rPr>
                <w:rFonts w:ascii="Arial Narrow" w:hAnsi="Arial Narrow"/>
                <w:sz w:val="21"/>
                <w:szCs w:val="21"/>
              </w:rPr>
              <w:t>6.5</w:t>
            </w:r>
          </w:p>
          <w:p w14:paraId="0D00BD14" w14:textId="77777777" w:rsidR="00A50A8B" w:rsidRPr="00BA355D" w:rsidRDefault="00A50A8B">
            <w:pPr>
              <w:spacing w:before="120" w:after="120" w:line="276" w:lineRule="auto"/>
              <w:ind w:right="141"/>
              <w:rPr>
                <w:rFonts w:ascii="Arial Narrow" w:hAnsi="Arial Narrow"/>
                <w:sz w:val="21"/>
                <w:szCs w:val="21"/>
              </w:rPr>
            </w:pPr>
            <w:r w:rsidRPr="00BA355D">
              <w:rPr>
                <w:rFonts w:ascii="Arial Narrow" w:hAnsi="Arial Narrow"/>
                <w:sz w:val="21"/>
                <w:szCs w:val="21"/>
              </w:rPr>
              <w:t>Pracovná doba</w:t>
            </w:r>
          </w:p>
        </w:tc>
        <w:tc>
          <w:tcPr>
            <w:tcW w:w="7670" w:type="dxa"/>
          </w:tcPr>
          <w:p w14:paraId="7062597E" w14:textId="77777777" w:rsidR="00A50A8B" w:rsidRPr="00BA355D" w:rsidRDefault="00A50A8B">
            <w:pPr>
              <w:spacing w:before="120" w:after="120" w:line="276" w:lineRule="auto"/>
              <w:ind w:right="141"/>
              <w:jc w:val="both"/>
              <w:rPr>
                <w:rFonts w:ascii="Arial Narrow" w:hAnsi="Arial Narrow"/>
                <w:sz w:val="21"/>
                <w:szCs w:val="21"/>
              </w:rPr>
            </w:pPr>
            <w:proofErr w:type="spellStart"/>
            <w:r w:rsidRPr="00BA355D">
              <w:rPr>
                <w:rFonts w:ascii="Arial Narrow" w:hAnsi="Arial Narrow"/>
                <w:sz w:val="21"/>
                <w:szCs w:val="21"/>
              </w:rPr>
              <w:t>Podčlánok</w:t>
            </w:r>
            <w:proofErr w:type="spellEnd"/>
            <w:r w:rsidRPr="00BA355D">
              <w:rPr>
                <w:rFonts w:ascii="Arial Narrow" w:hAnsi="Arial Narrow"/>
                <w:sz w:val="21"/>
                <w:szCs w:val="21"/>
              </w:rPr>
              <w:t xml:space="preserve"> 6.5 sa dopĺňa o nasledujúci text:</w:t>
            </w:r>
          </w:p>
          <w:p w14:paraId="08101D94" w14:textId="6DAFF3A8"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Pracovná doba nie je obmedzená, avšak vyžaduje sa</w:t>
            </w:r>
            <w:ins w:id="130" w:author="Gereková Michaela, JUDr." w:date="2025-08-14T09:08:00Z" w16du:dateUtc="2025-08-14T07:08:00Z">
              <w:r w:rsidR="008762BD">
                <w:rPr>
                  <w:rFonts w:ascii="Arial Narrow" w:hAnsi="Arial Narrow"/>
                  <w:sz w:val="21"/>
                  <w:szCs w:val="21"/>
                </w:rPr>
                <w:t>,</w:t>
              </w:r>
            </w:ins>
            <w:r w:rsidRPr="00BA355D">
              <w:rPr>
                <w:rFonts w:ascii="Arial Narrow" w:hAnsi="Arial Narrow"/>
                <w:sz w:val="21"/>
                <w:szCs w:val="21"/>
              </w:rPr>
              <w:t xml:space="preserve"> aby Zhotoviteľ zohľadnil skutočnosť, že Stavenisko sa nachádza v jednotlivých mestských rezidenčných častiach. Zhotoviteľ je vždy povinný plánovať a vykonávať práce takým spôsobom, aby v čo najmenšej miere ovplyvňovali a obmedzovali bežný život obyvateľov s tým, že hlučné práce bude vykonávať v pracovných dňoch počas dennej doby. Práce nespôsobujúce hluk alebo práce, ktoré neobmedzujú bežný́ </w:t>
            </w:r>
            <w:r w:rsidRPr="00BA355D">
              <w:rPr>
                <w:rFonts w:ascii="Arial Narrow" w:hAnsi="Arial Narrow" w:cs="Arial Narrow"/>
                <w:sz w:val="21"/>
                <w:szCs w:val="21"/>
              </w:rPr>
              <w:t>ž</w:t>
            </w:r>
            <w:r w:rsidRPr="00BA355D">
              <w:rPr>
                <w:rFonts w:ascii="Arial Narrow" w:hAnsi="Arial Narrow"/>
                <w:sz w:val="21"/>
                <w:szCs w:val="21"/>
              </w:rPr>
              <w:t>ivot obyvate</w:t>
            </w:r>
            <w:r w:rsidRPr="00BA355D">
              <w:rPr>
                <w:rFonts w:ascii="Arial Narrow" w:hAnsi="Arial Narrow" w:cs="Arial Narrow"/>
                <w:sz w:val="21"/>
                <w:szCs w:val="21"/>
              </w:rPr>
              <w:t>ľ</w:t>
            </w:r>
            <w:r w:rsidRPr="00BA355D">
              <w:rPr>
                <w:rFonts w:ascii="Arial Narrow" w:hAnsi="Arial Narrow"/>
                <w:sz w:val="21"/>
                <w:szCs w:val="21"/>
              </w:rPr>
              <w:t>ov m</w:t>
            </w:r>
            <w:r w:rsidRPr="00BA355D">
              <w:rPr>
                <w:rFonts w:ascii="Arial Narrow" w:hAnsi="Arial Narrow" w:cs="Arial Narrow"/>
                <w:sz w:val="21"/>
                <w:szCs w:val="21"/>
              </w:rPr>
              <w:t>ôž</w:t>
            </w:r>
            <w:r w:rsidRPr="00BA355D">
              <w:rPr>
                <w:rFonts w:ascii="Arial Narrow" w:hAnsi="Arial Narrow"/>
                <w:sz w:val="21"/>
                <w:szCs w:val="21"/>
              </w:rPr>
              <w:t>u by</w:t>
            </w:r>
            <w:r w:rsidRPr="00BA355D">
              <w:rPr>
                <w:rFonts w:ascii="Arial Narrow" w:hAnsi="Arial Narrow" w:cs="Arial Narrow"/>
                <w:sz w:val="21"/>
                <w:szCs w:val="21"/>
              </w:rPr>
              <w:t>ť</w:t>
            </w:r>
            <w:r w:rsidRPr="00BA355D">
              <w:rPr>
                <w:rFonts w:ascii="Arial Narrow" w:hAnsi="Arial Narrow"/>
                <w:sz w:val="21"/>
                <w:szCs w:val="21"/>
              </w:rPr>
              <w:t xml:space="preserve"> Zhotovite</w:t>
            </w:r>
            <w:r w:rsidRPr="00BA355D">
              <w:rPr>
                <w:rFonts w:ascii="Arial Narrow" w:hAnsi="Arial Narrow" w:cs="Arial Narrow"/>
                <w:sz w:val="21"/>
                <w:szCs w:val="21"/>
              </w:rPr>
              <w:t>ľ</w:t>
            </w:r>
            <w:r w:rsidRPr="00BA355D">
              <w:rPr>
                <w:rFonts w:ascii="Arial Narrow" w:hAnsi="Arial Narrow"/>
                <w:sz w:val="21"/>
                <w:szCs w:val="21"/>
              </w:rPr>
              <w:t>om vykon</w:t>
            </w:r>
            <w:r w:rsidRPr="00BA355D">
              <w:rPr>
                <w:rFonts w:ascii="Arial Narrow" w:hAnsi="Arial Narrow" w:cs="Arial Narrow"/>
                <w:sz w:val="21"/>
                <w:szCs w:val="21"/>
              </w:rPr>
              <w:t>á</w:t>
            </w:r>
            <w:r w:rsidRPr="00BA355D">
              <w:rPr>
                <w:rFonts w:ascii="Arial Narrow" w:hAnsi="Arial Narrow"/>
                <w:sz w:val="21"/>
                <w:szCs w:val="21"/>
              </w:rPr>
              <w:t>van</w:t>
            </w:r>
            <w:r w:rsidRPr="00BA355D">
              <w:rPr>
                <w:rFonts w:ascii="Arial Narrow" w:hAnsi="Arial Narrow" w:cs="Arial Narrow"/>
                <w:sz w:val="21"/>
                <w:szCs w:val="21"/>
              </w:rPr>
              <w:t>é</w:t>
            </w:r>
            <w:r w:rsidRPr="00BA355D">
              <w:rPr>
                <w:rFonts w:ascii="Arial Narrow" w:hAnsi="Arial Narrow"/>
                <w:sz w:val="21"/>
                <w:szCs w:val="21"/>
              </w:rPr>
              <w:t xml:space="preserve"> aj po</w:t>
            </w:r>
            <w:r w:rsidRPr="00BA355D">
              <w:rPr>
                <w:rFonts w:ascii="Arial Narrow" w:hAnsi="Arial Narrow" w:cs="Arial Narrow"/>
                <w:sz w:val="21"/>
                <w:szCs w:val="21"/>
              </w:rPr>
              <w:t>č</w:t>
            </w:r>
            <w:r w:rsidRPr="00BA355D">
              <w:rPr>
                <w:rFonts w:ascii="Arial Narrow" w:hAnsi="Arial Narrow"/>
                <w:sz w:val="21"/>
                <w:szCs w:val="21"/>
              </w:rPr>
              <w:t>as no</w:t>
            </w:r>
            <w:r w:rsidRPr="00BA355D">
              <w:rPr>
                <w:rFonts w:ascii="Arial Narrow" w:hAnsi="Arial Narrow" w:cs="Arial Narrow"/>
                <w:sz w:val="21"/>
                <w:szCs w:val="21"/>
              </w:rPr>
              <w:t>č</w:t>
            </w:r>
            <w:r w:rsidRPr="00BA355D">
              <w:rPr>
                <w:rFonts w:ascii="Arial Narrow" w:hAnsi="Arial Narrow"/>
                <w:sz w:val="21"/>
                <w:szCs w:val="21"/>
              </w:rPr>
              <w:t>nej doby, víkendov, prípadne v dňoch pracovného pokoja.</w:t>
            </w:r>
          </w:p>
          <w:p w14:paraId="6D4B7255"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Hlučné práce, ktoré sa vylučujú z prác v nočných hodinách, o víkendoch a v dňoch pracovného pokoja sú najmä:</w:t>
            </w:r>
          </w:p>
          <w:p w14:paraId="026E103B"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 práce spojené s búraním pomocou hydraulických alebo pneumatických strojných zariadení;</w:t>
            </w:r>
          </w:p>
          <w:p w14:paraId="537169E5"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 práce spojené s vibrovaním podkladových vrstiev tratí a komunikácií;</w:t>
            </w:r>
          </w:p>
          <w:p w14:paraId="40F85474"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 práce spojené s pobíjaním električkových koľají;</w:t>
            </w:r>
          </w:p>
          <w:p w14:paraId="11CCC3F4"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 rezanie a pílenie pomocou mechanizácie;</w:t>
            </w:r>
          </w:p>
          <w:p w14:paraId="77862B00"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 používanie mechanizmov, ktoré pre svoju prácu vyžadujú výrazné akcelerácie</w:t>
            </w:r>
          </w:p>
          <w:p w14:paraId="712C8427"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motorov (výkopové práce, vŕtacie práce, práce žeriavov a pod.).</w:t>
            </w:r>
          </w:p>
          <w:p w14:paraId="53D6AE66"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Zhotoviteľ je povinný́ vopred ozn</w:t>
            </w:r>
            <w:r w:rsidRPr="00BA355D">
              <w:rPr>
                <w:rFonts w:ascii="Arial Narrow" w:hAnsi="Arial Narrow" w:cs="Arial Narrow"/>
                <w:sz w:val="21"/>
                <w:szCs w:val="21"/>
              </w:rPr>
              <w:t>á</w:t>
            </w:r>
            <w:r w:rsidRPr="00BA355D">
              <w:rPr>
                <w:rFonts w:ascii="Arial Narrow" w:hAnsi="Arial Narrow"/>
                <w:sz w:val="21"/>
                <w:szCs w:val="21"/>
              </w:rPr>
              <w:t>mi</w:t>
            </w:r>
            <w:r w:rsidRPr="00BA355D">
              <w:rPr>
                <w:rFonts w:ascii="Arial Narrow" w:hAnsi="Arial Narrow" w:cs="Arial Narrow"/>
                <w:sz w:val="21"/>
                <w:szCs w:val="21"/>
              </w:rPr>
              <w:t>ť</w:t>
            </w:r>
            <w:r w:rsidRPr="00BA355D">
              <w:rPr>
                <w:rFonts w:ascii="Arial Narrow" w:hAnsi="Arial Narrow"/>
                <w:sz w:val="21"/>
                <w:szCs w:val="21"/>
              </w:rPr>
              <w:t xml:space="preserve"> Stavebn</w:t>
            </w:r>
            <w:r w:rsidRPr="00BA355D">
              <w:rPr>
                <w:rFonts w:ascii="Arial Narrow" w:hAnsi="Arial Narrow" w:cs="Arial Narrow"/>
                <w:sz w:val="21"/>
                <w:szCs w:val="21"/>
              </w:rPr>
              <w:t>é</w:t>
            </w:r>
            <w:r w:rsidRPr="00BA355D">
              <w:rPr>
                <w:rFonts w:ascii="Arial Narrow" w:hAnsi="Arial Narrow"/>
                <w:sz w:val="21"/>
                <w:szCs w:val="21"/>
              </w:rPr>
              <w:t>mu dozoru jeho z</w:t>
            </w:r>
            <w:r w:rsidRPr="00BA355D">
              <w:rPr>
                <w:rFonts w:ascii="Arial Narrow" w:hAnsi="Arial Narrow" w:cs="Arial Narrow"/>
                <w:sz w:val="21"/>
                <w:szCs w:val="21"/>
              </w:rPr>
              <w:t>á</w:t>
            </w:r>
            <w:r w:rsidRPr="00BA355D">
              <w:rPr>
                <w:rFonts w:ascii="Arial Narrow" w:hAnsi="Arial Narrow"/>
                <w:sz w:val="21"/>
                <w:szCs w:val="21"/>
              </w:rPr>
              <w:t>mer vykon</w:t>
            </w:r>
            <w:r w:rsidRPr="00BA355D">
              <w:rPr>
                <w:rFonts w:ascii="Arial Narrow" w:hAnsi="Arial Narrow" w:cs="Arial Narrow"/>
                <w:sz w:val="21"/>
                <w:szCs w:val="21"/>
              </w:rPr>
              <w:t>á</w:t>
            </w:r>
            <w:r w:rsidRPr="00BA355D">
              <w:rPr>
                <w:rFonts w:ascii="Arial Narrow" w:hAnsi="Arial Narrow"/>
                <w:sz w:val="21"/>
                <w:szCs w:val="21"/>
              </w:rPr>
              <w:t>va</w:t>
            </w:r>
            <w:r w:rsidRPr="00BA355D">
              <w:rPr>
                <w:rFonts w:ascii="Arial Narrow" w:hAnsi="Arial Narrow" w:cs="Arial Narrow"/>
                <w:sz w:val="21"/>
                <w:szCs w:val="21"/>
              </w:rPr>
              <w:t>ť</w:t>
            </w:r>
            <w:r w:rsidRPr="00BA355D">
              <w:rPr>
                <w:rFonts w:ascii="Arial Narrow" w:hAnsi="Arial Narrow"/>
                <w:sz w:val="21"/>
                <w:szCs w:val="21"/>
              </w:rPr>
              <w:t xml:space="preserve"> pr</w:t>
            </w:r>
            <w:r w:rsidRPr="00BA355D">
              <w:rPr>
                <w:rFonts w:ascii="Arial Narrow" w:hAnsi="Arial Narrow" w:cs="Arial Narrow"/>
                <w:sz w:val="21"/>
                <w:szCs w:val="21"/>
              </w:rPr>
              <w:t>á</w:t>
            </w:r>
            <w:r w:rsidRPr="00BA355D">
              <w:rPr>
                <w:rFonts w:ascii="Arial Narrow" w:hAnsi="Arial Narrow"/>
                <w:sz w:val="21"/>
                <w:szCs w:val="21"/>
              </w:rPr>
              <w:t>ce v no</w:t>
            </w:r>
            <w:r w:rsidRPr="00BA355D">
              <w:rPr>
                <w:rFonts w:ascii="Arial Narrow" w:hAnsi="Arial Narrow" w:cs="Arial Narrow"/>
                <w:sz w:val="21"/>
                <w:szCs w:val="21"/>
              </w:rPr>
              <w:t>č</w:t>
            </w:r>
            <w:r w:rsidRPr="00BA355D">
              <w:rPr>
                <w:rFonts w:ascii="Arial Narrow" w:hAnsi="Arial Narrow"/>
                <w:sz w:val="21"/>
                <w:szCs w:val="21"/>
              </w:rPr>
              <w:t>n</w:t>
            </w:r>
            <w:r w:rsidRPr="00BA355D">
              <w:rPr>
                <w:rFonts w:ascii="Arial Narrow" w:hAnsi="Arial Narrow" w:cs="Arial Narrow"/>
                <w:sz w:val="21"/>
                <w:szCs w:val="21"/>
              </w:rPr>
              <w:t>ý</w:t>
            </w:r>
            <w:r w:rsidRPr="00BA355D">
              <w:rPr>
                <w:rFonts w:ascii="Arial Narrow" w:hAnsi="Arial Narrow"/>
                <w:sz w:val="21"/>
                <w:szCs w:val="21"/>
              </w:rPr>
              <w:t>ch hodin</w:t>
            </w:r>
            <w:r w:rsidRPr="00BA355D">
              <w:rPr>
                <w:rFonts w:ascii="Arial Narrow" w:hAnsi="Arial Narrow" w:cs="Arial Narrow"/>
                <w:sz w:val="21"/>
                <w:szCs w:val="21"/>
              </w:rPr>
              <w:t>á</w:t>
            </w:r>
            <w:r w:rsidRPr="00BA355D">
              <w:rPr>
                <w:rFonts w:ascii="Arial Narrow" w:hAnsi="Arial Narrow"/>
                <w:sz w:val="21"/>
                <w:szCs w:val="21"/>
              </w:rPr>
              <w:t>ch, v d</w:t>
            </w:r>
            <w:r w:rsidRPr="00BA355D">
              <w:rPr>
                <w:rFonts w:ascii="Arial Narrow" w:hAnsi="Arial Narrow" w:cs="Arial Narrow"/>
                <w:sz w:val="21"/>
                <w:szCs w:val="21"/>
              </w:rPr>
              <w:t>ň</w:t>
            </w:r>
            <w:r w:rsidRPr="00BA355D">
              <w:rPr>
                <w:rFonts w:ascii="Arial Narrow" w:hAnsi="Arial Narrow"/>
                <w:sz w:val="21"/>
                <w:szCs w:val="21"/>
              </w:rPr>
              <w:t>och pracovn</w:t>
            </w:r>
            <w:r w:rsidRPr="00BA355D">
              <w:rPr>
                <w:rFonts w:ascii="Arial Narrow" w:hAnsi="Arial Narrow" w:cs="Arial Narrow"/>
                <w:sz w:val="21"/>
                <w:szCs w:val="21"/>
              </w:rPr>
              <w:t>é</w:t>
            </w:r>
            <w:r w:rsidRPr="00BA355D">
              <w:rPr>
                <w:rFonts w:ascii="Arial Narrow" w:hAnsi="Arial Narrow"/>
                <w:sz w:val="21"/>
                <w:szCs w:val="21"/>
              </w:rPr>
              <w:t>ho pokoja a o v</w:t>
            </w:r>
            <w:r w:rsidRPr="00BA355D">
              <w:rPr>
                <w:rFonts w:ascii="Arial Narrow" w:hAnsi="Arial Narrow" w:cs="Arial Narrow"/>
                <w:sz w:val="21"/>
                <w:szCs w:val="21"/>
              </w:rPr>
              <w:t>í</w:t>
            </w:r>
            <w:r w:rsidRPr="00BA355D">
              <w:rPr>
                <w:rFonts w:ascii="Arial Narrow" w:hAnsi="Arial Narrow"/>
                <w:sz w:val="21"/>
                <w:szCs w:val="21"/>
              </w:rPr>
              <w:t>kendoch a riadi</w:t>
            </w:r>
            <w:r w:rsidRPr="00BA355D">
              <w:rPr>
                <w:rFonts w:ascii="Arial Narrow" w:hAnsi="Arial Narrow" w:cs="Arial Narrow"/>
                <w:sz w:val="21"/>
                <w:szCs w:val="21"/>
              </w:rPr>
              <w:t>ť</w:t>
            </w:r>
            <w:r w:rsidRPr="00BA355D">
              <w:rPr>
                <w:rFonts w:ascii="Arial Narrow" w:hAnsi="Arial Narrow"/>
                <w:sz w:val="21"/>
                <w:szCs w:val="21"/>
              </w:rPr>
              <w:t xml:space="preserve"> sa jeho pokynmi.</w:t>
            </w:r>
          </w:p>
        </w:tc>
      </w:tr>
      <w:tr w:rsidR="00BA355D" w:rsidRPr="00BA355D" w14:paraId="2250F3DD" w14:textId="77777777">
        <w:tc>
          <w:tcPr>
            <w:tcW w:w="1870" w:type="dxa"/>
          </w:tcPr>
          <w:p w14:paraId="463B9212" w14:textId="77777777" w:rsidR="00A50A8B" w:rsidRPr="00BA355D" w:rsidRDefault="00A50A8B">
            <w:pPr>
              <w:spacing w:before="120" w:after="120" w:line="276" w:lineRule="auto"/>
              <w:ind w:right="141"/>
              <w:rPr>
                <w:rFonts w:ascii="Arial Narrow" w:hAnsi="Arial Narrow"/>
                <w:sz w:val="21"/>
                <w:szCs w:val="21"/>
              </w:rPr>
            </w:pPr>
            <w:r w:rsidRPr="00BA355D">
              <w:rPr>
                <w:rFonts w:ascii="Arial Narrow" w:hAnsi="Arial Narrow"/>
                <w:sz w:val="21"/>
                <w:szCs w:val="21"/>
              </w:rPr>
              <w:t xml:space="preserve">6.7 </w:t>
            </w:r>
          </w:p>
          <w:p w14:paraId="765F8A63" w14:textId="77777777" w:rsidR="00A50A8B" w:rsidRPr="00BA355D" w:rsidRDefault="00A50A8B">
            <w:pPr>
              <w:spacing w:before="120" w:after="120" w:line="276" w:lineRule="auto"/>
              <w:ind w:right="141"/>
              <w:rPr>
                <w:rFonts w:ascii="Arial Narrow" w:hAnsi="Arial Narrow"/>
                <w:sz w:val="21"/>
                <w:szCs w:val="21"/>
              </w:rPr>
            </w:pPr>
            <w:r w:rsidRPr="00BA355D">
              <w:rPr>
                <w:rFonts w:ascii="Arial Narrow" w:hAnsi="Arial Narrow"/>
                <w:sz w:val="21"/>
                <w:szCs w:val="21"/>
              </w:rPr>
              <w:t>Ochrana zdravia a bezpečnosť pri práci</w:t>
            </w:r>
          </w:p>
        </w:tc>
        <w:tc>
          <w:tcPr>
            <w:tcW w:w="7670" w:type="dxa"/>
          </w:tcPr>
          <w:p w14:paraId="4A4CED9A" w14:textId="77777777" w:rsidR="00A50A8B" w:rsidRPr="00BA355D" w:rsidRDefault="00A50A8B">
            <w:pPr>
              <w:pStyle w:val="BodyText"/>
              <w:spacing w:before="120" w:after="120" w:line="276" w:lineRule="auto"/>
              <w:ind w:right="142"/>
              <w:rPr>
                <w:rFonts w:ascii="Arial Narrow" w:hAnsi="Arial Narrow"/>
                <w:noProof w:val="0"/>
                <w:sz w:val="21"/>
                <w:szCs w:val="21"/>
                <w:lang w:val="sk-SK"/>
              </w:rPr>
            </w:pPr>
            <w:r w:rsidRPr="00BA355D">
              <w:rPr>
                <w:rFonts w:ascii="Arial Narrow" w:hAnsi="Arial Narrow"/>
                <w:noProof w:val="0"/>
                <w:sz w:val="21"/>
                <w:szCs w:val="21"/>
                <w:lang w:val="sk-SK"/>
              </w:rPr>
              <w:t>Na začiatok podčlánku 6.7 sa vkladá text:</w:t>
            </w:r>
          </w:p>
          <w:p w14:paraId="04440DAF" w14:textId="77777777" w:rsidR="00A50A8B" w:rsidRPr="00BA355D" w:rsidRDefault="00A50A8B">
            <w:pPr>
              <w:pStyle w:val="BodyText"/>
              <w:spacing w:before="120" w:after="120" w:line="276" w:lineRule="auto"/>
              <w:ind w:right="142"/>
              <w:rPr>
                <w:rFonts w:ascii="Arial Narrow" w:hAnsi="Arial Narrow"/>
                <w:noProof w:val="0"/>
                <w:sz w:val="21"/>
                <w:szCs w:val="21"/>
                <w:lang w:val="sk-SK"/>
              </w:rPr>
            </w:pPr>
            <w:r w:rsidRPr="00BA355D">
              <w:rPr>
                <w:rFonts w:ascii="Arial Narrow" w:hAnsi="Arial Narrow"/>
                <w:noProof w:val="0"/>
                <w:sz w:val="21"/>
                <w:szCs w:val="21"/>
                <w:lang w:val="sk-SK"/>
              </w:rPr>
              <w:t xml:space="preserve">Ochranu zdravia a bezpečnosti pri práci je Zhotoviteľ povinný vykonávať v súlade s účinnými všeobecne záväznými právnymi predpismi a aktualizovaným Plánom BOZP. </w:t>
            </w:r>
          </w:p>
          <w:p w14:paraId="41CD92CB" w14:textId="77777777" w:rsidR="00A50A8B" w:rsidRPr="00BA355D" w:rsidRDefault="00A50A8B">
            <w:pPr>
              <w:pStyle w:val="BodyText"/>
              <w:spacing w:before="120" w:after="120" w:line="276" w:lineRule="auto"/>
              <w:ind w:right="142"/>
              <w:rPr>
                <w:rFonts w:ascii="Arial Narrow" w:hAnsi="Arial Narrow"/>
                <w:noProof w:val="0"/>
                <w:sz w:val="21"/>
                <w:szCs w:val="21"/>
                <w:lang w:val="sk-SK"/>
              </w:rPr>
            </w:pPr>
            <w:r w:rsidRPr="00BA355D">
              <w:rPr>
                <w:rFonts w:ascii="Arial Narrow" w:hAnsi="Arial Narrow"/>
                <w:noProof w:val="0"/>
                <w:sz w:val="21"/>
                <w:szCs w:val="21"/>
                <w:lang w:val="sk-SK"/>
              </w:rPr>
              <w:t xml:space="preserve">Zhotoviteľ je povinný od Dátumu začatia prác a počas celej realizácie výstavby dodržiavať aktualizovaný Plán BOZP ako aj ďalšie povinnosti Zhotoviteľovi ustanovené v nariadení vlády SR č. 396/2006 Z. z. o minimálnych bezpečnostných a zdravotných požiadavkách na Stavenisko (ďalej len “Nariadenie vlády”). </w:t>
            </w:r>
          </w:p>
          <w:p w14:paraId="068553A3" w14:textId="05962431" w:rsidR="00A50A8B" w:rsidRPr="00BA355D" w:rsidRDefault="00A50A8B">
            <w:pPr>
              <w:pStyle w:val="BodyText"/>
              <w:spacing w:before="120" w:after="120" w:line="276" w:lineRule="auto"/>
              <w:ind w:right="142"/>
              <w:rPr>
                <w:rFonts w:ascii="Arial Narrow" w:hAnsi="Arial Narrow"/>
                <w:noProof w:val="0"/>
                <w:sz w:val="21"/>
                <w:szCs w:val="21"/>
                <w:lang w:val="sk-SK"/>
              </w:rPr>
            </w:pPr>
            <w:r w:rsidRPr="00BA355D">
              <w:rPr>
                <w:rFonts w:ascii="Arial Narrow" w:hAnsi="Arial Narrow"/>
                <w:noProof w:val="0"/>
                <w:sz w:val="21"/>
                <w:szCs w:val="21"/>
                <w:lang w:val="sk-SK"/>
              </w:rPr>
              <w:t>Zhotoviteľ je povinný počas realizácie výstavby zabezpečiť výkon činnosti koordinátora dokumentácie v zmysle N</w:t>
            </w:r>
            <w:r w:rsidR="00FB6C98" w:rsidRPr="00BA355D">
              <w:rPr>
                <w:rFonts w:ascii="Arial Narrow" w:hAnsi="Arial Narrow"/>
                <w:noProof w:val="0"/>
                <w:sz w:val="21"/>
                <w:szCs w:val="21"/>
                <w:lang w:val="sk-SK"/>
              </w:rPr>
              <w:t>ariadenia vlády</w:t>
            </w:r>
            <w:r w:rsidRPr="00BA355D">
              <w:rPr>
                <w:rFonts w:ascii="Arial Narrow" w:hAnsi="Arial Narrow"/>
                <w:noProof w:val="0"/>
                <w:sz w:val="21"/>
                <w:szCs w:val="21"/>
                <w:lang w:val="sk-SK"/>
              </w:rPr>
              <w:t>. Rozsah povinností koordinátora dokumentácie je daný v § 4 a 5 Nariadenia vlády a bližšie špecifikovaný v tomto podčlánku a v Požiadavkách Objednávateľa (Zväzok 3 Čas</w:t>
            </w:r>
            <w:r w:rsidR="00210A17" w:rsidRPr="00BA355D">
              <w:rPr>
                <w:rFonts w:ascii="Arial Narrow" w:hAnsi="Arial Narrow"/>
                <w:noProof w:val="0"/>
                <w:sz w:val="21"/>
                <w:szCs w:val="21"/>
                <w:lang w:val="sk-SK"/>
              </w:rPr>
              <w:t xml:space="preserve">ť </w:t>
            </w:r>
            <w:r w:rsidRPr="00BA355D">
              <w:rPr>
                <w:rFonts w:ascii="Arial Narrow" w:hAnsi="Arial Narrow"/>
                <w:noProof w:val="0"/>
                <w:sz w:val="21"/>
                <w:szCs w:val="21"/>
                <w:lang w:val="sk-SK"/>
              </w:rPr>
              <w:t xml:space="preserve">1 Všeobecné informácie a požiadavky Objednávateľa). </w:t>
            </w:r>
          </w:p>
          <w:p w14:paraId="43E6382E" w14:textId="77777777" w:rsidR="00A50A8B" w:rsidRPr="00BA355D" w:rsidRDefault="00A50A8B">
            <w:pPr>
              <w:pStyle w:val="BodyText"/>
              <w:spacing w:before="120" w:after="120" w:line="276" w:lineRule="auto"/>
              <w:ind w:right="142"/>
              <w:rPr>
                <w:rFonts w:ascii="Arial Narrow" w:hAnsi="Arial Narrow"/>
                <w:noProof w:val="0"/>
                <w:sz w:val="21"/>
                <w:szCs w:val="21"/>
                <w:lang w:val="sk-SK"/>
              </w:rPr>
            </w:pPr>
            <w:r w:rsidRPr="00BA355D">
              <w:rPr>
                <w:rFonts w:ascii="Arial Narrow" w:hAnsi="Arial Narrow"/>
                <w:noProof w:val="0"/>
                <w:sz w:val="21"/>
                <w:szCs w:val="21"/>
                <w:lang w:val="sk-SK"/>
              </w:rPr>
              <w:t xml:space="preserve">Poverením koordinátora dokumentácie zo strany Objednávateľa podľa </w:t>
            </w:r>
            <w:proofErr w:type="spellStart"/>
            <w:r w:rsidRPr="00BA355D">
              <w:rPr>
                <w:rFonts w:ascii="Arial Narrow" w:hAnsi="Arial Narrow"/>
                <w:noProof w:val="0"/>
                <w:sz w:val="21"/>
                <w:szCs w:val="21"/>
                <w:lang w:val="sk-SK"/>
              </w:rPr>
              <w:t>ust</w:t>
            </w:r>
            <w:proofErr w:type="spellEnd"/>
            <w:r w:rsidRPr="00BA355D">
              <w:rPr>
                <w:rFonts w:ascii="Arial Narrow" w:hAnsi="Arial Narrow"/>
                <w:noProof w:val="0"/>
                <w:sz w:val="21"/>
                <w:szCs w:val="21"/>
                <w:lang w:val="sk-SK"/>
              </w:rPr>
              <w:t>. § 3 ods.1 Nariadenia vlády nie je dotknutá zodpovednosť Zhotoviteľa za výkon činnosti koordinátora dokumentácie podľa Zmluvy.</w:t>
            </w:r>
          </w:p>
          <w:p w14:paraId="72061DBE" w14:textId="77777777" w:rsidR="00A50A8B" w:rsidRPr="00BA355D" w:rsidRDefault="00A50A8B">
            <w:pPr>
              <w:pStyle w:val="BodyText"/>
              <w:spacing w:before="120" w:after="120" w:line="276" w:lineRule="auto"/>
              <w:ind w:right="142"/>
              <w:rPr>
                <w:rFonts w:ascii="Arial Narrow" w:hAnsi="Arial Narrow"/>
                <w:noProof w:val="0"/>
                <w:sz w:val="21"/>
                <w:szCs w:val="21"/>
                <w:lang w:val="sk-SK"/>
              </w:rPr>
            </w:pPr>
            <w:r w:rsidRPr="00BA355D">
              <w:rPr>
                <w:rFonts w:ascii="Arial Narrow" w:hAnsi="Arial Narrow"/>
                <w:noProof w:val="0"/>
                <w:sz w:val="21"/>
                <w:szCs w:val="21"/>
                <w:lang w:val="sk-SK"/>
              </w:rPr>
              <w:t xml:space="preserve">Zhotoviteľ je povinný prostredníctvom koordinátora dokumentácie meniť a dopĺňať do podrobností Plán BOZP, ktorý je súčasťou Dokumentácie poskytnutej Objednávateľom a to na základe Objednávateľom odsúhlasenej zmeny v projektovej dokumentácii (DSP, DP) ako aj Zhotoviteľom vypracovanej dokumentácie (DVP, výrobnotechnická dokumentácia, technologické postupy a iná dokumentácia Zhotoviteľa). </w:t>
            </w:r>
          </w:p>
          <w:p w14:paraId="6FAFE47A" w14:textId="6BF717B5" w:rsidR="00A50A8B" w:rsidRPr="00BA355D" w:rsidRDefault="00A50A8B">
            <w:pPr>
              <w:pStyle w:val="BodyText"/>
              <w:spacing w:before="120" w:after="120" w:line="276" w:lineRule="auto"/>
              <w:ind w:right="142"/>
              <w:rPr>
                <w:rFonts w:ascii="Arial Narrow" w:hAnsi="Arial Narrow"/>
                <w:noProof w:val="0"/>
                <w:sz w:val="21"/>
                <w:szCs w:val="21"/>
                <w:lang w:val="sk-SK"/>
              </w:rPr>
            </w:pPr>
            <w:r w:rsidRPr="00BA355D">
              <w:rPr>
                <w:rFonts w:ascii="Arial Narrow" w:hAnsi="Arial Narrow"/>
                <w:noProof w:val="0"/>
                <w:sz w:val="21"/>
                <w:szCs w:val="21"/>
                <w:lang w:val="sk-SK"/>
              </w:rPr>
              <w:t xml:space="preserve">Zhotoviteľ je povinný zmenený a doplnený Plán BOZP (ďalej len „aktualizovaný Plán BOZP“) predložiť Stavebnému dozoru a Objednávateľovi na odsúhlasenie, a to v dostatočnom časovom predstihu tak, aby bol aktualizovaný Plán BOZP odsúhlasený najneskôr pred začatím dotknutých stavebných alebo iných prác. Plán BOZP a aktualizovaný Plán BOZP je Zhotoviteľ povinný dodať v jednom vyhotovení Stavebnému dozoru a v troch vyhotoveniach Objednávateľovi a zároveň je povinný o aktualizovanom Pláne BOZP preukazne oboznámiť všetky právnické a fyzické osoby na Stavenisku. </w:t>
            </w:r>
          </w:p>
          <w:p w14:paraId="49DD103C" w14:textId="0DDEF2D2" w:rsidR="00A50A8B" w:rsidRPr="00BA355D" w:rsidRDefault="00A50A8B">
            <w:pPr>
              <w:pStyle w:val="BodyText"/>
              <w:spacing w:before="120" w:after="120" w:line="276" w:lineRule="auto"/>
              <w:ind w:right="142"/>
              <w:rPr>
                <w:rFonts w:ascii="Arial Narrow" w:hAnsi="Arial Narrow"/>
                <w:noProof w:val="0"/>
                <w:sz w:val="21"/>
                <w:szCs w:val="21"/>
                <w:lang w:val="sk-SK"/>
              </w:rPr>
            </w:pPr>
            <w:r w:rsidRPr="00BA355D">
              <w:rPr>
                <w:rFonts w:ascii="Arial Narrow" w:hAnsi="Arial Narrow"/>
                <w:noProof w:val="0"/>
                <w:sz w:val="21"/>
                <w:szCs w:val="21"/>
                <w:lang w:val="sk-SK"/>
              </w:rPr>
              <w:t>Operatívne úpravy Plánu BOZP zabezpečí Objednávateľ prostredníctvom koordinátora bezpečnosti z</w:t>
            </w:r>
            <w:r w:rsidR="004945F7" w:rsidRPr="00BA355D">
              <w:rPr>
                <w:rFonts w:ascii="Arial Narrow" w:hAnsi="Arial Narrow"/>
                <w:noProof w:val="0"/>
                <w:sz w:val="21"/>
                <w:szCs w:val="21"/>
                <w:lang w:val="sk-SK"/>
              </w:rPr>
              <w:t> </w:t>
            </w:r>
            <w:r w:rsidRPr="00BA355D">
              <w:rPr>
                <w:rFonts w:ascii="Arial Narrow" w:hAnsi="Arial Narrow"/>
                <w:noProof w:val="0"/>
                <w:sz w:val="21"/>
                <w:szCs w:val="21"/>
                <w:lang w:val="sk-SK"/>
              </w:rPr>
              <w:t>Personálu</w:t>
            </w:r>
            <w:r w:rsidR="004945F7" w:rsidRPr="00BA355D">
              <w:rPr>
                <w:rFonts w:ascii="Arial Narrow" w:hAnsi="Arial Narrow"/>
                <w:noProof w:val="0"/>
                <w:sz w:val="21"/>
                <w:szCs w:val="21"/>
                <w:lang w:val="sk-SK"/>
              </w:rPr>
              <w:t xml:space="preserve"> </w:t>
            </w:r>
            <w:r w:rsidRPr="00BA355D">
              <w:rPr>
                <w:rFonts w:ascii="Arial Narrow" w:hAnsi="Arial Narrow"/>
                <w:noProof w:val="0"/>
                <w:sz w:val="21"/>
                <w:szCs w:val="21"/>
                <w:lang w:val="sk-SK"/>
              </w:rPr>
              <w:t>Stavebného dozoru, s ktorým je koordinátor dokumentácie povinný spolupracovať.</w:t>
            </w:r>
          </w:p>
          <w:p w14:paraId="40C4A7A3" w14:textId="77777777" w:rsidR="00A50A8B" w:rsidRPr="00BA355D" w:rsidRDefault="00A50A8B">
            <w:pPr>
              <w:pStyle w:val="BodyText"/>
              <w:spacing w:before="120" w:after="120" w:line="276" w:lineRule="auto"/>
              <w:ind w:right="142"/>
              <w:rPr>
                <w:rFonts w:ascii="Arial Narrow" w:hAnsi="Arial Narrow"/>
                <w:noProof w:val="0"/>
                <w:sz w:val="21"/>
                <w:szCs w:val="21"/>
                <w:lang w:val="sk-SK"/>
              </w:rPr>
            </w:pPr>
            <w:r w:rsidRPr="00BA355D">
              <w:rPr>
                <w:rFonts w:ascii="Arial Narrow" w:hAnsi="Arial Narrow"/>
                <w:noProof w:val="0"/>
                <w:sz w:val="21"/>
                <w:szCs w:val="21"/>
                <w:lang w:val="sk-SK"/>
              </w:rPr>
              <w:t>Odsúhlasenie aktualizovaného Plánu BOZP Objednávateľom a Stavebným dozorom nezbavuje Zhotoviteľa zodpovednosti za úplnosť a správnosť aktualizovaného Plánu BOZP v zmysle všeobecne záväzných právnych predpisov.</w:t>
            </w:r>
          </w:p>
          <w:p w14:paraId="535FE9E3" w14:textId="77777777" w:rsidR="00A50A8B" w:rsidRPr="00BA355D" w:rsidRDefault="00A50A8B">
            <w:pPr>
              <w:pStyle w:val="BodyText"/>
              <w:spacing w:before="120" w:after="120" w:line="276" w:lineRule="auto"/>
              <w:ind w:right="142"/>
              <w:rPr>
                <w:rFonts w:ascii="Arial Narrow" w:hAnsi="Arial Narrow"/>
                <w:noProof w:val="0"/>
                <w:sz w:val="21"/>
                <w:szCs w:val="21"/>
                <w:lang w:val="sk-SK"/>
              </w:rPr>
            </w:pPr>
            <w:r w:rsidRPr="00BA355D">
              <w:rPr>
                <w:rFonts w:ascii="Arial Narrow" w:hAnsi="Arial Narrow"/>
                <w:noProof w:val="0"/>
                <w:sz w:val="21"/>
                <w:szCs w:val="21"/>
                <w:lang w:val="sk-SK"/>
              </w:rPr>
              <w:t xml:space="preserve">V prípade, ak Zhotoviteľ bezodkladne nedoručí Objednávateľovi aktualizovaný Plán BOZP ani do 3 dní odo dňa doručenia písomnej výzvy Objednávateľa alebo Stavebného dozoru na splnenie predmetnej povinnosti, vzniká Objednávateľovi nárok na zaplatenie zmluvnej pokuty vo výške 500,- EUR (slovom päťsto eur) za každý deň omeškania až do splnenia uvedenej povinnosti. </w:t>
            </w:r>
          </w:p>
          <w:p w14:paraId="219C82DB" w14:textId="77777777" w:rsidR="00A50A8B" w:rsidRPr="00BA355D" w:rsidRDefault="00A50A8B">
            <w:pPr>
              <w:pStyle w:val="BodyText"/>
              <w:spacing w:before="120" w:after="120" w:line="276" w:lineRule="auto"/>
              <w:ind w:right="142"/>
              <w:rPr>
                <w:rFonts w:ascii="Arial Narrow" w:hAnsi="Arial Narrow"/>
                <w:noProof w:val="0"/>
                <w:sz w:val="21"/>
                <w:szCs w:val="21"/>
                <w:lang w:val="sk-SK"/>
              </w:rPr>
            </w:pPr>
            <w:r w:rsidRPr="00BA355D">
              <w:rPr>
                <w:rFonts w:ascii="Arial Narrow" w:hAnsi="Arial Narrow"/>
                <w:noProof w:val="0"/>
                <w:sz w:val="21"/>
                <w:szCs w:val="21"/>
                <w:lang w:val="sk-SK"/>
              </w:rPr>
              <w:t xml:space="preserve">V prípade, ak Zhotoviteľ nesplní iné povinnosti koordinátora dokumentácie podľa Zmluvy, vzniká Objednávateľovi nárok na zaplatenie zmluvnej pokuty vo výške 1.000,- EUR (slovom tisíc eur), a to za každé porušenie povinnosti. </w:t>
            </w:r>
          </w:p>
          <w:p w14:paraId="0C54D9CA" w14:textId="77777777" w:rsidR="00A50A8B" w:rsidRPr="00BA355D" w:rsidRDefault="00A50A8B">
            <w:pPr>
              <w:pStyle w:val="BodyText"/>
              <w:spacing w:before="120" w:after="120" w:line="276" w:lineRule="auto"/>
              <w:ind w:right="142"/>
              <w:rPr>
                <w:rFonts w:ascii="Arial Narrow" w:hAnsi="Arial Narrow"/>
                <w:noProof w:val="0"/>
                <w:sz w:val="21"/>
                <w:szCs w:val="21"/>
                <w:lang w:val="sk-SK"/>
              </w:rPr>
            </w:pPr>
            <w:r w:rsidRPr="00BA355D">
              <w:rPr>
                <w:rFonts w:ascii="Arial Narrow" w:hAnsi="Arial Narrow"/>
                <w:noProof w:val="0"/>
                <w:sz w:val="21"/>
                <w:szCs w:val="21"/>
                <w:lang w:val="sk-SK"/>
              </w:rPr>
              <w:t>Zhotoviteľ je povinný vypracovať návrh Dohody o vytvorení podmienok bezpečnosti a ochrany zdravia pri práci (BOZP) na spoločnom pracovisku s ďalšími Zhotoviteľmi Objednávateľa podľa § 18 zákona č. 124/2006 Z. z. o bezpečnosti a ochrane zdravia pri práci a o zmene a doplnení niektorých zákonov v znení neskorších predpisov a predložiť ho Stavebnému dozoru najneskôr k Dátumu začatia prác.</w:t>
            </w:r>
          </w:p>
          <w:p w14:paraId="2E33BFC6" w14:textId="77777777" w:rsidR="00A50A8B" w:rsidRPr="00BA355D" w:rsidRDefault="00A50A8B">
            <w:pPr>
              <w:pStyle w:val="BodyText"/>
              <w:spacing w:before="120" w:after="120" w:line="276" w:lineRule="auto"/>
              <w:ind w:right="142"/>
              <w:rPr>
                <w:rFonts w:ascii="Arial Narrow" w:hAnsi="Arial Narrow"/>
                <w:noProof w:val="0"/>
                <w:sz w:val="21"/>
                <w:szCs w:val="21"/>
                <w:lang w:val="sk-SK"/>
              </w:rPr>
            </w:pPr>
            <w:r w:rsidRPr="00BA355D">
              <w:rPr>
                <w:rFonts w:ascii="Arial Narrow" w:hAnsi="Arial Narrow"/>
                <w:noProof w:val="0"/>
                <w:sz w:val="21"/>
                <w:szCs w:val="21"/>
                <w:lang w:val="sk-SK"/>
              </w:rPr>
              <w:t xml:space="preserve">V prípade, ak Zhotoviteľ nevypracuje alebo nepredloží Stavebnému dozoru návrh Dohody o vytvorení podmienok bezpečnosti a ochrany zdravia pri práci (BOZP) na spoločnom pracovisku s ďalšími Zhotoviteľmi, vzniká Objednávateľovi nárok na zaplatenie zmluvnej pokuty vo výške 500,- EUR (slovom päťsto eur) za každý deň, pokiaľ porušenie povinnosti trvá. </w:t>
            </w:r>
          </w:p>
          <w:p w14:paraId="1250DAE9" w14:textId="77777777" w:rsidR="00A50A8B" w:rsidRPr="00BA355D" w:rsidRDefault="00A50A8B">
            <w:pPr>
              <w:pStyle w:val="BodyText"/>
              <w:spacing w:before="120" w:after="120" w:line="276" w:lineRule="auto"/>
              <w:ind w:right="142"/>
              <w:rPr>
                <w:rFonts w:ascii="Arial Narrow" w:hAnsi="Arial Narrow"/>
                <w:noProof w:val="0"/>
                <w:sz w:val="21"/>
                <w:szCs w:val="21"/>
                <w:lang w:val="sk-SK"/>
              </w:rPr>
            </w:pPr>
            <w:r w:rsidRPr="00BA355D">
              <w:rPr>
                <w:rFonts w:ascii="Arial Narrow" w:hAnsi="Arial Narrow"/>
                <w:noProof w:val="0"/>
                <w:sz w:val="21"/>
                <w:szCs w:val="21"/>
                <w:lang w:val="sk-SK"/>
              </w:rPr>
              <w:t>Objednávateľovi vzniká voči Zhotoviteľovi nárok na zaplatenie zmluvnej pokuty za nasledujúce porušenia povinností v oblasti BOZP, OPP:</w:t>
            </w:r>
          </w:p>
          <w:p w14:paraId="42EAD72A" w14:textId="77777777" w:rsidR="00A50A8B" w:rsidRPr="00BA355D" w:rsidRDefault="00A50A8B">
            <w:pPr>
              <w:pStyle w:val="BodyText"/>
              <w:spacing w:before="120" w:after="120" w:line="276" w:lineRule="auto"/>
              <w:ind w:right="142"/>
              <w:rPr>
                <w:rFonts w:ascii="Arial Narrow" w:hAnsi="Arial Narrow"/>
                <w:noProof w:val="0"/>
                <w:sz w:val="21"/>
                <w:szCs w:val="21"/>
                <w:lang w:val="sk-SK"/>
              </w:rPr>
            </w:pPr>
            <w:r w:rsidRPr="00BA355D">
              <w:rPr>
                <w:rFonts w:ascii="Arial Narrow" w:hAnsi="Arial Narrow"/>
                <w:noProof w:val="0"/>
                <w:sz w:val="21"/>
                <w:szCs w:val="21"/>
                <w:lang w:val="sk-SK"/>
              </w:rPr>
              <w:t>a)</w:t>
            </w:r>
            <w:r w:rsidRPr="00BA355D">
              <w:rPr>
                <w:rFonts w:ascii="Arial Narrow" w:hAnsi="Arial Narrow"/>
                <w:noProof w:val="0"/>
                <w:sz w:val="21"/>
                <w:szCs w:val="21"/>
                <w:lang w:val="sk-SK"/>
              </w:rPr>
              <w:tab/>
              <w:t>za nepoužívanie ochranných prilieb a iných osobných ochranných pracovných prostriedkov vo výške 100,- EUR (slovom sto eur) za každého zamestnanca a pracovníka Personálu Zhotoviteľa,</w:t>
            </w:r>
          </w:p>
          <w:p w14:paraId="464D3AC7" w14:textId="77777777" w:rsidR="00A50A8B" w:rsidRPr="00BA355D" w:rsidRDefault="00A50A8B">
            <w:pPr>
              <w:pStyle w:val="BodyText"/>
              <w:spacing w:before="120" w:after="120" w:line="276" w:lineRule="auto"/>
              <w:ind w:right="142"/>
              <w:rPr>
                <w:rFonts w:ascii="Arial Narrow" w:hAnsi="Arial Narrow"/>
                <w:noProof w:val="0"/>
                <w:sz w:val="21"/>
                <w:szCs w:val="21"/>
                <w:lang w:val="sk-SK"/>
              </w:rPr>
            </w:pPr>
            <w:r w:rsidRPr="00BA355D">
              <w:rPr>
                <w:rFonts w:ascii="Arial Narrow" w:hAnsi="Arial Narrow"/>
                <w:noProof w:val="0"/>
                <w:sz w:val="21"/>
                <w:szCs w:val="21"/>
                <w:lang w:val="sk-SK"/>
              </w:rPr>
              <w:t>b)</w:t>
            </w:r>
            <w:r w:rsidRPr="00BA355D">
              <w:rPr>
                <w:rFonts w:ascii="Arial Narrow" w:hAnsi="Arial Narrow"/>
                <w:noProof w:val="0"/>
                <w:sz w:val="21"/>
                <w:szCs w:val="21"/>
                <w:lang w:val="sk-SK"/>
              </w:rPr>
              <w:tab/>
              <w:t>za požívanie alkoholických nápojov, alebo omamných látok alebo psychotropných látok a za odmietnutie podrobiť sa skúške na prítomnosť alkoholu, omamnej látky alebo psychotropnej látky vo výške 300,- EUR (slovom tristo eur) za každého zamestnanca a pracovníka Personálu Zhotoviteľa,</w:t>
            </w:r>
          </w:p>
          <w:p w14:paraId="1BD4B9F0" w14:textId="77777777" w:rsidR="00A50A8B" w:rsidRPr="00BA355D" w:rsidRDefault="00A50A8B">
            <w:pPr>
              <w:pStyle w:val="BodyText"/>
              <w:spacing w:before="120" w:after="120" w:line="276" w:lineRule="auto"/>
              <w:ind w:right="142"/>
              <w:rPr>
                <w:rFonts w:ascii="Arial Narrow" w:hAnsi="Arial Narrow"/>
                <w:noProof w:val="0"/>
                <w:sz w:val="21"/>
                <w:szCs w:val="21"/>
                <w:lang w:val="sk-SK"/>
              </w:rPr>
            </w:pPr>
            <w:r w:rsidRPr="00BA355D">
              <w:rPr>
                <w:rFonts w:ascii="Arial Narrow" w:hAnsi="Arial Narrow"/>
                <w:noProof w:val="0"/>
                <w:sz w:val="21"/>
                <w:szCs w:val="21"/>
                <w:lang w:val="sk-SK"/>
              </w:rPr>
              <w:t>c)</w:t>
            </w:r>
            <w:r w:rsidRPr="00BA355D">
              <w:rPr>
                <w:rFonts w:ascii="Arial Narrow" w:hAnsi="Arial Narrow"/>
                <w:noProof w:val="0"/>
                <w:sz w:val="21"/>
                <w:szCs w:val="21"/>
                <w:lang w:val="sk-SK"/>
              </w:rPr>
              <w:tab/>
              <w:t>za opätovné zaradenie zamestnanca na práce po písomnom vykázaní zo stavby vo výške 1.000,- EUR (slovom tisíc eur) za každého zamestnanca a pracovníka Personálu Zhotoviteľa,</w:t>
            </w:r>
          </w:p>
          <w:p w14:paraId="4AEDF744" w14:textId="77777777" w:rsidR="00A50A8B" w:rsidRPr="00BA355D" w:rsidRDefault="00A50A8B">
            <w:pPr>
              <w:pStyle w:val="BodyText"/>
              <w:spacing w:before="120" w:after="120" w:line="276" w:lineRule="auto"/>
              <w:ind w:right="142"/>
              <w:rPr>
                <w:rFonts w:ascii="Arial Narrow" w:hAnsi="Arial Narrow"/>
                <w:noProof w:val="0"/>
                <w:sz w:val="21"/>
                <w:szCs w:val="21"/>
                <w:lang w:val="sk-SK"/>
              </w:rPr>
            </w:pPr>
            <w:r w:rsidRPr="00BA355D">
              <w:rPr>
                <w:rFonts w:ascii="Arial Narrow" w:hAnsi="Arial Narrow"/>
                <w:noProof w:val="0"/>
                <w:sz w:val="21"/>
                <w:szCs w:val="21"/>
                <w:lang w:val="sk-SK"/>
              </w:rPr>
              <w:t>d)</w:t>
            </w:r>
            <w:r w:rsidRPr="00BA355D">
              <w:rPr>
                <w:rFonts w:ascii="Arial Narrow" w:hAnsi="Arial Narrow"/>
                <w:noProof w:val="0"/>
                <w:sz w:val="21"/>
                <w:szCs w:val="21"/>
                <w:lang w:val="sk-SK"/>
              </w:rPr>
              <w:tab/>
              <w:t>za nedodržanie čistoty a poriadku na Stavenisku vo výške 100,- EUR (slovom sto eur) za každé porušenie,</w:t>
            </w:r>
          </w:p>
          <w:p w14:paraId="2633C5B2" w14:textId="77777777" w:rsidR="00A50A8B" w:rsidRPr="00BA355D" w:rsidRDefault="00A50A8B">
            <w:pPr>
              <w:pStyle w:val="BodyText"/>
              <w:spacing w:before="120" w:after="120" w:line="276" w:lineRule="auto"/>
              <w:ind w:right="142"/>
              <w:rPr>
                <w:rFonts w:ascii="Arial Narrow" w:hAnsi="Arial Narrow"/>
                <w:noProof w:val="0"/>
                <w:sz w:val="21"/>
                <w:szCs w:val="21"/>
                <w:lang w:val="sk-SK"/>
              </w:rPr>
            </w:pPr>
            <w:r w:rsidRPr="00BA355D">
              <w:rPr>
                <w:rFonts w:ascii="Arial Narrow" w:hAnsi="Arial Narrow"/>
                <w:noProof w:val="0"/>
                <w:sz w:val="21"/>
                <w:szCs w:val="21"/>
                <w:lang w:val="sk-SK"/>
              </w:rPr>
              <w:t>e)</w:t>
            </w:r>
            <w:r w:rsidRPr="00BA355D">
              <w:rPr>
                <w:rFonts w:ascii="Arial Narrow" w:hAnsi="Arial Narrow"/>
                <w:noProof w:val="0"/>
                <w:sz w:val="21"/>
                <w:szCs w:val="21"/>
                <w:lang w:val="sk-SK"/>
              </w:rPr>
              <w:tab/>
              <w:t>za nedodržanie plánu odpadového hospodárstva a havarijných plánov vo výške 100,- EUR (slovom sto eur) za každé porušenie,</w:t>
            </w:r>
          </w:p>
          <w:p w14:paraId="2B33F6E9" w14:textId="77777777" w:rsidR="00A50A8B" w:rsidRPr="00BA355D" w:rsidRDefault="00A50A8B">
            <w:pPr>
              <w:pStyle w:val="BodyText"/>
              <w:spacing w:before="120" w:after="120" w:line="276" w:lineRule="auto"/>
              <w:ind w:right="142"/>
              <w:rPr>
                <w:rFonts w:ascii="Arial Narrow" w:hAnsi="Arial Narrow"/>
                <w:noProof w:val="0"/>
                <w:sz w:val="21"/>
                <w:szCs w:val="21"/>
                <w:lang w:val="sk-SK"/>
              </w:rPr>
            </w:pPr>
            <w:r w:rsidRPr="00BA355D">
              <w:rPr>
                <w:rFonts w:ascii="Arial Narrow" w:hAnsi="Arial Narrow"/>
                <w:noProof w:val="0"/>
                <w:sz w:val="21"/>
                <w:szCs w:val="21"/>
                <w:lang w:val="sk-SK"/>
              </w:rPr>
              <w:t>f)</w:t>
            </w:r>
            <w:r w:rsidRPr="00BA355D">
              <w:rPr>
                <w:rFonts w:ascii="Arial Narrow" w:hAnsi="Arial Narrow"/>
                <w:noProof w:val="0"/>
                <w:sz w:val="21"/>
                <w:szCs w:val="21"/>
                <w:lang w:val="sk-SK"/>
              </w:rPr>
              <w:tab/>
              <w:t>za neoprávnené používanie technických zariadení a vyhradených technických zariadení bez platných užívacích osvedčení vo výške 100,- EUR (slovom sto eur) za každé porušenie,</w:t>
            </w:r>
          </w:p>
          <w:p w14:paraId="039419CC" w14:textId="77777777" w:rsidR="00A50A8B" w:rsidRPr="00BA355D" w:rsidRDefault="00A50A8B">
            <w:pPr>
              <w:pStyle w:val="BodyText"/>
              <w:spacing w:before="120" w:after="120" w:line="276" w:lineRule="auto"/>
              <w:ind w:right="142"/>
              <w:rPr>
                <w:rFonts w:ascii="Arial Narrow" w:hAnsi="Arial Narrow"/>
                <w:noProof w:val="0"/>
                <w:sz w:val="21"/>
                <w:szCs w:val="21"/>
                <w:lang w:val="sk-SK"/>
              </w:rPr>
            </w:pPr>
            <w:r w:rsidRPr="00BA355D">
              <w:rPr>
                <w:rFonts w:ascii="Arial Narrow" w:hAnsi="Arial Narrow"/>
                <w:noProof w:val="0"/>
                <w:sz w:val="21"/>
                <w:szCs w:val="21"/>
                <w:lang w:val="sk-SK"/>
              </w:rPr>
              <w:t>g)</w:t>
            </w:r>
            <w:r w:rsidRPr="00BA355D">
              <w:rPr>
                <w:rFonts w:ascii="Arial Narrow" w:hAnsi="Arial Narrow"/>
                <w:noProof w:val="0"/>
                <w:sz w:val="21"/>
                <w:szCs w:val="21"/>
                <w:lang w:val="sk-SK"/>
              </w:rPr>
              <w:tab/>
              <w:t>za chýbajúce doklady a oprávnenia zamestnanca a pracovníka Personálu Zhotoviteľa vo výške 100,- EUR (slovom sto eur) za každého zamestnanca a pracovníka Personálu Zhotoviteľa,</w:t>
            </w:r>
          </w:p>
          <w:p w14:paraId="63AE4FB8" w14:textId="77777777" w:rsidR="00A50A8B" w:rsidRPr="00BA355D" w:rsidRDefault="00A50A8B">
            <w:pPr>
              <w:pStyle w:val="BodyText"/>
              <w:spacing w:before="120" w:after="120" w:line="276" w:lineRule="auto"/>
              <w:ind w:right="142"/>
              <w:rPr>
                <w:rFonts w:ascii="Arial Narrow" w:hAnsi="Arial Narrow"/>
                <w:noProof w:val="0"/>
                <w:sz w:val="21"/>
                <w:szCs w:val="21"/>
                <w:lang w:val="sk-SK"/>
              </w:rPr>
            </w:pPr>
            <w:r w:rsidRPr="00BA355D">
              <w:rPr>
                <w:rFonts w:ascii="Arial Narrow" w:hAnsi="Arial Narrow"/>
                <w:noProof w:val="0"/>
                <w:sz w:val="21"/>
                <w:szCs w:val="21"/>
                <w:lang w:val="sk-SK"/>
              </w:rPr>
              <w:t>h)</w:t>
            </w:r>
            <w:r w:rsidRPr="00BA355D">
              <w:rPr>
                <w:rFonts w:ascii="Arial Narrow" w:hAnsi="Arial Narrow"/>
                <w:noProof w:val="0"/>
                <w:sz w:val="21"/>
                <w:szCs w:val="21"/>
                <w:lang w:val="sk-SK"/>
              </w:rPr>
              <w:tab/>
              <w:t>za nedodržanie technologického postupu schváleného Stavebným dozorom vo výške       2.000,- EUR (slovom dvetisíc eur) za každé porušenie.</w:t>
            </w:r>
          </w:p>
          <w:p w14:paraId="313530EB" w14:textId="77777777" w:rsidR="00A50A8B" w:rsidRPr="00BA355D" w:rsidRDefault="00A50A8B">
            <w:pPr>
              <w:pStyle w:val="BodyText"/>
              <w:spacing w:before="120" w:after="120" w:line="276" w:lineRule="auto"/>
              <w:ind w:right="142"/>
              <w:rPr>
                <w:rFonts w:ascii="Arial Narrow" w:hAnsi="Arial Narrow"/>
                <w:noProof w:val="0"/>
                <w:sz w:val="21"/>
                <w:szCs w:val="21"/>
                <w:lang w:val="sk-SK"/>
              </w:rPr>
            </w:pPr>
            <w:r w:rsidRPr="00BA355D">
              <w:rPr>
                <w:rFonts w:ascii="Arial Narrow" w:hAnsi="Arial Narrow"/>
                <w:noProof w:val="0"/>
                <w:sz w:val="21"/>
                <w:szCs w:val="21"/>
                <w:lang w:val="sk-SK"/>
              </w:rPr>
              <w:t>V prípade, ak Zhotoviteľ neplní alebo porušuje povinnosti v zmysle platného (aktualizovaného) Plánu BOZP ako aj platných predpisov BOZP iné ako povinnosti uvedené v predchádzajúcom odseku, vzniká Objednávateľovi nárok na zaplatenie zmluvnej pokuty vo výške 500,- EUR (slovom päťsto eur) za každé porušenie povinnosti.</w:t>
            </w:r>
          </w:p>
          <w:p w14:paraId="60A27080" w14:textId="77777777" w:rsidR="00A50A8B" w:rsidRPr="00BA355D" w:rsidRDefault="00A50A8B">
            <w:pPr>
              <w:pStyle w:val="BodyText"/>
              <w:spacing w:before="120" w:after="120" w:line="276" w:lineRule="auto"/>
              <w:ind w:right="142"/>
              <w:rPr>
                <w:rFonts w:ascii="Arial Narrow" w:hAnsi="Arial Narrow"/>
                <w:noProof w:val="0"/>
                <w:sz w:val="21"/>
                <w:szCs w:val="21"/>
                <w:lang w:val="sk-SK"/>
              </w:rPr>
            </w:pPr>
            <w:r w:rsidRPr="00BA355D">
              <w:rPr>
                <w:rFonts w:ascii="Arial Narrow" w:hAnsi="Arial Narrow"/>
                <w:noProof w:val="0"/>
                <w:sz w:val="21"/>
                <w:szCs w:val="21"/>
                <w:lang w:val="sk-SK"/>
              </w:rPr>
              <w:t xml:space="preserve">Zaplatenie ktorejkoľvek zmluvnej pokuty nemá vplyv na splnenie povinnosti Zhotoviteľa v súlade s týmto </w:t>
            </w:r>
            <w:proofErr w:type="spellStart"/>
            <w:r w:rsidRPr="00BA355D">
              <w:rPr>
                <w:rFonts w:ascii="Arial Narrow" w:hAnsi="Arial Narrow"/>
                <w:noProof w:val="0"/>
                <w:sz w:val="21"/>
                <w:szCs w:val="21"/>
                <w:lang w:val="sk-SK"/>
              </w:rPr>
              <w:t>podčlánkom</w:t>
            </w:r>
            <w:proofErr w:type="spellEnd"/>
            <w:r w:rsidRPr="00BA355D">
              <w:rPr>
                <w:rFonts w:ascii="Arial Narrow" w:hAnsi="Arial Narrow"/>
                <w:noProof w:val="0"/>
                <w:sz w:val="21"/>
                <w:szCs w:val="21"/>
                <w:lang w:val="sk-SK"/>
              </w:rPr>
              <w:t>. Objednávateľ je povinný uplatniť zmluvnú pokutu prostredníctvom podčlánku 2.5 VZP a o zmluvnej pokute rozhodne v súlade s postupom podľa podčlánku 3.5 VZP Stavebný dozor. Splatnosť zmluvnej pokuty rozhodnutej Stavebným dozorom je uvedená v podčlánku 4.2 (b) VZP.</w:t>
            </w:r>
          </w:p>
          <w:p w14:paraId="52C2C321" w14:textId="77777777" w:rsidR="00A50A8B" w:rsidRPr="00BA355D" w:rsidRDefault="00A50A8B">
            <w:pPr>
              <w:pStyle w:val="BodyText"/>
              <w:spacing w:before="120" w:after="120" w:line="276" w:lineRule="auto"/>
              <w:ind w:right="142"/>
              <w:rPr>
                <w:rFonts w:ascii="Arial Narrow" w:hAnsi="Arial Narrow"/>
                <w:noProof w:val="0"/>
                <w:sz w:val="21"/>
                <w:szCs w:val="21"/>
                <w:lang w:val="sk-SK"/>
              </w:rPr>
            </w:pPr>
            <w:r w:rsidRPr="00BA355D">
              <w:rPr>
                <w:rFonts w:ascii="Arial Narrow" w:hAnsi="Arial Narrow"/>
                <w:noProof w:val="0"/>
                <w:sz w:val="21"/>
                <w:szCs w:val="21"/>
                <w:lang w:val="sk-SK"/>
              </w:rPr>
              <w:t>V prípade, ak porušením zmluvnej povinnosti zo strany Zhotoviteľa vznikla Objednávateľovi škoda, Objednávateľ má súčasne s nárokom na zaplatenie zmluvnej pokuty aj nárok na náhradu škody v plnej výške.</w:t>
            </w:r>
          </w:p>
          <w:p w14:paraId="14C4A0A8" w14:textId="77777777" w:rsidR="00A50A8B" w:rsidRPr="00BA355D" w:rsidRDefault="00A50A8B">
            <w:pPr>
              <w:pStyle w:val="BodyText"/>
              <w:spacing w:before="120" w:after="120" w:line="276" w:lineRule="auto"/>
              <w:ind w:right="142"/>
              <w:rPr>
                <w:rFonts w:ascii="Arial Narrow" w:hAnsi="Arial Narrow"/>
                <w:noProof w:val="0"/>
                <w:sz w:val="21"/>
                <w:szCs w:val="21"/>
                <w:lang w:val="sk-SK"/>
              </w:rPr>
            </w:pPr>
            <w:r w:rsidRPr="00BA355D">
              <w:rPr>
                <w:rFonts w:ascii="Arial Narrow" w:hAnsi="Arial Narrow"/>
                <w:noProof w:val="0"/>
                <w:sz w:val="21"/>
                <w:szCs w:val="21"/>
                <w:lang w:val="sk-SK"/>
              </w:rPr>
              <w:t>Objednávateľ je oprávnený za opakované porušenie povinností Zhotoviteľa (t.j. za každé ďalšie porušenie) podľa tohto podčlánku uložiť zmluvnú pokutu v dvojnásobnej výške sadzby uvedenej vyššie pod písm. a/ až h/.</w:t>
            </w:r>
          </w:p>
          <w:p w14:paraId="56541470" w14:textId="396F78AD" w:rsidR="00A50A8B" w:rsidRPr="00BA355D" w:rsidRDefault="00A50A8B">
            <w:pPr>
              <w:pStyle w:val="BodyText"/>
              <w:spacing w:before="120" w:after="120" w:line="276" w:lineRule="auto"/>
              <w:ind w:right="142"/>
              <w:rPr>
                <w:rFonts w:ascii="Arial Narrow" w:hAnsi="Arial Narrow"/>
                <w:noProof w:val="0"/>
                <w:sz w:val="21"/>
                <w:szCs w:val="21"/>
                <w:lang w:val="sk-SK"/>
              </w:rPr>
            </w:pPr>
            <w:r w:rsidRPr="00BA355D">
              <w:rPr>
                <w:rFonts w:ascii="Arial Narrow" w:hAnsi="Arial Narrow"/>
                <w:noProof w:val="0"/>
                <w:sz w:val="21"/>
                <w:szCs w:val="21"/>
                <w:lang w:val="sk-SK"/>
              </w:rPr>
              <w:t>Strany sa dohodli, že štvornásobné porušenie tej ktorej povinnosti Zhotoviteľa podľa písm</w:t>
            </w:r>
            <w:r w:rsidR="00E61C7C" w:rsidRPr="00BA355D">
              <w:rPr>
                <w:rFonts w:ascii="Arial Narrow" w:hAnsi="Arial Narrow"/>
                <w:noProof w:val="0"/>
                <w:sz w:val="21"/>
                <w:szCs w:val="21"/>
                <w:lang w:val="sk-SK"/>
              </w:rPr>
              <w:t>.</w:t>
            </w:r>
            <w:r w:rsidRPr="00BA355D">
              <w:rPr>
                <w:rFonts w:ascii="Arial Narrow" w:hAnsi="Arial Narrow"/>
                <w:noProof w:val="0"/>
                <w:sz w:val="21"/>
                <w:szCs w:val="21"/>
                <w:lang w:val="sk-SK"/>
              </w:rPr>
              <w:t xml:space="preserve"> a/ až h/ podľa tohto podčlánku sa považuje za podstatné porušenie Zmluvy, pre ktoré má Objednávateľ právo od Zmluvy odstúpiť.</w:t>
            </w:r>
          </w:p>
          <w:p w14:paraId="72A0EA7F" w14:textId="77777777" w:rsidR="00A50A8B" w:rsidRPr="00BA355D" w:rsidRDefault="00A50A8B">
            <w:pPr>
              <w:pStyle w:val="BodyText"/>
              <w:spacing w:before="120" w:after="120" w:line="276" w:lineRule="auto"/>
              <w:ind w:right="142"/>
              <w:rPr>
                <w:rFonts w:ascii="Arial Narrow" w:hAnsi="Arial Narrow"/>
                <w:noProof w:val="0"/>
                <w:sz w:val="21"/>
                <w:szCs w:val="21"/>
                <w:lang w:val="sk-SK"/>
              </w:rPr>
            </w:pPr>
            <w:r w:rsidRPr="00BA355D">
              <w:rPr>
                <w:rFonts w:ascii="Arial Narrow" w:hAnsi="Arial Narrow"/>
                <w:noProof w:val="0"/>
                <w:sz w:val="21"/>
                <w:szCs w:val="21"/>
                <w:lang w:val="sk-SK"/>
              </w:rPr>
              <w:t>Ďalšie informácie sú uvedené v Požiadavkách Objednávateľa a v Dokumentácii poskytnutej Objednávateľom.</w:t>
            </w:r>
          </w:p>
        </w:tc>
      </w:tr>
      <w:tr w:rsidR="00BA355D" w:rsidRPr="00BA355D" w14:paraId="1D6BCF50" w14:textId="77777777">
        <w:tc>
          <w:tcPr>
            <w:tcW w:w="1870" w:type="dxa"/>
          </w:tcPr>
          <w:p w14:paraId="16A82427" w14:textId="77777777" w:rsidR="00A50A8B" w:rsidRPr="00BA355D" w:rsidRDefault="00A50A8B">
            <w:pPr>
              <w:spacing w:before="120" w:after="120" w:line="276" w:lineRule="auto"/>
              <w:ind w:right="141"/>
              <w:rPr>
                <w:rFonts w:ascii="Arial Narrow" w:hAnsi="Arial Narrow"/>
                <w:sz w:val="21"/>
                <w:szCs w:val="21"/>
              </w:rPr>
            </w:pPr>
            <w:r w:rsidRPr="00BA355D">
              <w:rPr>
                <w:rFonts w:ascii="Arial Narrow" w:hAnsi="Arial Narrow"/>
                <w:sz w:val="21"/>
                <w:szCs w:val="21"/>
              </w:rPr>
              <w:t>6.8</w:t>
            </w:r>
          </w:p>
          <w:p w14:paraId="4B7FAEDB" w14:textId="77777777" w:rsidR="00A50A8B" w:rsidRPr="00BA355D" w:rsidRDefault="00A50A8B">
            <w:pPr>
              <w:spacing w:before="120" w:after="120" w:line="276" w:lineRule="auto"/>
              <w:rPr>
                <w:rFonts w:ascii="Arial Narrow" w:hAnsi="Arial Narrow"/>
                <w:sz w:val="21"/>
                <w:szCs w:val="21"/>
              </w:rPr>
            </w:pPr>
            <w:r w:rsidRPr="00BA355D">
              <w:rPr>
                <w:rFonts w:ascii="Arial Narrow" w:hAnsi="Arial Narrow"/>
                <w:sz w:val="21"/>
                <w:szCs w:val="21"/>
              </w:rPr>
              <w:t>Dozor Zhotoviteľa</w:t>
            </w:r>
          </w:p>
        </w:tc>
        <w:tc>
          <w:tcPr>
            <w:tcW w:w="7670" w:type="dxa"/>
          </w:tcPr>
          <w:p w14:paraId="7C63D45B" w14:textId="77777777" w:rsidR="00A50A8B" w:rsidRPr="00BA355D" w:rsidRDefault="00A50A8B">
            <w:pPr>
              <w:pStyle w:val="BodyText"/>
              <w:spacing w:before="120" w:after="120" w:line="276" w:lineRule="auto"/>
              <w:ind w:right="142"/>
              <w:rPr>
                <w:rFonts w:ascii="Arial Narrow" w:hAnsi="Arial Narrow"/>
                <w:noProof w:val="0"/>
                <w:sz w:val="21"/>
                <w:szCs w:val="21"/>
                <w:lang w:val="sk-SK"/>
              </w:rPr>
            </w:pPr>
            <w:r w:rsidRPr="00BA355D">
              <w:rPr>
                <w:rFonts w:ascii="Arial Narrow" w:hAnsi="Arial Narrow"/>
                <w:noProof w:val="0"/>
                <w:sz w:val="21"/>
                <w:szCs w:val="21"/>
                <w:lang w:val="sk-SK"/>
              </w:rPr>
              <w:t xml:space="preserve">Na koniec podčlánku 6.8 sa vkladá text: </w:t>
            </w:r>
          </w:p>
          <w:p w14:paraId="1CD6AE3B" w14:textId="77777777" w:rsidR="00A50A8B" w:rsidRPr="00BA355D" w:rsidRDefault="00A50A8B">
            <w:pPr>
              <w:pStyle w:val="BodyText"/>
              <w:spacing w:before="120" w:after="120" w:line="276" w:lineRule="auto"/>
              <w:ind w:right="142"/>
              <w:rPr>
                <w:rFonts w:ascii="Arial Narrow" w:hAnsi="Arial Narrow"/>
                <w:noProof w:val="0"/>
                <w:sz w:val="21"/>
                <w:szCs w:val="21"/>
                <w:lang w:val="sk-SK"/>
              </w:rPr>
            </w:pPr>
            <w:r w:rsidRPr="00BA355D">
              <w:rPr>
                <w:rFonts w:ascii="Arial Narrow" w:hAnsi="Arial Narrow"/>
                <w:noProof w:val="0"/>
                <w:sz w:val="21"/>
                <w:szCs w:val="21"/>
                <w:lang w:val="sk-SK"/>
              </w:rPr>
              <w:t>Primeraná časť dozoru Zhotoviteľa musí mať pracovnú znalosť (ústnu i písomnú) slovenského jazyka, v opačnom prípade Zhotoviteľ je povinný zabezpečiť na Stavenisku dostatočný počet spôsobilých tlmočníkov v zmysle zákona č. 382/2004 Z. z. o znalcoch, tlmočníkoch a prekladateľoch v znení neskorších predpisov počas celej pracovnej doby.</w:t>
            </w:r>
          </w:p>
          <w:p w14:paraId="72E6DAFB" w14:textId="77777777" w:rsidR="00A50A8B" w:rsidRPr="00BA355D" w:rsidRDefault="00A50A8B">
            <w:pPr>
              <w:pStyle w:val="BodyText"/>
              <w:spacing w:before="120" w:after="120" w:line="276" w:lineRule="auto"/>
              <w:ind w:right="142"/>
              <w:rPr>
                <w:rFonts w:ascii="Arial Narrow" w:hAnsi="Arial Narrow"/>
                <w:noProof w:val="0"/>
                <w:sz w:val="21"/>
                <w:szCs w:val="21"/>
                <w:lang w:val="sk-SK"/>
              </w:rPr>
            </w:pPr>
            <w:r w:rsidRPr="00BA355D">
              <w:rPr>
                <w:rFonts w:ascii="Arial Narrow" w:hAnsi="Arial Narrow"/>
                <w:noProof w:val="0"/>
                <w:sz w:val="21"/>
                <w:szCs w:val="21"/>
                <w:lang w:val="sk-SK"/>
              </w:rPr>
              <w:t xml:space="preserve">V prípade nedostatočného plnenia si povinností Dozoru Zhotoviteľa je Stavebný dozor oprávnený prerušiť práce až do preukázania nápravy, pričom Zhotoviteľ je zodpovedný za všetky následky takéhoto prerušenia a nebude oprávnený použiť </w:t>
            </w:r>
            <w:proofErr w:type="spellStart"/>
            <w:r w:rsidRPr="00BA355D">
              <w:rPr>
                <w:rFonts w:ascii="Arial Narrow" w:hAnsi="Arial Narrow"/>
                <w:noProof w:val="0"/>
                <w:sz w:val="21"/>
                <w:szCs w:val="21"/>
                <w:lang w:val="sk-SK"/>
              </w:rPr>
              <w:t>podčlánok</w:t>
            </w:r>
            <w:proofErr w:type="spellEnd"/>
            <w:r w:rsidRPr="00BA355D">
              <w:rPr>
                <w:rFonts w:ascii="Arial Narrow" w:hAnsi="Arial Narrow"/>
                <w:noProof w:val="0"/>
                <w:sz w:val="21"/>
                <w:szCs w:val="21"/>
                <w:lang w:val="sk-SK"/>
              </w:rPr>
              <w:t xml:space="preserve"> 8.9 Následky prerušenia.</w:t>
            </w:r>
          </w:p>
        </w:tc>
      </w:tr>
      <w:tr w:rsidR="00BA355D" w:rsidRPr="00BA355D" w14:paraId="4CC42F70" w14:textId="77777777">
        <w:tc>
          <w:tcPr>
            <w:tcW w:w="1870" w:type="dxa"/>
          </w:tcPr>
          <w:p w14:paraId="4BFCFAEA" w14:textId="77777777" w:rsidR="00A50A8B" w:rsidRPr="00BA355D" w:rsidRDefault="00A50A8B">
            <w:pPr>
              <w:spacing w:before="120" w:after="120" w:line="276" w:lineRule="auto"/>
              <w:ind w:right="141"/>
              <w:rPr>
                <w:rFonts w:ascii="Arial Narrow" w:hAnsi="Arial Narrow"/>
                <w:sz w:val="21"/>
                <w:szCs w:val="21"/>
              </w:rPr>
            </w:pPr>
            <w:r w:rsidRPr="00BA355D">
              <w:rPr>
                <w:rFonts w:ascii="Arial Narrow" w:hAnsi="Arial Narrow"/>
                <w:sz w:val="21"/>
                <w:szCs w:val="21"/>
              </w:rPr>
              <w:t>6.9</w:t>
            </w:r>
          </w:p>
          <w:p w14:paraId="4332CE75" w14:textId="77777777" w:rsidR="00A50A8B" w:rsidRPr="00BA355D" w:rsidRDefault="00A50A8B">
            <w:pPr>
              <w:spacing w:before="120" w:after="120" w:line="276" w:lineRule="auto"/>
              <w:ind w:right="141"/>
              <w:rPr>
                <w:rFonts w:ascii="Arial Narrow" w:hAnsi="Arial Narrow"/>
                <w:sz w:val="21"/>
                <w:szCs w:val="21"/>
              </w:rPr>
            </w:pPr>
            <w:r w:rsidRPr="00BA355D">
              <w:rPr>
                <w:rFonts w:ascii="Arial Narrow" w:hAnsi="Arial Narrow"/>
                <w:sz w:val="21"/>
                <w:szCs w:val="21"/>
              </w:rPr>
              <w:t>Personál Zhotoviteľa</w:t>
            </w:r>
          </w:p>
        </w:tc>
        <w:tc>
          <w:tcPr>
            <w:tcW w:w="7670" w:type="dxa"/>
          </w:tcPr>
          <w:p w14:paraId="0F27241E" w14:textId="77777777" w:rsidR="00A50A8B" w:rsidRPr="00BA355D" w:rsidRDefault="00A50A8B">
            <w:pPr>
              <w:pStyle w:val="Text"/>
              <w:spacing w:before="120" w:after="120" w:line="276" w:lineRule="auto"/>
              <w:ind w:right="142"/>
              <w:rPr>
                <w:rFonts w:ascii="Arial Narrow" w:hAnsi="Arial Narrow"/>
                <w:sz w:val="21"/>
                <w:szCs w:val="21"/>
                <w:lang w:val="sk-SK"/>
              </w:rPr>
            </w:pPr>
            <w:r w:rsidRPr="00BA355D">
              <w:rPr>
                <w:rFonts w:ascii="Arial Narrow" w:hAnsi="Arial Narrow"/>
                <w:sz w:val="21"/>
                <w:szCs w:val="21"/>
                <w:lang w:val="sk-SK"/>
              </w:rPr>
              <w:t xml:space="preserve">Za </w:t>
            </w:r>
            <w:proofErr w:type="spellStart"/>
            <w:r w:rsidRPr="00BA355D">
              <w:rPr>
                <w:rFonts w:ascii="Arial Narrow" w:hAnsi="Arial Narrow"/>
                <w:sz w:val="21"/>
                <w:szCs w:val="21"/>
                <w:lang w:val="sk-SK"/>
              </w:rPr>
              <w:t>pododsek</w:t>
            </w:r>
            <w:proofErr w:type="spellEnd"/>
            <w:r w:rsidRPr="00BA355D">
              <w:rPr>
                <w:rFonts w:ascii="Arial Narrow" w:hAnsi="Arial Narrow"/>
                <w:sz w:val="21"/>
                <w:szCs w:val="21"/>
                <w:lang w:val="sk-SK"/>
              </w:rPr>
              <w:t xml:space="preserve"> písmena (d) </w:t>
            </w:r>
            <w:proofErr w:type="spellStart"/>
            <w:r w:rsidRPr="00BA355D">
              <w:rPr>
                <w:rFonts w:ascii="Arial Narrow" w:hAnsi="Arial Narrow"/>
                <w:sz w:val="21"/>
                <w:szCs w:val="21"/>
                <w:lang w:val="sk-SK"/>
              </w:rPr>
              <w:t>podčlánku</w:t>
            </w:r>
            <w:proofErr w:type="spellEnd"/>
            <w:r w:rsidRPr="00BA355D">
              <w:rPr>
                <w:rFonts w:ascii="Arial Narrow" w:hAnsi="Arial Narrow"/>
                <w:sz w:val="21"/>
                <w:szCs w:val="21"/>
                <w:lang w:val="sk-SK"/>
              </w:rPr>
              <w:t xml:space="preserve"> 6.9 sa vkladá tento text:</w:t>
            </w:r>
          </w:p>
          <w:p w14:paraId="6BA13C8E" w14:textId="77777777" w:rsidR="00A50A8B" w:rsidRPr="00BA355D" w:rsidRDefault="00A50A8B">
            <w:pPr>
              <w:tabs>
                <w:tab w:val="left" w:pos="1172"/>
              </w:tabs>
              <w:spacing w:before="120" w:after="120" w:line="276" w:lineRule="auto"/>
              <w:ind w:right="142"/>
              <w:jc w:val="both"/>
              <w:rPr>
                <w:rFonts w:ascii="Arial Narrow" w:hAnsi="Arial Narrow"/>
                <w:sz w:val="21"/>
                <w:szCs w:val="21"/>
              </w:rPr>
            </w:pPr>
            <w:r w:rsidRPr="00BA355D">
              <w:rPr>
                <w:rFonts w:ascii="Arial Narrow" w:hAnsi="Arial Narrow"/>
                <w:sz w:val="21"/>
                <w:szCs w:val="21"/>
              </w:rPr>
              <w:t>(e) je vinný zo závažného trestného činu ako je korupcia, podvod, spoluúčasť v organizovanej skupine, legalizácia finančných prostriedkov z trestnej činnosti alebo financovania teroristickej organizácie, týkajúcich sa terorizmu alebo činov spojených s teroristickými činnosťami, detskej práce alebo obchodovania s ľuďmi,</w:t>
            </w:r>
          </w:p>
          <w:p w14:paraId="239D137E" w14:textId="77777777" w:rsidR="00A50A8B" w:rsidRPr="00BA355D" w:rsidRDefault="00A50A8B">
            <w:pPr>
              <w:tabs>
                <w:tab w:val="left" w:pos="1172"/>
              </w:tabs>
              <w:spacing w:before="120" w:after="120" w:line="276" w:lineRule="auto"/>
              <w:ind w:right="142"/>
              <w:jc w:val="both"/>
              <w:rPr>
                <w:rFonts w:ascii="Arial Narrow" w:hAnsi="Arial Narrow"/>
                <w:sz w:val="21"/>
                <w:szCs w:val="21"/>
              </w:rPr>
            </w:pPr>
            <w:r w:rsidRPr="00BA355D">
              <w:rPr>
                <w:rFonts w:ascii="Arial Narrow" w:hAnsi="Arial Narrow"/>
                <w:sz w:val="21"/>
                <w:szCs w:val="21"/>
              </w:rPr>
              <w:t>(f) sa zapojí do akéhokoľvek činu, ktorý je považovaný za odcudzenie, korupčné, podvodné, donucovacie a nekalé praktiky,</w:t>
            </w:r>
          </w:p>
          <w:p w14:paraId="5C017EA5" w14:textId="77777777" w:rsidR="00A50A8B" w:rsidRPr="00BA355D" w:rsidRDefault="00A50A8B">
            <w:pPr>
              <w:tabs>
                <w:tab w:val="left" w:pos="1172"/>
              </w:tabs>
              <w:spacing w:before="120" w:after="120" w:line="276" w:lineRule="auto"/>
              <w:ind w:right="142"/>
              <w:jc w:val="both"/>
              <w:rPr>
                <w:rFonts w:ascii="Arial Narrow" w:hAnsi="Arial Narrow"/>
                <w:sz w:val="21"/>
                <w:szCs w:val="21"/>
              </w:rPr>
            </w:pPr>
            <w:r w:rsidRPr="00BA355D">
              <w:rPr>
                <w:rFonts w:ascii="Arial Narrow" w:hAnsi="Arial Narrow"/>
                <w:sz w:val="21"/>
                <w:szCs w:val="21"/>
              </w:rPr>
              <w:t>(g) nedodržiava slovenský zákon pri plnení svojich pridelených povinností,</w:t>
            </w:r>
          </w:p>
          <w:p w14:paraId="406470C9" w14:textId="77777777" w:rsidR="00A50A8B" w:rsidRPr="00BA355D" w:rsidRDefault="00A50A8B">
            <w:pPr>
              <w:tabs>
                <w:tab w:val="left" w:pos="1172"/>
              </w:tabs>
              <w:spacing w:before="120" w:after="120" w:line="276" w:lineRule="auto"/>
              <w:ind w:right="142"/>
              <w:jc w:val="both"/>
              <w:rPr>
                <w:rFonts w:ascii="Arial Narrow" w:hAnsi="Arial Narrow"/>
                <w:sz w:val="21"/>
                <w:szCs w:val="21"/>
              </w:rPr>
            </w:pPr>
            <w:r w:rsidRPr="00BA355D">
              <w:rPr>
                <w:rFonts w:ascii="Arial Narrow" w:eastAsiaTheme="minorHAnsi" w:hAnsi="Arial Narrow"/>
                <w:sz w:val="21"/>
                <w:szCs w:val="21"/>
                <w:lang w:eastAsia="en-US"/>
              </w:rPr>
              <w:t>(h) je v konflikte záujmov,</w:t>
            </w:r>
          </w:p>
          <w:p w14:paraId="6847979F"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Na koniec posledného odseku sa vkladá tento text:</w:t>
            </w:r>
          </w:p>
          <w:p w14:paraId="1D90AF57" w14:textId="77777777" w:rsidR="00A50A8B" w:rsidRPr="00BA355D" w:rsidRDefault="00A50A8B">
            <w:pPr>
              <w:tabs>
                <w:tab w:val="left" w:pos="1172"/>
              </w:tabs>
              <w:spacing w:before="120" w:after="120" w:line="276" w:lineRule="auto"/>
              <w:ind w:right="142"/>
              <w:jc w:val="both"/>
              <w:rPr>
                <w:rFonts w:ascii="Arial Narrow" w:hAnsi="Arial Narrow"/>
                <w:sz w:val="21"/>
                <w:szCs w:val="21"/>
              </w:rPr>
            </w:pPr>
            <w:r w:rsidRPr="00BA355D">
              <w:rPr>
                <w:rFonts w:ascii="Arial Narrow" w:hAnsi="Arial Narrow"/>
                <w:sz w:val="21"/>
                <w:szCs w:val="21"/>
              </w:rPr>
              <w:t>Náklady takejto náhrady bude znášať Zhotoviteľ a náhrada nebude príčinou predĺženia Lehoty výstavby podľa bodu 8.4 (Predĺženie lehoty výstavby).</w:t>
            </w:r>
          </w:p>
          <w:p w14:paraId="52A36AC1" w14:textId="77777777" w:rsidR="00A50A8B" w:rsidRPr="00BA355D" w:rsidRDefault="00A50A8B">
            <w:pPr>
              <w:tabs>
                <w:tab w:val="left" w:pos="1172"/>
              </w:tabs>
              <w:spacing w:before="120" w:after="120" w:line="276" w:lineRule="auto"/>
              <w:ind w:right="142"/>
              <w:jc w:val="both"/>
              <w:rPr>
                <w:rFonts w:ascii="Arial Narrow" w:hAnsi="Arial Narrow"/>
                <w:sz w:val="21"/>
                <w:szCs w:val="21"/>
              </w:rPr>
            </w:pPr>
            <w:r w:rsidRPr="00BA355D">
              <w:rPr>
                <w:rFonts w:ascii="Arial Narrow" w:hAnsi="Arial Narrow"/>
                <w:sz w:val="21"/>
                <w:szCs w:val="21"/>
              </w:rPr>
              <w:t>Zhotoviteľ je povinný bezodkladne oznámiť Objednávateľovi každú zmenu kľúčovej osoby a ostatných osôb dôležitých pre zhotovenie Diela. Zmena takýchto osôb môže byť uskutočnená len s predchádzajúcim písomným súhlasom Objednávateľa, pričom navrhovaná osoba musí preukázať zodpovedajúcu kvalifikáciu akú mala pôvodná kľúčová osoba.</w:t>
            </w:r>
          </w:p>
          <w:p w14:paraId="62435942" w14:textId="77777777" w:rsidR="00A50A8B" w:rsidRPr="00BA355D" w:rsidRDefault="00A50A8B">
            <w:pPr>
              <w:tabs>
                <w:tab w:val="left" w:pos="1172"/>
              </w:tabs>
              <w:spacing w:before="120" w:after="120" w:line="276" w:lineRule="auto"/>
              <w:ind w:right="142"/>
              <w:jc w:val="both"/>
              <w:rPr>
                <w:rFonts w:ascii="Arial Narrow" w:hAnsi="Arial Narrow"/>
                <w:sz w:val="21"/>
                <w:szCs w:val="21"/>
              </w:rPr>
            </w:pPr>
            <w:r w:rsidRPr="00BA355D">
              <w:rPr>
                <w:rFonts w:ascii="Arial Narrow" w:hAnsi="Arial Narrow"/>
                <w:sz w:val="21"/>
                <w:szCs w:val="21"/>
              </w:rPr>
              <w:t>V prípade ak osoba kľúčového odborníka nebude na stavbe prítomná bez ospravedlnenia, Objednávateľovi vzniká nárok na uplatnenie zmluvnej pokuty vo výške 2.000,- Eur, za každý deň porušenia tejto povinnosti. Zaplatením zmluvnej pokuty sa Zhotoviteľ nezbavuje plniť touto zmluvnou pokutou zabezpečenú povinnosť. Objednávateľ je povinný uplatniť zmluvnú pokutu prostredníctvom podčlánku 2.5 VZP a o zmluvnej pokute rozhodne v súlade s postupom podľa podčlánku 3.5 VZP Stavebný dozor. Splatnosť zmluvnej pokuty rozhodnutej Stavebným dozorom je uvedená v podčlánku 4.2 (b) VZP.</w:t>
            </w:r>
          </w:p>
        </w:tc>
      </w:tr>
      <w:tr w:rsidR="00BA355D" w:rsidRPr="00BA355D" w14:paraId="58937629" w14:textId="77777777">
        <w:tc>
          <w:tcPr>
            <w:tcW w:w="1870" w:type="dxa"/>
          </w:tcPr>
          <w:p w14:paraId="1D5CBC33" w14:textId="77777777" w:rsidR="00A50A8B" w:rsidRPr="00BA355D" w:rsidRDefault="00A50A8B">
            <w:pPr>
              <w:spacing w:before="120" w:after="120" w:line="276" w:lineRule="auto"/>
              <w:ind w:right="141"/>
              <w:rPr>
                <w:rFonts w:ascii="Arial Narrow" w:hAnsi="Arial Narrow"/>
                <w:sz w:val="21"/>
                <w:szCs w:val="21"/>
              </w:rPr>
            </w:pPr>
            <w:r w:rsidRPr="00BA355D">
              <w:rPr>
                <w:rFonts w:ascii="Arial Narrow" w:hAnsi="Arial Narrow"/>
                <w:sz w:val="21"/>
                <w:szCs w:val="21"/>
              </w:rPr>
              <w:t>6.10</w:t>
            </w:r>
          </w:p>
          <w:p w14:paraId="09ACA235" w14:textId="77777777" w:rsidR="00A50A8B" w:rsidRPr="00BA355D" w:rsidRDefault="00A50A8B">
            <w:pPr>
              <w:spacing w:before="120" w:after="120" w:line="276" w:lineRule="auto"/>
              <w:ind w:right="141"/>
              <w:rPr>
                <w:rFonts w:ascii="Arial Narrow" w:hAnsi="Arial Narrow"/>
                <w:sz w:val="21"/>
                <w:szCs w:val="21"/>
              </w:rPr>
            </w:pPr>
            <w:r w:rsidRPr="00BA355D">
              <w:rPr>
                <w:rFonts w:ascii="Arial Narrow" w:hAnsi="Arial Narrow"/>
                <w:sz w:val="21"/>
                <w:szCs w:val="21"/>
              </w:rPr>
              <w:t>Záznamy o Personáli a Zariadení Zhotoviteľa</w:t>
            </w:r>
          </w:p>
        </w:tc>
        <w:tc>
          <w:tcPr>
            <w:tcW w:w="7670" w:type="dxa"/>
          </w:tcPr>
          <w:p w14:paraId="3ED78F24" w14:textId="77777777" w:rsidR="00A50A8B" w:rsidRPr="00BA355D" w:rsidRDefault="00A50A8B">
            <w:pPr>
              <w:pStyle w:val="Text"/>
              <w:spacing w:before="120" w:after="120" w:line="276" w:lineRule="auto"/>
              <w:ind w:right="142"/>
              <w:rPr>
                <w:rFonts w:ascii="Arial Narrow" w:hAnsi="Arial Narrow"/>
                <w:sz w:val="21"/>
                <w:szCs w:val="21"/>
                <w:lang w:val="sk-SK"/>
              </w:rPr>
            </w:pPr>
            <w:r w:rsidRPr="00BA355D">
              <w:rPr>
                <w:rFonts w:ascii="Arial Narrow" w:hAnsi="Arial Narrow"/>
                <w:sz w:val="21"/>
                <w:szCs w:val="21"/>
                <w:lang w:val="sk-SK"/>
              </w:rPr>
              <w:t>Na koniec podčlánku 6.10 sa vkladá text:</w:t>
            </w:r>
          </w:p>
          <w:p w14:paraId="6E9B2148" w14:textId="77777777" w:rsidR="00A50A8B" w:rsidRPr="00BA355D" w:rsidRDefault="00A50A8B">
            <w:pPr>
              <w:pStyle w:val="Text"/>
              <w:spacing w:before="120" w:after="120" w:line="276" w:lineRule="auto"/>
              <w:ind w:right="142"/>
              <w:rPr>
                <w:rFonts w:ascii="Arial Narrow" w:hAnsi="Arial Narrow"/>
                <w:sz w:val="21"/>
                <w:szCs w:val="21"/>
                <w:lang w:val="sk-SK"/>
              </w:rPr>
            </w:pPr>
            <w:r w:rsidRPr="00BA355D">
              <w:rPr>
                <w:rFonts w:ascii="Arial Narrow" w:hAnsi="Arial Narrow"/>
                <w:sz w:val="21"/>
                <w:szCs w:val="21"/>
                <w:lang w:val="sk-SK"/>
              </w:rPr>
              <w:t>V prípade, že Zhotoviteľ si neplní jeho povinnosť predkladať záznamy podľa tohto podčlánku, Stavebný dozor nie je povinný akceptovať záznamy dodatočne predložené Zhotoviteľom za účelom vyhodnotenia nárokov Zhotoviteľa.</w:t>
            </w:r>
          </w:p>
          <w:p w14:paraId="5058B2C1" w14:textId="77777777" w:rsidR="00A50A8B" w:rsidRPr="00BA355D" w:rsidRDefault="00A50A8B">
            <w:pPr>
              <w:pStyle w:val="Text"/>
              <w:spacing w:before="120" w:after="120" w:line="276" w:lineRule="auto"/>
              <w:ind w:right="142"/>
              <w:rPr>
                <w:rFonts w:ascii="Arial Narrow" w:hAnsi="Arial Narrow"/>
                <w:sz w:val="21"/>
                <w:szCs w:val="21"/>
                <w:lang w:val="sk-SK"/>
              </w:rPr>
            </w:pPr>
            <w:r w:rsidRPr="00BA355D">
              <w:rPr>
                <w:rFonts w:ascii="Arial Narrow" w:hAnsi="Arial Narrow"/>
                <w:sz w:val="21"/>
                <w:szCs w:val="21"/>
                <w:lang w:val="sk-SK"/>
              </w:rPr>
              <w:t xml:space="preserve">Zhotoviteľ je povinný 28 dní pred dátumom začatia stavebných prác na konkrétnom objekte predložiť Stavebnému dozoru zoznam všetkých fyzických osôb - podnikateľov a právnických osôb, ktorí budú vykonávať práce na príslušnom objekte v štruktúre podľa jednotlivých objektov vrátane rámcového popisu rozsahu ich činností. </w:t>
            </w:r>
          </w:p>
          <w:p w14:paraId="75CE69A8" w14:textId="77777777" w:rsidR="00A50A8B" w:rsidRPr="00BA355D" w:rsidRDefault="00A50A8B">
            <w:pPr>
              <w:pStyle w:val="Text"/>
              <w:spacing w:before="120" w:after="120" w:line="276" w:lineRule="auto"/>
              <w:ind w:right="142"/>
              <w:rPr>
                <w:rFonts w:ascii="Arial Narrow" w:hAnsi="Arial Narrow"/>
                <w:sz w:val="21"/>
                <w:szCs w:val="21"/>
                <w:lang w:val="sk-SK"/>
              </w:rPr>
            </w:pPr>
            <w:r w:rsidRPr="00BA355D">
              <w:rPr>
                <w:rFonts w:ascii="Arial Narrow" w:hAnsi="Arial Narrow"/>
                <w:sz w:val="21"/>
                <w:szCs w:val="21"/>
                <w:lang w:val="sk-SK"/>
              </w:rPr>
              <w:t>Následne každý mesiac v rámci Správy o postupe prác podľa podčlánku 4.21 (Správy o postupe prác) je Zhotoviteľ povinný predložiť Stavebnému dozoru nasledovné údaje :</w:t>
            </w:r>
          </w:p>
          <w:p w14:paraId="0AB8402E" w14:textId="77777777" w:rsidR="00A50A8B" w:rsidRPr="00BA355D" w:rsidRDefault="00A50A8B">
            <w:pPr>
              <w:pStyle w:val="Text"/>
              <w:spacing w:before="120" w:after="120" w:line="276" w:lineRule="auto"/>
              <w:ind w:right="142"/>
              <w:rPr>
                <w:rFonts w:ascii="Arial Narrow" w:hAnsi="Arial Narrow"/>
                <w:sz w:val="21"/>
                <w:szCs w:val="21"/>
                <w:lang w:val="sk-SK"/>
              </w:rPr>
            </w:pPr>
            <w:r w:rsidRPr="00BA355D">
              <w:rPr>
                <w:rFonts w:ascii="Arial Narrow" w:hAnsi="Arial Narrow"/>
                <w:sz w:val="21"/>
                <w:szCs w:val="21"/>
                <w:lang w:val="sk-SK"/>
              </w:rPr>
              <w:t>a)</w:t>
            </w:r>
            <w:r w:rsidRPr="00BA355D">
              <w:rPr>
                <w:rFonts w:ascii="Arial Narrow" w:hAnsi="Arial Narrow"/>
                <w:sz w:val="21"/>
                <w:szCs w:val="21"/>
                <w:lang w:val="sk-SK"/>
              </w:rPr>
              <w:tab/>
              <w:t>zoznam všetkých fyzických osôb - podnikateľov a právnických osôb, ktorí vykonávali práce na príslušnom objekte v štruktúre podľa jednotlivých objektov vrátane rámcového popisu rozsahu ich činností,</w:t>
            </w:r>
          </w:p>
          <w:p w14:paraId="5982D8C9" w14:textId="77777777" w:rsidR="00A50A8B" w:rsidRPr="00BA355D" w:rsidRDefault="00A50A8B">
            <w:pPr>
              <w:pStyle w:val="Text"/>
              <w:spacing w:before="120" w:after="120" w:line="276" w:lineRule="auto"/>
              <w:ind w:right="142"/>
              <w:rPr>
                <w:rFonts w:ascii="Arial Narrow" w:hAnsi="Arial Narrow"/>
                <w:sz w:val="21"/>
                <w:szCs w:val="21"/>
                <w:lang w:val="sk-SK"/>
              </w:rPr>
            </w:pPr>
            <w:r w:rsidRPr="00BA355D">
              <w:rPr>
                <w:rFonts w:ascii="Arial Narrow" w:hAnsi="Arial Narrow"/>
                <w:sz w:val="21"/>
                <w:szCs w:val="21"/>
                <w:lang w:val="sk-SK"/>
              </w:rPr>
              <w:t>b)</w:t>
            </w:r>
            <w:r w:rsidRPr="00BA355D">
              <w:rPr>
                <w:rFonts w:ascii="Arial Narrow" w:hAnsi="Arial Narrow"/>
                <w:sz w:val="21"/>
                <w:szCs w:val="21"/>
                <w:lang w:val="sk-SK"/>
              </w:rPr>
              <w:tab/>
              <w:t>údaje o počte každého z typov Zariadenia Zhotoviteľa na Stavenisku.</w:t>
            </w:r>
          </w:p>
          <w:p w14:paraId="0BC37A14" w14:textId="77777777" w:rsidR="00A50A8B" w:rsidRPr="00BA355D" w:rsidRDefault="00A50A8B">
            <w:pPr>
              <w:pStyle w:val="Text"/>
              <w:spacing w:before="120" w:after="120" w:line="276" w:lineRule="auto"/>
              <w:ind w:right="142"/>
              <w:rPr>
                <w:rFonts w:ascii="Arial Narrow" w:hAnsi="Arial Narrow"/>
                <w:sz w:val="21"/>
                <w:szCs w:val="21"/>
                <w:lang w:val="sk-SK"/>
              </w:rPr>
            </w:pPr>
            <w:r w:rsidRPr="00BA355D">
              <w:rPr>
                <w:rFonts w:ascii="Arial Narrow" w:hAnsi="Arial Narrow"/>
                <w:sz w:val="21"/>
                <w:szCs w:val="21"/>
                <w:lang w:val="sk-SK"/>
              </w:rPr>
              <w:t xml:space="preserve">V prípade, ak Zhotoviteľ nepredloží zoznam alebo údaje podľa tohto podčlánku, vzniká Objednávateľovi nárok na zaplatenie zmluvnej pokuty vo výške 1.500,- EUR (slovom tisícpäťsto eur) za každé porušenie tejto povinnosti. Zaplatenie zmluvnej pokuty nemá vplyv na splnenie povinnosti Zhotoviteľa v súlade s týmto </w:t>
            </w:r>
            <w:proofErr w:type="spellStart"/>
            <w:r w:rsidRPr="00BA355D">
              <w:rPr>
                <w:rFonts w:ascii="Arial Narrow" w:hAnsi="Arial Narrow"/>
                <w:sz w:val="21"/>
                <w:szCs w:val="21"/>
                <w:lang w:val="sk-SK"/>
              </w:rPr>
              <w:t>podčlánkom</w:t>
            </w:r>
            <w:proofErr w:type="spellEnd"/>
            <w:r w:rsidRPr="00BA355D">
              <w:rPr>
                <w:rFonts w:ascii="Arial Narrow" w:hAnsi="Arial Narrow"/>
                <w:sz w:val="21"/>
                <w:szCs w:val="21"/>
                <w:lang w:val="sk-SK"/>
              </w:rPr>
              <w:t xml:space="preserve">. Objednávateľ je povinný uplatniť zmluvnú pokutu prostredníctvom podčlánku 2.5 VZP a o zmluvnej pokute rozhodne v súlade s postupom podľa podčlánku 3.5 VZP Stavebný dozor. Splatnosť zmluvnej pokuty rozhodnutej Stavebným dozorom je uvedená v podčlánku 4.2 (b) VZP. </w:t>
            </w:r>
          </w:p>
          <w:p w14:paraId="652F09AF" w14:textId="77777777" w:rsidR="00A50A8B" w:rsidRPr="00BA355D" w:rsidRDefault="00A50A8B">
            <w:pPr>
              <w:pStyle w:val="Text"/>
              <w:spacing w:before="120" w:after="120" w:line="276" w:lineRule="auto"/>
              <w:ind w:right="142"/>
              <w:rPr>
                <w:rFonts w:ascii="Arial Narrow" w:hAnsi="Arial Narrow"/>
                <w:sz w:val="21"/>
                <w:szCs w:val="21"/>
                <w:lang w:val="sk-SK"/>
              </w:rPr>
            </w:pPr>
            <w:r w:rsidRPr="00BA355D">
              <w:rPr>
                <w:rFonts w:ascii="Arial Narrow" w:hAnsi="Arial Narrow"/>
                <w:sz w:val="21"/>
                <w:szCs w:val="21"/>
                <w:lang w:val="sk-SK"/>
              </w:rPr>
              <w:t>V prípade potreby Stavebný dozor môže požadovať predkladanie podrobných údajov o počte a zložení Zhotoviteľovho personálu a Zariadení, a to denne alebo týždenne v Stavebnom denníku. Tým nie je dotknutá povinnosť Zhotoviteľa podľa podčlánku 4.21 (Správy o postupe prác).</w:t>
            </w:r>
          </w:p>
        </w:tc>
      </w:tr>
      <w:tr w:rsidR="00BA355D" w:rsidRPr="00BA355D" w14:paraId="22D7262C" w14:textId="77777777">
        <w:tc>
          <w:tcPr>
            <w:tcW w:w="1870" w:type="dxa"/>
          </w:tcPr>
          <w:p w14:paraId="2C28D8D7" w14:textId="77777777" w:rsidR="00A50A8B" w:rsidRPr="00BA355D" w:rsidRDefault="00A50A8B">
            <w:pPr>
              <w:spacing w:before="120" w:after="120" w:line="276" w:lineRule="auto"/>
              <w:ind w:right="141"/>
              <w:rPr>
                <w:rFonts w:ascii="Arial Narrow" w:hAnsi="Arial Narrow"/>
                <w:b/>
                <w:bCs/>
                <w:sz w:val="21"/>
                <w:szCs w:val="21"/>
              </w:rPr>
            </w:pPr>
            <w:r w:rsidRPr="00BA355D">
              <w:rPr>
                <w:rFonts w:ascii="Arial Narrow" w:hAnsi="Arial Narrow"/>
                <w:b/>
                <w:bCs/>
                <w:sz w:val="21"/>
                <w:szCs w:val="21"/>
              </w:rPr>
              <w:t>7. Technologické zariadenie, materiály a vyhotovenie prác</w:t>
            </w:r>
          </w:p>
        </w:tc>
        <w:tc>
          <w:tcPr>
            <w:tcW w:w="7670" w:type="dxa"/>
          </w:tcPr>
          <w:p w14:paraId="361370B2" w14:textId="77777777" w:rsidR="00A50A8B" w:rsidRPr="00BA355D" w:rsidRDefault="00A50A8B">
            <w:pPr>
              <w:spacing w:before="120" w:after="120" w:line="276" w:lineRule="auto"/>
              <w:ind w:right="141"/>
              <w:jc w:val="both"/>
              <w:rPr>
                <w:rFonts w:ascii="Arial Narrow" w:hAnsi="Arial Narrow"/>
                <w:sz w:val="21"/>
                <w:szCs w:val="21"/>
              </w:rPr>
            </w:pPr>
          </w:p>
        </w:tc>
      </w:tr>
      <w:tr w:rsidR="00BA355D" w:rsidRPr="00BA355D" w14:paraId="401E33A0" w14:textId="77777777">
        <w:tc>
          <w:tcPr>
            <w:tcW w:w="1870" w:type="dxa"/>
          </w:tcPr>
          <w:p w14:paraId="32E020BB" w14:textId="77777777" w:rsidR="00A50A8B" w:rsidRPr="00BA355D" w:rsidRDefault="00A50A8B">
            <w:pPr>
              <w:spacing w:before="120" w:after="120" w:line="276" w:lineRule="auto"/>
              <w:ind w:right="141"/>
              <w:rPr>
                <w:rFonts w:ascii="Arial Narrow" w:hAnsi="Arial Narrow"/>
                <w:sz w:val="21"/>
                <w:szCs w:val="21"/>
              </w:rPr>
            </w:pPr>
            <w:r w:rsidRPr="00BA355D">
              <w:rPr>
                <w:rFonts w:ascii="Arial Narrow" w:hAnsi="Arial Narrow"/>
                <w:sz w:val="21"/>
                <w:szCs w:val="21"/>
              </w:rPr>
              <w:t>7.1</w:t>
            </w:r>
          </w:p>
          <w:p w14:paraId="5B5468FE" w14:textId="77777777" w:rsidR="00A50A8B" w:rsidRPr="00BA355D" w:rsidRDefault="00A50A8B">
            <w:pPr>
              <w:spacing w:before="120" w:after="120" w:line="276" w:lineRule="auto"/>
              <w:ind w:right="141"/>
              <w:rPr>
                <w:rFonts w:ascii="Arial Narrow" w:hAnsi="Arial Narrow"/>
                <w:sz w:val="21"/>
                <w:szCs w:val="21"/>
              </w:rPr>
            </w:pPr>
            <w:r w:rsidRPr="00BA355D">
              <w:rPr>
                <w:rFonts w:ascii="Arial Narrow" w:hAnsi="Arial Narrow"/>
                <w:sz w:val="21"/>
                <w:szCs w:val="21"/>
              </w:rPr>
              <w:t>Spôsob vykonávania prác</w:t>
            </w:r>
          </w:p>
        </w:tc>
        <w:tc>
          <w:tcPr>
            <w:tcW w:w="7670" w:type="dxa"/>
          </w:tcPr>
          <w:p w14:paraId="504CC7EA" w14:textId="77777777" w:rsidR="00A50A8B" w:rsidRPr="00BA355D" w:rsidRDefault="00A50A8B">
            <w:pPr>
              <w:pStyle w:val="Header"/>
              <w:spacing w:before="120" w:after="120" w:line="276" w:lineRule="auto"/>
              <w:ind w:right="142"/>
              <w:jc w:val="both"/>
              <w:rPr>
                <w:rFonts w:ascii="Arial Narrow" w:hAnsi="Arial Narrow"/>
                <w:sz w:val="21"/>
                <w:szCs w:val="21"/>
              </w:rPr>
            </w:pPr>
            <w:r w:rsidRPr="00BA355D">
              <w:rPr>
                <w:rFonts w:ascii="Arial Narrow" w:hAnsi="Arial Narrow"/>
                <w:sz w:val="21"/>
                <w:szCs w:val="21"/>
              </w:rPr>
              <w:t>Na koniec podčlánku 7.1 sa vkladá nasledovný text:</w:t>
            </w:r>
          </w:p>
          <w:p w14:paraId="2C9E4E93" w14:textId="77777777" w:rsidR="00A50A8B" w:rsidRPr="00BA355D" w:rsidRDefault="00A50A8B">
            <w:pPr>
              <w:pStyle w:val="Header"/>
              <w:spacing w:before="120" w:after="120" w:line="276" w:lineRule="auto"/>
              <w:ind w:right="141"/>
              <w:jc w:val="both"/>
              <w:rPr>
                <w:rFonts w:ascii="Arial Narrow" w:hAnsi="Arial Narrow"/>
                <w:sz w:val="21"/>
                <w:szCs w:val="21"/>
              </w:rPr>
            </w:pPr>
            <w:r w:rsidRPr="00BA355D">
              <w:rPr>
                <w:rFonts w:ascii="Arial Narrow" w:hAnsi="Arial Narrow"/>
                <w:sz w:val="21"/>
                <w:szCs w:val="21"/>
              </w:rPr>
              <w:t>Technologické zariadenie a Materiály, ktoré majú byť zabudované do Diela, musia byť nové, nepoužité a najnovšie alebo aktualizované modely pokiaľ nie je inak stanovené v Požiadavkách Objednávateľa.</w:t>
            </w:r>
          </w:p>
          <w:p w14:paraId="50392CD3" w14:textId="77777777" w:rsidR="00A50A8B" w:rsidRPr="00BA355D" w:rsidRDefault="00A50A8B">
            <w:pPr>
              <w:pStyle w:val="Header"/>
              <w:spacing w:before="120" w:after="120" w:line="276" w:lineRule="auto"/>
              <w:ind w:right="141"/>
              <w:jc w:val="both"/>
              <w:rPr>
                <w:rFonts w:ascii="Arial Narrow" w:hAnsi="Arial Narrow"/>
                <w:sz w:val="21"/>
                <w:szCs w:val="21"/>
              </w:rPr>
            </w:pPr>
            <w:r w:rsidRPr="00BA355D">
              <w:rPr>
                <w:rFonts w:ascii="Arial Narrow" w:hAnsi="Arial Narrow"/>
                <w:sz w:val="21"/>
                <w:szCs w:val="21"/>
              </w:rPr>
              <w:t>Ak sa v Požiadavkách Objednávateľa alebo iných zmluvných dokumentoch cituje akýkoľvek patentovým zákonom chránený alebo značkový výrobok alebo Materiál, Zhotoviteľ môže navrhnúť Stavebnému dozoru na odsúhlasenie inú alternatívu, ktorá je kvalitatívne rovnaká a spĺňajúca podmienky uvedené v Požiadavkách Objednávateľa alebo iných zmluvných dokumentoch.</w:t>
            </w:r>
          </w:p>
          <w:p w14:paraId="3C79892C" w14:textId="77777777" w:rsidR="00A50A8B" w:rsidRPr="00BA355D" w:rsidRDefault="00A50A8B">
            <w:pPr>
              <w:pStyle w:val="Header"/>
              <w:spacing w:before="120" w:after="120" w:line="276" w:lineRule="auto"/>
              <w:ind w:right="141"/>
              <w:jc w:val="both"/>
              <w:rPr>
                <w:rFonts w:ascii="Arial Narrow" w:hAnsi="Arial Narrow"/>
                <w:sz w:val="21"/>
                <w:szCs w:val="21"/>
              </w:rPr>
            </w:pPr>
            <w:r w:rsidRPr="00BA355D">
              <w:rPr>
                <w:rFonts w:ascii="Arial Narrow" w:hAnsi="Arial Narrow"/>
                <w:sz w:val="21"/>
                <w:szCs w:val="21"/>
              </w:rPr>
              <w:t xml:space="preserve">Stavebnému dozoru Návrh Zhotoviteľa na takúto zmenu bude predložený v súlade s </w:t>
            </w:r>
            <w:proofErr w:type="spellStart"/>
            <w:r w:rsidRPr="00BA355D">
              <w:rPr>
                <w:rFonts w:ascii="Arial Narrow" w:hAnsi="Arial Narrow"/>
                <w:sz w:val="21"/>
                <w:szCs w:val="21"/>
              </w:rPr>
              <w:t>podčlánkom</w:t>
            </w:r>
            <w:proofErr w:type="spellEnd"/>
            <w:r w:rsidRPr="00BA355D">
              <w:rPr>
                <w:rFonts w:ascii="Arial Narrow" w:hAnsi="Arial Narrow"/>
                <w:sz w:val="21"/>
                <w:szCs w:val="21"/>
              </w:rPr>
              <w:t xml:space="preserve"> 13.3 Postup pri Zmenách. Akýkoľvek súhlas Stavebného dozoru/Objednávateľa so spôsobom vykonávania prác nezbavuje Zhotoviteľa zodpovednosti za súlad so Zmluvou. V prípade dodatočného zistenia nezrovnalosti je Zhotoviteľ povinný vykonať nápravu.</w:t>
            </w:r>
          </w:p>
          <w:p w14:paraId="1D9033C1" w14:textId="77777777" w:rsidR="00A50A8B" w:rsidRPr="00BA355D" w:rsidRDefault="00A50A8B">
            <w:pPr>
              <w:pStyle w:val="Header"/>
              <w:spacing w:before="120" w:after="120" w:line="276" w:lineRule="auto"/>
              <w:ind w:right="141"/>
              <w:jc w:val="both"/>
              <w:rPr>
                <w:rFonts w:ascii="Arial Narrow" w:hAnsi="Arial Narrow"/>
                <w:sz w:val="21"/>
                <w:szCs w:val="21"/>
              </w:rPr>
            </w:pPr>
            <w:r w:rsidRPr="00BA355D">
              <w:rPr>
                <w:rFonts w:ascii="Arial Narrow" w:hAnsi="Arial Narrow"/>
                <w:sz w:val="21"/>
                <w:szCs w:val="21"/>
              </w:rPr>
              <w:t xml:space="preserve">Zhotoviteľ je povinný dodržať technologické postupy schválené Stavebným dozorom. Za porušenie uvedenej povinnosti Zhotoviteľa má Objednávateľ nárok na zaplatenie zmluvnej pokuty vo výške 2.000,- EUR (slovom dvetisíc eur), a to za každé porušenie povinnosti. Zaplatenie zmluvnej pokuty nemá vplyv na splnenie povinnosti v súlade s týmto </w:t>
            </w:r>
            <w:proofErr w:type="spellStart"/>
            <w:r w:rsidRPr="00BA355D">
              <w:rPr>
                <w:rFonts w:ascii="Arial Narrow" w:hAnsi="Arial Narrow"/>
                <w:sz w:val="21"/>
                <w:szCs w:val="21"/>
              </w:rPr>
              <w:t>podčlánkom</w:t>
            </w:r>
            <w:proofErr w:type="spellEnd"/>
            <w:r w:rsidRPr="00BA355D">
              <w:rPr>
                <w:rFonts w:ascii="Arial Narrow" w:hAnsi="Arial Narrow"/>
                <w:sz w:val="21"/>
                <w:szCs w:val="21"/>
              </w:rPr>
              <w:t>. Objednávateľ je povinný uplatniť zmluvnú pokutu prostredníctvom podčlánku 2.5 VZP a o zmluvnej pokute rozhodne v súlade s postupom podľa podčlánku 3.5 VZP Stavebný dozor. Splatnosť zmluvnej pokuty rozhodnutej Stavebným dozorom je uvedená v podčlánku 4.2 (b) VZP.</w:t>
            </w:r>
          </w:p>
        </w:tc>
      </w:tr>
      <w:tr w:rsidR="00BA355D" w:rsidRPr="00BA355D" w14:paraId="7433A25C" w14:textId="77777777">
        <w:tc>
          <w:tcPr>
            <w:tcW w:w="1870" w:type="dxa"/>
          </w:tcPr>
          <w:p w14:paraId="61AF6A06" w14:textId="77777777" w:rsidR="00A50A8B" w:rsidRPr="00BA355D" w:rsidRDefault="00A50A8B">
            <w:pPr>
              <w:spacing w:before="120" w:after="120" w:line="276" w:lineRule="auto"/>
              <w:ind w:right="141"/>
              <w:rPr>
                <w:rFonts w:ascii="Arial Narrow" w:hAnsi="Arial Narrow"/>
                <w:sz w:val="21"/>
                <w:szCs w:val="21"/>
              </w:rPr>
            </w:pPr>
            <w:r w:rsidRPr="00BA355D">
              <w:rPr>
                <w:rFonts w:ascii="Arial Narrow" w:hAnsi="Arial Narrow"/>
                <w:sz w:val="21"/>
                <w:szCs w:val="21"/>
              </w:rPr>
              <w:t>7.2</w:t>
            </w:r>
          </w:p>
          <w:p w14:paraId="21834D69" w14:textId="77777777" w:rsidR="00A50A8B" w:rsidRPr="00BA355D" w:rsidRDefault="00A50A8B">
            <w:pPr>
              <w:spacing w:before="120" w:after="120" w:line="276" w:lineRule="auto"/>
              <w:ind w:right="141"/>
              <w:rPr>
                <w:rFonts w:ascii="Arial Narrow" w:hAnsi="Arial Narrow"/>
                <w:sz w:val="21"/>
                <w:szCs w:val="21"/>
              </w:rPr>
            </w:pPr>
            <w:r w:rsidRPr="00BA355D">
              <w:rPr>
                <w:rFonts w:ascii="Arial Narrow" w:hAnsi="Arial Narrow"/>
                <w:sz w:val="21"/>
                <w:szCs w:val="21"/>
              </w:rPr>
              <w:t>Vzorky</w:t>
            </w:r>
          </w:p>
        </w:tc>
        <w:tc>
          <w:tcPr>
            <w:tcW w:w="7670" w:type="dxa"/>
          </w:tcPr>
          <w:p w14:paraId="453D77D5" w14:textId="77777777" w:rsidR="00A50A8B" w:rsidRPr="00BA355D" w:rsidRDefault="00A50A8B">
            <w:pPr>
              <w:pStyle w:val="Header"/>
              <w:spacing w:before="120" w:after="120" w:line="276" w:lineRule="auto"/>
              <w:ind w:right="142"/>
              <w:jc w:val="both"/>
              <w:rPr>
                <w:rFonts w:ascii="Arial Narrow" w:hAnsi="Arial Narrow"/>
                <w:sz w:val="21"/>
                <w:szCs w:val="21"/>
              </w:rPr>
            </w:pPr>
            <w:r w:rsidRPr="00BA355D">
              <w:rPr>
                <w:rFonts w:ascii="Arial Narrow" w:hAnsi="Arial Narrow"/>
                <w:sz w:val="21"/>
                <w:szCs w:val="21"/>
              </w:rPr>
              <w:t>Na koniec podčlánku sa vkladá text:</w:t>
            </w:r>
          </w:p>
          <w:p w14:paraId="622AF32E" w14:textId="77777777" w:rsidR="00A50A8B" w:rsidRPr="00BA355D" w:rsidRDefault="00A50A8B">
            <w:pPr>
              <w:pStyle w:val="Header"/>
              <w:spacing w:before="120" w:after="120" w:line="276" w:lineRule="auto"/>
              <w:ind w:right="142"/>
              <w:jc w:val="both"/>
              <w:rPr>
                <w:rFonts w:ascii="Arial Narrow" w:hAnsi="Arial Narrow"/>
                <w:sz w:val="21"/>
                <w:szCs w:val="21"/>
              </w:rPr>
            </w:pPr>
            <w:r w:rsidRPr="00BA355D">
              <w:rPr>
                <w:rFonts w:ascii="Arial Narrow" w:hAnsi="Arial Narrow"/>
                <w:sz w:val="21"/>
                <w:szCs w:val="21"/>
              </w:rPr>
              <w:t xml:space="preserve">Zhotoviteľ v plnom rozsahu v súlade s požiadavkami Zmluvy je povinný zabezpečiť a poskytnúť vzorky Materiálov a Vybavenia najmenej 3 týždne pred plánovanou objednávkou alebo nákupom týchto Materiálov alebo Vybavenia. </w:t>
            </w:r>
          </w:p>
          <w:p w14:paraId="24C00C85" w14:textId="77777777" w:rsidR="00A50A8B" w:rsidRPr="00BA355D" w:rsidRDefault="00A50A8B">
            <w:pPr>
              <w:pStyle w:val="Header"/>
              <w:spacing w:before="120" w:after="120" w:line="276" w:lineRule="auto"/>
              <w:ind w:right="142"/>
              <w:jc w:val="both"/>
              <w:rPr>
                <w:rFonts w:ascii="Arial Narrow" w:hAnsi="Arial Narrow"/>
                <w:sz w:val="21"/>
                <w:szCs w:val="21"/>
              </w:rPr>
            </w:pPr>
            <w:r w:rsidRPr="00BA355D">
              <w:rPr>
                <w:rFonts w:ascii="Arial Narrow" w:hAnsi="Arial Narrow"/>
                <w:sz w:val="21"/>
                <w:szCs w:val="21"/>
              </w:rPr>
              <w:t xml:space="preserve">Zhotoviteľ nie je oprávnený predkladať vzorky, ktoré nie sú v súlade s požiadavkami uvedenými v Zmluve. V prípade, že Zhotoviteľ predloží vzorky, ktoré nevyhovujú požiadavkám Zmluvy, Stavebný dozor má právo odmietnuť akúkoľvek takúto vzorku. V tom prípade je Zhotoviteľ povinný do dvoch týždňov predložiť Stavebnému dozoru novú vzorku. Riziko, výdavky a zodpovednosť za prípadné zamietnutia vzoriek Stavebným dozorom znáša Zhotoviteľ. </w:t>
            </w:r>
          </w:p>
          <w:p w14:paraId="76AD17DD" w14:textId="77777777" w:rsidR="00A50A8B" w:rsidRPr="00BA355D" w:rsidRDefault="00A50A8B">
            <w:pPr>
              <w:pStyle w:val="Header"/>
              <w:spacing w:before="120" w:after="120" w:line="276" w:lineRule="auto"/>
              <w:ind w:right="142"/>
              <w:jc w:val="both"/>
              <w:rPr>
                <w:rFonts w:ascii="Arial Narrow" w:hAnsi="Arial Narrow"/>
                <w:sz w:val="21"/>
                <w:szCs w:val="21"/>
              </w:rPr>
            </w:pPr>
            <w:r w:rsidRPr="00BA355D">
              <w:rPr>
                <w:rFonts w:ascii="Arial Narrow" w:hAnsi="Arial Narrow"/>
                <w:sz w:val="21"/>
                <w:szCs w:val="21"/>
              </w:rPr>
              <w:t>Pred zabudovaním Vybavenia a Materiálov do Diela je Zhotoviteľ povinný predložiť Stavebnému dozoru príslušné dokumenty, vydané oprávnenými inštitúciami alebo oprávnenými osobami o potvrdení súladu tohto Vybavenia a Materiálov s ostatnými požiadavkami podľa Zmluvy.</w:t>
            </w:r>
          </w:p>
          <w:p w14:paraId="69797969" w14:textId="77777777" w:rsidR="00A50A8B" w:rsidRPr="00BA355D" w:rsidRDefault="00A50A8B">
            <w:pPr>
              <w:pStyle w:val="Header"/>
              <w:spacing w:before="120" w:after="120" w:line="276" w:lineRule="auto"/>
              <w:ind w:right="142"/>
              <w:jc w:val="both"/>
              <w:rPr>
                <w:rFonts w:ascii="Arial Narrow" w:hAnsi="Arial Narrow"/>
                <w:sz w:val="21"/>
                <w:szCs w:val="21"/>
              </w:rPr>
            </w:pPr>
            <w:r w:rsidRPr="00BA355D">
              <w:rPr>
                <w:rFonts w:ascii="Arial Narrow" w:hAnsi="Arial Narrow"/>
                <w:sz w:val="21"/>
                <w:szCs w:val="21"/>
              </w:rPr>
              <w:t>Ďalšie informácie sú uvedené v Požiadavkách Objednávateľa a v Dokumentácii poskytnutej Objednávateľom.</w:t>
            </w:r>
          </w:p>
        </w:tc>
      </w:tr>
      <w:tr w:rsidR="00BA355D" w:rsidRPr="00BA355D" w14:paraId="4CF8DC85" w14:textId="77777777">
        <w:tc>
          <w:tcPr>
            <w:tcW w:w="1870" w:type="dxa"/>
          </w:tcPr>
          <w:p w14:paraId="7BE88EDE" w14:textId="77777777" w:rsidR="00A50A8B" w:rsidRPr="005E1DCE" w:rsidRDefault="00A50A8B">
            <w:pPr>
              <w:spacing w:before="120" w:after="120" w:line="276" w:lineRule="auto"/>
              <w:ind w:right="141"/>
              <w:rPr>
                <w:rFonts w:ascii="Arial Narrow" w:hAnsi="Arial Narrow"/>
                <w:color w:val="EE0000"/>
                <w:sz w:val="21"/>
                <w:szCs w:val="21"/>
                <w:rPrChange w:id="131" w:author="Markovič Michal, Ing." w:date="2025-08-19T14:10:00Z" w16du:dateUtc="2025-08-19T12:10:00Z">
                  <w:rPr>
                    <w:rFonts w:ascii="Arial Narrow" w:hAnsi="Arial Narrow"/>
                    <w:sz w:val="21"/>
                    <w:szCs w:val="21"/>
                  </w:rPr>
                </w:rPrChange>
              </w:rPr>
            </w:pPr>
            <w:r w:rsidRPr="005E1DCE">
              <w:rPr>
                <w:rFonts w:ascii="Arial Narrow" w:hAnsi="Arial Narrow"/>
                <w:color w:val="EE0000"/>
                <w:sz w:val="21"/>
                <w:szCs w:val="21"/>
                <w:rPrChange w:id="132" w:author="Markovič Michal, Ing." w:date="2025-08-19T14:10:00Z" w16du:dateUtc="2025-08-19T12:10:00Z">
                  <w:rPr>
                    <w:rFonts w:ascii="Arial Narrow" w:hAnsi="Arial Narrow"/>
                    <w:sz w:val="21"/>
                    <w:szCs w:val="21"/>
                  </w:rPr>
                </w:rPrChange>
              </w:rPr>
              <w:t>7.4</w:t>
            </w:r>
          </w:p>
          <w:p w14:paraId="23BDC6C6" w14:textId="77777777" w:rsidR="00A50A8B" w:rsidRPr="00BA355D" w:rsidRDefault="00A50A8B">
            <w:pPr>
              <w:spacing w:before="120" w:after="120" w:line="276" w:lineRule="auto"/>
              <w:ind w:right="141"/>
              <w:rPr>
                <w:rFonts w:ascii="Arial Narrow" w:hAnsi="Arial Narrow"/>
                <w:sz w:val="21"/>
                <w:szCs w:val="21"/>
              </w:rPr>
            </w:pPr>
            <w:r w:rsidRPr="005E1DCE">
              <w:rPr>
                <w:rFonts w:ascii="Arial Narrow" w:hAnsi="Arial Narrow"/>
                <w:color w:val="EE0000"/>
                <w:sz w:val="21"/>
                <w:szCs w:val="21"/>
                <w:rPrChange w:id="133" w:author="Markovič Michal, Ing." w:date="2025-08-19T14:10:00Z" w16du:dateUtc="2025-08-19T12:10:00Z">
                  <w:rPr>
                    <w:rFonts w:ascii="Arial Narrow" w:hAnsi="Arial Narrow"/>
                    <w:sz w:val="21"/>
                    <w:szCs w:val="21"/>
                  </w:rPr>
                </w:rPrChange>
              </w:rPr>
              <w:t>Skúšky</w:t>
            </w:r>
          </w:p>
        </w:tc>
        <w:tc>
          <w:tcPr>
            <w:tcW w:w="7670" w:type="dxa"/>
          </w:tcPr>
          <w:p w14:paraId="427F519A" w14:textId="77777777" w:rsidR="00A50A8B" w:rsidRPr="00BA355D" w:rsidRDefault="00A50A8B">
            <w:pPr>
              <w:pStyle w:val="Header"/>
              <w:spacing w:before="120" w:after="120" w:line="276" w:lineRule="auto"/>
              <w:ind w:right="142"/>
              <w:jc w:val="both"/>
              <w:rPr>
                <w:rFonts w:ascii="Arial Narrow" w:hAnsi="Arial Narrow"/>
                <w:sz w:val="21"/>
                <w:szCs w:val="21"/>
              </w:rPr>
            </w:pPr>
            <w:r w:rsidRPr="00BA355D">
              <w:rPr>
                <w:rFonts w:ascii="Arial Narrow" w:hAnsi="Arial Narrow"/>
                <w:sz w:val="21"/>
                <w:szCs w:val="21"/>
              </w:rPr>
              <w:t>Za prvý odsek podčlánku 7.4 sa vkladá nasledujúci text:</w:t>
            </w:r>
          </w:p>
          <w:p w14:paraId="296A5936" w14:textId="62B267FE" w:rsidR="00A50A8B" w:rsidRPr="00BA355D" w:rsidRDefault="00A50A8B">
            <w:pPr>
              <w:pStyle w:val="Header"/>
              <w:spacing w:before="120" w:after="120" w:line="276" w:lineRule="auto"/>
              <w:ind w:right="142"/>
              <w:jc w:val="both"/>
              <w:rPr>
                <w:rFonts w:ascii="Arial Narrow" w:hAnsi="Arial Narrow"/>
                <w:sz w:val="21"/>
                <w:szCs w:val="21"/>
              </w:rPr>
            </w:pPr>
            <w:r w:rsidRPr="00BA355D">
              <w:rPr>
                <w:rFonts w:ascii="Arial Narrow" w:hAnsi="Arial Narrow"/>
                <w:sz w:val="21"/>
                <w:szCs w:val="21"/>
              </w:rPr>
              <w:t xml:space="preserve">Zhotoviteľ je povinný predložiť do </w:t>
            </w:r>
            <w:del w:id="134" w:author="Markovič Michal, Ing." w:date="2025-08-19T14:09:00Z" w16du:dateUtc="2025-08-19T12:09:00Z">
              <w:r w:rsidRPr="005E1DCE" w:rsidDel="00920DD2">
                <w:rPr>
                  <w:rFonts w:ascii="Arial Narrow" w:hAnsi="Arial Narrow"/>
                  <w:color w:val="EE0000"/>
                  <w:sz w:val="21"/>
                  <w:szCs w:val="21"/>
                  <w:rPrChange w:id="135" w:author="Markovič Michal, Ing." w:date="2025-08-19T14:10:00Z" w16du:dateUtc="2025-08-19T12:10:00Z">
                    <w:rPr>
                      <w:rFonts w:ascii="Arial Narrow" w:hAnsi="Arial Narrow"/>
                      <w:sz w:val="21"/>
                      <w:szCs w:val="21"/>
                    </w:rPr>
                  </w:rPrChange>
                </w:rPr>
                <w:delText xml:space="preserve">28 dní od Dátumu začatia prác </w:delText>
              </w:r>
            </w:del>
            <w:ins w:id="136" w:author="Markovič Michal, Ing." w:date="2025-08-19T14:09:00Z" w16du:dateUtc="2025-08-19T12:09:00Z">
              <w:r w:rsidR="00920DD2" w:rsidRPr="005E1DCE">
                <w:rPr>
                  <w:rFonts w:ascii="Arial Narrow" w:hAnsi="Arial Narrow"/>
                  <w:color w:val="EE0000"/>
                  <w:sz w:val="21"/>
                  <w:szCs w:val="21"/>
                  <w:rPrChange w:id="137" w:author="Markovič Michal, Ing." w:date="2025-08-19T14:10:00Z" w16du:dateUtc="2025-08-19T12:10:00Z">
                    <w:rPr>
                      <w:rFonts w:ascii="Arial Narrow" w:hAnsi="Arial Narrow"/>
                      <w:sz w:val="21"/>
                      <w:szCs w:val="21"/>
                    </w:rPr>
                  </w:rPrChange>
                </w:rPr>
                <w:t xml:space="preserve">7 dní </w:t>
              </w:r>
              <w:r w:rsidR="005E1DCE" w:rsidRPr="005E1DCE">
                <w:rPr>
                  <w:rFonts w:ascii="Arial Narrow" w:hAnsi="Arial Narrow"/>
                  <w:color w:val="EE0000"/>
                  <w:sz w:val="21"/>
                  <w:szCs w:val="21"/>
                  <w:rPrChange w:id="138" w:author="Markovič Michal, Ing." w:date="2025-08-19T14:10:00Z" w16du:dateUtc="2025-08-19T12:10:00Z">
                    <w:rPr>
                      <w:rFonts w:ascii="Arial Narrow" w:hAnsi="Arial Narrow"/>
                      <w:sz w:val="21"/>
                      <w:szCs w:val="21"/>
                    </w:rPr>
                  </w:rPrChange>
                </w:rPr>
                <w:t xml:space="preserve">od Dátumu schválenia DRS </w:t>
              </w:r>
            </w:ins>
            <w:r w:rsidRPr="00BA355D">
              <w:rPr>
                <w:rFonts w:ascii="Arial Narrow" w:hAnsi="Arial Narrow"/>
                <w:sz w:val="21"/>
                <w:szCs w:val="21"/>
              </w:rPr>
              <w:t>„Kontrolný a skúšobný plán“ na odsúhlasenie Stavebnému dozoru a Objednávateľovi. V tomto pláne budú uvedené všetky plánované skúšky a početnosť skúšok, ktoré sa predpokladajú na stavbe vykonávať pre každý stavebný a technologický proces, ktorým Zhotoviteľ deklaruje spôsob zabezpečenia kvality Diela, a tiež rozsah a postup vykonávania skúšok.</w:t>
            </w:r>
          </w:p>
          <w:p w14:paraId="6FED4568" w14:textId="77777777" w:rsidR="00A50A8B" w:rsidRPr="00BA355D" w:rsidRDefault="00A50A8B">
            <w:pPr>
              <w:pStyle w:val="Header"/>
              <w:spacing w:before="120" w:after="120" w:line="276" w:lineRule="auto"/>
              <w:ind w:right="142"/>
              <w:jc w:val="both"/>
              <w:rPr>
                <w:rFonts w:ascii="Arial Narrow" w:hAnsi="Arial Narrow"/>
                <w:sz w:val="21"/>
                <w:szCs w:val="21"/>
              </w:rPr>
            </w:pPr>
            <w:r w:rsidRPr="00BA355D">
              <w:rPr>
                <w:rFonts w:ascii="Arial Narrow" w:hAnsi="Arial Narrow"/>
                <w:sz w:val="21"/>
                <w:szCs w:val="21"/>
              </w:rPr>
              <w:t xml:space="preserve">V prípade, ak Zhotoviteľ nepredloží na odsúhlasenie Stavebnému dozoru a Objednávateľovi „Kontrolný a skúšobný plán“, vzniká Objednávateľovi nárok na zaplatenie zmluvnej pokuty vo výške 500,- EUR (slovom päťsto eur) za každý deň omeškania až do splnenia tejto povinnosti. Zaplatenie zmluvnej pokuty nemá vplyv na splnenie povinnosti v súlade s týmto </w:t>
            </w:r>
            <w:proofErr w:type="spellStart"/>
            <w:r w:rsidRPr="00BA355D">
              <w:rPr>
                <w:rFonts w:ascii="Arial Narrow" w:hAnsi="Arial Narrow"/>
                <w:sz w:val="21"/>
                <w:szCs w:val="21"/>
              </w:rPr>
              <w:t>podčlánkom</w:t>
            </w:r>
            <w:proofErr w:type="spellEnd"/>
            <w:r w:rsidRPr="00BA355D">
              <w:rPr>
                <w:rFonts w:ascii="Arial Narrow" w:hAnsi="Arial Narrow"/>
                <w:sz w:val="21"/>
                <w:szCs w:val="21"/>
              </w:rPr>
              <w:t>.  Objednávateľ je povinný uplatniť zmluvnú pokutu prostredníctvom podčlánku 2.5 VZP a o zmluvnej pokute rozhodne v súlade s postupom podľa podčlánku 3.5 VZP Stavebný dozor. Splatnosť zmluvnej pokuty rozhodnutej Stavebným dozorom je uvedená v podčlánku 4.2 (b) VZP; a</w:t>
            </w:r>
          </w:p>
          <w:p w14:paraId="7C8C89FC" w14:textId="77777777" w:rsidR="00A50A8B" w:rsidRPr="00BA355D" w:rsidRDefault="00A50A8B">
            <w:pPr>
              <w:pStyle w:val="Header"/>
              <w:spacing w:before="120" w:after="120" w:line="276" w:lineRule="auto"/>
              <w:ind w:right="142"/>
              <w:jc w:val="both"/>
              <w:rPr>
                <w:rFonts w:ascii="Arial Narrow" w:hAnsi="Arial Narrow"/>
                <w:sz w:val="21"/>
                <w:szCs w:val="21"/>
              </w:rPr>
            </w:pPr>
            <w:r w:rsidRPr="00BA355D">
              <w:rPr>
                <w:rFonts w:ascii="Arial Narrow" w:hAnsi="Arial Narrow"/>
                <w:sz w:val="21"/>
                <w:szCs w:val="21"/>
              </w:rPr>
              <w:t>Za druhý odsek podčlánku 7.4 sa vkladá nasledujúci text:</w:t>
            </w:r>
          </w:p>
          <w:p w14:paraId="36967545" w14:textId="77777777" w:rsidR="00A50A8B" w:rsidRPr="00BA355D" w:rsidRDefault="00A50A8B">
            <w:pPr>
              <w:pStyle w:val="Header"/>
              <w:spacing w:before="120" w:after="120" w:line="276" w:lineRule="auto"/>
              <w:ind w:right="142"/>
              <w:jc w:val="both"/>
              <w:rPr>
                <w:rFonts w:ascii="Arial Narrow" w:hAnsi="Arial Narrow"/>
                <w:sz w:val="21"/>
                <w:szCs w:val="21"/>
              </w:rPr>
            </w:pPr>
            <w:r w:rsidRPr="00BA355D">
              <w:rPr>
                <w:rFonts w:ascii="Arial Narrow" w:hAnsi="Arial Narrow"/>
                <w:sz w:val="21"/>
                <w:szCs w:val="21"/>
              </w:rPr>
              <w:t xml:space="preserve">Zhotoviteľ je povinný preukázať kvalitu vykonaných prác predložením výsledkov skúšok a príslušných dokumentov a dokladov kvality zabudovaných stavebných Materiálov a zmesí podliehajúcich zákonu č. 133/2013 Z. z. o stavebných výrobkoch a o zmene a doplnení niektorých zákonov, spolu s vykonávacím predpisom vyhláškou č. 162/2013 Z. z. Ministerstva dopravy výstavby a regionálneho rozvoja Slovenskej republiky, ktorou sa ustanovuje zoznam skupín stavebných výrobkov a systémy posudzovania parametrov, ako aj zákonu č. 264/1999 Z. z. o technických požiadavkách na výrobky a o posudzovaní zhody a o zmene a doplnení niektorých zákonov v znení neskorších predpisov, vrátane príslušných súvisiacich nariadení Vlády SR. Objednávateľ je oprávnený výsledky skúšok zverejniť. </w:t>
            </w:r>
          </w:p>
          <w:p w14:paraId="451DA11F" w14:textId="77777777" w:rsidR="00A50A8B" w:rsidRPr="00BA355D" w:rsidRDefault="00A50A8B">
            <w:pPr>
              <w:pStyle w:val="Header"/>
              <w:spacing w:before="120" w:after="120" w:line="276" w:lineRule="auto"/>
              <w:ind w:right="142"/>
              <w:jc w:val="both"/>
              <w:rPr>
                <w:rFonts w:ascii="Arial Narrow" w:hAnsi="Arial Narrow"/>
                <w:sz w:val="21"/>
                <w:szCs w:val="21"/>
              </w:rPr>
            </w:pPr>
            <w:r w:rsidRPr="00BA355D">
              <w:rPr>
                <w:rFonts w:ascii="Arial Narrow" w:hAnsi="Arial Narrow"/>
                <w:sz w:val="21"/>
                <w:szCs w:val="21"/>
              </w:rPr>
              <w:t>Zhotoviteľ je oprávnený použiť a zabudovať do Diela len také Materiály, ktoré spĺňajú požiadavky zákona č. 264/1999 Z. z. o technických požiadavkách na výrobky a o posudzovaní zhody a o zmene a doplnení niektorých zákonov v znení neskorších predpisov. Uvedené je Zhotoviteľ povinný preukázať predložením príslušných dokumentov Stavebnému dozoru.</w:t>
            </w:r>
          </w:p>
          <w:p w14:paraId="1CBAFFED" w14:textId="77777777" w:rsidR="00A50A8B" w:rsidRPr="00BA355D" w:rsidRDefault="00A50A8B">
            <w:pPr>
              <w:pStyle w:val="Header"/>
              <w:spacing w:before="120" w:after="120" w:line="276" w:lineRule="auto"/>
              <w:ind w:right="142"/>
              <w:jc w:val="both"/>
              <w:rPr>
                <w:rFonts w:ascii="Arial Narrow" w:hAnsi="Arial Narrow"/>
                <w:sz w:val="21"/>
                <w:szCs w:val="21"/>
              </w:rPr>
            </w:pPr>
            <w:r w:rsidRPr="00BA355D">
              <w:rPr>
                <w:rFonts w:ascii="Arial Narrow" w:hAnsi="Arial Narrow"/>
                <w:sz w:val="21"/>
                <w:szCs w:val="21"/>
              </w:rPr>
              <w:t>Ďalšie podrobnosti sú uvedené v Požiadavkách Objednávateľa a v Dokumentácii poskytnutej Objednávateľom.</w:t>
            </w:r>
          </w:p>
        </w:tc>
      </w:tr>
      <w:tr w:rsidR="00BA355D" w:rsidRPr="00BA355D" w14:paraId="210186F6" w14:textId="77777777">
        <w:tc>
          <w:tcPr>
            <w:tcW w:w="1870" w:type="dxa"/>
          </w:tcPr>
          <w:p w14:paraId="0230C7B7" w14:textId="77777777" w:rsidR="00A50A8B" w:rsidRPr="00BA355D" w:rsidRDefault="00A50A8B">
            <w:pPr>
              <w:spacing w:before="120" w:after="120" w:line="276" w:lineRule="auto"/>
              <w:ind w:right="141"/>
              <w:rPr>
                <w:rFonts w:ascii="Arial Narrow" w:hAnsi="Arial Narrow"/>
                <w:sz w:val="21"/>
                <w:szCs w:val="21"/>
              </w:rPr>
            </w:pPr>
            <w:r w:rsidRPr="00BA355D">
              <w:rPr>
                <w:rFonts w:ascii="Arial Narrow" w:hAnsi="Arial Narrow"/>
                <w:sz w:val="21"/>
                <w:szCs w:val="21"/>
              </w:rPr>
              <w:t>7.5</w:t>
            </w:r>
          </w:p>
          <w:p w14:paraId="246A7273" w14:textId="77777777" w:rsidR="00A50A8B" w:rsidRPr="00BA355D" w:rsidRDefault="00A50A8B">
            <w:pPr>
              <w:spacing w:before="120" w:after="120" w:line="276" w:lineRule="auto"/>
              <w:ind w:right="141"/>
              <w:rPr>
                <w:rFonts w:ascii="Arial Narrow" w:hAnsi="Arial Narrow"/>
                <w:sz w:val="21"/>
                <w:szCs w:val="21"/>
              </w:rPr>
            </w:pPr>
            <w:r w:rsidRPr="00BA355D">
              <w:rPr>
                <w:rFonts w:ascii="Arial Narrow" w:hAnsi="Arial Narrow"/>
                <w:sz w:val="21"/>
                <w:szCs w:val="21"/>
              </w:rPr>
              <w:t>Zamietnutie</w:t>
            </w:r>
          </w:p>
        </w:tc>
        <w:tc>
          <w:tcPr>
            <w:tcW w:w="7670" w:type="dxa"/>
          </w:tcPr>
          <w:p w14:paraId="22B57DBF" w14:textId="77777777" w:rsidR="00A50A8B" w:rsidRPr="00BA355D" w:rsidRDefault="00A50A8B">
            <w:pPr>
              <w:pStyle w:val="Header"/>
              <w:spacing w:before="120" w:after="120" w:line="276" w:lineRule="auto"/>
              <w:ind w:right="142"/>
              <w:jc w:val="both"/>
              <w:rPr>
                <w:rFonts w:ascii="Arial Narrow" w:hAnsi="Arial Narrow"/>
                <w:sz w:val="21"/>
                <w:szCs w:val="21"/>
              </w:rPr>
            </w:pPr>
            <w:r w:rsidRPr="00BA355D">
              <w:rPr>
                <w:rFonts w:ascii="Arial Narrow" w:hAnsi="Arial Narrow"/>
                <w:sz w:val="21"/>
                <w:szCs w:val="21"/>
              </w:rPr>
              <w:t>Na koniec podčlánku 7.5 sa vkladá nový text, ktorý znie:</w:t>
            </w:r>
          </w:p>
          <w:p w14:paraId="27A5DC4F" w14:textId="77777777" w:rsidR="00A50A8B" w:rsidRPr="00BA355D" w:rsidDel="0044390E" w:rsidRDefault="00A50A8B">
            <w:pPr>
              <w:pStyle w:val="Header"/>
              <w:spacing w:before="120" w:after="120" w:line="276" w:lineRule="auto"/>
              <w:ind w:right="142"/>
              <w:jc w:val="both"/>
              <w:rPr>
                <w:rFonts w:ascii="Arial Narrow" w:hAnsi="Arial Narrow"/>
                <w:sz w:val="21"/>
                <w:szCs w:val="21"/>
              </w:rPr>
            </w:pPr>
            <w:r w:rsidRPr="00BA355D">
              <w:rPr>
                <w:rFonts w:ascii="Arial Narrow" w:hAnsi="Arial Narrow"/>
                <w:sz w:val="21"/>
                <w:szCs w:val="21"/>
              </w:rPr>
              <w:t>Ak Zhotoviteľ nesplní pokyn, bude Objednávateľ oprávnený zamestnať a zaplatiť iné osoby, ktoré prácu vykonajú. Okrem rozsahu, v ktorom by Zhotoviteľ mal nárok na platbu za prácu, bude Zhotoviteľ povinný podľa pod článku 2.5 (Nároky Objednávateľa) uhradiť Objednávateľovi všetky náklady vyplývajúce z tohto nesplnenia.</w:t>
            </w:r>
          </w:p>
        </w:tc>
      </w:tr>
      <w:tr w:rsidR="00BA355D" w:rsidRPr="00BA355D" w14:paraId="7BBE10DE" w14:textId="77777777">
        <w:tc>
          <w:tcPr>
            <w:tcW w:w="1870" w:type="dxa"/>
            <w:tcBorders>
              <w:top w:val="single" w:sz="4" w:space="0" w:color="auto"/>
              <w:left w:val="single" w:sz="4" w:space="0" w:color="auto"/>
              <w:bottom w:val="single" w:sz="4" w:space="0" w:color="auto"/>
              <w:right w:val="single" w:sz="4" w:space="0" w:color="auto"/>
            </w:tcBorders>
          </w:tcPr>
          <w:p w14:paraId="52A3510D" w14:textId="77777777" w:rsidR="00A50A8B" w:rsidRPr="00BA355D" w:rsidRDefault="00A50A8B">
            <w:pPr>
              <w:spacing w:before="120" w:after="120" w:line="276" w:lineRule="auto"/>
              <w:ind w:right="141"/>
              <w:rPr>
                <w:rFonts w:ascii="Arial Narrow" w:hAnsi="Arial Narrow"/>
                <w:sz w:val="21"/>
                <w:szCs w:val="21"/>
              </w:rPr>
            </w:pPr>
            <w:r w:rsidRPr="00BA355D">
              <w:rPr>
                <w:rFonts w:ascii="Arial Narrow" w:hAnsi="Arial Narrow"/>
                <w:sz w:val="21"/>
                <w:szCs w:val="21"/>
              </w:rPr>
              <w:t xml:space="preserve">7.6 </w:t>
            </w:r>
          </w:p>
          <w:p w14:paraId="5E6936B6" w14:textId="77777777" w:rsidR="00A50A8B" w:rsidRPr="00BA355D" w:rsidRDefault="00A50A8B">
            <w:pPr>
              <w:spacing w:before="120" w:after="120" w:line="276" w:lineRule="auto"/>
              <w:ind w:right="141"/>
              <w:rPr>
                <w:rFonts w:ascii="Arial Narrow" w:hAnsi="Arial Narrow"/>
                <w:sz w:val="21"/>
                <w:szCs w:val="21"/>
              </w:rPr>
            </w:pPr>
            <w:r w:rsidRPr="00BA355D">
              <w:rPr>
                <w:rFonts w:ascii="Arial Narrow" w:hAnsi="Arial Narrow"/>
                <w:sz w:val="21"/>
                <w:szCs w:val="21"/>
              </w:rPr>
              <w:t>Opravné práce</w:t>
            </w:r>
          </w:p>
        </w:tc>
        <w:tc>
          <w:tcPr>
            <w:tcW w:w="7670" w:type="dxa"/>
            <w:tcBorders>
              <w:top w:val="single" w:sz="4" w:space="0" w:color="auto"/>
              <w:left w:val="single" w:sz="4" w:space="0" w:color="auto"/>
              <w:bottom w:val="single" w:sz="4" w:space="0" w:color="auto"/>
              <w:right w:val="single" w:sz="4" w:space="0" w:color="auto"/>
            </w:tcBorders>
          </w:tcPr>
          <w:p w14:paraId="0564DFE7" w14:textId="77777777" w:rsidR="00A50A8B" w:rsidRPr="00BA355D" w:rsidRDefault="00A50A8B">
            <w:pPr>
              <w:pStyle w:val="Header"/>
              <w:spacing w:before="120" w:after="120" w:line="276" w:lineRule="auto"/>
              <w:ind w:right="142"/>
              <w:rPr>
                <w:rFonts w:ascii="Arial Narrow" w:hAnsi="Arial Narrow"/>
                <w:sz w:val="21"/>
                <w:szCs w:val="21"/>
              </w:rPr>
            </w:pPr>
            <w:r w:rsidRPr="00BA355D">
              <w:rPr>
                <w:rFonts w:ascii="Arial Narrow" w:hAnsi="Arial Narrow"/>
                <w:sz w:val="21"/>
                <w:szCs w:val="21"/>
              </w:rPr>
              <w:t xml:space="preserve">Za </w:t>
            </w:r>
            <w:proofErr w:type="spellStart"/>
            <w:r w:rsidRPr="00BA355D">
              <w:rPr>
                <w:rFonts w:ascii="Arial Narrow" w:hAnsi="Arial Narrow"/>
                <w:sz w:val="21"/>
                <w:szCs w:val="21"/>
              </w:rPr>
              <w:t>pododsek</w:t>
            </w:r>
            <w:proofErr w:type="spellEnd"/>
            <w:r w:rsidRPr="00BA355D">
              <w:rPr>
                <w:rFonts w:ascii="Arial Narrow" w:hAnsi="Arial Narrow"/>
                <w:sz w:val="21"/>
                <w:szCs w:val="21"/>
              </w:rPr>
              <w:t xml:space="preserve"> písmena (c) </w:t>
            </w:r>
            <w:proofErr w:type="spellStart"/>
            <w:r w:rsidRPr="00BA355D">
              <w:rPr>
                <w:rFonts w:ascii="Arial Narrow" w:hAnsi="Arial Narrow"/>
                <w:sz w:val="21"/>
                <w:szCs w:val="21"/>
              </w:rPr>
              <w:t>podčlánku</w:t>
            </w:r>
            <w:proofErr w:type="spellEnd"/>
            <w:r w:rsidRPr="00BA355D">
              <w:rPr>
                <w:rFonts w:ascii="Arial Narrow" w:hAnsi="Arial Narrow"/>
                <w:sz w:val="21"/>
                <w:szCs w:val="21"/>
              </w:rPr>
              <w:t xml:space="preserve"> 7.6 sa vkladajú nové odseky, ktoré znejú nasledovne:</w:t>
            </w:r>
          </w:p>
          <w:p w14:paraId="09EE5718" w14:textId="77777777" w:rsidR="00A50A8B" w:rsidRPr="00BA355D" w:rsidRDefault="00A50A8B">
            <w:pPr>
              <w:pStyle w:val="Header"/>
              <w:spacing w:before="120" w:after="120" w:line="276" w:lineRule="auto"/>
              <w:ind w:right="142"/>
              <w:jc w:val="both"/>
              <w:rPr>
                <w:rFonts w:ascii="Arial Narrow" w:hAnsi="Arial Narrow"/>
                <w:sz w:val="21"/>
                <w:szCs w:val="21"/>
              </w:rPr>
            </w:pPr>
            <w:r w:rsidRPr="00BA355D">
              <w:rPr>
                <w:rFonts w:ascii="Arial Narrow" w:hAnsi="Arial Narrow"/>
                <w:sz w:val="21"/>
                <w:szCs w:val="21"/>
              </w:rPr>
              <w:t xml:space="preserve">(d) </w:t>
            </w:r>
            <w:r w:rsidRPr="00BA355D">
              <w:tab/>
            </w:r>
            <w:r w:rsidRPr="00BA355D">
              <w:rPr>
                <w:rFonts w:ascii="Arial Narrow" w:hAnsi="Arial Narrow"/>
                <w:sz w:val="21"/>
                <w:szCs w:val="21"/>
              </w:rPr>
              <w:t>konal v súlade so Zmluvou, v súlade s pokynom Stavebného dozoru, a v súlade so sprievodnou správou, revidovanými metódami, resp. revidovaným harmonogramom, požadovanými Stavebným dozorom podľa podčlánku 8.6 Postup prác;</w:t>
            </w:r>
          </w:p>
          <w:p w14:paraId="178FF3B6" w14:textId="77777777" w:rsidR="00A50A8B" w:rsidRPr="00BA355D" w:rsidRDefault="00A50A8B">
            <w:pPr>
              <w:pStyle w:val="Header"/>
              <w:spacing w:before="120" w:after="120" w:line="276" w:lineRule="auto"/>
              <w:ind w:right="142"/>
              <w:jc w:val="both"/>
              <w:rPr>
                <w:rFonts w:ascii="Arial Narrow" w:hAnsi="Arial Narrow"/>
                <w:sz w:val="21"/>
                <w:szCs w:val="21"/>
              </w:rPr>
            </w:pPr>
            <w:r w:rsidRPr="00BA355D">
              <w:rPr>
                <w:rFonts w:ascii="Arial Narrow" w:hAnsi="Arial Narrow"/>
                <w:sz w:val="21"/>
                <w:szCs w:val="21"/>
              </w:rPr>
              <w:t xml:space="preserve">e) plnil opatrenia podľa podčlánku 4.8 Bezpečnostné postupy, resp. aby odstránil následky svojho konania, ktoré sú v rozpore s </w:t>
            </w:r>
            <w:proofErr w:type="spellStart"/>
            <w:r w:rsidRPr="00BA355D">
              <w:rPr>
                <w:rFonts w:ascii="Arial Narrow" w:hAnsi="Arial Narrow"/>
                <w:sz w:val="21"/>
                <w:szCs w:val="21"/>
              </w:rPr>
              <w:t>podčlánkom</w:t>
            </w:r>
            <w:proofErr w:type="spellEnd"/>
            <w:r w:rsidRPr="00BA355D">
              <w:rPr>
                <w:rFonts w:ascii="Arial Narrow" w:hAnsi="Arial Narrow"/>
                <w:sz w:val="21"/>
                <w:szCs w:val="21"/>
              </w:rPr>
              <w:t xml:space="preserve"> 4.8 Bezpečnostné postupy.</w:t>
            </w:r>
          </w:p>
          <w:p w14:paraId="0885453E" w14:textId="77777777" w:rsidR="00A50A8B" w:rsidRPr="00BA355D" w:rsidRDefault="00A50A8B">
            <w:pPr>
              <w:pStyle w:val="Header"/>
              <w:spacing w:before="120" w:after="120" w:line="276" w:lineRule="auto"/>
              <w:ind w:right="142"/>
              <w:jc w:val="both"/>
              <w:rPr>
                <w:rFonts w:ascii="Arial Narrow" w:hAnsi="Arial Narrow"/>
                <w:sz w:val="21"/>
                <w:szCs w:val="21"/>
              </w:rPr>
            </w:pPr>
            <w:r w:rsidRPr="00BA355D">
              <w:rPr>
                <w:rFonts w:ascii="Arial Narrow" w:hAnsi="Arial Narrow"/>
                <w:sz w:val="21"/>
                <w:szCs w:val="21"/>
              </w:rPr>
              <w:t>Pre zamedzenie pochybností, je Objednávateľ oprávnený tu uvedeným spôsobom napraviť aj nekonanie Zhotoviteľa, opomenutie, resp. akýkoľvek nesúlad so Zmluvou.</w:t>
            </w:r>
          </w:p>
        </w:tc>
      </w:tr>
      <w:tr w:rsidR="00BA355D" w:rsidRPr="00BA355D" w14:paraId="29FB23DB" w14:textId="77777777">
        <w:tc>
          <w:tcPr>
            <w:tcW w:w="1870" w:type="dxa"/>
            <w:tcBorders>
              <w:top w:val="single" w:sz="4" w:space="0" w:color="auto"/>
              <w:left w:val="single" w:sz="4" w:space="0" w:color="auto"/>
              <w:bottom w:val="single" w:sz="4" w:space="0" w:color="auto"/>
              <w:right w:val="single" w:sz="4" w:space="0" w:color="auto"/>
            </w:tcBorders>
          </w:tcPr>
          <w:p w14:paraId="459A2170" w14:textId="77777777" w:rsidR="00A50A8B" w:rsidRPr="00BA355D" w:rsidRDefault="00A50A8B">
            <w:pPr>
              <w:spacing w:before="120" w:after="120" w:line="276" w:lineRule="auto"/>
              <w:ind w:right="141"/>
              <w:rPr>
                <w:rFonts w:ascii="Arial Narrow" w:hAnsi="Arial Narrow"/>
                <w:sz w:val="21"/>
                <w:szCs w:val="21"/>
              </w:rPr>
            </w:pPr>
            <w:r w:rsidRPr="00BA355D">
              <w:rPr>
                <w:rFonts w:ascii="Arial Narrow" w:hAnsi="Arial Narrow"/>
                <w:sz w:val="21"/>
                <w:szCs w:val="21"/>
              </w:rPr>
              <w:t>7.7</w:t>
            </w:r>
          </w:p>
          <w:p w14:paraId="4501AB37" w14:textId="77777777" w:rsidR="00A50A8B" w:rsidRPr="00BA355D" w:rsidRDefault="00A50A8B">
            <w:pPr>
              <w:spacing w:before="120" w:after="120" w:line="276" w:lineRule="auto"/>
              <w:ind w:right="141"/>
              <w:rPr>
                <w:rFonts w:ascii="Arial Narrow" w:hAnsi="Arial Narrow"/>
                <w:sz w:val="21"/>
                <w:szCs w:val="21"/>
              </w:rPr>
            </w:pPr>
            <w:r w:rsidRPr="00BA355D">
              <w:rPr>
                <w:rFonts w:ascii="Arial Narrow" w:hAnsi="Arial Narrow"/>
                <w:sz w:val="21"/>
                <w:szCs w:val="21"/>
              </w:rPr>
              <w:t>Vlastníctvo Technologického zariadenia a Materiálov</w:t>
            </w:r>
          </w:p>
        </w:tc>
        <w:tc>
          <w:tcPr>
            <w:tcW w:w="7670" w:type="dxa"/>
            <w:tcBorders>
              <w:top w:val="single" w:sz="4" w:space="0" w:color="auto"/>
              <w:left w:val="single" w:sz="4" w:space="0" w:color="auto"/>
              <w:bottom w:val="single" w:sz="4" w:space="0" w:color="auto"/>
              <w:right w:val="single" w:sz="4" w:space="0" w:color="auto"/>
            </w:tcBorders>
          </w:tcPr>
          <w:p w14:paraId="6C123B8A" w14:textId="77777777" w:rsidR="00A50A8B" w:rsidRPr="00BA355D" w:rsidRDefault="00A50A8B">
            <w:pPr>
              <w:pStyle w:val="Header"/>
              <w:spacing w:before="120" w:after="120" w:line="276" w:lineRule="auto"/>
              <w:ind w:right="142"/>
              <w:jc w:val="both"/>
              <w:rPr>
                <w:rFonts w:ascii="Arial Narrow" w:hAnsi="Arial Narrow"/>
                <w:sz w:val="21"/>
                <w:szCs w:val="21"/>
              </w:rPr>
            </w:pPr>
            <w:r w:rsidRPr="00BA355D">
              <w:rPr>
                <w:rFonts w:ascii="Arial Narrow" w:hAnsi="Arial Narrow"/>
                <w:sz w:val="21"/>
                <w:szCs w:val="21"/>
              </w:rPr>
              <w:t xml:space="preserve">V prvom odseku podčlánku 7.7 sa zrušuje slovné spojenie „bez </w:t>
            </w:r>
            <w:proofErr w:type="spellStart"/>
            <w:r w:rsidRPr="00BA355D">
              <w:rPr>
                <w:rFonts w:ascii="Arial Narrow" w:hAnsi="Arial Narrow"/>
                <w:sz w:val="21"/>
                <w:szCs w:val="21"/>
              </w:rPr>
              <w:t>zástavného</w:t>
            </w:r>
            <w:proofErr w:type="spellEnd"/>
            <w:r w:rsidRPr="00BA355D">
              <w:rPr>
                <w:rFonts w:ascii="Arial Narrow" w:hAnsi="Arial Narrow"/>
                <w:sz w:val="21"/>
                <w:szCs w:val="21"/>
              </w:rPr>
              <w:t xml:space="preserve"> práva a iných bremien“ a nahrádza sa textom „bez záložného práva a iných vecných a záväzkových tiarch“.</w:t>
            </w:r>
          </w:p>
          <w:p w14:paraId="1282FFD1" w14:textId="77777777" w:rsidR="00A50A8B" w:rsidRPr="00BA355D" w:rsidRDefault="00A50A8B">
            <w:pPr>
              <w:pStyle w:val="Header"/>
              <w:spacing w:before="120" w:after="120" w:line="276" w:lineRule="auto"/>
              <w:ind w:right="142"/>
              <w:jc w:val="both"/>
              <w:rPr>
                <w:rFonts w:ascii="Arial Narrow" w:hAnsi="Arial Narrow"/>
                <w:sz w:val="21"/>
                <w:szCs w:val="21"/>
              </w:rPr>
            </w:pPr>
            <w:r w:rsidRPr="00BA355D">
              <w:rPr>
                <w:rFonts w:ascii="Arial Narrow" w:hAnsi="Arial Narrow"/>
                <w:sz w:val="21"/>
                <w:szCs w:val="21"/>
              </w:rPr>
              <w:t xml:space="preserve">Za </w:t>
            </w:r>
            <w:proofErr w:type="spellStart"/>
            <w:r w:rsidRPr="00BA355D">
              <w:rPr>
                <w:rFonts w:ascii="Arial Narrow" w:hAnsi="Arial Narrow"/>
                <w:sz w:val="21"/>
                <w:szCs w:val="21"/>
              </w:rPr>
              <w:t>poodstavec</w:t>
            </w:r>
            <w:proofErr w:type="spellEnd"/>
            <w:r w:rsidRPr="00BA355D">
              <w:rPr>
                <w:rFonts w:ascii="Arial Narrow" w:hAnsi="Arial Narrow"/>
                <w:sz w:val="21"/>
                <w:szCs w:val="21"/>
              </w:rPr>
              <w:t xml:space="preserve"> b) prvého odseku podčlánku 7.7. sa vkladá písm. c), ktorého znenie je nasledovné:</w:t>
            </w:r>
          </w:p>
          <w:p w14:paraId="469CB0F1" w14:textId="77777777" w:rsidR="00A50A8B" w:rsidRPr="00BA355D" w:rsidRDefault="00A50A8B">
            <w:pPr>
              <w:pStyle w:val="Header"/>
              <w:spacing w:before="120" w:after="120" w:line="276" w:lineRule="auto"/>
              <w:ind w:left="360" w:right="142"/>
              <w:jc w:val="both"/>
              <w:rPr>
                <w:rFonts w:ascii="Arial Narrow" w:hAnsi="Arial Narrow"/>
                <w:sz w:val="21"/>
                <w:szCs w:val="21"/>
              </w:rPr>
            </w:pPr>
            <w:r w:rsidRPr="00BA355D">
              <w:rPr>
                <w:rFonts w:ascii="Arial Narrow" w:hAnsi="Arial Narrow"/>
                <w:sz w:val="21"/>
                <w:szCs w:val="21"/>
              </w:rPr>
              <w:t>c) okamihom ich zabudovania do Trvalého diela</w:t>
            </w:r>
          </w:p>
          <w:p w14:paraId="043CFA5A" w14:textId="77777777" w:rsidR="00A50A8B" w:rsidRPr="00BA355D" w:rsidRDefault="00A50A8B">
            <w:pPr>
              <w:pStyle w:val="Header"/>
              <w:spacing w:before="120" w:after="120" w:line="276" w:lineRule="auto"/>
              <w:ind w:right="142"/>
              <w:jc w:val="both"/>
              <w:rPr>
                <w:rFonts w:ascii="Arial Narrow" w:hAnsi="Arial Narrow"/>
                <w:sz w:val="21"/>
                <w:szCs w:val="21"/>
              </w:rPr>
            </w:pPr>
            <w:r w:rsidRPr="00BA355D">
              <w:rPr>
                <w:rFonts w:ascii="Arial Narrow" w:hAnsi="Arial Narrow"/>
                <w:sz w:val="21"/>
                <w:szCs w:val="21"/>
              </w:rPr>
              <w:t>Na koniec podčlánku sa vkladá text, ktorý znie:</w:t>
            </w:r>
          </w:p>
          <w:p w14:paraId="325CF848" w14:textId="77777777" w:rsidR="00A50A8B" w:rsidRPr="00BA355D" w:rsidRDefault="00A50A8B">
            <w:pPr>
              <w:pStyle w:val="Header"/>
              <w:spacing w:before="120" w:after="120" w:line="276" w:lineRule="auto"/>
              <w:ind w:right="142"/>
              <w:jc w:val="both"/>
              <w:rPr>
                <w:rFonts w:ascii="Arial Narrow" w:hAnsi="Arial Narrow"/>
                <w:sz w:val="21"/>
                <w:szCs w:val="21"/>
              </w:rPr>
            </w:pPr>
            <w:r w:rsidRPr="00BA355D">
              <w:rPr>
                <w:rFonts w:ascii="Arial Narrow" w:hAnsi="Arial Narrow"/>
                <w:sz w:val="21"/>
                <w:szCs w:val="21"/>
              </w:rPr>
              <w:t>Zhotoviteľ je zodpovedný za škodu a náhodu, za správne skladovanie, ochranu a bezpečnosť dodaného Technologického zariadenia a Materiálov, a to až do okamihu ich zabudovania do Diela a prebratia Objednávateľom Preberacím protokolom pre Dielo podľa podčlánku 10.1 Zmluvy. V prípade, že Technologické zariadenie a Materiál bol zabudovaný do Diela, ale nebolo prevzaté Objednávateľom, nebezpečenstvo škody, zničenia, náhodného skazenia, odcudzenia atď. je na Zhotoviteľovi.</w:t>
            </w:r>
          </w:p>
          <w:p w14:paraId="33ADB4BA" w14:textId="77777777" w:rsidR="00A50A8B" w:rsidRPr="00BA355D" w:rsidRDefault="00A50A8B">
            <w:pPr>
              <w:pStyle w:val="Header"/>
              <w:spacing w:before="120" w:after="120" w:line="276" w:lineRule="auto"/>
              <w:ind w:right="142"/>
              <w:jc w:val="both"/>
              <w:rPr>
                <w:rFonts w:ascii="Arial Narrow" w:hAnsi="Arial Narrow"/>
                <w:sz w:val="21"/>
                <w:szCs w:val="21"/>
              </w:rPr>
            </w:pPr>
            <w:r w:rsidRPr="00BA355D">
              <w:rPr>
                <w:rFonts w:ascii="Arial Narrow" w:hAnsi="Arial Narrow"/>
                <w:sz w:val="21"/>
                <w:szCs w:val="21"/>
              </w:rPr>
              <w:t>Zhotoviteľ je zodpovedný za škodu a náhodu na Diele až do okamihu prebratia Diela Preberacím protokolom pre Dielo podľa podčlánku 10.1 Zmluvy. Nebezpečenstvo škody na Technologických zariadeniach a Materiáloch prechádza na Objednávateľa na základe ich prebratia Objednávateľom v zmysle článku 10 (</w:t>
            </w:r>
            <w:r w:rsidRPr="00BA355D">
              <w:rPr>
                <w:rFonts w:ascii="Arial Narrow" w:hAnsi="Arial Narrow"/>
                <w:i/>
                <w:iCs/>
                <w:sz w:val="21"/>
                <w:szCs w:val="21"/>
              </w:rPr>
              <w:t>Preberanie Diela Objednávateľom</w:t>
            </w:r>
            <w:r w:rsidRPr="00BA355D">
              <w:rPr>
                <w:rFonts w:ascii="Arial Narrow" w:hAnsi="Arial Narrow"/>
                <w:sz w:val="21"/>
                <w:szCs w:val="21"/>
              </w:rPr>
              <w:t>).</w:t>
            </w:r>
          </w:p>
        </w:tc>
      </w:tr>
      <w:tr w:rsidR="00BA355D" w:rsidRPr="00BA355D" w14:paraId="62D4EA27" w14:textId="77777777">
        <w:tc>
          <w:tcPr>
            <w:tcW w:w="1870" w:type="dxa"/>
          </w:tcPr>
          <w:p w14:paraId="229B4BB2" w14:textId="77777777" w:rsidR="00A50A8B" w:rsidRPr="00BA355D" w:rsidRDefault="00A50A8B">
            <w:pPr>
              <w:spacing w:before="120" w:after="120" w:line="276" w:lineRule="auto"/>
              <w:ind w:right="141"/>
              <w:rPr>
                <w:rFonts w:ascii="Arial Narrow" w:hAnsi="Arial Narrow"/>
                <w:sz w:val="21"/>
                <w:szCs w:val="21"/>
              </w:rPr>
            </w:pPr>
            <w:r w:rsidRPr="00BA355D">
              <w:rPr>
                <w:rFonts w:ascii="Arial Narrow" w:hAnsi="Arial Narrow"/>
                <w:sz w:val="21"/>
                <w:szCs w:val="21"/>
              </w:rPr>
              <w:t>7.8 Poplatky</w:t>
            </w:r>
          </w:p>
        </w:tc>
        <w:tc>
          <w:tcPr>
            <w:tcW w:w="7670" w:type="dxa"/>
          </w:tcPr>
          <w:p w14:paraId="3AB3BBEA" w14:textId="77777777" w:rsidR="00A50A8B" w:rsidRPr="00BA355D" w:rsidRDefault="00A50A8B">
            <w:pPr>
              <w:spacing w:before="120" w:after="120" w:line="276" w:lineRule="auto"/>
              <w:ind w:right="141"/>
              <w:jc w:val="both"/>
              <w:rPr>
                <w:rFonts w:ascii="Arial Narrow" w:hAnsi="Arial Narrow"/>
                <w:sz w:val="21"/>
                <w:szCs w:val="21"/>
              </w:rPr>
            </w:pPr>
            <w:proofErr w:type="spellStart"/>
            <w:r w:rsidRPr="00BA355D">
              <w:rPr>
                <w:rFonts w:ascii="Arial Narrow" w:hAnsi="Arial Narrow"/>
                <w:sz w:val="21"/>
                <w:szCs w:val="21"/>
              </w:rPr>
              <w:t>Pododsek</w:t>
            </w:r>
            <w:proofErr w:type="spellEnd"/>
            <w:r w:rsidRPr="00BA355D">
              <w:rPr>
                <w:rFonts w:ascii="Arial Narrow" w:hAnsi="Arial Narrow"/>
                <w:sz w:val="21"/>
                <w:szCs w:val="21"/>
              </w:rPr>
              <w:t xml:space="preserve"> písmena (b) </w:t>
            </w:r>
            <w:proofErr w:type="spellStart"/>
            <w:r w:rsidRPr="00BA355D">
              <w:rPr>
                <w:rFonts w:ascii="Arial Narrow" w:hAnsi="Arial Narrow"/>
                <w:sz w:val="21"/>
                <w:szCs w:val="21"/>
              </w:rPr>
              <w:t>podčlánku</w:t>
            </w:r>
            <w:proofErr w:type="spellEnd"/>
            <w:r w:rsidRPr="00BA355D">
              <w:rPr>
                <w:rFonts w:ascii="Arial Narrow" w:hAnsi="Arial Narrow"/>
                <w:sz w:val="21"/>
                <w:szCs w:val="21"/>
              </w:rPr>
              <w:t xml:space="preserve"> 7.8 sa zrušuje a nahrádza nasledovným textom:</w:t>
            </w:r>
          </w:p>
          <w:p w14:paraId="1C3CC817"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(b) Zhotoviteľ je zodpovedný za manipuláciu s odpadom, jeho prepravu a likvidáciu v súlade s Požiadavkami Objednávateľa.</w:t>
            </w:r>
          </w:p>
        </w:tc>
      </w:tr>
      <w:tr w:rsidR="00BA355D" w:rsidRPr="00BA355D" w14:paraId="06611569" w14:textId="77777777">
        <w:tc>
          <w:tcPr>
            <w:tcW w:w="1870" w:type="dxa"/>
          </w:tcPr>
          <w:p w14:paraId="1D27C52B" w14:textId="77777777" w:rsidR="00A50A8B" w:rsidRPr="00BA355D" w:rsidRDefault="00A50A8B">
            <w:pPr>
              <w:spacing w:before="120" w:after="120" w:line="276" w:lineRule="auto"/>
              <w:ind w:right="141"/>
              <w:rPr>
                <w:rFonts w:ascii="Arial Narrow" w:hAnsi="Arial Narrow"/>
                <w:b/>
                <w:sz w:val="21"/>
                <w:szCs w:val="21"/>
              </w:rPr>
            </w:pPr>
            <w:r w:rsidRPr="00BA355D">
              <w:rPr>
                <w:rFonts w:ascii="Arial Narrow" w:hAnsi="Arial Narrow"/>
                <w:b/>
                <w:sz w:val="21"/>
                <w:szCs w:val="21"/>
              </w:rPr>
              <w:t>8. Začatie prác, oneskorenie a prerušenie prác</w:t>
            </w:r>
          </w:p>
        </w:tc>
        <w:tc>
          <w:tcPr>
            <w:tcW w:w="7670" w:type="dxa"/>
          </w:tcPr>
          <w:p w14:paraId="19C3C4C9" w14:textId="77777777" w:rsidR="00A50A8B" w:rsidRPr="00BA355D" w:rsidRDefault="00A50A8B">
            <w:pPr>
              <w:spacing w:before="120" w:after="120" w:line="276" w:lineRule="auto"/>
              <w:ind w:right="141"/>
              <w:jc w:val="both"/>
              <w:rPr>
                <w:rFonts w:ascii="Arial Narrow" w:hAnsi="Arial Narrow"/>
                <w:sz w:val="21"/>
                <w:szCs w:val="21"/>
              </w:rPr>
            </w:pPr>
          </w:p>
        </w:tc>
      </w:tr>
      <w:tr w:rsidR="00BA355D" w:rsidRPr="00BA355D" w14:paraId="61B03975" w14:textId="77777777">
        <w:tc>
          <w:tcPr>
            <w:tcW w:w="1870" w:type="dxa"/>
          </w:tcPr>
          <w:p w14:paraId="557F0E12" w14:textId="77777777" w:rsidR="00A50A8B" w:rsidRPr="00BA355D" w:rsidRDefault="00A50A8B">
            <w:pPr>
              <w:spacing w:before="120" w:after="120" w:line="276" w:lineRule="auto"/>
              <w:ind w:right="141"/>
              <w:rPr>
                <w:rFonts w:ascii="Arial Narrow" w:hAnsi="Arial Narrow"/>
                <w:bCs/>
                <w:sz w:val="21"/>
                <w:szCs w:val="21"/>
              </w:rPr>
            </w:pPr>
            <w:r w:rsidRPr="00BA355D">
              <w:rPr>
                <w:rFonts w:ascii="Arial Narrow" w:hAnsi="Arial Narrow"/>
                <w:bCs/>
                <w:sz w:val="21"/>
                <w:szCs w:val="21"/>
              </w:rPr>
              <w:t>8.1</w:t>
            </w:r>
          </w:p>
          <w:p w14:paraId="064BB9D6" w14:textId="77777777" w:rsidR="00A50A8B" w:rsidRPr="00BA355D" w:rsidRDefault="00A50A8B">
            <w:pPr>
              <w:spacing w:before="120" w:after="120" w:line="276" w:lineRule="auto"/>
              <w:ind w:right="141"/>
              <w:rPr>
                <w:rFonts w:ascii="Arial Narrow" w:hAnsi="Arial Narrow"/>
                <w:bCs/>
                <w:sz w:val="21"/>
                <w:szCs w:val="21"/>
              </w:rPr>
            </w:pPr>
            <w:r w:rsidRPr="00BA355D">
              <w:rPr>
                <w:rFonts w:ascii="Arial Narrow" w:hAnsi="Arial Narrow"/>
                <w:bCs/>
                <w:sz w:val="21"/>
                <w:szCs w:val="21"/>
              </w:rPr>
              <w:t>Začatie prác</w:t>
            </w:r>
          </w:p>
        </w:tc>
        <w:tc>
          <w:tcPr>
            <w:tcW w:w="7670" w:type="dxa"/>
          </w:tcPr>
          <w:p w14:paraId="2224EC6F"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Text prvej vety podčlánku 8.1 sa celý zrušuje a nahrádza nasledovným textom:</w:t>
            </w:r>
          </w:p>
          <w:p w14:paraId="7D8F1FCF" w14:textId="4424BFBD"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 xml:space="preserve">Objednávateľ oznámi Dátum začatia prác najmenej 10 dní vopred po podpise Zmluvy a najneskôr do </w:t>
            </w:r>
            <w:r w:rsidR="0037279C" w:rsidRPr="00BA355D">
              <w:rPr>
                <w:rFonts w:ascii="Arial Narrow" w:hAnsi="Arial Narrow"/>
                <w:sz w:val="21"/>
                <w:szCs w:val="21"/>
              </w:rPr>
              <w:t>6</w:t>
            </w:r>
            <w:r w:rsidRPr="00BA355D">
              <w:rPr>
                <w:rFonts w:ascii="Arial Narrow" w:hAnsi="Arial Narrow"/>
                <w:sz w:val="21"/>
                <w:szCs w:val="21"/>
              </w:rPr>
              <w:t xml:space="preserve"> mesiacov po podpise Zmluvy</w:t>
            </w:r>
            <w:r w:rsidR="00040DAE" w:rsidRPr="00BA355D">
              <w:rPr>
                <w:rFonts w:ascii="Arial Narrow" w:hAnsi="Arial Narrow"/>
                <w:sz w:val="21"/>
                <w:szCs w:val="21"/>
              </w:rPr>
              <w:t>.</w:t>
            </w:r>
          </w:p>
          <w:p w14:paraId="76C43EF5"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Zhotoviteľ nie je oprávnený vykonávať práce na Diele pred Dátumom začatia prác.</w:t>
            </w:r>
          </w:p>
        </w:tc>
      </w:tr>
      <w:tr w:rsidR="00BA355D" w:rsidRPr="00BA355D" w14:paraId="4CDDC5CA" w14:textId="77777777">
        <w:tc>
          <w:tcPr>
            <w:tcW w:w="1870" w:type="dxa"/>
          </w:tcPr>
          <w:p w14:paraId="40993278" w14:textId="77777777" w:rsidR="00A50A8B" w:rsidRPr="00BA355D" w:rsidRDefault="00A50A8B">
            <w:pPr>
              <w:spacing w:before="120" w:after="120" w:line="276" w:lineRule="auto"/>
              <w:ind w:right="141"/>
              <w:rPr>
                <w:rFonts w:ascii="Arial Narrow" w:hAnsi="Arial Narrow"/>
                <w:bCs/>
                <w:sz w:val="21"/>
                <w:szCs w:val="21"/>
              </w:rPr>
            </w:pPr>
            <w:r w:rsidRPr="00BA355D">
              <w:rPr>
                <w:rFonts w:ascii="Arial Narrow" w:hAnsi="Arial Narrow"/>
                <w:bCs/>
                <w:sz w:val="21"/>
                <w:szCs w:val="21"/>
              </w:rPr>
              <w:t>8.2</w:t>
            </w:r>
          </w:p>
          <w:p w14:paraId="5031EDD3" w14:textId="77777777" w:rsidR="00A50A8B" w:rsidRPr="00BA355D" w:rsidRDefault="00A50A8B">
            <w:pPr>
              <w:spacing w:before="120" w:after="120" w:line="276" w:lineRule="auto"/>
              <w:ind w:right="141"/>
              <w:rPr>
                <w:rFonts w:ascii="Arial Narrow" w:hAnsi="Arial Narrow"/>
                <w:b/>
                <w:sz w:val="21"/>
                <w:szCs w:val="21"/>
              </w:rPr>
            </w:pPr>
            <w:r w:rsidRPr="00BA355D">
              <w:rPr>
                <w:rFonts w:ascii="Arial Narrow" w:hAnsi="Arial Narrow"/>
                <w:bCs/>
                <w:sz w:val="21"/>
                <w:szCs w:val="21"/>
              </w:rPr>
              <w:t>Lehota výstavby</w:t>
            </w:r>
          </w:p>
        </w:tc>
        <w:tc>
          <w:tcPr>
            <w:tcW w:w="7670" w:type="dxa"/>
          </w:tcPr>
          <w:p w14:paraId="267D9564"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Text podčlánku 8.2 sa celý zrušuje a nahrádza nasledovným textom:</w:t>
            </w:r>
          </w:p>
          <w:p w14:paraId="3AD8D9B9"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Zhotoviteľ je povinný dokončiť celé Dielo, každú Sekciu (ak sú) v Lehote výstavby Diela/Sekcie, v termíne Míľnika, vrátane:</w:t>
            </w:r>
          </w:p>
          <w:p w14:paraId="2C25511F"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(a) dosiahnutia vyhovujúceho výsledku Preberacích skúšok a</w:t>
            </w:r>
          </w:p>
          <w:p w14:paraId="2EA5CD9B" w14:textId="50DC8B61"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(b) dokončenia všetkých prác, ktoré sú uvedené v Zmluve, tak ako je to vyžadované pre Dielo, Sekcie (ak je), a</w:t>
            </w:r>
            <w:r w:rsidR="0062739F" w:rsidRPr="00BA355D">
              <w:rPr>
                <w:rFonts w:ascii="Arial Narrow" w:hAnsi="Arial Narrow"/>
                <w:sz w:val="21"/>
                <w:szCs w:val="21"/>
              </w:rPr>
              <w:t> </w:t>
            </w:r>
            <w:r w:rsidRPr="00BA355D">
              <w:rPr>
                <w:rFonts w:ascii="Arial Narrow" w:hAnsi="Arial Narrow"/>
                <w:sz w:val="21"/>
                <w:szCs w:val="21"/>
              </w:rPr>
              <w:t>Míľnik</w:t>
            </w:r>
            <w:r w:rsidR="0062739F" w:rsidRPr="00BA355D">
              <w:rPr>
                <w:rFonts w:ascii="Arial Narrow" w:hAnsi="Arial Narrow"/>
                <w:sz w:val="21"/>
                <w:szCs w:val="21"/>
              </w:rPr>
              <w:t xml:space="preserve">y v zmysle </w:t>
            </w:r>
            <w:r w:rsidR="00DE6B44" w:rsidRPr="00BA355D">
              <w:rPr>
                <w:rFonts w:ascii="Arial Narrow" w:hAnsi="Arial Narrow"/>
                <w:sz w:val="21"/>
                <w:szCs w:val="21"/>
              </w:rPr>
              <w:t>čl.</w:t>
            </w:r>
            <w:r w:rsidR="00E52C19" w:rsidRPr="00BA355D">
              <w:rPr>
                <w:rFonts w:ascii="Arial Narrow" w:hAnsi="Arial Narrow"/>
                <w:sz w:val="21"/>
                <w:szCs w:val="21"/>
              </w:rPr>
              <w:t xml:space="preserve"> 2.3.2.2</w:t>
            </w:r>
            <w:r w:rsidR="00B7566E" w:rsidRPr="00BA355D">
              <w:rPr>
                <w:rFonts w:ascii="Arial Narrow" w:hAnsi="Arial Narrow"/>
                <w:sz w:val="21"/>
                <w:szCs w:val="21"/>
              </w:rPr>
              <w:t xml:space="preserve"> Z</w:t>
            </w:r>
            <w:r w:rsidR="0059218F" w:rsidRPr="00BA355D">
              <w:rPr>
                <w:rFonts w:ascii="Arial Narrow" w:hAnsi="Arial Narrow"/>
                <w:sz w:val="21"/>
                <w:szCs w:val="21"/>
              </w:rPr>
              <w:t>väzok 3 Časť 1 Súťažných podkladov</w:t>
            </w:r>
            <w:r w:rsidRPr="00BA355D">
              <w:rPr>
                <w:rFonts w:ascii="Arial Narrow" w:hAnsi="Arial Narrow"/>
                <w:sz w:val="21"/>
                <w:szCs w:val="21"/>
              </w:rPr>
              <w:t xml:space="preserve">, aby boli považované za dokončené pre účely prevzatia podľa podčlánku 10.1 Preberanie Diela a Sekcií, vrátane definitívneho odsúhlasenia Projektu organizácie dopravy a trvalého dopravného značenia, vypracovania geodetickej dokumentácie každého realizovaného objektu, vykonania všetkých vyžadovaných skúšok a revízii a dodania príslušnej dokumentácie. </w:t>
            </w:r>
          </w:p>
          <w:p w14:paraId="29CD87C1" w14:textId="0A09C49B"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Lehota výstavby zahŕňa čas potrebný na prípravné práce, obstaranie a dodanie Technologických zariadení a Materiálov, výstavbu a dodania kompletnej dokumentácie pre kolaudačné konanie a splnenie povinností Zhotoviteľa podľa podčlánku 1.10 „Preberanie Diela a Sekcií“. Stavebný dozor nie je povinný vydať Preberací protokol podľa podčlánku 10.1 „Preberanie Diela a</w:t>
            </w:r>
            <w:r w:rsidR="00CC4ACA" w:rsidRPr="00BA355D">
              <w:rPr>
                <w:rFonts w:ascii="Arial Narrow" w:hAnsi="Arial Narrow"/>
                <w:sz w:val="21"/>
                <w:szCs w:val="21"/>
              </w:rPr>
              <w:t> </w:t>
            </w:r>
            <w:r w:rsidRPr="00BA355D">
              <w:rPr>
                <w:rFonts w:ascii="Arial Narrow" w:hAnsi="Arial Narrow"/>
                <w:sz w:val="21"/>
                <w:szCs w:val="21"/>
              </w:rPr>
              <w:t>Sekcií</w:t>
            </w:r>
            <w:r w:rsidR="00CC4ACA" w:rsidRPr="00BA355D">
              <w:rPr>
                <w:rFonts w:ascii="Arial Narrow" w:hAnsi="Arial Narrow"/>
                <w:sz w:val="21"/>
                <w:szCs w:val="21"/>
              </w:rPr>
              <w:t>“,</w:t>
            </w:r>
            <w:r w:rsidRPr="00BA355D">
              <w:rPr>
                <w:rFonts w:ascii="Arial Narrow" w:hAnsi="Arial Narrow"/>
                <w:sz w:val="21"/>
                <w:szCs w:val="21"/>
              </w:rPr>
              <w:t xml:space="preserve"> kým všetky náležitosti uvedené v tomto článku nie sú splnené.</w:t>
            </w:r>
          </w:p>
        </w:tc>
      </w:tr>
      <w:tr w:rsidR="00BA355D" w:rsidRPr="00BA355D" w14:paraId="077DF8C2" w14:textId="77777777">
        <w:tc>
          <w:tcPr>
            <w:tcW w:w="1870" w:type="dxa"/>
          </w:tcPr>
          <w:p w14:paraId="72F9A594" w14:textId="77777777" w:rsidR="00A50A8B" w:rsidRPr="00BA355D" w:rsidRDefault="00A50A8B">
            <w:pPr>
              <w:spacing w:before="120" w:after="120" w:line="276" w:lineRule="auto"/>
              <w:ind w:right="141"/>
              <w:rPr>
                <w:rFonts w:ascii="Arial Narrow" w:hAnsi="Arial Narrow"/>
                <w:bCs/>
                <w:sz w:val="21"/>
                <w:szCs w:val="21"/>
              </w:rPr>
            </w:pPr>
            <w:r w:rsidRPr="00BA355D">
              <w:rPr>
                <w:rFonts w:ascii="Arial Narrow" w:hAnsi="Arial Narrow"/>
                <w:bCs/>
                <w:sz w:val="21"/>
                <w:szCs w:val="21"/>
              </w:rPr>
              <w:t xml:space="preserve">8.3 </w:t>
            </w:r>
          </w:p>
          <w:p w14:paraId="6E521EBE" w14:textId="77777777" w:rsidR="00A50A8B" w:rsidRPr="00BA355D" w:rsidRDefault="00A50A8B">
            <w:pPr>
              <w:spacing w:before="120" w:after="120" w:line="276" w:lineRule="auto"/>
              <w:ind w:right="141"/>
              <w:rPr>
                <w:rFonts w:ascii="Arial Narrow" w:hAnsi="Arial Narrow"/>
                <w:bCs/>
                <w:sz w:val="21"/>
                <w:szCs w:val="21"/>
              </w:rPr>
            </w:pPr>
            <w:r w:rsidRPr="00BA355D">
              <w:rPr>
                <w:rFonts w:ascii="Arial Narrow" w:hAnsi="Arial Narrow"/>
                <w:bCs/>
                <w:sz w:val="21"/>
                <w:szCs w:val="21"/>
              </w:rPr>
              <w:t>Harmonogram prác</w:t>
            </w:r>
          </w:p>
        </w:tc>
        <w:tc>
          <w:tcPr>
            <w:tcW w:w="7670" w:type="dxa"/>
          </w:tcPr>
          <w:p w14:paraId="5F724227"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Text podčlánku 8.3 sa zrušuje a nahrádza sa textom, ktorý znie nasledovne:</w:t>
            </w:r>
          </w:p>
          <w:p w14:paraId="3D60B7FF" w14:textId="33C81738"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 xml:space="preserve">Zhotoviteľ ako úspešný uchádzač predložil Objednávateľovi základný Harmonogram prác pri uzatváraní tejto Zmluvy podľa § 56 ods. 5 a 7 </w:t>
            </w:r>
            <w:r w:rsidRPr="00BA355D">
              <w:rPr>
                <w:rFonts w:ascii="Arial Narrow" w:hAnsi="Arial Narrow" w:cs="Arial"/>
                <w:sz w:val="21"/>
                <w:szCs w:val="21"/>
              </w:rPr>
              <w:t>Zákona o verejnom obstarávaní</w:t>
            </w:r>
            <w:r w:rsidRPr="00BA355D">
              <w:rPr>
                <w:rFonts w:ascii="Arial Narrow" w:hAnsi="Arial Narrow"/>
                <w:sz w:val="21"/>
                <w:szCs w:val="21"/>
              </w:rPr>
              <w:t xml:space="preserve"> podľa Požiadaviek na vypracovanie harmonogramu uvedených v Zväzok 3</w:t>
            </w:r>
            <w:r w:rsidR="007D1629" w:rsidRPr="00BA355D">
              <w:rPr>
                <w:rFonts w:ascii="Arial Narrow" w:hAnsi="Arial Narrow"/>
                <w:sz w:val="21"/>
                <w:szCs w:val="21"/>
              </w:rPr>
              <w:t xml:space="preserve"> </w:t>
            </w:r>
            <w:r w:rsidRPr="00BA355D">
              <w:rPr>
                <w:rFonts w:ascii="Arial Narrow" w:hAnsi="Arial Narrow"/>
                <w:sz w:val="21"/>
                <w:szCs w:val="21"/>
              </w:rPr>
              <w:t>Časť 1 Súťažných podkladov. Zhotoviteľ je pri vypracovaní Harmonogramu prác povinný dodržať termíny Míľnikov, ktorých vecný rozsah je bližšie špecifikovaný v</w:t>
            </w:r>
            <w:r w:rsidR="003108B4" w:rsidRPr="00BA355D">
              <w:rPr>
                <w:rFonts w:ascii="Arial Narrow" w:hAnsi="Arial Narrow"/>
                <w:sz w:val="21"/>
                <w:szCs w:val="21"/>
              </w:rPr>
              <w:t> čl. 2.3.2.2</w:t>
            </w:r>
            <w:r w:rsidRPr="00BA355D">
              <w:rPr>
                <w:rFonts w:ascii="Arial Narrow" w:hAnsi="Arial Narrow"/>
                <w:sz w:val="21"/>
                <w:szCs w:val="21"/>
              </w:rPr>
              <w:t xml:space="preserve"> Zväzku 3 Časť 1 Súťažných podkladov.</w:t>
            </w:r>
          </w:p>
          <w:p w14:paraId="427F85B5"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Základný Harmonogram prác bude označený ako verzia 0 (</w:t>
            </w:r>
            <w:proofErr w:type="spellStart"/>
            <w:r w:rsidRPr="00BA355D">
              <w:rPr>
                <w:rFonts w:ascii="Arial Narrow" w:hAnsi="Arial Narrow"/>
                <w:sz w:val="21"/>
                <w:szCs w:val="21"/>
              </w:rPr>
              <w:t>baseline</w:t>
            </w:r>
            <w:proofErr w:type="spellEnd"/>
            <w:r w:rsidRPr="00BA355D">
              <w:rPr>
                <w:rFonts w:ascii="Arial Narrow" w:hAnsi="Arial Narrow"/>
                <w:sz w:val="21"/>
                <w:szCs w:val="21"/>
              </w:rPr>
              <w:t>), a každá následná revízia Harmonogramu prác bude očíslovaná v postupnom poradí, pričom prvá bude revízia 1 (re-</w:t>
            </w:r>
            <w:proofErr w:type="spellStart"/>
            <w:r w:rsidRPr="00BA355D">
              <w:rPr>
                <w:rFonts w:ascii="Arial Narrow" w:hAnsi="Arial Narrow"/>
                <w:sz w:val="21"/>
                <w:szCs w:val="21"/>
              </w:rPr>
              <w:t>baseline</w:t>
            </w:r>
            <w:proofErr w:type="spellEnd"/>
            <w:r w:rsidRPr="00BA355D">
              <w:rPr>
                <w:rFonts w:ascii="Arial Narrow" w:hAnsi="Arial Narrow"/>
                <w:sz w:val="21"/>
                <w:szCs w:val="21"/>
              </w:rPr>
              <w:t xml:space="preserve"> 1), druhá bude revízia 2 (re-</w:t>
            </w:r>
            <w:proofErr w:type="spellStart"/>
            <w:r w:rsidRPr="00BA355D">
              <w:rPr>
                <w:rFonts w:ascii="Arial Narrow" w:hAnsi="Arial Narrow"/>
                <w:sz w:val="21"/>
                <w:szCs w:val="21"/>
              </w:rPr>
              <w:t>baseline</w:t>
            </w:r>
            <w:proofErr w:type="spellEnd"/>
            <w:r w:rsidRPr="00BA355D">
              <w:rPr>
                <w:rFonts w:ascii="Arial Narrow" w:hAnsi="Arial Narrow"/>
                <w:sz w:val="21"/>
                <w:szCs w:val="21"/>
              </w:rPr>
              <w:t xml:space="preserve"> 2), a tak ďalej.</w:t>
            </w:r>
          </w:p>
          <w:p w14:paraId="313942F4"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Základný Harmonogram prác a každý revidovaný Harmonogram prác bude predložený Stavebnému dozoru v jednej papierovej kópii, v jednej elektronickej kópii a v dodatočných papierových kópiách (ak sú) ako je uvedené v Zmluvných údajoch. Vecný Harmonogram bude obsahovať:</w:t>
            </w:r>
          </w:p>
          <w:p w14:paraId="7CCA4814"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a)</w:t>
            </w:r>
            <w:r w:rsidRPr="00BA355D">
              <w:rPr>
                <w:rFonts w:ascii="Arial Narrow" w:hAnsi="Arial Narrow"/>
                <w:sz w:val="21"/>
                <w:szCs w:val="21"/>
              </w:rPr>
              <w:tab/>
              <w:t>Dátum začatia a Lehotu výstavby Diela alebo každej Sekcie (ak sú);</w:t>
            </w:r>
          </w:p>
          <w:p w14:paraId="773C255E"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b)</w:t>
            </w:r>
            <w:r w:rsidRPr="00BA355D">
              <w:rPr>
                <w:rFonts w:ascii="Arial Narrow" w:hAnsi="Arial Narrow"/>
                <w:sz w:val="21"/>
                <w:szCs w:val="21"/>
              </w:rPr>
              <w:tab/>
              <w:t>dátum práva prístupu a držby (každej časti) Staveniska, kedy podľa času (časov) uvedeného v Zmluve má byť Zhotoviteľovi odovzdané. Ak tak nie je uvedené, dátumy, kedy Zhotoviteľ vyžaduje, aby mu Objednávateľ umožnil právo prístupu a držbu (každej časti) Staveniska;</w:t>
            </w:r>
          </w:p>
          <w:p w14:paraId="59727BF6" w14:textId="1E2F9FEE"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c)</w:t>
            </w:r>
            <w:r w:rsidRPr="00BA355D">
              <w:rPr>
                <w:rFonts w:ascii="Arial Narrow" w:hAnsi="Arial Narrow"/>
                <w:sz w:val="21"/>
                <w:szCs w:val="21"/>
              </w:rPr>
              <w:tab/>
              <w:t>poradie v akom Zhotoviteľ zamýšľa Dielo vyhotovovať, vrátane predpokladaného časovania každého stupňa projektovania (ak je), prípravy a predloženia Dokumentácie Zhotoviteľa, obstarávania dodávok, výroby, inšpekcie, dodania na Stavenisko, výstavby, montáže, inštalácie, prác vykonávaných každým nominovaným Subdodávateľom a</w:t>
            </w:r>
            <w:r w:rsidR="005C60B8" w:rsidRPr="00BA355D">
              <w:rPr>
                <w:rFonts w:ascii="Arial Narrow" w:hAnsi="Arial Narrow"/>
                <w:sz w:val="21"/>
                <w:szCs w:val="21"/>
              </w:rPr>
              <w:t> </w:t>
            </w:r>
            <w:r w:rsidRPr="00BA355D">
              <w:rPr>
                <w:rFonts w:ascii="Arial Narrow" w:hAnsi="Arial Narrow"/>
                <w:sz w:val="21"/>
                <w:szCs w:val="21"/>
              </w:rPr>
              <w:t>skúšania</w:t>
            </w:r>
            <w:r w:rsidR="005C60B8" w:rsidRPr="00BA355D">
              <w:rPr>
                <w:rFonts w:ascii="Arial Narrow" w:hAnsi="Arial Narrow"/>
                <w:sz w:val="21"/>
                <w:szCs w:val="21"/>
              </w:rPr>
              <w:t>;</w:t>
            </w:r>
          </w:p>
          <w:p w14:paraId="180A6D1A" w14:textId="2417261C"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d)</w:t>
            </w:r>
            <w:r w:rsidRPr="00BA355D">
              <w:rPr>
                <w:rFonts w:ascii="Arial Narrow" w:hAnsi="Arial Narrow"/>
                <w:sz w:val="21"/>
                <w:szCs w:val="21"/>
              </w:rPr>
              <w:tab/>
              <w:t xml:space="preserve">Doba na preskúmanie Dokumentácie Zhotoviteľa v zmysle podčlánku 5.2 v súlade s Požiadavkami </w:t>
            </w:r>
            <w:r w:rsidR="005C60B8" w:rsidRPr="00BA355D">
              <w:rPr>
                <w:rFonts w:ascii="Arial Narrow" w:hAnsi="Arial Narrow"/>
                <w:sz w:val="21"/>
                <w:szCs w:val="21"/>
              </w:rPr>
              <w:t>O</w:t>
            </w:r>
            <w:r w:rsidRPr="00BA355D">
              <w:rPr>
                <w:rFonts w:ascii="Arial Narrow" w:hAnsi="Arial Narrow"/>
                <w:sz w:val="21"/>
                <w:szCs w:val="21"/>
              </w:rPr>
              <w:t>bjednávateľa</w:t>
            </w:r>
            <w:r w:rsidR="005C60B8" w:rsidRPr="00BA355D">
              <w:rPr>
                <w:rFonts w:ascii="Arial Narrow" w:hAnsi="Arial Narrow"/>
                <w:sz w:val="21"/>
                <w:szCs w:val="21"/>
              </w:rPr>
              <w:t>;</w:t>
            </w:r>
          </w:p>
          <w:p w14:paraId="63084507"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e)</w:t>
            </w:r>
            <w:r w:rsidRPr="00BA355D">
              <w:rPr>
                <w:rFonts w:ascii="Arial Narrow" w:hAnsi="Arial Narrow"/>
                <w:sz w:val="21"/>
                <w:szCs w:val="21"/>
              </w:rPr>
              <w:tab/>
              <w:t>postupnosť a časovanie inšpekcií a skúšok špecifikovaných alebo vyžadovaných Zmluvou;</w:t>
            </w:r>
          </w:p>
          <w:p w14:paraId="4F4CFB6D"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f)</w:t>
            </w:r>
            <w:r w:rsidRPr="00BA355D">
              <w:rPr>
                <w:rFonts w:ascii="Arial Narrow" w:hAnsi="Arial Narrow"/>
                <w:sz w:val="21"/>
                <w:szCs w:val="21"/>
              </w:rPr>
              <w:tab/>
              <w:t>pre revidovaný Harmonogram prác: postupnosť a časovanie nápravných prác (ak sú), pre ktoré Stavebný dozor vydal oznámenie podľa článku 7.5 [Nedostatky a zamietnutie] a/alebo nápravných prác (ak sú) inštruovaných podľa článku 7.6 [Nápravné práce];</w:t>
            </w:r>
          </w:p>
          <w:p w14:paraId="5756754A"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g)</w:t>
            </w:r>
            <w:r w:rsidRPr="00BA355D">
              <w:rPr>
                <w:rFonts w:ascii="Arial Narrow" w:hAnsi="Arial Narrow"/>
                <w:sz w:val="21"/>
                <w:szCs w:val="21"/>
              </w:rPr>
              <w:tab/>
              <w:t>všetky činnosti logicky naviazané a ukazujúce najskoršie a najneskoršie začiatočné a konečné dátumy pre každú činnosť, plávanie/vôľu (ak je) a kritickú cestu (cesty);</w:t>
            </w:r>
          </w:p>
          <w:p w14:paraId="2ADE78EB"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h)</w:t>
            </w:r>
            <w:r w:rsidRPr="00BA355D">
              <w:rPr>
                <w:rFonts w:ascii="Arial Narrow" w:hAnsi="Arial Narrow"/>
                <w:sz w:val="21"/>
                <w:szCs w:val="21"/>
              </w:rPr>
              <w:tab/>
              <w:t>dátumy všetkých miestne uznávaných dní pracovného pokoja a období dovoleniek (ak sú);</w:t>
            </w:r>
          </w:p>
          <w:p w14:paraId="33D18B77" w14:textId="65BDFE4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i)</w:t>
            </w:r>
            <w:r w:rsidRPr="00BA355D">
              <w:rPr>
                <w:rFonts w:ascii="Arial Narrow" w:hAnsi="Arial Narrow"/>
                <w:sz w:val="21"/>
                <w:szCs w:val="21"/>
              </w:rPr>
              <w:tab/>
              <w:t>všetk</w:t>
            </w:r>
            <w:r w:rsidR="00D1624C" w:rsidRPr="00BA355D">
              <w:rPr>
                <w:rFonts w:ascii="Arial Narrow" w:hAnsi="Arial Narrow"/>
                <w:sz w:val="21"/>
                <w:szCs w:val="21"/>
              </w:rPr>
              <w:t>y</w:t>
            </w:r>
            <w:r w:rsidRPr="00BA355D">
              <w:rPr>
                <w:rFonts w:ascii="Arial Narrow" w:hAnsi="Arial Narrow"/>
                <w:sz w:val="21"/>
                <w:szCs w:val="21"/>
              </w:rPr>
              <w:t xml:space="preserve"> kľúčov</w:t>
            </w:r>
            <w:r w:rsidR="00D1624C" w:rsidRPr="00BA355D">
              <w:rPr>
                <w:rFonts w:ascii="Arial Narrow" w:hAnsi="Arial Narrow"/>
                <w:sz w:val="21"/>
                <w:szCs w:val="21"/>
              </w:rPr>
              <w:t>é</w:t>
            </w:r>
            <w:r w:rsidRPr="00BA355D">
              <w:rPr>
                <w:rFonts w:ascii="Arial Narrow" w:hAnsi="Arial Narrow"/>
                <w:sz w:val="21"/>
                <w:szCs w:val="21"/>
              </w:rPr>
              <w:t xml:space="preserve"> dátum</w:t>
            </w:r>
            <w:r w:rsidR="00D1624C" w:rsidRPr="00BA355D">
              <w:rPr>
                <w:rFonts w:ascii="Arial Narrow" w:hAnsi="Arial Narrow"/>
                <w:sz w:val="21"/>
                <w:szCs w:val="21"/>
              </w:rPr>
              <w:t>y</w:t>
            </w:r>
            <w:r w:rsidRPr="00BA355D">
              <w:rPr>
                <w:rFonts w:ascii="Arial Narrow" w:hAnsi="Arial Narrow"/>
                <w:sz w:val="21"/>
                <w:szCs w:val="21"/>
              </w:rPr>
              <w:t xml:space="preserve"> dodania Zariadení a Materiálov;</w:t>
            </w:r>
          </w:p>
          <w:p w14:paraId="08E021A3" w14:textId="44D0CF19"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j)</w:t>
            </w:r>
            <w:r w:rsidRPr="00BA355D">
              <w:rPr>
                <w:rFonts w:ascii="Arial Narrow" w:hAnsi="Arial Narrow"/>
                <w:sz w:val="21"/>
                <w:szCs w:val="21"/>
              </w:rPr>
              <w:tab/>
              <w:t xml:space="preserve">pre revidovaný Harmonogram a pre každú činnosť: skutočný postup k relevantnému dátumu, akékoľvek omeškanie takéhoto postupu a dôsledky takéhoto omeškania na ostatné činnosti (ak sú); </w:t>
            </w:r>
          </w:p>
          <w:p w14:paraId="19770FAF"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k)</w:t>
            </w:r>
            <w:r w:rsidRPr="00BA355D">
              <w:rPr>
                <w:rFonts w:ascii="Arial Narrow" w:hAnsi="Arial Narrow"/>
                <w:sz w:val="21"/>
                <w:szCs w:val="21"/>
              </w:rPr>
              <w:tab/>
              <w:t>podpornú správu, ktorá obsahuje</w:t>
            </w:r>
          </w:p>
          <w:p w14:paraId="07A15929"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(i)</w:t>
            </w:r>
            <w:r w:rsidRPr="00BA355D">
              <w:rPr>
                <w:rFonts w:ascii="Arial Narrow" w:hAnsi="Arial Narrow"/>
                <w:sz w:val="21"/>
                <w:szCs w:val="21"/>
              </w:rPr>
              <w:tab/>
              <w:t>popis všetkých hlavných etáp vyhotovovania Diela;</w:t>
            </w:r>
          </w:p>
          <w:p w14:paraId="53E6304B"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(ii)</w:t>
            </w:r>
            <w:r w:rsidRPr="00BA355D">
              <w:rPr>
                <w:rFonts w:ascii="Arial Narrow" w:hAnsi="Arial Narrow"/>
                <w:sz w:val="21"/>
                <w:szCs w:val="21"/>
              </w:rPr>
              <w:tab/>
              <w:t>všeobecný popis metód, ktoré Zhotoviteľ zamýšľa použiť pri vyhotovovaní Diela;</w:t>
            </w:r>
          </w:p>
          <w:p w14:paraId="40D78224"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(iii)</w:t>
            </w:r>
            <w:r w:rsidRPr="00BA355D">
              <w:rPr>
                <w:rFonts w:ascii="Arial Narrow" w:hAnsi="Arial Narrow"/>
                <w:sz w:val="21"/>
                <w:szCs w:val="21"/>
              </w:rPr>
              <w:tab/>
              <w:t>detaily naznačujúce Zhotoviteľov primeraný odhad počtu Zhotoviteľovho personálu podľa zaradenia a Zhotoviteľovho vybavenia podľa typu vyžadovaného na Stavenisku pre každú z hlavných etáp vyhotovovania Diela;</w:t>
            </w:r>
          </w:p>
          <w:p w14:paraId="26A87134"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(iv)</w:t>
            </w:r>
            <w:r w:rsidRPr="00BA355D">
              <w:rPr>
                <w:rFonts w:ascii="Arial Narrow" w:hAnsi="Arial Narrow"/>
                <w:sz w:val="21"/>
                <w:szCs w:val="21"/>
              </w:rPr>
              <w:tab/>
              <w:t>ak sa jedná o revidovaný harmonogram, identifikáciu každej závažnej zmeny (zmien) oproti predchádzajúcemu harmonogramu predloženému Zhotoviteľom;</w:t>
            </w:r>
          </w:p>
          <w:p w14:paraId="270B8E5E"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(v)</w:t>
            </w:r>
            <w:r w:rsidRPr="00BA355D">
              <w:tab/>
            </w:r>
            <w:r w:rsidRPr="00BA355D">
              <w:rPr>
                <w:rFonts w:ascii="Arial Narrow" w:hAnsi="Arial Narrow"/>
                <w:sz w:val="21"/>
                <w:szCs w:val="21"/>
              </w:rPr>
              <w:t>návrh Zhotoviteľa na prekonanie dôsledkov ktoréhokoľvek (ktorýchkoľvek)  oneskorenia(í) na postup prác na Diele.</w:t>
            </w:r>
          </w:p>
          <w:p w14:paraId="016161A7"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Zhotoviteľ je povinný počas realizácie Diela vždy ku koncu kalendárneho mesiaca predložiť Stavebnému dozoru návrh revízie Harmonogramu prác, ktorý presne odzrkadľuje skutočný postup na Diele a bude v súlade s Požiadavkami na vypracovanie harmonogramu.</w:t>
            </w:r>
          </w:p>
          <w:p w14:paraId="0FEBEB4F"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 xml:space="preserve">Vždy keď ku koncu kalendárneho mesiaca sú splnené podmienky podľa podčlánku 8.6 (a), (b) tejto Zmluvy, je Zhotoviteľ povinný postupovať v súlade s </w:t>
            </w:r>
            <w:proofErr w:type="spellStart"/>
            <w:r w:rsidRPr="00BA355D">
              <w:rPr>
                <w:rFonts w:ascii="Arial Narrow" w:hAnsi="Arial Narrow"/>
                <w:sz w:val="21"/>
                <w:szCs w:val="21"/>
              </w:rPr>
              <w:t>podčlánkom</w:t>
            </w:r>
            <w:proofErr w:type="spellEnd"/>
            <w:r w:rsidRPr="00BA355D">
              <w:rPr>
                <w:rFonts w:ascii="Arial Narrow" w:hAnsi="Arial Narrow"/>
                <w:sz w:val="21"/>
                <w:szCs w:val="21"/>
              </w:rPr>
              <w:t xml:space="preserve"> 8.6 tejto Zmluvy a týmto </w:t>
            </w:r>
            <w:proofErr w:type="spellStart"/>
            <w:r w:rsidRPr="00BA355D">
              <w:rPr>
                <w:rFonts w:ascii="Arial Narrow" w:hAnsi="Arial Narrow"/>
                <w:sz w:val="21"/>
                <w:szCs w:val="21"/>
              </w:rPr>
              <w:t>podčlánkom</w:t>
            </w:r>
            <w:proofErr w:type="spellEnd"/>
            <w:r w:rsidRPr="00BA355D">
              <w:rPr>
                <w:rFonts w:ascii="Arial Narrow" w:hAnsi="Arial Narrow"/>
                <w:sz w:val="21"/>
                <w:szCs w:val="21"/>
              </w:rPr>
              <w:t>. To platí aj v prípade, keď zo Správy o postupe podľa podčlánku 4.21 (h) Zmluvy z porovnania skutočného a plánovaného postupu vyplýva, že je ohrozené dokončenie Diela v relevantnej Lehote výstavby.</w:t>
            </w:r>
          </w:p>
          <w:p w14:paraId="68AEEC8C"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Stavebný dozor je povinný do 14 dní od doručenia návrhu revízie Harmonogramu prác preskúmať Zhotoviteľom predložený návrh a je oprávnený vydať Zhotoviteľovi oznámenie, v ktorom uvedie a zdôvodní v čom návrh nie je v súlade so Zmluvou, neodzrkadľuje skutočný postup na Diele, alebo je inak v nesúlade so záväzkami Zhotoviteľa.</w:t>
            </w:r>
          </w:p>
          <w:p w14:paraId="19B59AB4" w14:textId="4538D72F"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Ak Stavebný dozor do 14 dní od doručenia návrhu revidovaného Harmonogramu prác vydá Zhotoviteľovi oznámenie o nesúlade návrhu Harmonogramu prác podľa predchádzajúceho odstavca, Zhotoviteľ je povinný odstrániť všetky nesúlady v predloženom návrhu a predložiť návrh revidovaného Harmonogram</w:t>
            </w:r>
            <w:r w:rsidR="002C59F2" w:rsidRPr="00BA355D">
              <w:rPr>
                <w:rFonts w:ascii="Arial Narrow" w:hAnsi="Arial Narrow"/>
                <w:sz w:val="21"/>
                <w:szCs w:val="21"/>
              </w:rPr>
              <w:t>u</w:t>
            </w:r>
            <w:r w:rsidRPr="00BA355D">
              <w:rPr>
                <w:rFonts w:ascii="Arial Narrow" w:hAnsi="Arial Narrow"/>
                <w:sz w:val="21"/>
                <w:szCs w:val="21"/>
              </w:rPr>
              <w:t xml:space="preserve"> prác do 14 dní od doručenia. Stavebný dozor tento druhý návrh opätovne preskúma a postupuje podľa tohto podčlánku. Ak Stavebný dozor vydá Zhotoviteľovi oznámenie o nesúlade tohto druhého návrhu revidovaného Harmonogramu prác má sa za to, že Zhotoviteľ porušil povinnosť predložiť Harmonogram prác v súlade s týmto </w:t>
            </w:r>
            <w:proofErr w:type="spellStart"/>
            <w:r w:rsidRPr="00BA355D">
              <w:rPr>
                <w:rFonts w:ascii="Arial Narrow" w:hAnsi="Arial Narrow"/>
                <w:sz w:val="21"/>
                <w:szCs w:val="21"/>
              </w:rPr>
              <w:t>podčlánkom</w:t>
            </w:r>
            <w:proofErr w:type="spellEnd"/>
            <w:r w:rsidRPr="00BA355D">
              <w:rPr>
                <w:rFonts w:ascii="Arial Narrow" w:hAnsi="Arial Narrow"/>
                <w:sz w:val="21"/>
                <w:szCs w:val="21"/>
              </w:rPr>
              <w:t xml:space="preserve"> 8.3 Zmluvy predložiť revidovaný Harmonogram prác. Porušenie tejto povinnosti Zhotoviteľa sa nedotýka povinnosti Zhotoviteľa predložiť riadny revidovaný Harmonogram prác, ktorý bude v súlade so Zmluvou a reálnym postupom na Diele, Objednávateľovi však vzniká právo uplatniť nápravné prostriedky podľa tejto Zmluvy.</w:t>
            </w:r>
          </w:p>
          <w:p w14:paraId="66FCB378" w14:textId="19A5BBBD"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 xml:space="preserve">Ak Stavebný dozor nevydá oznámenie o nesúlade návrhu revidovaného Harmonogramu prác do 14 dní od doručenia návrhu, stáva sa predložený návrh platnou revíziou Harmonogramu prác a Zhotoviteľ je povinný podľa tejto revízie postupovať na Diele. Personál </w:t>
            </w:r>
            <w:r w:rsidR="00211B3E" w:rsidRPr="00BA355D">
              <w:rPr>
                <w:rFonts w:ascii="Arial Narrow" w:hAnsi="Arial Narrow"/>
                <w:sz w:val="21"/>
                <w:szCs w:val="21"/>
              </w:rPr>
              <w:t>O</w:t>
            </w:r>
            <w:r w:rsidRPr="00BA355D">
              <w:rPr>
                <w:rFonts w:ascii="Arial Narrow" w:hAnsi="Arial Narrow"/>
                <w:sz w:val="21"/>
                <w:szCs w:val="21"/>
              </w:rPr>
              <w:t>bjednávateľa sa pri plánovaní svojich úkonov ohľadom Diela spolieha na túto platnú revíziu Harmonogramu prác.</w:t>
            </w:r>
          </w:p>
        </w:tc>
      </w:tr>
      <w:tr w:rsidR="00BA355D" w:rsidRPr="00BA355D" w14:paraId="21EED872" w14:textId="77777777">
        <w:tc>
          <w:tcPr>
            <w:tcW w:w="1870" w:type="dxa"/>
          </w:tcPr>
          <w:p w14:paraId="06BCEF1D" w14:textId="77777777" w:rsidR="00A50A8B" w:rsidRPr="00BA355D" w:rsidRDefault="00A50A8B">
            <w:pPr>
              <w:spacing w:before="120" w:after="120" w:line="276" w:lineRule="auto"/>
              <w:ind w:right="141"/>
              <w:rPr>
                <w:rFonts w:ascii="Arial Narrow" w:hAnsi="Arial Narrow"/>
                <w:bCs/>
                <w:sz w:val="21"/>
                <w:szCs w:val="21"/>
              </w:rPr>
            </w:pPr>
            <w:r w:rsidRPr="00BA355D">
              <w:rPr>
                <w:rFonts w:ascii="Arial Narrow" w:hAnsi="Arial Narrow"/>
                <w:bCs/>
                <w:sz w:val="21"/>
                <w:szCs w:val="21"/>
              </w:rPr>
              <w:t>8.4</w:t>
            </w:r>
          </w:p>
          <w:p w14:paraId="192DEDB3" w14:textId="77777777" w:rsidR="00A50A8B" w:rsidRPr="00BA355D" w:rsidRDefault="00A50A8B">
            <w:pPr>
              <w:spacing w:before="120" w:after="120" w:line="276" w:lineRule="auto"/>
              <w:ind w:right="141"/>
              <w:rPr>
                <w:rFonts w:ascii="Arial Narrow" w:hAnsi="Arial Narrow"/>
                <w:bCs/>
                <w:sz w:val="21"/>
                <w:szCs w:val="21"/>
              </w:rPr>
            </w:pPr>
            <w:r w:rsidRPr="00BA355D">
              <w:rPr>
                <w:rFonts w:ascii="Arial Narrow" w:hAnsi="Arial Narrow"/>
                <w:bCs/>
                <w:sz w:val="21"/>
                <w:szCs w:val="21"/>
              </w:rPr>
              <w:t>Predĺženie Lehoty výstavby</w:t>
            </w:r>
          </w:p>
        </w:tc>
        <w:tc>
          <w:tcPr>
            <w:tcW w:w="7670" w:type="dxa"/>
          </w:tcPr>
          <w:p w14:paraId="1204AE6B"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Na koniec podčlánku 8.4 sa vkladá nasledovný text:</w:t>
            </w:r>
          </w:p>
          <w:p w14:paraId="58A3EFCC"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V prípade predĺženia Lehoty výstavby Stavebný dozor preskúma, či neboli dotknuté Míľniky. Pokiaľ sa potvrdí, že niektorý z Míľnikov bol dotknutý, v procese schvaľovania predĺženia Lehoty výstavby Stavebný dozor rozhodne o posune dotknutého Míľnika primerane o schválenú dobu predĺženia Lehoty výstavby.</w:t>
            </w:r>
          </w:p>
          <w:p w14:paraId="24335667"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Zhotoviteľ je povinný v oznámení o nároku na predĺženie Lehoty výstavby predložiť analýzu dopadu udalosti alebo okolnosti na čas vo forme porovnania skutočného postupu a plánovaného postupu podľa Harmonogramu prác aj s návrhom možných opatrení ako zamedziť alebo znížiť omeškanie Lehoty výstavby.</w:t>
            </w:r>
          </w:p>
          <w:p w14:paraId="60867978" w14:textId="4DBA9AB3" w:rsidR="00A50A8B" w:rsidRPr="00BA355D" w:rsidRDefault="00A50A8B">
            <w:pPr>
              <w:spacing w:before="120" w:after="120" w:line="276" w:lineRule="auto"/>
              <w:ind w:right="141"/>
              <w:jc w:val="both"/>
              <w:rPr>
                <w:rFonts w:ascii="Arial Narrow" w:hAnsi="Arial Narrow"/>
                <w:sz w:val="21"/>
                <w:szCs w:val="21"/>
              </w:rPr>
            </w:pPr>
            <w:proofErr w:type="spellStart"/>
            <w:r w:rsidRPr="00BA355D">
              <w:rPr>
                <w:rFonts w:ascii="Arial Narrow" w:hAnsi="Arial Narrow"/>
                <w:sz w:val="21"/>
                <w:szCs w:val="21"/>
              </w:rPr>
              <w:t>Podčlánok</w:t>
            </w:r>
            <w:proofErr w:type="spellEnd"/>
            <w:r w:rsidRPr="00BA355D">
              <w:rPr>
                <w:rFonts w:ascii="Arial Narrow" w:hAnsi="Arial Narrow"/>
                <w:sz w:val="21"/>
                <w:szCs w:val="21"/>
              </w:rPr>
              <w:t xml:space="preserve"> 13.3 (Zmeny a úpravy) sa aplikuje na revidované metódy, vrátane akceleračného bonusu</w:t>
            </w:r>
            <w:r w:rsidR="007A2ABF" w:rsidRPr="00BA355D">
              <w:rPr>
                <w:rFonts w:ascii="Arial Narrow" w:hAnsi="Arial Narrow"/>
                <w:sz w:val="21"/>
                <w:szCs w:val="21"/>
              </w:rPr>
              <w:t xml:space="preserve"> a bonusov za skoršie splnenie Míľnikov</w:t>
            </w:r>
            <w:r w:rsidRPr="00BA355D">
              <w:rPr>
                <w:rFonts w:ascii="Arial Narrow" w:hAnsi="Arial Narrow"/>
                <w:sz w:val="21"/>
                <w:szCs w:val="21"/>
              </w:rPr>
              <w:t xml:space="preserve">, navrhnuté Stavebným dozorom za účelom zrýchlenia postupu v dôsledku časových vplyvov udalostí/okolností uplatnených Zhotoviteľom podľa podčlánku 8.4 (Predĺženie Lehoty výstavby). </w:t>
            </w:r>
            <w:r w:rsidR="006E4DDE" w:rsidRPr="00BA355D">
              <w:rPr>
                <w:rFonts w:ascii="Arial Narrow" w:hAnsi="Arial Narrow"/>
                <w:sz w:val="21"/>
                <w:szCs w:val="21"/>
              </w:rPr>
              <w:t>Výška akceleračného bonusu</w:t>
            </w:r>
            <w:r w:rsidR="007A2ABF" w:rsidRPr="00BA355D">
              <w:rPr>
                <w:rFonts w:ascii="Arial Narrow" w:hAnsi="Arial Narrow"/>
                <w:sz w:val="21"/>
                <w:szCs w:val="21"/>
              </w:rPr>
              <w:t xml:space="preserve"> a bonusov za skoršie splnenie Míľnikov</w:t>
            </w:r>
            <w:r w:rsidR="00534A17" w:rsidRPr="00BA355D">
              <w:rPr>
                <w:rFonts w:ascii="Arial Narrow" w:hAnsi="Arial Narrow"/>
                <w:sz w:val="21"/>
                <w:szCs w:val="21"/>
              </w:rPr>
              <w:t xml:space="preserve"> a</w:t>
            </w:r>
            <w:r w:rsidR="007A2ABF" w:rsidRPr="00BA355D">
              <w:rPr>
                <w:rFonts w:ascii="Arial Narrow" w:hAnsi="Arial Narrow"/>
                <w:sz w:val="21"/>
                <w:szCs w:val="21"/>
              </w:rPr>
              <w:t>ko aj</w:t>
            </w:r>
            <w:r w:rsidR="00534A17" w:rsidRPr="00BA355D">
              <w:rPr>
                <w:rFonts w:ascii="Arial Narrow" w:hAnsi="Arial Narrow"/>
                <w:sz w:val="21"/>
                <w:szCs w:val="21"/>
              </w:rPr>
              <w:t xml:space="preserve"> podmienky </w:t>
            </w:r>
            <w:r w:rsidR="007A2ABF" w:rsidRPr="00BA355D">
              <w:rPr>
                <w:rFonts w:ascii="Arial Narrow" w:hAnsi="Arial Narrow"/>
                <w:sz w:val="21"/>
                <w:szCs w:val="21"/>
              </w:rPr>
              <w:t>ich</w:t>
            </w:r>
            <w:r w:rsidR="00534A17" w:rsidRPr="00BA355D">
              <w:rPr>
                <w:rFonts w:ascii="Arial Narrow" w:hAnsi="Arial Narrow"/>
                <w:sz w:val="21"/>
                <w:szCs w:val="21"/>
              </w:rPr>
              <w:t xml:space="preserve"> uplatnenia</w:t>
            </w:r>
            <w:r w:rsidR="006E4DDE" w:rsidRPr="00BA355D">
              <w:rPr>
                <w:rFonts w:ascii="Arial Narrow" w:hAnsi="Arial Narrow"/>
                <w:sz w:val="21"/>
                <w:szCs w:val="21"/>
              </w:rPr>
              <w:t xml:space="preserve"> </w:t>
            </w:r>
            <w:r w:rsidR="00534A17" w:rsidRPr="00BA355D">
              <w:rPr>
                <w:rFonts w:ascii="Arial Narrow" w:hAnsi="Arial Narrow"/>
                <w:sz w:val="21"/>
                <w:szCs w:val="21"/>
              </w:rPr>
              <w:t>sú upravené v podčlánku 13.2</w:t>
            </w:r>
            <w:r w:rsidRPr="00BA355D">
              <w:rPr>
                <w:rFonts w:ascii="Arial Narrow" w:hAnsi="Arial Narrow"/>
                <w:sz w:val="21"/>
                <w:szCs w:val="21"/>
              </w:rPr>
              <w:t>. Stavebný dozor pri aplikovaní postupu podčlánku 13.3 (Zmeny a úpravy) primerane zohľadňuje postup navrhnutý v podčlánku 13.2 (Akceleračný bonus</w:t>
            </w:r>
            <w:r w:rsidR="007A2ABF" w:rsidRPr="00BA355D">
              <w:rPr>
                <w:rFonts w:ascii="Arial Narrow" w:hAnsi="Arial Narrow"/>
                <w:sz w:val="21"/>
                <w:szCs w:val="21"/>
              </w:rPr>
              <w:t xml:space="preserve"> a bonus za skoršie splnenie Míľnikov</w:t>
            </w:r>
            <w:r w:rsidRPr="00BA355D">
              <w:rPr>
                <w:rFonts w:ascii="Arial Narrow" w:hAnsi="Arial Narrow"/>
                <w:sz w:val="21"/>
                <w:szCs w:val="21"/>
              </w:rPr>
              <w:t>).</w:t>
            </w:r>
          </w:p>
        </w:tc>
      </w:tr>
      <w:tr w:rsidR="00BA355D" w:rsidRPr="00BA355D" w14:paraId="4D3BC145" w14:textId="77777777">
        <w:tc>
          <w:tcPr>
            <w:tcW w:w="1870" w:type="dxa"/>
          </w:tcPr>
          <w:p w14:paraId="62F25DCF" w14:textId="77777777" w:rsidR="00A50A8B" w:rsidRPr="00BA355D" w:rsidRDefault="00A50A8B">
            <w:pPr>
              <w:spacing w:before="120" w:after="120" w:line="276" w:lineRule="auto"/>
              <w:ind w:right="141"/>
              <w:rPr>
                <w:rFonts w:ascii="Arial Narrow" w:hAnsi="Arial Narrow"/>
                <w:bCs/>
                <w:sz w:val="21"/>
                <w:szCs w:val="21"/>
              </w:rPr>
            </w:pPr>
            <w:r w:rsidRPr="00BA355D">
              <w:rPr>
                <w:rFonts w:ascii="Arial Narrow" w:hAnsi="Arial Narrow"/>
                <w:bCs/>
                <w:sz w:val="21"/>
                <w:szCs w:val="21"/>
              </w:rPr>
              <w:t>8.5</w:t>
            </w:r>
          </w:p>
          <w:p w14:paraId="0705CA95" w14:textId="77777777" w:rsidR="00A50A8B" w:rsidRPr="00BA355D" w:rsidRDefault="00A50A8B">
            <w:pPr>
              <w:spacing w:before="120" w:after="120" w:line="276" w:lineRule="auto"/>
              <w:ind w:right="141"/>
              <w:rPr>
                <w:rFonts w:ascii="Arial Narrow" w:hAnsi="Arial Narrow"/>
                <w:bCs/>
                <w:sz w:val="21"/>
                <w:szCs w:val="21"/>
              </w:rPr>
            </w:pPr>
            <w:r w:rsidRPr="00BA355D">
              <w:rPr>
                <w:rFonts w:ascii="Arial Narrow" w:hAnsi="Arial Narrow"/>
                <w:bCs/>
                <w:sz w:val="21"/>
                <w:szCs w:val="21"/>
              </w:rPr>
              <w:t>Oneskorenie spôsobené úradmi</w:t>
            </w:r>
          </w:p>
        </w:tc>
        <w:tc>
          <w:tcPr>
            <w:tcW w:w="7670" w:type="dxa"/>
          </w:tcPr>
          <w:p w14:paraId="04397DB0"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Na koniec podčlánku 8.5 sa vkladá nasledovný text:</w:t>
            </w:r>
          </w:p>
          <w:p w14:paraId="2C978E53"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Nepredloženie kompletnej dokumentácie včas, opodstatnené požiadavky úradov na doplnenie žiadostí, oneskorená reakcia Zhotoviteľa na požiadavky úradov, akékoľvek opomenutie Zhotoviteľa spôsobujúce oneskorenie sa považujú za nesplnenie podmienky v </w:t>
            </w:r>
            <w:proofErr w:type="spellStart"/>
            <w:r w:rsidRPr="00BA355D">
              <w:rPr>
                <w:rFonts w:ascii="Arial Narrow" w:hAnsi="Arial Narrow"/>
                <w:sz w:val="21"/>
                <w:szCs w:val="21"/>
              </w:rPr>
              <w:t>pododseku</w:t>
            </w:r>
            <w:proofErr w:type="spellEnd"/>
            <w:r w:rsidRPr="00BA355D">
              <w:rPr>
                <w:rFonts w:ascii="Arial Narrow" w:hAnsi="Arial Narrow"/>
                <w:sz w:val="21"/>
                <w:szCs w:val="21"/>
              </w:rPr>
              <w:t xml:space="preserve"> písmena (a).</w:t>
            </w:r>
          </w:p>
        </w:tc>
      </w:tr>
      <w:tr w:rsidR="00BA355D" w:rsidRPr="00BA355D" w14:paraId="1F25B384" w14:textId="77777777">
        <w:tc>
          <w:tcPr>
            <w:tcW w:w="1870" w:type="dxa"/>
          </w:tcPr>
          <w:p w14:paraId="087259F9" w14:textId="77777777" w:rsidR="00A50A8B" w:rsidRPr="00BA355D" w:rsidRDefault="00A50A8B">
            <w:pPr>
              <w:spacing w:before="120" w:after="120" w:line="276" w:lineRule="auto"/>
              <w:ind w:right="141"/>
              <w:rPr>
                <w:rFonts w:ascii="Arial Narrow" w:hAnsi="Arial Narrow"/>
                <w:bCs/>
                <w:sz w:val="21"/>
                <w:szCs w:val="21"/>
              </w:rPr>
            </w:pPr>
            <w:r w:rsidRPr="00BA355D">
              <w:rPr>
                <w:rFonts w:ascii="Arial Narrow" w:hAnsi="Arial Narrow"/>
                <w:bCs/>
                <w:sz w:val="21"/>
                <w:szCs w:val="21"/>
              </w:rPr>
              <w:t>8.6</w:t>
            </w:r>
          </w:p>
          <w:p w14:paraId="25F25A22" w14:textId="77777777" w:rsidR="00A50A8B" w:rsidRPr="00BA355D" w:rsidRDefault="00A50A8B">
            <w:pPr>
              <w:spacing w:before="120" w:after="120" w:line="276" w:lineRule="auto"/>
              <w:ind w:right="141"/>
              <w:rPr>
                <w:rFonts w:ascii="Arial Narrow" w:hAnsi="Arial Narrow"/>
                <w:bCs/>
                <w:sz w:val="21"/>
                <w:szCs w:val="21"/>
              </w:rPr>
            </w:pPr>
            <w:r w:rsidRPr="00BA355D">
              <w:rPr>
                <w:rFonts w:ascii="Arial Narrow" w:hAnsi="Arial Narrow"/>
                <w:bCs/>
                <w:sz w:val="21"/>
                <w:szCs w:val="21"/>
              </w:rPr>
              <w:t>Postup prác</w:t>
            </w:r>
          </w:p>
        </w:tc>
        <w:tc>
          <w:tcPr>
            <w:tcW w:w="7670" w:type="dxa"/>
          </w:tcPr>
          <w:p w14:paraId="5D78986D"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Na záver podčlánku 8.6 sa vkladá nasledovný text:</w:t>
            </w:r>
          </w:p>
          <w:p w14:paraId="767C71C6"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Vždy keď sa bude vyhotovovať revidovaný Harmonogram prác, bude Zhotoviteľ povinný odovzdať Stavebnému dozoru aj súvisiace dokumenty, údaje, týkajúce sa organizácie výstavby Diela a Zhotoviteľovho vybavenia a Nasadenia Zhotoviteľovho personálu.</w:t>
            </w:r>
          </w:p>
        </w:tc>
      </w:tr>
      <w:tr w:rsidR="00BA355D" w:rsidRPr="00BA355D" w14:paraId="2CE8F0AD" w14:textId="77777777">
        <w:tc>
          <w:tcPr>
            <w:tcW w:w="1870" w:type="dxa"/>
          </w:tcPr>
          <w:p w14:paraId="046488BA" w14:textId="77777777" w:rsidR="00A50A8B" w:rsidRPr="00BA355D" w:rsidRDefault="00A50A8B">
            <w:pPr>
              <w:spacing w:before="120" w:after="120" w:line="276" w:lineRule="auto"/>
              <w:ind w:right="141"/>
              <w:rPr>
                <w:rFonts w:ascii="Arial Narrow" w:hAnsi="Arial Narrow"/>
                <w:sz w:val="21"/>
                <w:szCs w:val="21"/>
              </w:rPr>
            </w:pPr>
            <w:r w:rsidRPr="00BA355D">
              <w:rPr>
                <w:rFonts w:ascii="Arial Narrow" w:hAnsi="Arial Narrow"/>
                <w:sz w:val="21"/>
                <w:szCs w:val="21"/>
              </w:rPr>
              <w:t>8.7</w:t>
            </w:r>
          </w:p>
          <w:p w14:paraId="1FDDFCC6" w14:textId="77777777" w:rsidR="00A50A8B" w:rsidRPr="00BA355D" w:rsidRDefault="00A50A8B">
            <w:pPr>
              <w:spacing w:before="120" w:after="120" w:line="276" w:lineRule="auto"/>
              <w:ind w:right="141"/>
              <w:rPr>
                <w:rFonts w:ascii="Arial Narrow" w:hAnsi="Arial Narrow"/>
                <w:sz w:val="21"/>
                <w:szCs w:val="21"/>
              </w:rPr>
            </w:pPr>
            <w:r w:rsidRPr="00BA355D">
              <w:rPr>
                <w:rFonts w:ascii="Arial Narrow" w:hAnsi="Arial Narrow"/>
                <w:sz w:val="21"/>
                <w:szCs w:val="21"/>
              </w:rPr>
              <w:t>Zmluvná pokuta za omeškanie Zhotoviteľa s plnením termínu Lehoty výstavby, s termínom splnenia Míľnika a s plnením Fakturačného harmonogramu</w:t>
            </w:r>
          </w:p>
        </w:tc>
        <w:tc>
          <w:tcPr>
            <w:tcW w:w="7670" w:type="dxa"/>
          </w:tcPr>
          <w:p w14:paraId="2236EA0F"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Názov podčlánku 8.7 Odškodnenie za oneskorenie sa zrušuje a nahrádza sa názvom „Zmluvná pokuta za omeškanie Zhotoviteľa s plnením termínu Lehoty výstavby, s termínom splnenia Míľnika a s plnením Fakturačného harmonogramu“.</w:t>
            </w:r>
          </w:p>
          <w:p w14:paraId="2FBE08C8"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Na záver podčlánku 8.7 sa vkladá nasledovný text:</w:t>
            </w:r>
          </w:p>
          <w:p w14:paraId="2863B780"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 xml:space="preserve">Aby sa predišlo pochybnostiam, odškodnenie za oneskorenie podľa podčlánku 8.7 VZP sa nahrádza inštitútom zmluvnej pokuty podľa </w:t>
            </w:r>
            <w:proofErr w:type="spellStart"/>
            <w:r w:rsidRPr="00BA355D">
              <w:rPr>
                <w:rFonts w:ascii="Arial Narrow" w:hAnsi="Arial Narrow"/>
                <w:sz w:val="21"/>
                <w:szCs w:val="21"/>
              </w:rPr>
              <w:t>ust</w:t>
            </w:r>
            <w:proofErr w:type="spellEnd"/>
            <w:r w:rsidRPr="00BA355D">
              <w:rPr>
                <w:rFonts w:ascii="Arial Narrow" w:hAnsi="Arial Narrow"/>
                <w:sz w:val="21"/>
                <w:szCs w:val="21"/>
              </w:rPr>
              <w:t xml:space="preserve">. § 300 a </w:t>
            </w:r>
            <w:proofErr w:type="spellStart"/>
            <w:r w:rsidRPr="00BA355D">
              <w:rPr>
                <w:rFonts w:ascii="Arial Narrow" w:hAnsi="Arial Narrow"/>
                <w:sz w:val="21"/>
                <w:szCs w:val="21"/>
              </w:rPr>
              <w:t>nasl</w:t>
            </w:r>
            <w:proofErr w:type="spellEnd"/>
            <w:r w:rsidRPr="00BA355D">
              <w:rPr>
                <w:rFonts w:ascii="Arial Narrow" w:hAnsi="Arial Narrow"/>
                <w:sz w:val="21"/>
                <w:szCs w:val="21"/>
              </w:rPr>
              <w:t>. Obchodného zákonníka.</w:t>
            </w:r>
          </w:p>
          <w:p w14:paraId="148370FC"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Ak Zhotoviteľ nesplní ustanovenie podčlánku 8.2 (Lehota výstavby) potom zaplatí za toto nesplnenie Objednávateľovi zmluvnú pokutu za omeškanie. Výška zmluvnej pokuty je suma uvedená v Prílohe k ponuke, ktorá bude platená za každý deň, ktorý uplynie medzi príslušnou Lehotou výstavby a dátumom uvedeným v Preberacom protokole. Avšak celková suma splatná podľa tohto odseku neprekročí maximálnu sumu zmluvnej pokuty (ak je) uvedenú v Prílohe k ponuke. Zaplatenie zmluvnej pokuty za omeškanie nezbavuje Zhotoviteľa jeho povinnosti dokončiť Dielo alebo iných povinností, záväzkov alebo zodpovednosti, ktoré môže mať podľa Zmluvy.</w:t>
            </w:r>
          </w:p>
          <w:p w14:paraId="119231F7"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 xml:space="preserve">Ak Zhotoviteľ nesplní Fakturačný harmonogram uvedený v Harmonograme prác, potom zaplatí za toto nesplnenie Objednávateľovi nasledovnú zmluvnú pokutu: </w:t>
            </w:r>
          </w:p>
          <w:p w14:paraId="30938FF9"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a)</w:t>
            </w:r>
            <w:r w:rsidRPr="00BA355D">
              <w:rPr>
                <w:rFonts w:ascii="Arial Narrow" w:hAnsi="Arial Narrow"/>
                <w:sz w:val="21"/>
                <w:szCs w:val="21"/>
              </w:rPr>
              <w:tab/>
              <w:t>V prípade, ak skutočné kumulatívne fakturačné plnenie Zhotoviteľa v dvoch po sebe nasledujúcich mesiacoch bude v porovnaní s plánovaným kumulatívnym fakturačným plnením Zhotoviteľa uvedeným vo Fakturačnom harmonograme nižšie o viac ako 10%, Objednávateľ má nárok na zaplatenie zmluvnej pokuty vo výške 20.000,- EUR (slovom dvadsaťtisíc eur).</w:t>
            </w:r>
          </w:p>
          <w:p w14:paraId="280702A0"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b)</w:t>
            </w:r>
            <w:r w:rsidRPr="00BA355D">
              <w:rPr>
                <w:rFonts w:ascii="Arial Narrow" w:hAnsi="Arial Narrow"/>
                <w:sz w:val="21"/>
                <w:szCs w:val="21"/>
              </w:rPr>
              <w:tab/>
              <w:t>V prípade, ak skutočné kumulatívne fakturačné plnenie Zhotoviteľa v troch po sebe nasledujúcich mesiacoch bude v porovnaní s plánovaným kumulatívnym fakturačným plnením Zhotoviteľa uvedeným vo Fakturačnom harmonograme nižšie o viac ako 10%, Objednávateľ má nárok na zaplatenie zmluvnej pokuty vo výške 30.000,- EUR ( slovom tridsaťtisíc eur).</w:t>
            </w:r>
          </w:p>
          <w:p w14:paraId="2FFC6C53"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c)</w:t>
            </w:r>
            <w:r w:rsidRPr="00BA355D">
              <w:rPr>
                <w:rFonts w:ascii="Arial Narrow" w:hAnsi="Arial Narrow"/>
                <w:sz w:val="21"/>
                <w:szCs w:val="21"/>
              </w:rPr>
              <w:tab/>
              <w:t>V prípade, ak skutočné kumulované fakturačné plnenie Zhotoviteľa v štyroch po sebe nasledujúcich mesiacoch bude v porovnaní s plánovaným kumulatívnym fakturačným plnením Zhotoviteľa uvedeným vo Fakturačnom harmonograme nižšie o viac ako 10%, Objednávateľ má nárok na zaplatenie zmluvnej pokuty vo výške 40.000,- EUR (slovom štyridsaťtisíc eur).</w:t>
            </w:r>
          </w:p>
          <w:p w14:paraId="01D46879"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 xml:space="preserve">Ak Zhotoviteľ nesplní termíny Míľnikov, ktoré sú uvedené v Prílohe k ponuke, potom je Objednávateľ oprávnený uplatniť voči Zhotoviteľovi za každý Míľnik, s ktorým je v omeškaní, nárok na zaplatenie zmluvnej pokuty vo výške uvedenej v Prílohe k ponuke. Pokiaľ Zhotoviteľ nesplní Míľnik ani do 28 dní od termínu Míľnika, ktorý je uvedený v Prílohe k ponuke, Objednávateľovi vzniká popri zmluvnej pokute podľa predchádzajúcej vety nárok na ďalšiu zmluvnú pokutu v rovnakej výške, ako aj právo Objednávateľa na odstúpenie od tejto Zmluvy. </w:t>
            </w:r>
          </w:p>
          <w:p w14:paraId="4CB8A5E6"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 xml:space="preserve">Na povinnosť zaplatiť zmluvnú pokutu uloženú podľa predchádzajúceho odstavca tohto podčlánku nemá vplyv prípadné neskoršie vyrovnanie omeškania; nesplnenie Míľnika sa posudzuje objektívne, ku dňu porušenia tejto povinnosti. Zaplatenie zmluvnej pokuty nemá vplyv ani na splnenie povinnosti Zhotoviteľa v súlade s týmto </w:t>
            </w:r>
            <w:proofErr w:type="spellStart"/>
            <w:r w:rsidRPr="00BA355D">
              <w:rPr>
                <w:rFonts w:ascii="Arial Narrow" w:hAnsi="Arial Narrow"/>
                <w:sz w:val="21"/>
                <w:szCs w:val="21"/>
              </w:rPr>
              <w:t>podčlánkom</w:t>
            </w:r>
            <w:proofErr w:type="spellEnd"/>
            <w:r w:rsidRPr="00BA355D">
              <w:rPr>
                <w:rFonts w:ascii="Arial Narrow" w:hAnsi="Arial Narrow"/>
                <w:sz w:val="21"/>
                <w:szCs w:val="21"/>
              </w:rPr>
              <w:t xml:space="preserve">. </w:t>
            </w:r>
          </w:p>
          <w:p w14:paraId="62C14E62"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Objednávateľ je povinný uplatniť zmluvnú pokutu prostredníctvom podčlánku 2.5 VZP a o zmluvnej pokute rozhodne v súlade s postupom podľa podčlánku 3.5 VZP Stavebný dozor. Splatnosť zmluvnej pokuty rozhodnutej Stavebným dozorom je uvedená v podčlánku 4.2 (b) VZP.</w:t>
            </w:r>
          </w:p>
        </w:tc>
      </w:tr>
      <w:tr w:rsidR="00BA355D" w:rsidRPr="00BA355D" w14:paraId="6CA590DD" w14:textId="77777777">
        <w:tc>
          <w:tcPr>
            <w:tcW w:w="1870" w:type="dxa"/>
          </w:tcPr>
          <w:p w14:paraId="7F65E5F9" w14:textId="77777777" w:rsidR="00A50A8B" w:rsidRPr="00BA355D" w:rsidRDefault="00A50A8B">
            <w:pPr>
              <w:spacing w:before="120" w:after="120" w:line="276" w:lineRule="auto"/>
              <w:ind w:right="141"/>
              <w:rPr>
                <w:rFonts w:ascii="Arial Narrow" w:hAnsi="Arial Narrow"/>
                <w:bCs/>
                <w:sz w:val="21"/>
                <w:szCs w:val="21"/>
              </w:rPr>
            </w:pPr>
            <w:r w:rsidRPr="00BA355D">
              <w:rPr>
                <w:rFonts w:ascii="Arial Narrow" w:hAnsi="Arial Narrow"/>
                <w:bCs/>
                <w:sz w:val="21"/>
                <w:szCs w:val="21"/>
              </w:rPr>
              <w:t>8.13</w:t>
            </w:r>
          </w:p>
          <w:p w14:paraId="03348C74" w14:textId="77777777" w:rsidR="00A50A8B" w:rsidRPr="00BA355D" w:rsidRDefault="00A50A8B">
            <w:pPr>
              <w:spacing w:before="120" w:after="120" w:line="276" w:lineRule="auto"/>
              <w:ind w:right="141"/>
              <w:rPr>
                <w:rFonts w:ascii="Arial Narrow" w:hAnsi="Arial Narrow"/>
                <w:bCs/>
                <w:sz w:val="21"/>
                <w:szCs w:val="21"/>
              </w:rPr>
            </w:pPr>
            <w:r w:rsidRPr="00BA355D">
              <w:rPr>
                <w:rFonts w:ascii="Arial Narrow" w:hAnsi="Arial Narrow"/>
                <w:bCs/>
                <w:sz w:val="21"/>
                <w:szCs w:val="21"/>
              </w:rPr>
              <w:t>Požiadavky Objednávateľa na prevádzku existujúceho Diela alebo inžinierskych sietí</w:t>
            </w:r>
          </w:p>
        </w:tc>
        <w:tc>
          <w:tcPr>
            <w:tcW w:w="7670" w:type="dxa"/>
          </w:tcPr>
          <w:p w14:paraId="11FCEF86" w14:textId="77777777" w:rsidR="00A50A8B" w:rsidRPr="00BA355D" w:rsidRDefault="00A50A8B">
            <w:pPr>
              <w:pStyle w:val="text0"/>
              <w:spacing w:before="120" w:after="120" w:line="276" w:lineRule="auto"/>
              <w:rPr>
                <w:rFonts w:ascii="Arial Narrow" w:hAnsi="Arial Narrow"/>
                <w:noProof w:val="0"/>
                <w:sz w:val="21"/>
                <w:szCs w:val="21"/>
                <w:lang w:val="sk-SK" w:eastAsia="cs-CZ"/>
              </w:rPr>
            </w:pPr>
            <w:r w:rsidRPr="00BA355D">
              <w:rPr>
                <w:rFonts w:ascii="Arial Narrow" w:hAnsi="Arial Narrow"/>
                <w:noProof w:val="0"/>
                <w:sz w:val="21"/>
                <w:szCs w:val="21"/>
                <w:lang w:val="sk-SK" w:eastAsia="cs-CZ"/>
              </w:rPr>
              <w:t xml:space="preserve">Za </w:t>
            </w:r>
            <w:proofErr w:type="spellStart"/>
            <w:r w:rsidRPr="00BA355D">
              <w:rPr>
                <w:rFonts w:ascii="Arial Narrow" w:hAnsi="Arial Narrow"/>
                <w:noProof w:val="0"/>
                <w:sz w:val="21"/>
                <w:szCs w:val="21"/>
                <w:lang w:val="sk-SK" w:eastAsia="cs-CZ"/>
              </w:rPr>
              <w:t>podčlánok</w:t>
            </w:r>
            <w:proofErr w:type="spellEnd"/>
            <w:r w:rsidRPr="00BA355D">
              <w:rPr>
                <w:rFonts w:ascii="Arial Narrow" w:hAnsi="Arial Narrow"/>
                <w:noProof w:val="0"/>
                <w:sz w:val="21"/>
                <w:szCs w:val="21"/>
                <w:lang w:val="sk-SK" w:eastAsia="cs-CZ"/>
              </w:rPr>
              <w:t xml:space="preserve"> 8.12 sa vkladá dopĺňa nový </w:t>
            </w:r>
            <w:proofErr w:type="spellStart"/>
            <w:r w:rsidRPr="00BA355D">
              <w:rPr>
                <w:rFonts w:ascii="Arial Narrow" w:hAnsi="Arial Narrow"/>
                <w:noProof w:val="0"/>
                <w:sz w:val="21"/>
                <w:szCs w:val="21"/>
                <w:lang w:val="sk-SK" w:eastAsia="cs-CZ"/>
              </w:rPr>
              <w:t>podčlánok</w:t>
            </w:r>
            <w:proofErr w:type="spellEnd"/>
            <w:r w:rsidRPr="00BA355D">
              <w:rPr>
                <w:rFonts w:ascii="Arial Narrow" w:hAnsi="Arial Narrow"/>
                <w:noProof w:val="0"/>
                <w:sz w:val="21"/>
                <w:szCs w:val="21"/>
                <w:lang w:val="sk-SK" w:eastAsia="cs-CZ"/>
              </w:rPr>
              <w:t xml:space="preserve"> 8.13 s názvom </w:t>
            </w:r>
            <w:r w:rsidRPr="00BA355D">
              <w:rPr>
                <w:rFonts w:ascii="Arial Narrow" w:hAnsi="Arial Narrow"/>
                <w:bCs/>
                <w:noProof w:val="0"/>
                <w:sz w:val="21"/>
                <w:szCs w:val="21"/>
                <w:lang w:val="sk-SK"/>
              </w:rPr>
              <w:t>Požiadavky Objednávateľa na prevádzku existujúceho Diela alebo inžinierskych sietí, ktorý znie nasledovne:</w:t>
            </w:r>
          </w:p>
          <w:p w14:paraId="2F7D8FB2" w14:textId="77777777" w:rsidR="00A50A8B" w:rsidRPr="00BA355D" w:rsidRDefault="00A50A8B">
            <w:pPr>
              <w:pStyle w:val="text0"/>
              <w:spacing w:before="120" w:after="120" w:line="276" w:lineRule="auto"/>
              <w:rPr>
                <w:rFonts w:ascii="Arial Narrow" w:hAnsi="Arial Narrow"/>
                <w:noProof w:val="0"/>
                <w:sz w:val="21"/>
                <w:szCs w:val="21"/>
                <w:lang w:val="sk-SK" w:eastAsia="cs-CZ"/>
              </w:rPr>
            </w:pPr>
            <w:r w:rsidRPr="00BA355D">
              <w:rPr>
                <w:rFonts w:ascii="Arial Narrow" w:hAnsi="Arial Narrow"/>
                <w:noProof w:val="0"/>
                <w:sz w:val="21"/>
                <w:szCs w:val="21"/>
                <w:lang w:val="sk-SK" w:eastAsia="cs-CZ"/>
              </w:rPr>
              <w:t>Zhotoviteľ je povinný predložiť najneskôr 30 dní pred plánovaným začatím prác na existujúcom Diele alebo na prácach súvisiacich s existujúcim Dielom Objednávateľovi, správcom/vlastníkom a Stavebnému dozoru na odsúhlasenie podrobný Harmonogram výstavby/rekonštrukcie (technologický postup), kde zohľadní prevádzkovanie existujúceho Diela. Akýkoľvek možný zásah do prevádzky existujúceho Diela (ak také je) alebo inžinierskych sietí musí byť vopred prerokovaný s Objednávateľom, správcom/vlastníkom existujúceho Diela (ak také je) a odsúhlasený Stavebným dozorom.</w:t>
            </w:r>
          </w:p>
          <w:p w14:paraId="7EFE69FD" w14:textId="77777777" w:rsidR="00A50A8B" w:rsidRPr="00BA355D" w:rsidRDefault="00A50A8B">
            <w:pPr>
              <w:pStyle w:val="text0"/>
              <w:spacing w:before="120" w:after="120" w:line="276" w:lineRule="auto"/>
              <w:rPr>
                <w:rFonts w:ascii="Arial Narrow" w:hAnsi="Arial Narrow"/>
                <w:noProof w:val="0"/>
                <w:sz w:val="21"/>
                <w:szCs w:val="21"/>
                <w:lang w:val="sk-SK" w:eastAsia="cs-CZ"/>
              </w:rPr>
            </w:pPr>
            <w:r w:rsidRPr="00BA355D">
              <w:rPr>
                <w:rFonts w:ascii="Arial Narrow" w:hAnsi="Arial Narrow"/>
                <w:noProof w:val="0"/>
                <w:sz w:val="21"/>
                <w:szCs w:val="21"/>
                <w:lang w:val="sk-SK" w:eastAsia="cs-CZ"/>
              </w:rPr>
              <w:t xml:space="preserve">Existujúcim Dielom sa rozumie dielo (alebo jeho časť), ktoré má byť použité na akýkoľvek účel súvisiaci s realizáciou Diela a má svojho správcu/vlastníka alebo Dielo (alebo časti Diela), ktoré už boli prevzaté Objednávateľom /správcom/vlastníkom. </w:t>
            </w:r>
          </w:p>
          <w:p w14:paraId="0135164F" w14:textId="77777777" w:rsidR="00A50A8B" w:rsidRPr="00BA355D" w:rsidRDefault="00A50A8B">
            <w:pPr>
              <w:pStyle w:val="text0"/>
              <w:spacing w:before="120" w:after="120" w:line="276" w:lineRule="auto"/>
              <w:rPr>
                <w:rFonts w:ascii="Arial Narrow" w:hAnsi="Arial Narrow"/>
                <w:noProof w:val="0"/>
                <w:sz w:val="21"/>
                <w:szCs w:val="21"/>
                <w:lang w:val="sk-SK" w:eastAsia="cs-CZ"/>
              </w:rPr>
            </w:pPr>
            <w:r w:rsidRPr="00BA355D">
              <w:rPr>
                <w:rFonts w:ascii="Arial Narrow" w:hAnsi="Arial Narrow"/>
                <w:noProof w:val="0"/>
                <w:sz w:val="21"/>
                <w:szCs w:val="21"/>
                <w:lang w:val="sk-SK" w:eastAsia="cs-CZ"/>
              </w:rPr>
              <w:t>Zhotoviteľ na základe odsúhlaseného podrobného harmonogramu prác (technologického postupu) požiada príslušné orgány štátnej správy o odsúhlasenie dočasnej prevádzky počas výstavby/rekonštrukcie. Zhotoviteľ bude povinný akceptovať a dodržiavať požiadavky týchto orgánov počas stanovenej lehoty ich platnosti.</w:t>
            </w:r>
          </w:p>
        </w:tc>
      </w:tr>
      <w:tr w:rsidR="00BA355D" w:rsidRPr="00BA355D" w14:paraId="21321016" w14:textId="77777777">
        <w:tc>
          <w:tcPr>
            <w:tcW w:w="1870" w:type="dxa"/>
          </w:tcPr>
          <w:p w14:paraId="26B36905" w14:textId="77777777" w:rsidR="00A50A8B" w:rsidRPr="00BA355D" w:rsidRDefault="00A50A8B">
            <w:pPr>
              <w:spacing w:before="120" w:after="120" w:line="276" w:lineRule="auto"/>
              <w:ind w:right="141"/>
              <w:rPr>
                <w:rFonts w:ascii="Arial Narrow" w:hAnsi="Arial Narrow"/>
                <w:b/>
                <w:sz w:val="21"/>
                <w:szCs w:val="21"/>
              </w:rPr>
            </w:pPr>
            <w:r w:rsidRPr="00BA355D">
              <w:rPr>
                <w:rFonts w:ascii="Arial Narrow" w:hAnsi="Arial Narrow"/>
                <w:b/>
                <w:sz w:val="21"/>
                <w:szCs w:val="21"/>
              </w:rPr>
              <w:t>9. Preberacie skúšky</w:t>
            </w:r>
          </w:p>
        </w:tc>
        <w:tc>
          <w:tcPr>
            <w:tcW w:w="7670" w:type="dxa"/>
          </w:tcPr>
          <w:p w14:paraId="4BD0B810" w14:textId="77777777" w:rsidR="00A50A8B" w:rsidRPr="00BA355D" w:rsidRDefault="00A50A8B">
            <w:pPr>
              <w:pStyle w:val="text0"/>
              <w:spacing w:before="120" w:after="120" w:line="276" w:lineRule="auto"/>
              <w:rPr>
                <w:rFonts w:ascii="Arial Narrow" w:hAnsi="Arial Narrow"/>
                <w:noProof w:val="0"/>
                <w:sz w:val="21"/>
                <w:szCs w:val="21"/>
                <w:lang w:val="sk-SK" w:eastAsia="cs-CZ"/>
              </w:rPr>
            </w:pPr>
          </w:p>
        </w:tc>
      </w:tr>
      <w:tr w:rsidR="00BA355D" w:rsidRPr="00BA355D" w14:paraId="7DA96DDE" w14:textId="77777777">
        <w:tc>
          <w:tcPr>
            <w:tcW w:w="1870" w:type="dxa"/>
          </w:tcPr>
          <w:p w14:paraId="189FE068" w14:textId="77777777" w:rsidR="00A50A8B" w:rsidRPr="00BA355D" w:rsidRDefault="00A50A8B">
            <w:pPr>
              <w:spacing w:before="120" w:after="120" w:line="276" w:lineRule="auto"/>
              <w:ind w:right="141"/>
              <w:rPr>
                <w:rFonts w:ascii="Arial Narrow" w:hAnsi="Arial Narrow"/>
                <w:bCs/>
                <w:sz w:val="21"/>
                <w:szCs w:val="21"/>
              </w:rPr>
            </w:pPr>
            <w:r w:rsidRPr="00BA355D">
              <w:rPr>
                <w:rFonts w:ascii="Arial Narrow" w:hAnsi="Arial Narrow"/>
                <w:bCs/>
                <w:sz w:val="21"/>
                <w:szCs w:val="21"/>
              </w:rPr>
              <w:t>9.1</w:t>
            </w:r>
          </w:p>
          <w:p w14:paraId="4870A30A" w14:textId="77777777" w:rsidR="00A50A8B" w:rsidRPr="00BA355D" w:rsidRDefault="00A50A8B">
            <w:pPr>
              <w:spacing w:before="120" w:after="120" w:line="276" w:lineRule="auto"/>
              <w:ind w:right="141"/>
              <w:rPr>
                <w:rFonts w:ascii="Arial Narrow" w:hAnsi="Arial Narrow"/>
                <w:bCs/>
                <w:sz w:val="21"/>
                <w:szCs w:val="21"/>
              </w:rPr>
            </w:pPr>
            <w:r w:rsidRPr="00BA355D">
              <w:rPr>
                <w:rFonts w:ascii="Arial Narrow" w:hAnsi="Arial Narrow"/>
                <w:bCs/>
                <w:sz w:val="21"/>
                <w:szCs w:val="21"/>
              </w:rPr>
              <w:t>Povinnosti Zhotoviteľa</w:t>
            </w:r>
          </w:p>
        </w:tc>
        <w:tc>
          <w:tcPr>
            <w:tcW w:w="7670" w:type="dxa"/>
          </w:tcPr>
          <w:p w14:paraId="242B8562" w14:textId="77777777" w:rsidR="00A50A8B" w:rsidRPr="00BA355D" w:rsidRDefault="00A50A8B">
            <w:pPr>
              <w:pStyle w:val="text0"/>
              <w:spacing w:before="120" w:after="120" w:line="276" w:lineRule="auto"/>
              <w:rPr>
                <w:rFonts w:ascii="Arial Narrow" w:hAnsi="Arial Narrow"/>
                <w:noProof w:val="0"/>
                <w:sz w:val="21"/>
                <w:szCs w:val="21"/>
                <w:lang w:val="sk-SK" w:eastAsia="cs-CZ"/>
              </w:rPr>
            </w:pPr>
            <w:r w:rsidRPr="00BA355D">
              <w:rPr>
                <w:rFonts w:ascii="Arial Narrow" w:hAnsi="Arial Narrow"/>
                <w:noProof w:val="0"/>
                <w:sz w:val="21"/>
                <w:szCs w:val="21"/>
                <w:lang w:val="sk-SK" w:eastAsia="cs-CZ"/>
              </w:rPr>
              <w:t xml:space="preserve">V treťom odseku </w:t>
            </w:r>
            <w:proofErr w:type="spellStart"/>
            <w:r w:rsidRPr="00BA355D">
              <w:rPr>
                <w:rFonts w:ascii="Arial Narrow" w:hAnsi="Arial Narrow"/>
                <w:noProof w:val="0"/>
                <w:sz w:val="21"/>
                <w:szCs w:val="21"/>
                <w:lang w:val="sk-SK" w:eastAsia="cs-CZ"/>
              </w:rPr>
              <w:t>podčlánku</w:t>
            </w:r>
            <w:proofErr w:type="spellEnd"/>
            <w:r w:rsidRPr="00BA355D">
              <w:rPr>
                <w:rFonts w:ascii="Arial Narrow" w:hAnsi="Arial Narrow"/>
                <w:noProof w:val="0"/>
                <w:sz w:val="21"/>
                <w:szCs w:val="21"/>
                <w:lang w:val="sk-SK" w:eastAsia="cs-CZ"/>
              </w:rPr>
              <w:t xml:space="preserve"> 9.1 sa </w:t>
            </w:r>
            <w:proofErr w:type="spellStart"/>
            <w:r w:rsidRPr="00BA355D">
              <w:rPr>
                <w:rFonts w:ascii="Arial Narrow" w:hAnsi="Arial Narrow"/>
                <w:noProof w:val="0"/>
                <w:sz w:val="21"/>
                <w:szCs w:val="21"/>
                <w:lang w:val="sk-SK" w:eastAsia="cs-CZ"/>
              </w:rPr>
              <w:t>pododsek</w:t>
            </w:r>
            <w:proofErr w:type="spellEnd"/>
            <w:r w:rsidRPr="00BA355D">
              <w:rPr>
                <w:rFonts w:ascii="Arial Narrow" w:hAnsi="Arial Narrow"/>
                <w:noProof w:val="0"/>
                <w:sz w:val="21"/>
                <w:szCs w:val="21"/>
                <w:lang w:val="sk-SK" w:eastAsia="cs-CZ"/>
              </w:rPr>
              <w:t xml:space="preserve"> písmeno (c) vypúšťa bez náhrady.</w:t>
            </w:r>
          </w:p>
          <w:p w14:paraId="34A8D6C5" w14:textId="77777777" w:rsidR="00A50A8B" w:rsidRPr="00BA355D" w:rsidRDefault="00A50A8B">
            <w:pPr>
              <w:pStyle w:val="text0"/>
              <w:spacing w:before="120" w:after="120" w:line="276" w:lineRule="auto"/>
              <w:rPr>
                <w:rFonts w:ascii="Arial Narrow" w:hAnsi="Arial Narrow"/>
                <w:noProof w:val="0"/>
                <w:sz w:val="21"/>
                <w:szCs w:val="21"/>
                <w:lang w:val="sk-SK" w:eastAsia="cs-CZ"/>
              </w:rPr>
            </w:pPr>
            <w:r w:rsidRPr="00BA355D">
              <w:rPr>
                <w:rFonts w:ascii="Arial Narrow" w:hAnsi="Arial Narrow"/>
                <w:noProof w:val="0"/>
                <w:sz w:val="21"/>
                <w:szCs w:val="21"/>
                <w:lang w:val="sk-SK" w:eastAsia="cs-CZ"/>
              </w:rPr>
              <w:t>Za tretí odsek sa vkladá nový text, ktorý znie:</w:t>
            </w:r>
          </w:p>
          <w:p w14:paraId="4C44190F" w14:textId="0B3DD461" w:rsidR="00A50A8B" w:rsidRPr="00BA355D" w:rsidRDefault="00A50A8B">
            <w:pPr>
              <w:pStyle w:val="text0"/>
              <w:spacing w:before="120" w:after="120" w:line="276" w:lineRule="auto"/>
              <w:rPr>
                <w:rFonts w:ascii="Arial Narrow" w:hAnsi="Arial Narrow"/>
                <w:noProof w:val="0"/>
                <w:sz w:val="21"/>
                <w:szCs w:val="21"/>
                <w:lang w:val="sk-SK" w:eastAsia="cs-CZ"/>
              </w:rPr>
            </w:pPr>
            <w:r w:rsidRPr="00BA355D">
              <w:rPr>
                <w:rFonts w:ascii="Arial Narrow" w:hAnsi="Arial Narrow"/>
                <w:noProof w:val="0"/>
                <w:sz w:val="21"/>
                <w:szCs w:val="21"/>
                <w:lang w:val="sk-SK" w:eastAsia="cs-CZ"/>
              </w:rPr>
              <w:t xml:space="preserve">Podrobnosti o rozsahu Preberacích skúšok sú uvedené v Požiadavkách </w:t>
            </w:r>
            <w:r w:rsidR="00487B69" w:rsidRPr="00BA355D">
              <w:rPr>
                <w:rFonts w:ascii="Arial Narrow" w:hAnsi="Arial Narrow"/>
                <w:noProof w:val="0"/>
                <w:sz w:val="21"/>
                <w:szCs w:val="21"/>
                <w:lang w:val="sk-SK" w:eastAsia="cs-CZ"/>
              </w:rPr>
              <w:t>O</w:t>
            </w:r>
            <w:r w:rsidRPr="00BA355D">
              <w:rPr>
                <w:rFonts w:ascii="Arial Narrow" w:hAnsi="Arial Narrow"/>
                <w:noProof w:val="0"/>
                <w:sz w:val="21"/>
                <w:szCs w:val="21"/>
                <w:lang w:val="sk-SK" w:eastAsia="cs-CZ"/>
              </w:rPr>
              <w:t>bjednávateľa. Strany berú na vedomie, že v zmysle § 10</w:t>
            </w:r>
            <w:r w:rsidR="00937569" w:rsidRPr="00BA355D">
              <w:rPr>
                <w:rFonts w:ascii="Arial Narrow" w:hAnsi="Arial Narrow"/>
                <w:noProof w:val="0"/>
                <w:sz w:val="21"/>
                <w:szCs w:val="21"/>
                <w:lang w:val="sk-SK" w:eastAsia="cs-CZ"/>
              </w:rPr>
              <w:t xml:space="preserve"> ods. </w:t>
            </w:r>
            <w:r w:rsidRPr="00BA355D">
              <w:rPr>
                <w:rFonts w:ascii="Arial Narrow" w:hAnsi="Arial Narrow"/>
                <w:noProof w:val="0"/>
                <w:sz w:val="21"/>
                <w:szCs w:val="21"/>
                <w:lang w:val="sk-SK" w:eastAsia="cs-CZ"/>
              </w:rPr>
              <w:t>1 Zákona o dráhach „Skúšobnou prevádzkou stavby sa overuje funkčnosť dráhy a tie parametre dráhy a jej súčastí, ktoré nie je možné overiť technicko-bezpečnostnou skúškou stavby”, a preto sa skúšobná prevádzka bude realizovať iba ak ju nariadi príslušný stavebný úrad, a to v rozsahu a podľa podmienok, v akých ju určí špeciálny stavebný úrad v rozhodnutí o dočasnom užívaní stavby.</w:t>
            </w:r>
          </w:p>
          <w:p w14:paraId="6B8237F4" w14:textId="77777777" w:rsidR="00A50A8B" w:rsidRPr="00BA355D" w:rsidRDefault="00A50A8B">
            <w:pPr>
              <w:pStyle w:val="text0"/>
              <w:spacing w:before="120" w:after="120" w:line="276" w:lineRule="auto"/>
              <w:rPr>
                <w:rFonts w:ascii="Arial Narrow" w:hAnsi="Arial Narrow"/>
                <w:noProof w:val="0"/>
                <w:sz w:val="21"/>
                <w:szCs w:val="21"/>
                <w:lang w:val="sk-SK" w:eastAsia="cs-CZ"/>
              </w:rPr>
            </w:pPr>
            <w:r w:rsidRPr="00BA355D">
              <w:rPr>
                <w:rFonts w:ascii="Arial Narrow" w:hAnsi="Arial Narrow"/>
                <w:noProof w:val="0"/>
                <w:sz w:val="21"/>
                <w:szCs w:val="21"/>
                <w:lang w:val="sk-SK" w:eastAsia="cs-CZ"/>
              </w:rPr>
              <w:t>V štvrtom odseku podčlánku 9.1 sa vypúšťa text „vrátane výkonnostných skúšok“ bez náhrady.</w:t>
            </w:r>
          </w:p>
        </w:tc>
      </w:tr>
      <w:tr w:rsidR="00BA355D" w:rsidRPr="00BA355D" w14:paraId="0C0103F5" w14:textId="77777777">
        <w:tc>
          <w:tcPr>
            <w:tcW w:w="1870" w:type="dxa"/>
          </w:tcPr>
          <w:p w14:paraId="67E8E2F2" w14:textId="0C1F9073" w:rsidR="00A50A8B" w:rsidRPr="00335416" w:rsidDel="001242B2" w:rsidRDefault="00A50A8B">
            <w:pPr>
              <w:spacing w:before="120" w:after="120" w:line="276" w:lineRule="auto"/>
              <w:ind w:right="141"/>
              <w:rPr>
                <w:del w:id="139" w:author="Markovič Michal, Ing." w:date="2025-08-18T09:40:00Z" w16du:dateUtc="2025-08-18T07:40:00Z"/>
                <w:rFonts w:ascii="Arial Narrow" w:hAnsi="Arial Narrow"/>
                <w:bCs/>
                <w:color w:val="EE0000"/>
                <w:sz w:val="21"/>
                <w:szCs w:val="21"/>
                <w:rPrChange w:id="140" w:author="Markovič Michal, Ing." w:date="2025-08-18T08:55:00Z" w16du:dateUtc="2025-08-18T06:55:00Z">
                  <w:rPr>
                    <w:del w:id="141" w:author="Markovič Michal, Ing." w:date="2025-08-18T09:40:00Z" w16du:dateUtc="2025-08-18T07:40:00Z"/>
                    <w:rFonts w:ascii="Arial Narrow" w:hAnsi="Arial Narrow"/>
                    <w:bCs/>
                    <w:sz w:val="21"/>
                    <w:szCs w:val="21"/>
                  </w:rPr>
                </w:rPrChange>
              </w:rPr>
            </w:pPr>
            <w:del w:id="142" w:author="Markovič Michal, Ing." w:date="2025-08-18T09:40:00Z" w16du:dateUtc="2025-08-18T07:40:00Z">
              <w:r w:rsidRPr="00335416" w:rsidDel="001242B2">
                <w:rPr>
                  <w:rFonts w:ascii="Arial Narrow" w:hAnsi="Arial Narrow"/>
                  <w:bCs/>
                  <w:color w:val="EE0000"/>
                  <w:sz w:val="21"/>
                  <w:szCs w:val="21"/>
                  <w:rPrChange w:id="143" w:author="Markovič Michal, Ing." w:date="2025-08-18T08:55:00Z" w16du:dateUtc="2025-08-18T06:55:00Z">
                    <w:rPr>
                      <w:rFonts w:ascii="Arial Narrow" w:hAnsi="Arial Narrow"/>
                      <w:bCs/>
                      <w:sz w:val="21"/>
                      <w:szCs w:val="21"/>
                    </w:rPr>
                  </w:rPrChange>
                </w:rPr>
                <w:delText>9.</w:delText>
              </w:r>
            </w:del>
            <w:del w:id="144" w:author="Markovič Michal, Ing." w:date="2025-08-18T08:54:00Z" w16du:dateUtc="2025-08-18T06:54:00Z">
              <w:r w:rsidRPr="00335416" w:rsidDel="00994C6F">
                <w:rPr>
                  <w:rFonts w:ascii="Arial Narrow" w:hAnsi="Arial Narrow"/>
                  <w:bCs/>
                  <w:color w:val="EE0000"/>
                  <w:sz w:val="21"/>
                  <w:szCs w:val="21"/>
                  <w:rPrChange w:id="145" w:author="Markovič Michal, Ing." w:date="2025-08-18T08:55:00Z" w16du:dateUtc="2025-08-18T06:55:00Z">
                    <w:rPr>
                      <w:rFonts w:ascii="Arial Narrow" w:hAnsi="Arial Narrow"/>
                      <w:bCs/>
                      <w:sz w:val="21"/>
                      <w:szCs w:val="21"/>
                    </w:rPr>
                  </w:rPrChange>
                </w:rPr>
                <w:delText>4</w:delText>
              </w:r>
            </w:del>
          </w:p>
          <w:p w14:paraId="6C573D25" w14:textId="31F53B22" w:rsidR="00A50A8B" w:rsidRPr="00BA355D" w:rsidRDefault="00A50A8B">
            <w:pPr>
              <w:spacing w:before="120" w:after="120" w:line="276" w:lineRule="auto"/>
              <w:ind w:right="141"/>
              <w:rPr>
                <w:rFonts w:ascii="Arial Narrow" w:hAnsi="Arial Narrow"/>
                <w:bCs/>
                <w:sz w:val="21"/>
                <w:szCs w:val="21"/>
                <w:highlight w:val="yellow"/>
              </w:rPr>
            </w:pPr>
            <w:del w:id="146" w:author="Markovič Michal, Ing." w:date="2025-08-18T09:40:00Z" w16du:dateUtc="2025-08-18T07:40:00Z">
              <w:r w:rsidRPr="00335416" w:rsidDel="001242B2">
                <w:rPr>
                  <w:rFonts w:ascii="Arial Narrow" w:hAnsi="Arial Narrow"/>
                  <w:bCs/>
                  <w:color w:val="EE0000"/>
                  <w:sz w:val="21"/>
                  <w:szCs w:val="21"/>
                  <w:rPrChange w:id="147" w:author="Markovič Michal, Ing." w:date="2025-08-18T08:55:00Z" w16du:dateUtc="2025-08-18T06:55:00Z">
                    <w:rPr>
                      <w:rFonts w:ascii="Arial Narrow" w:hAnsi="Arial Narrow"/>
                      <w:bCs/>
                      <w:sz w:val="21"/>
                      <w:szCs w:val="21"/>
                    </w:rPr>
                  </w:rPrChange>
                </w:rPr>
                <w:delText>Neúspešné Skúšky po prebratí</w:delText>
              </w:r>
            </w:del>
          </w:p>
        </w:tc>
        <w:tc>
          <w:tcPr>
            <w:tcW w:w="7670" w:type="dxa"/>
          </w:tcPr>
          <w:p w14:paraId="69D1AF79" w14:textId="701FC59C" w:rsidR="00A50A8B" w:rsidRPr="00337B03" w:rsidDel="001242B2" w:rsidRDefault="00A50A8B">
            <w:pPr>
              <w:pStyle w:val="text0"/>
              <w:spacing w:before="120" w:after="120" w:line="276" w:lineRule="auto"/>
              <w:rPr>
                <w:del w:id="148" w:author="Markovič Michal, Ing." w:date="2025-08-18T09:40:00Z" w16du:dateUtc="2025-08-18T07:40:00Z"/>
                <w:rFonts w:ascii="Arial Narrow" w:hAnsi="Arial Narrow"/>
                <w:noProof w:val="0"/>
                <w:color w:val="EE0000"/>
                <w:sz w:val="21"/>
                <w:szCs w:val="21"/>
                <w:lang w:val="sk-SK" w:eastAsia="cs-CZ"/>
                <w:rPrChange w:id="149" w:author="Markovič Michal, Ing." w:date="2025-08-18T08:55:00Z" w16du:dateUtc="2025-08-18T06:55:00Z">
                  <w:rPr>
                    <w:del w:id="150" w:author="Markovič Michal, Ing." w:date="2025-08-18T09:40:00Z" w16du:dateUtc="2025-08-18T07:40:00Z"/>
                    <w:rFonts w:ascii="Arial Narrow" w:hAnsi="Arial Narrow"/>
                    <w:noProof w:val="0"/>
                    <w:sz w:val="21"/>
                    <w:szCs w:val="21"/>
                    <w:lang w:val="sk-SK" w:eastAsia="cs-CZ"/>
                  </w:rPr>
                </w:rPrChange>
              </w:rPr>
            </w:pPr>
            <w:del w:id="151" w:author="Markovič Michal, Ing." w:date="2025-08-18T09:40:00Z" w16du:dateUtc="2025-08-18T07:40:00Z">
              <w:r w:rsidRPr="00337B03" w:rsidDel="001242B2">
                <w:rPr>
                  <w:rFonts w:ascii="Arial Narrow" w:hAnsi="Arial Narrow"/>
                  <w:color w:val="EE0000"/>
                  <w:sz w:val="21"/>
                  <w:szCs w:val="21"/>
                  <w:rPrChange w:id="152" w:author="Markovič Michal, Ing." w:date="2025-08-18T08:55:00Z" w16du:dateUtc="2025-08-18T06:55:00Z">
                    <w:rPr>
                      <w:rFonts w:ascii="Arial Narrow" w:hAnsi="Arial Narrow"/>
                      <w:sz w:val="21"/>
                      <w:szCs w:val="21"/>
                    </w:rPr>
                  </w:rPrChange>
                </w:rPr>
                <w:delText>Za podčlánok 9.4 sa vkladá nový podčlánok 9.5 Neúspešné Skúšky po prebratí, ktorý znie nasledovne:</w:delText>
              </w:r>
            </w:del>
          </w:p>
          <w:p w14:paraId="2C4598B0" w14:textId="5561379F" w:rsidR="00A50A8B" w:rsidRPr="00337B03" w:rsidDel="001242B2" w:rsidRDefault="00A50A8B">
            <w:pPr>
              <w:pStyle w:val="text0"/>
              <w:spacing w:before="120" w:after="120" w:line="276" w:lineRule="auto"/>
              <w:rPr>
                <w:del w:id="153" w:author="Markovič Michal, Ing." w:date="2025-08-18T09:40:00Z" w16du:dateUtc="2025-08-18T07:40:00Z"/>
                <w:rFonts w:ascii="Arial Narrow" w:hAnsi="Arial Narrow"/>
                <w:noProof w:val="0"/>
                <w:color w:val="EE0000"/>
                <w:sz w:val="21"/>
                <w:szCs w:val="21"/>
                <w:lang w:val="sk-SK" w:eastAsia="cs-CZ"/>
                <w:rPrChange w:id="154" w:author="Markovič Michal, Ing." w:date="2025-08-18T08:55:00Z" w16du:dateUtc="2025-08-18T06:55:00Z">
                  <w:rPr>
                    <w:del w:id="155" w:author="Markovič Michal, Ing." w:date="2025-08-18T09:40:00Z" w16du:dateUtc="2025-08-18T07:40:00Z"/>
                    <w:rFonts w:ascii="Arial Narrow" w:hAnsi="Arial Narrow"/>
                    <w:noProof w:val="0"/>
                    <w:sz w:val="21"/>
                    <w:szCs w:val="21"/>
                    <w:lang w:val="sk-SK" w:eastAsia="cs-CZ"/>
                  </w:rPr>
                </w:rPrChange>
              </w:rPr>
            </w:pPr>
            <w:del w:id="156" w:author="Markovič Michal, Ing." w:date="2025-08-18T09:40:00Z" w16du:dateUtc="2025-08-18T07:40:00Z">
              <w:r w:rsidRPr="00337B03" w:rsidDel="001242B2">
                <w:rPr>
                  <w:rFonts w:ascii="Arial Narrow" w:hAnsi="Arial Narrow"/>
                  <w:color w:val="EE0000"/>
                  <w:sz w:val="21"/>
                  <w:szCs w:val="21"/>
                  <w:rPrChange w:id="157" w:author="Markovič Michal, Ing." w:date="2025-08-18T08:55:00Z" w16du:dateUtc="2025-08-18T06:55:00Z">
                    <w:rPr>
                      <w:rFonts w:ascii="Arial Narrow" w:hAnsi="Arial Narrow"/>
                      <w:sz w:val="21"/>
                      <w:szCs w:val="21"/>
                    </w:rPr>
                  </w:rPrChange>
                </w:rPr>
                <w:delText>Ak platia nasledovné podmienky, a to:</w:delText>
              </w:r>
            </w:del>
          </w:p>
          <w:p w14:paraId="04FF68B7" w14:textId="4361331B" w:rsidR="00A50A8B" w:rsidRPr="00337B03" w:rsidDel="001242B2" w:rsidRDefault="00A50A8B">
            <w:pPr>
              <w:pStyle w:val="text0"/>
              <w:spacing w:before="120" w:after="120" w:line="276" w:lineRule="auto"/>
              <w:rPr>
                <w:del w:id="158" w:author="Markovič Michal, Ing." w:date="2025-08-18T09:40:00Z" w16du:dateUtc="2025-08-18T07:40:00Z"/>
                <w:rFonts w:ascii="Arial Narrow" w:hAnsi="Arial Narrow"/>
                <w:noProof w:val="0"/>
                <w:color w:val="EE0000"/>
                <w:sz w:val="21"/>
                <w:szCs w:val="21"/>
                <w:lang w:val="sk-SK" w:eastAsia="cs-CZ"/>
                <w:rPrChange w:id="159" w:author="Markovič Michal, Ing." w:date="2025-08-18T08:55:00Z" w16du:dateUtc="2025-08-18T06:55:00Z">
                  <w:rPr>
                    <w:del w:id="160" w:author="Markovič Michal, Ing." w:date="2025-08-18T09:40:00Z" w16du:dateUtc="2025-08-18T07:40:00Z"/>
                    <w:rFonts w:ascii="Arial Narrow" w:hAnsi="Arial Narrow"/>
                    <w:noProof w:val="0"/>
                    <w:sz w:val="21"/>
                    <w:szCs w:val="21"/>
                    <w:lang w:val="sk-SK" w:eastAsia="cs-CZ"/>
                  </w:rPr>
                </w:rPrChange>
              </w:rPr>
            </w:pPr>
            <w:del w:id="161" w:author="Markovič Michal, Ing." w:date="2025-08-18T09:40:00Z" w16du:dateUtc="2025-08-18T07:40:00Z">
              <w:r w:rsidRPr="00337B03" w:rsidDel="001242B2">
                <w:rPr>
                  <w:rFonts w:ascii="Arial Narrow" w:hAnsi="Arial Narrow"/>
                  <w:color w:val="EE0000"/>
                  <w:sz w:val="21"/>
                  <w:szCs w:val="21"/>
                  <w:rPrChange w:id="162" w:author="Markovič Michal, Ing." w:date="2025-08-18T08:55:00Z" w16du:dateUtc="2025-08-18T06:55:00Z">
                    <w:rPr>
                      <w:rFonts w:ascii="Arial Narrow" w:hAnsi="Arial Narrow"/>
                      <w:sz w:val="21"/>
                      <w:szCs w:val="21"/>
                    </w:rPr>
                  </w:rPrChange>
                </w:rPr>
                <w:delText>a) Dielo alebo Sekcia nevyhovie technicko-bezpečnostnej skúške, prípadne skúšobnej prevádzke,</w:delText>
              </w:r>
            </w:del>
          </w:p>
          <w:p w14:paraId="5560E09D" w14:textId="290E102D" w:rsidR="00A50A8B" w:rsidRPr="00337B03" w:rsidDel="00F11E9A" w:rsidRDefault="00A50A8B">
            <w:pPr>
              <w:pStyle w:val="text0"/>
              <w:spacing w:before="120" w:after="120" w:line="276" w:lineRule="auto"/>
              <w:rPr>
                <w:del w:id="163" w:author="Markovič Michal, Ing." w:date="2025-08-14T14:40:00Z" w16du:dateUtc="2025-08-14T12:40:00Z"/>
                <w:rFonts w:ascii="Arial Narrow" w:hAnsi="Arial Narrow"/>
                <w:noProof w:val="0"/>
                <w:color w:val="EE0000"/>
                <w:sz w:val="21"/>
                <w:szCs w:val="21"/>
                <w:lang w:val="sk-SK" w:eastAsia="cs-CZ"/>
                <w:rPrChange w:id="164" w:author="Markovič Michal, Ing." w:date="2025-08-18T08:55:00Z" w16du:dateUtc="2025-08-18T06:55:00Z">
                  <w:rPr>
                    <w:del w:id="165" w:author="Markovič Michal, Ing." w:date="2025-08-14T14:40:00Z" w16du:dateUtc="2025-08-14T12:40:00Z"/>
                    <w:rFonts w:ascii="Arial Narrow" w:hAnsi="Arial Narrow"/>
                    <w:noProof w:val="0"/>
                    <w:sz w:val="21"/>
                    <w:szCs w:val="21"/>
                    <w:lang w:val="sk-SK" w:eastAsia="cs-CZ"/>
                  </w:rPr>
                </w:rPrChange>
              </w:rPr>
            </w:pPr>
            <w:del w:id="166" w:author="Markovič Michal, Ing." w:date="2025-08-18T09:40:00Z" w16du:dateUtc="2025-08-18T07:40:00Z">
              <w:r w:rsidRPr="00337B03" w:rsidDel="001242B2">
                <w:rPr>
                  <w:rFonts w:ascii="Arial Narrow" w:hAnsi="Arial Narrow"/>
                  <w:color w:val="EE0000"/>
                  <w:sz w:val="21"/>
                  <w:szCs w:val="21"/>
                  <w:rPrChange w:id="167" w:author="Markovič Michal, Ing." w:date="2025-08-18T08:55:00Z" w16du:dateUtc="2025-08-18T06:55:00Z">
                    <w:rPr>
                      <w:rFonts w:ascii="Arial Narrow" w:hAnsi="Arial Narrow"/>
                      <w:sz w:val="21"/>
                      <w:szCs w:val="21"/>
                    </w:rPr>
                  </w:rPrChange>
                </w:rPr>
                <w:delText>b) Zhotoviteľ zaplatí Objednávateľovi zľavu z Akceptovanej zmluvnej hodnoty počas Lehoty na oznámenie vád,</w:delText>
              </w:r>
            </w:del>
          </w:p>
          <w:p w14:paraId="4B217EDB" w14:textId="64F18CCE" w:rsidR="00A50A8B" w:rsidRPr="008B56BA" w:rsidDel="001242B2" w:rsidRDefault="00A50A8B">
            <w:pPr>
              <w:pStyle w:val="text0"/>
              <w:spacing w:before="120" w:after="120" w:line="276" w:lineRule="auto"/>
              <w:rPr>
                <w:del w:id="168" w:author="Markovič Michal, Ing." w:date="2025-08-18T09:40:00Z" w16du:dateUtc="2025-08-18T07:40:00Z"/>
                <w:rFonts w:ascii="Arial Narrow" w:hAnsi="Arial Narrow"/>
                <w:color w:val="EE0000"/>
                <w:sz w:val="21"/>
                <w:szCs w:val="21"/>
                <w:lang w:val="sk-SK" w:eastAsia="cs-CZ"/>
                <w:rPrChange w:id="169" w:author="Markovič Michal, Ing." w:date="2025-08-18T09:40:00Z" w16du:dateUtc="2025-08-18T07:40:00Z">
                  <w:rPr>
                    <w:del w:id="170" w:author="Markovič Michal, Ing." w:date="2025-08-18T09:40:00Z" w16du:dateUtc="2025-08-18T07:40:00Z"/>
                    <w:rFonts w:ascii="Arial Narrow" w:hAnsi="Arial Narrow"/>
                    <w:noProof w:val="0"/>
                    <w:sz w:val="21"/>
                    <w:szCs w:val="21"/>
                    <w:lang w:val="sk-SK" w:eastAsia="cs-CZ"/>
                  </w:rPr>
                </w:rPrChange>
              </w:rPr>
            </w:pPr>
            <w:del w:id="171" w:author="Markovič Michal, Ing." w:date="2025-08-18T09:40:00Z" w16du:dateUtc="2025-08-18T07:40:00Z">
              <w:r w:rsidRPr="00337B03" w:rsidDel="001242B2">
                <w:rPr>
                  <w:rFonts w:ascii="Arial Narrow" w:hAnsi="Arial Narrow"/>
                  <w:color w:val="EE0000"/>
                  <w:sz w:val="21"/>
                  <w:szCs w:val="21"/>
                  <w:rPrChange w:id="172" w:author="Markovič Michal, Ing." w:date="2025-08-18T08:55:00Z" w16du:dateUtc="2025-08-18T06:55:00Z">
                    <w:rPr>
                      <w:rFonts w:ascii="Arial Narrow" w:hAnsi="Arial Narrow"/>
                      <w:sz w:val="21"/>
                      <w:szCs w:val="21"/>
                    </w:rPr>
                  </w:rPrChange>
                </w:rPr>
                <w:delText xml:space="preserve">potom sa bude </w:delText>
              </w:r>
              <w:r w:rsidRPr="008B56BA" w:rsidDel="001242B2">
                <w:rPr>
                  <w:rFonts w:ascii="Arial Narrow" w:hAnsi="Arial Narrow"/>
                  <w:color w:val="EE0000"/>
                  <w:sz w:val="21"/>
                  <w:szCs w:val="21"/>
                  <w:rPrChange w:id="173" w:author="Markovič Michal, Ing." w:date="2025-08-18T09:40:00Z" w16du:dateUtc="2025-08-18T07:40:00Z">
                    <w:rPr>
                      <w:rFonts w:ascii="Arial Narrow" w:hAnsi="Arial Narrow"/>
                      <w:sz w:val="21"/>
                      <w:szCs w:val="21"/>
                    </w:rPr>
                  </w:rPrChange>
                </w:rPr>
                <w:delText>mať za to, že Dielo alebo Sekcia vyhoveli Skúškam.</w:delText>
              </w:r>
              <w:r w:rsidR="00510E06" w:rsidRPr="008B56BA" w:rsidDel="001242B2">
                <w:rPr>
                  <w:rFonts w:ascii="Arial Narrow" w:hAnsi="Arial Narrow"/>
                  <w:color w:val="EE0000"/>
                  <w:sz w:val="21"/>
                  <w:szCs w:val="21"/>
                  <w:rPrChange w:id="174" w:author="Markovič Michal, Ing." w:date="2025-08-18T09:40:00Z" w16du:dateUtc="2025-08-18T07:40:00Z">
                    <w:rPr>
                      <w:rFonts w:ascii="Arial Narrow" w:hAnsi="Arial Narrow"/>
                      <w:sz w:val="21"/>
                      <w:szCs w:val="21"/>
                    </w:rPr>
                  </w:rPrChange>
                </w:rPr>
                <w:delText xml:space="preserve"> To </w:delText>
              </w:r>
              <w:r w:rsidR="00D10B10" w:rsidRPr="008B56BA" w:rsidDel="001242B2">
                <w:rPr>
                  <w:rFonts w:ascii="Arial Narrow" w:hAnsi="Arial Narrow"/>
                  <w:color w:val="EE0000"/>
                  <w:sz w:val="21"/>
                  <w:szCs w:val="21"/>
                  <w:rPrChange w:id="175" w:author="Markovič Michal, Ing." w:date="2025-08-18T09:40:00Z" w16du:dateUtc="2025-08-18T07:40:00Z">
                    <w:rPr>
                      <w:rFonts w:ascii="Arial Narrow" w:hAnsi="Arial Narrow"/>
                      <w:sz w:val="21"/>
                      <w:szCs w:val="21"/>
                    </w:rPr>
                  </w:rPrChange>
                </w:rPr>
                <w:delText xml:space="preserve">neplatí a aplikácia tohto podčlánku je vylúčená, ak Dielo nevyhovie </w:delText>
              </w:r>
              <w:r w:rsidR="003A2A33" w:rsidRPr="008B56BA" w:rsidDel="001242B2">
                <w:rPr>
                  <w:rFonts w:ascii="Arial Narrow" w:hAnsi="Arial Narrow"/>
                  <w:color w:val="EE0000"/>
                  <w:sz w:val="21"/>
                  <w:szCs w:val="21"/>
                  <w:rPrChange w:id="176" w:author="Markovič Michal, Ing." w:date="2025-08-18T09:40:00Z" w16du:dateUtc="2025-08-18T07:40:00Z">
                    <w:rPr>
                      <w:rFonts w:ascii="Arial Narrow" w:hAnsi="Arial Narrow"/>
                      <w:sz w:val="21"/>
                      <w:szCs w:val="21"/>
                    </w:rPr>
                  </w:rPrChange>
                </w:rPr>
                <w:delText>meraniam hluku v zmysle platných právnych predpisov</w:delText>
              </w:r>
              <w:r w:rsidR="009D5E81" w:rsidRPr="008B56BA" w:rsidDel="001242B2">
                <w:rPr>
                  <w:rFonts w:ascii="Arial Narrow" w:hAnsi="Arial Narrow"/>
                  <w:color w:val="EE0000"/>
                  <w:sz w:val="21"/>
                  <w:szCs w:val="21"/>
                  <w:rPrChange w:id="177" w:author="Markovič Michal, Ing." w:date="2025-08-18T09:40:00Z" w16du:dateUtc="2025-08-18T07:40:00Z">
                    <w:rPr>
                      <w:rFonts w:ascii="Arial Narrow" w:hAnsi="Arial Narrow"/>
                      <w:sz w:val="21"/>
                      <w:szCs w:val="21"/>
                    </w:rPr>
                  </w:rPrChange>
                </w:rPr>
                <w:delText xml:space="preserve"> a súťažných podkladov</w:delText>
              </w:r>
              <w:r w:rsidR="003A2A33" w:rsidRPr="008B56BA" w:rsidDel="001242B2">
                <w:rPr>
                  <w:rFonts w:ascii="Arial Narrow" w:hAnsi="Arial Narrow"/>
                  <w:color w:val="EE0000"/>
                  <w:sz w:val="21"/>
                  <w:szCs w:val="21"/>
                  <w:rPrChange w:id="178" w:author="Markovič Michal, Ing." w:date="2025-08-18T09:40:00Z" w16du:dateUtc="2025-08-18T07:40:00Z">
                    <w:rPr>
                      <w:rFonts w:ascii="Arial Narrow" w:hAnsi="Arial Narrow"/>
                      <w:sz w:val="21"/>
                      <w:szCs w:val="21"/>
                    </w:rPr>
                  </w:rPrChange>
                </w:rPr>
                <w:delText>.</w:delText>
              </w:r>
            </w:del>
          </w:p>
          <w:p w14:paraId="0095C05B" w14:textId="53926697" w:rsidR="00C74D7D" w:rsidRPr="00BA355D" w:rsidRDefault="00A85F23">
            <w:pPr>
              <w:pStyle w:val="text0"/>
              <w:spacing w:before="120" w:after="120" w:line="276" w:lineRule="auto"/>
              <w:rPr>
                <w:rFonts w:ascii="Arial Narrow" w:hAnsi="Arial Narrow"/>
                <w:noProof w:val="0"/>
                <w:sz w:val="21"/>
                <w:szCs w:val="21"/>
                <w:lang w:val="sk-SK" w:eastAsia="cs-CZ"/>
              </w:rPr>
            </w:pPr>
            <w:del w:id="179" w:author="Markovič Michal, Ing." w:date="2025-08-18T09:40:00Z" w16du:dateUtc="2025-08-18T07:40:00Z">
              <w:r w:rsidRPr="008B56BA" w:rsidDel="001242B2">
                <w:rPr>
                  <w:rFonts w:ascii="Arial Narrow" w:hAnsi="Arial Narrow"/>
                  <w:noProof w:val="0"/>
                  <w:color w:val="EE0000"/>
                  <w:sz w:val="21"/>
                  <w:szCs w:val="21"/>
                  <w:lang w:val="sk-SK" w:eastAsia="cs-CZ"/>
                  <w:rPrChange w:id="180" w:author="Markovič Michal, Ing." w:date="2025-08-18T09:40:00Z" w16du:dateUtc="2025-08-18T07:40:00Z">
                    <w:rPr>
                      <w:rFonts w:ascii="Arial Narrow" w:hAnsi="Arial Narrow"/>
                      <w:noProof w:val="0"/>
                      <w:sz w:val="21"/>
                      <w:szCs w:val="21"/>
                      <w:lang w:val="sk-SK" w:eastAsia="cs-CZ"/>
                    </w:rPr>
                  </w:rPrChange>
                </w:rPr>
                <w:delText>O</w:delText>
              </w:r>
              <w:r w:rsidR="007C3AFE" w:rsidRPr="008B56BA" w:rsidDel="001242B2">
                <w:rPr>
                  <w:rFonts w:ascii="Arial Narrow" w:hAnsi="Arial Narrow"/>
                  <w:noProof w:val="0"/>
                  <w:color w:val="EE0000"/>
                  <w:sz w:val="21"/>
                  <w:szCs w:val="21"/>
                  <w:lang w:val="sk-SK" w:eastAsia="cs-CZ"/>
                  <w:rPrChange w:id="181" w:author="Markovič Michal, Ing." w:date="2025-08-18T09:40:00Z" w16du:dateUtc="2025-08-18T07:40:00Z">
                    <w:rPr>
                      <w:rFonts w:ascii="Arial Narrow" w:hAnsi="Arial Narrow"/>
                      <w:noProof w:val="0"/>
                      <w:sz w:val="21"/>
                      <w:szCs w:val="21"/>
                      <w:lang w:val="sk-SK" w:eastAsia="cs-CZ"/>
                    </w:rPr>
                  </w:rPrChange>
                </w:rPr>
                <w:delText xml:space="preserve"> výške </w:delText>
              </w:r>
              <w:r w:rsidRPr="008B56BA" w:rsidDel="001242B2">
                <w:rPr>
                  <w:rFonts w:ascii="Arial Narrow" w:hAnsi="Arial Narrow"/>
                  <w:noProof w:val="0"/>
                  <w:color w:val="EE0000"/>
                  <w:sz w:val="21"/>
                  <w:szCs w:val="21"/>
                  <w:lang w:val="sk-SK" w:eastAsia="cs-CZ"/>
                  <w:rPrChange w:id="182" w:author="Markovič Michal, Ing." w:date="2025-08-18T09:40:00Z" w16du:dateUtc="2025-08-18T07:40:00Z">
                    <w:rPr>
                      <w:rFonts w:ascii="Arial Narrow" w:hAnsi="Arial Narrow"/>
                      <w:noProof w:val="0"/>
                      <w:sz w:val="21"/>
                      <w:szCs w:val="21"/>
                      <w:lang w:val="sk-SK" w:eastAsia="cs-CZ"/>
                    </w:rPr>
                  </w:rPrChange>
                </w:rPr>
                <w:delText>zľav</w:delText>
              </w:r>
              <w:r w:rsidR="007C3AFE" w:rsidRPr="008B56BA" w:rsidDel="001242B2">
                <w:rPr>
                  <w:rFonts w:ascii="Arial Narrow" w:hAnsi="Arial Narrow"/>
                  <w:noProof w:val="0"/>
                  <w:color w:val="EE0000"/>
                  <w:sz w:val="21"/>
                  <w:szCs w:val="21"/>
                  <w:lang w:val="sk-SK" w:eastAsia="cs-CZ"/>
                  <w:rPrChange w:id="183" w:author="Markovič Michal, Ing." w:date="2025-08-18T09:40:00Z" w16du:dateUtc="2025-08-18T07:40:00Z">
                    <w:rPr>
                      <w:rFonts w:ascii="Arial Narrow" w:hAnsi="Arial Narrow"/>
                      <w:noProof w:val="0"/>
                      <w:sz w:val="21"/>
                      <w:szCs w:val="21"/>
                      <w:lang w:val="sk-SK" w:eastAsia="cs-CZ"/>
                    </w:rPr>
                  </w:rPrChange>
                </w:rPr>
                <w:delText>y</w:delText>
              </w:r>
              <w:r w:rsidRPr="008B56BA" w:rsidDel="001242B2">
                <w:rPr>
                  <w:rFonts w:ascii="Arial Narrow" w:hAnsi="Arial Narrow"/>
                  <w:noProof w:val="0"/>
                  <w:color w:val="EE0000"/>
                  <w:sz w:val="21"/>
                  <w:szCs w:val="21"/>
                  <w:lang w:val="sk-SK" w:eastAsia="cs-CZ"/>
                  <w:rPrChange w:id="184" w:author="Markovič Michal, Ing." w:date="2025-08-18T09:40:00Z" w16du:dateUtc="2025-08-18T07:40:00Z">
                    <w:rPr>
                      <w:rFonts w:ascii="Arial Narrow" w:hAnsi="Arial Narrow"/>
                      <w:noProof w:val="0"/>
                      <w:sz w:val="21"/>
                      <w:szCs w:val="21"/>
                      <w:lang w:val="sk-SK" w:eastAsia="cs-CZ"/>
                    </w:rPr>
                  </w:rPrChange>
                </w:rPr>
                <w:delText xml:space="preserve"> bude</w:delText>
              </w:r>
              <w:r w:rsidR="007C3AFE" w:rsidRPr="008B56BA" w:rsidDel="001242B2">
                <w:rPr>
                  <w:rFonts w:ascii="Arial Narrow" w:hAnsi="Arial Narrow"/>
                  <w:noProof w:val="0"/>
                  <w:color w:val="EE0000"/>
                  <w:sz w:val="21"/>
                  <w:szCs w:val="21"/>
                  <w:lang w:val="sk-SK" w:eastAsia="cs-CZ"/>
                  <w:rPrChange w:id="185" w:author="Markovič Michal, Ing." w:date="2025-08-18T09:40:00Z" w16du:dateUtc="2025-08-18T07:40:00Z">
                    <w:rPr>
                      <w:rFonts w:ascii="Arial Narrow" w:hAnsi="Arial Narrow"/>
                      <w:noProof w:val="0"/>
                      <w:sz w:val="21"/>
                      <w:szCs w:val="21"/>
                      <w:lang w:val="sk-SK" w:eastAsia="cs-CZ"/>
                    </w:rPr>
                  </w:rPrChange>
                </w:rPr>
                <w:delText xml:space="preserve"> rozhodovať</w:delText>
              </w:r>
              <w:r w:rsidR="00C74D7D" w:rsidRPr="008B56BA" w:rsidDel="001242B2">
                <w:rPr>
                  <w:rFonts w:ascii="Arial Narrow" w:hAnsi="Arial Narrow"/>
                  <w:noProof w:val="0"/>
                  <w:color w:val="EE0000"/>
                  <w:sz w:val="21"/>
                  <w:szCs w:val="21"/>
                  <w:lang w:val="sk-SK" w:eastAsia="cs-CZ"/>
                  <w:rPrChange w:id="186" w:author="Markovič Michal, Ing." w:date="2025-08-18T09:40:00Z" w16du:dateUtc="2025-08-18T07:40:00Z">
                    <w:rPr>
                      <w:rFonts w:ascii="Arial Narrow" w:hAnsi="Arial Narrow"/>
                      <w:noProof w:val="0"/>
                      <w:sz w:val="21"/>
                      <w:szCs w:val="21"/>
                      <w:lang w:val="sk-SK" w:eastAsia="cs-CZ"/>
                    </w:rPr>
                  </w:rPrChange>
                </w:rPr>
                <w:delText xml:space="preserve"> </w:delText>
              </w:r>
              <w:r w:rsidR="007C3AFE" w:rsidRPr="008B56BA" w:rsidDel="001242B2">
                <w:rPr>
                  <w:rFonts w:ascii="Arial Narrow" w:hAnsi="Arial Narrow"/>
                  <w:noProof w:val="0"/>
                  <w:color w:val="EE0000"/>
                  <w:sz w:val="21"/>
                  <w:szCs w:val="21"/>
                  <w:lang w:val="sk-SK" w:eastAsia="cs-CZ"/>
                  <w:rPrChange w:id="187" w:author="Markovič Michal, Ing." w:date="2025-08-18T09:40:00Z" w16du:dateUtc="2025-08-18T07:40:00Z">
                    <w:rPr>
                      <w:rFonts w:ascii="Arial Narrow" w:hAnsi="Arial Narrow"/>
                      <w:noProof w:val="0"/>
                      <w:sz w:val="21"/>
                      <w:szCs w:val="21"/>
                      <w:lang w:val="sk-SK" w:eastAsia="cs-CZ"/>
                    </w:rPr>
                  </w:rPrChange>
                </w:rPr>
                <w:delText>Stavebný dozor podľa Zmluvy v zmysle podčlánku 3.5</w:delText>
              </w:r>
              <w:r w:rsidR="00C25961" w:rsidRPr="008B56BA" w:rsidDel="001242B2">
                <w:rPr>
                  <w:rFonts w:ascii="Arial Narrow" w:hAnsi="Arial Narrow"/>
                  <w:noProof w:val="0"/>
                  <w:color w:val="EE0000"/>
                  <w:sz w:val="21"/>
                  <w:szCs w:val="21"/>
                  <w:lang w:val="sk-SK" w:eastAsia="cs-CZ"/>
                  <w:rPrChange w:id="188" w:author="Markovič Michal, Ing." w:date="2025-08-18T09:40:00Z" w16du:dateUtc="2025-08-18T07:40:00Z">
                    <w:rPr>
                      <w:rFonts w:ascii="Arial Narrow" w:hAnsi="Arial Narrow"/>
                      <w:noProof w:val="0"/>
                      <w:sz w:val="21"/>
                      <w:szCs w:val="21"/>
                      <w:lang w:val="sk-SK" w:eastAsia="cs-CZ"/>
                    </w:rPr>
                  </w:rPrChange>
                </w:rPr>
                <w:delText>,</w:delText>
              </w:r>
              <w:r w:rsidR="00B62DCF" w:rsidRPr="008B56BA" w:rsidDel="001242B2">
                <w:rPr>
                  <w:rFonts w:ascii="Arial Narrow" w:hAnsi="Arial Narrow"/>
                  <w:noProof w:val="0"/>
                  <w:color w:val="EE0000"/>
                  <w:sz w:val="21"/>
                  <w:szCs w:val="21"/>
                  <w:lang w:val="sk-SK" w:eastAsia="cs-CZ"/>
                  <w:rPrChange w:id="189" w:author="Markovič Michal, Ing." w:date="2025-08-18T09:40:00Z" w16du:dateUtc="2025-08-18T07:40:00Z">
                    <w:rPr>
                      <w:rFonts w:ascii="Arial Narrow" w:hAnsi="Arial Narrow"/>
                      <w:noProof w:val="0"/>
                      <w:sz w:val="21"/>
                      <w:szCs w:val="21"/>
                      <w:lang w:val="sk-SK" w:eastAsia="cs-CZ"/>
                    </w:rPr>
                  </w:rPrChange>
                </w:rPr>
                <w:delText xml:space="preserve"> pričom v prípade vzniku sporu medzi Stranami sa bude postupovať podľa článku 20.</w:delText>
              </w:r>
            </w:del>
          </w:p>
        </w:tc>
      </w:tr>
      <w:tr w:rsidR="00BA355D" w:rsidRPr="00BA355D" w14:paraId="3A843E24" w14:textId="77777777">
        <w:tc>
          <w:tcPr>
            <w:tcW w:w="1870" w:type="dxa"/>
          </w:tcPr>
          <w:p w14:paraId="1E017785" w14:textId="77777777" w:rsidR="00A50A8B" w:rsidRPr="00BA355D" w:rsidRDefault="00A50A8B">
            <w:pPr>
              <w:spacing w:before="120" w:after="120" w:line="276" w:lineRule="auto"/>
              <w:ind w:right="141"/>
              <w:rPr>
                <w:rFonts w:ascii="Arial Narrow" w:hAnsi="Arial Narrow"/>
                <w:b/>
                <w:sz w:val="21"/>
                <w:szCs w:val="21"/>
              </w:rPr>
            </w:pPr>
            <w:r w:rsidRPr="00BA355D">
              <w:rPr>
                <w:rFonts w:ascii="Arial Narrow" w:hAnsi="Arial Narrow"/>
                <w:b/>
                <w:sz w:val="21"/>
                <w:szCs w:val="21"/>
              </w:rPr>
              <w:t>10. Preberanie Diela Objednávateľom</w:t>
            </w:r>
          </w:p>
        </w:tc>
        <w:tc>
          <w:tcPr>
            <w:tcW w:w="7670" w:type="dxa"/>
          </w:tcPr>
          <w:p w14:paraId="3952DA0F" w14:textId="77777777" w:rsidR="00A50A8B" w:rsidRPr="00BA355D" w:rsidRDefault="00A50A8B">
            <w:pPr>
              <w:pStyle w:val="text0"/>
              <w:spacing w:before="120" w:after="120" w:line="276" w:lineRule="auto"/>
              <w:rPr>
                <w:rFonts w:ascii="Arial Narrow" w:hAnsi="Arial Narrow"/>
                <w:noProof w:val="0"/>
                <w:sz w:val="21"/>
                <w:szCs w:val="21"/>
                <w:lang w:val="sk-SK" w:eastAsia="cs-CZ"/>
              </w:rPr>
            </w:pPr>
          </w:p>
        </w:tc>
      </w:tr>
      <w:tr w:rsidR="00BA355D" w:rsidRPr="00BA355D" w14:paraId="33512821" w14:textId="77777777">
        <w:tc>
          <w:tcPr>
            <w:tcW w:w="1870" w:type="dxa"/>
          </w:tcPr>
          <w:p w14:paraId="7E50AE36" w14:textId="77777777" w:rsidR="00A50A8B" w:rsidRPr="00BA355D" w:rsidRDefault="00A50A8B">
            <w:pPr>
              <w:spacing w:before="120" w:after="120" w:line="276" w:lineRule="auto"/>
              <w:ind w:right="141"/>
              <w:rPr>
                <w:rFonts w:ascii="Arial Narrow" w:hAnsi="Arial Narrow"/>
                <w:bCs/>
                <w:sz w:val="21"/>
                <w:szCs w:val="21"/>
              </w:rPr>
            </w:pPr>
            <w:r w:rsidRPr="00BA355D">
              <w:rPr>
                <w:rFonts w:ascii="Arial Narrow" w:hAnsi="Arial Narrow"/>
                <w:bCs/>
                <w:sz w:val="21"/>
                <w:szCs w:val="21"/>
              </w:rPr>
              <w:t>10.1</w:t>
            </w:r>
          </w:p>
          <w:p w14:paraId="7838443A" w14:textId="77777777" w:rsidR="00A50A8B" w:rsidRPr="00BA355D" w:rsidRDefault="00A50A8B">
            <w:pPr>
              <w:spacing w:before="120" w:after="120" w:line="276" w:lineRule="auto"/>
              <w:ind w:right="141"/>
              <w:rPr>
                <w:rFonts w:ascii="Arial Narrow" w:hAnsi="Arial Narrow"/>
                <w:bCs/>
                <w:sz w:val="21"/>
                <w:szCs w:val="21"/>
              </w:rPr>
            </w:pPr>
            <w:r w:rsidRPr="00BA355D">
              <w:rPr>
                <w:rFonts w:ascii="Arial Narrow" w:hAnsi="Arial Narrow"/>
                <w:bCs/>
                <w:sz w:val="21"/>
                <w:szCs w:val="21"/>
              </w:rPr>
              <w:t>Preberanie Diela a Sekcií</w:t>
            </w:r>
          </w:p>
        </w:tc>
        <w:tc>
          <w:tcPr>
            <w:tcW w:w="7670" w:type="dxa"/>
          </w:tcPr>
          <w:p w14:paraId="219E5397" w14:textId="77777777" w:rsidR="00A50A8B" w:rsidRPr="00BA355D" w:rsidRDefault="00A50A8B">
            <w:pPr>
              <w:pStyle w:val="text0"/>
              <w:spacing w:before="120" w:after="120" w:line="276" w:lineRule="auto"/>
              <w:rPr>
                <w:rFonts w:ascii="Arial Narrow" w:hAnsi="Arial Narrow"/>
                <w:noProof w:val="0"/>
                <w:sz w:val="21"/>
                <w:szCs w:val="21"/>
                <w:lang w:val="sk-SK" w:eastAsia="cs-CZ"/>
              </w:rPr>
            </w:pPr>
            <w:r w:rsidRPr="00BA355D">
              <w:rPr>
                <w:rFonts w:ascii="Arial Narrow" w:hAnsi="Arial Narrow"/>
                <w:noProof w:val="0"/>
                <w:sz w:val="21"/>
                <w:szCs w:val="21"/>
                <w:lang w:val="sk-SK" w:eastAsia="cs-CZ"/>
              </w:rPr>
              <w:t>V poslednej vete prvého odseku podčlánku 10.1 sa vypúšťajú slovné spojenia „alebo keď sa má za to, že bol vydaný” a „v súlade s týmto článkom.”</w:t>
            </w:r>
          </w:p>
          <w:p w14:paraId="51F99EB2" w14:textId="77777777" w:rsidR="00A50A8B" w:rsidRPr="00BA355D" w:rsidRDefault="00A50A8B">
            <w:pPr>
              <w:pStyle w:val="text0"/>
              <w:spacing w:before="120" w:after="120" w:line="276" w:lineRule="auto"/>
              <w:rPr>
                <w:rFonts w:ascii="Arial Narrow" w:hAnsi="Arial Narrow"/>
                <w:noProof w:val="0"/>
                <w:sz w:val="21"/>
                <w:szCs w:val="21"/>
                <w:lang w:val="sk-SK" w:eastAsia="cs-CZ"/>
              </w:rPr>
            </w:pPr>
            <w:r w:rsidRPr="00BA355D">
              <w:rPr>
                <w:rFonts w:ascii="Arial Narrow" w:hAnsi="Arial Narrow"/>
                <w:noProof w:val="0"/>
                <w:sz w:val="21"/>
                <w:szCs w:val="21"/>
                <w:lang w:val="sk-SK" w:eastAsia="cs-CZ"/>
              </w:rPr>
              <w:t>Posledná veta druhého odseku podčlánku 10.1 v znení „Keď je Dielo rozdelené na Sekcie, môže Zhotoviteľ podobne požiadať o vydanie Preberacieho protokolu pre každú Sekciu.“ sa vypúšťa bez náhrady.</w:t>
            </w:r>
          </w:p>
          <w:p w14:paraId="704A0082"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V poslednom odseku v poslednej vete sa slovné spojenie “bude sa mať za to, že preberací protokol bol vydaný v posledný deň tejto lehoty” nahrádza textom „Zhotoviteľ bude oprávnený uplatniť si nárok podľa bodu 20.1 [</w:t>
            </w:r>
            <w:r w:rsidRPr="00BA355D">
              <w:rPr>
                <w:rFonts w:ascii="Arial Narrow" w:hAnsi="Arial Narrow"/>
                <w:i/>
                <w:iCs/>
                <w:sz w:val="21"/>
                <w:szCs w:val="21"/>
              </w:rPr>
              <w:t>Nároky Zhotoviteľa</w:t>
            </w:r>
            <w:r w:rsidRPr="00BA355D">
              <w:rPr>
                <w:rFonts w:ascii="Arial Narrow" w:hAnsi="Arial Narrow"/>
                <w:sz w:val="21"/>
                <w:szCs w:val="21"/>
              </w:rPr>
              <w:t>]”.</w:t>
            </w:r>
          </w:p>
          <w:p w14:paraId="62026001"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 xml:space="preserve">Na konci podčlánku 10.1 sa dopĺňa nasledujúci text: </w:t>
            </w:r>
          </w:p>
          <w:p w14:paraId="1029EC0B"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 xml:space="preserve">„Splnenie Míľnika sa nepovažuje za splnenie Sekcie.“ </w:t>
            </w:r>
          </w:p>
        </w:tc>
      </w:tr>
      <w:tr w:rsidR="00BA355D" w:rsidRPr="00BA355D" w14:paraId="62CB6ED4" w14:textId="77777777">
        <w:tc>
          <w:tcPr>
            <w:tcW w:w="1870" w:type="dxa"/>
          </w:tcPr>
          <w:p w14:paraId="4B7D546D" w14:textId="77777777" w:rsidR="00A50A8B" w:rsidRPr="00BA355D" w:rsidRDefault="00A50A8B">
            <w:pPr>
              <w:spacing w:before="120" w:after="120" w:line="276" w:lineRule="auto"/>
              <w:ind w:right="141"/>
              <w:rPr>
                <w:rFonts w:ascii="Arial Narrow" w:hAnsi="Arial Narrow"/>
                <w:bCs/>
                <w:sz w:val="21"/>
                <w:szCs w:val="21"/>
              </w:rPr>
            </w:pPr>
            <w:r w:rsidRPr="00BA355D">
              <w:rPr>
                <w:rFonts w:ascii="Arial Narrow" w:hAnsi="Arial Narrow"/>
                <w:bCs/>
                <w:sz w:val="21"/>
                <w:szCs w:val="21"/>
              </w:rPr>
              <w:t>10.2</w:t>
            </w:r>
          </w:p>
          <w:p w14:paraId="221CBCA8" w14:textId="77777777" w:rsidR="00A50A8B" w:rsidRPr="00BA355D" w:rsidRDefault="00A50A8B">
            <w:pPr>
              <w:spacing w:before="120" w:after="120" w:line="276" w:lineRule="auto"/>
              <w:ind w:right="141"/>
              <w:rPr>
                <w:rFonts w:ascii="Arial Narrow" w:hAnsi="Arial Narrow"/>
                <w:bCs/>
                <w:sz w:val="21"/>
                <w:szCs w:val="21"/>
              </w:rPr>
            </w:pPr>
            <w:r w:rsidRPr="00BA355D">
              <w:rPr>
                <w:rFonts w:ascii="Arial Narrow" w:hAnsi="Arial Narrow"/>
                <w:bCs/>
                <w:sz w:val="21"/>
                <w:szCs w:val="21"/>
              </w:rPr>
              <w:t>Preberanie častí Diela do Odbornej obsluhy</w:t>
            </w:r>
          </w:p>
        </w:tc>
        <w:tc>
          <w:tcPr>
            <w:tcW w:w="7670" w:type="dxa"/>
          </w:tcPr>
          <w:p w14:paraId="437E3174" w14:textId="77777777" w:rsidR="00A50A8B" w:rsidRPr="00BA355D" w:rsidRDefault="00A50A8B">
            <w:pPr>
              <w:pStyle w:val="text0"/>
              <w:rPr>
                <w:rFonts w:ascii="Arial Narrow" w:hAnsi="Arial Narrow"/>
                <w:noProof w:val="0"/>
                <w:sz w:val="21"/>
                <w:szCs w:val="21"/>
                <w:lang w:val="sk-SK"/>
              </w:rPr>
            </w:pPr>
            <w:r w:rsidRPr="00BA355D">
              <w:rPr>
                <w:rFonts w:ascii="Arial Narrow" w:hAnsi="Arial Narrow"/>
                <w:noProof w:val="0"/>
                <w:sz w:val="21"/>
                <w:szCs w:val="21"/>
                <w:lang w:val="sk-SK"/>
              </w:rPr>
              <w:t>Názov podčlánku 10.2 Preberanie častí Diela sa vypúšťa a nahrádza sa názvom “Preberanie častí Diela do Odbornej obsluhy”. Tento zmenený názov podčlánku 10.2 sa používa v celom texte Zmluvy.</w:t>
            </w:r>
          </w:p>
          <w:p w14:paraId="5B3C005D" w14:textId="77777777" w:rsidR="00A50A8B" w:rsidRPr="00BA355D" w:rsidRDefault="00A50A8B">
            <w:pPr>
              <w:pStyle w:val="text0"/>
              <w:rPr>
                <w:rFonts w:ascii="Arial Narrow" w:hAnsi="Arial Narrow"/>
                <w:noProof w:val="0"/>
                <w:sz w:val="21"/>
                <w:szCs w:val="21"/>
                <w:lang w:val="sk-SK"/>
              </w:rPr>
            </w:pPr>
            <w:r w:rsidRPr="00BA355D">
              <w:rPr>
                <w:rFonts w:ascii="Arial Narrow" w:hAnsi="Arial Narrow"/>
                <w:noProof w:val="0"/>
                <w:sz w:val="21"/>
                <w:szCs w:val="21"/>
                <w:lang w:val="sk-SK"/>
              </w:rPr>
              <w:t>Celý text podčlánku 10.2 sa odstraňuje a nahrádza sa textom s nasledovným znením:</w:t>
            </w:r>
          </w:p>
          <w:p w14:paraId="27E6C5BB" w14:textId="77777777" w:rsidR="00A50A8B" w:rsidRPr="00BA355D" w:rsidRDefault="00A50A8B">
            <w:pPr>
              <w:pStyle w:val="text0"/>
              <w:rPr>
                <w:rFonts w:ascii="Arial Narrow" w:hAnsi="Arial Narrow"/>
                <w:noProof w:val="0"/>
                <w:sz w:val="21"/>
                <w:szCs w:val="21"/>
                <w:lang w:val="sk-SK"/>
              </w:rPr>
            </w:pPr>
            <w:r w:rsidRPr="00BA355D">
              <w:rPr>
                <w:rFonts w:ascii="Arial Narrow" w:hAnsi="Arial Narrow"/>
                <w:noProof w:val="0"/>
                <w:sz w:val="21"/>
                <w:szCs w:val="21"/>
                <w:lang w:val="sk-SK"/>
              </w:rPr>
              <w:t>Stavebný dozor môže, podľa vlastného uváženia Objednávateľa, vydať Preberací protokol na prevzatie ktorejkoľvek časti Diela, prípadne ktoréhokoľvek Technologického zariadenia, do Odbornej obsluhy.</w:t>
            </w:r>
          </w:p>
          <w:p w14:paraId="5B3C5785" w14:textId="77777777" w:rsidR="00A50A8B" w:rsidRPr="00BA355D" w:rsidRDefault="00A50A8B">
            <w:pPr>
              <w:pStyle w:val="text0"/>
              <w:rPr>
                <w:rFonts w:ascii="Arial Narrow" w:hAnsi="Arial Narrow"/>
                <w:noProof w:val="0"/>
                <w:sz w:val="21"/>
                <w:szCs w:val="21"/>
                <w:lang w:val="sk-SK"/>
              </w:rPr>
            </w:pPr>
            <w:r w:rsidRPr="00BA355D">
              <w:rPr>
                <w:rFonts w:ascii="Arial Narrow" w:hAnsi="Arial Narrow"/>
                <w:noProof w:val="0"/>
                <w:sz w:val="21"/>
                <w:szCs w:val="21"/>
                <w:lang w:val="sk-SK"/>
              </w:rPr>
              <w:t xml:space="preserve">Objednávateľ nesmie užívať žiadnu časť Diela, prípadne Technologické zariadenie (okrem dočasného opatrenia, ktoré je buď stanovené v Zmluve, alebo dohodnuté oboma Stranami), pokiaľ a dokiaľ Stavebný dozor na túto časť nevydá Preberací protokol o prevzatí časti Diela do Odbornej obsluhy. </w:t>
            </w:r>
          </w:p>
          <w:p w14:paraId="34F6792F" w14:textId="77777777" w:rsidR="00A50A8B" w:rsidRPr="00BA355D" w:rsidRDefault="00A50A8B">
            <w:pPr>
              <w:pStyle w:val="text0"/>
              <w:rPr>
                <w:rFonts w:ascii="Arial Narrow" w:hAnsi="Arial Narrow"/>
                <w:noProof w:val="0"/>
                <w:sz w:val="21"/>
                <w:szCs w:val="21"/>
                <w:lang w:val="sk-SK"/>
              </w:rPr>
            </w:pPr>
            <w:r w:rsidRPr="00BA355D">
              <w:rPr>
                <w:rFonts w:ascii="Arial Narrow" w:hAnsi="Arial Narrow"/>
                <w:noProof w:val="0"/>
                <w:sz w:val="21"/>
                <w:szCs w:val="21"/>
                <w:lang w:val="sk-SK"/>
              </w:rPr>
              <w:t>Objednávateľ je povinný časť Diela prevziať do Odbornej obsluhy, iba ak:</w:t>
            </w:r>
          </w:p>
          <w:p w14:paraId="6E93E12E" w14:textId="77777777" w:rsidR="00A50A8B" w:rsidRPr="00BA355D" w:rsidRDefault="00A50A8B" w:rsidP="00A50A8B">
            <w:pPr>
              <w:pStyle w:val="text0"/>
              <w:numPr>
                <w:ilvl w:val="0"/>
                <w:numId w:val="12"/>
              </w:numPr>
              <w:rPr>
                <w:rFonts w:ascii="Arial Narrow" w:hAnsi="Arial Narrow"/>
                <w:noProof w:val="0"/>
                <w:sz w:val="21"/>
                <w:szCs w:val="21"/>
                <w:lang w:val="sk-SK"/>
              </w:rPr>
            </w:pPr>
            <w:r w:rsidRPr="00BA355D">
              <w:rPr>
                <w:rFonts w:ascii="Arial Narrow" w:hAnsi="Arial Narrow"/>
                <w:noProof w:val="0"/>
                <w:sz w:val="21"/>
                <w:szCs w:val="21"/>
                <w:lang w:val="sk-SK"/>
              </w:rPr>
              <w:t>táto časť Diela bola vyrobená, vykonaná a dokončená v súlade s touto Zmluvou (okrem takých vád, ktoré nie sú vadami brániacimi začatiu technicko-bezpečnostnej skúške);</w:t>
            </w:r>
          </w:p>
          <w:p w14:paraId="3A328B23" w14:textId="77777777" w:rsidR="00A50A8B" w:rsidRPr="00BA355D" w:rsidRDefault="00A50A8B" w:rsidP="00A50A8B">
            <w:pPr>
              <w:pStyle w:val="text0"/>
              <w:numPr>
                <w:ilvl w:val="0"/>
                <w:numId w:val="12"/>
              </w:numPr>
              <w:rPr>
                <w:rFonts w:ascii="Arial Narrow" w:hAnsi="Arial Narrow"/>
                <w:noProof w:val="0"/>
                <w:sz w:val="21"/>
                <w:szCs w:val="21"/>
                <w:lang w:val="sk-SK"/>
              </w:rPr>
            </w:pPr>
            <w:r w:rsidRPr="00BA355D">
              <w:rPr>
                <w:rFonts w:ascii="Arial Narrow" w:hAnsi="Arial Narrow"/>
                <w:noProof w:val="0"/>
                <w:sz w:val="21"/>
                <w:szCs w:val="21"/>
                <w:lang w:val="sk-SK"/>
              </w:rPr>
              <w:t>Zástupca Objednávateľa ohľadne časti Diela vystavil Preberací protokol o prevzatí do Odbornej obsluhy.</w:t>
            </w:r>
          </w:p>
          <w:p w14:paraId="40108712" w14:textId="5E093F83" w:rsidR="00A50A8B" w:rsidRPr="00BA355D" w:rsidRDefault="00A50A8B">
            <w:pPr>
              <w:pStyle w:val="text0"/>
              <w:spacing w:before="120" w:line="276" w:lineRule="auto"/>
              <w:rPr>
                <w:rFonts w:ascii="Arial Narrow" w:hAnsi="Arial Narrow"/>
                <w:noProof w:val="0"/>
                <w:sz w:val="21"/>
                <w:szCs w:val="21"/>
                <w:lang w:val="sk-SK"/>
              </w:rPr>
            </w:pPr>
            <w:r w:rsidRPr="00BA355D">
              <w:rPr>
                <w:rFonts w:ascii="Arial Narrow" w:hAnsi="Arial Narrow"/>
                <w:noProof w:val="0"/>
                <w:sz w:val="21"/>
                <w:szCs w:val="21"/>
                <w:lang w:val="sk-SK"/>
              </w:rPr>
              <w:t>Objednávateľ môže časť Diela prevziať do Odbornej obsluhy tiež v prípade, ak je odskúšaná (bola vykonaná</w:t>
            </w:r>
            <w:r w:rsidR="000E0F0D" w:rsidRPr="00BA355D">
              <w:rPr>
                <w:rFonts w:ascii="Arial Narrow" w:hAnsi="Arial Narrow"/>
                <w:noProof w:val="0"/>
                <w:sz w:val="21"/>
                <w:szCs w:val="21"/>
                <w:lang w:val="sk-SK"/>
              </w:rPr>
              <w:t>)</w:t>
            </w:r>
            <w:r w:rsidRPr="00BA355D">
              <w:rPr>
                <w:rFonts w:ascii="Arial Narrow" w:hAnsi="Arial Narrow"/>
                <w:noProof w:val="0"/>
                <w:sz w:val="21"/>
                <w:szCs w:val="21"/>
                <w:lang w:val="sk-SK"/>
              </w:rPr>
              <w:t xml:space="preserve"> technicko-bezpečnostná skúška v rozsahu umožňujúcom bezpečné prevádzkovanie tejto časti Diela.</w:t>
            </w:r>
          </w:p>
          <w:p w14:paraId="551A90B5" w14:textId="23D68039" w:rsidR="00A50A8B" w:rsidRPr="00BA355D" w:rsidRDefault="00A50A8B">
            <w:pPr>
              <w:pStyle w:val="text0"/>
              <w:spacing w:line="276" w:lineRule="auto"/>
              <w:rPr>
                <w:rFonts w:ascii="Arial Narrow" w:hAnsi="Arial Narrow"/>
                <w:noProof w:val="0"/>
                <w:sz w:val="21"/>
                <w:szCs w:val="21"/>
                <w:lang w:val="sk-SK"/>
              </w:rPr>
            </w:pPr>
            <w:r w:rsidRPr="00BA355D">
              <w:rPr>
                <w:rFonts w:ascii="Arial Narrow" w:hAnsi="Arial Narrow"/>
                <w:noProof w:val="0"/>
                <w:sz w:val="21"/>
                <w:szCs w:val="21"/>
                <w:lang w:val="sk-SK"/>
              </w:rPr>
              <w:t>Objednávateľ bude prevádzkovať časť Diela podľa podmienok uvedených v rozhodnutí o predčasnom užívaní v zmysle povolenia na predčasné užívanie stavby podľa § 83 Stavebného zákona, prípadne podľa podmienok rozhodnutia o dočasnom užívaní stavby na skúšobnú prevádzku podľa § 84 ods. 2 Stavebného zákona, ak v zmysle § 10 Zákona o dráhach príslušný stavebný úrad tak určil. Zabezpečenie povolení na predčasné užívanie, dočasné užívanie na účely skúšobnej prevádzky sú záväzkom Zhotoviteľa v rámci inžinierskych činností, pozri bližšie Zväzok 3 Časť 1 Súťažných podkladov.</w:t>
            </w:r>
          </w:p>
          <w:p w14:paraId="772E616B" w14:textId="77777777" w:rsidR="00A50A8B" w:rsidRPr="00BA355D" w:rsidRDefault="00A50A8B">
            <w:pPr>
              <w:pStyle w:val="text0"/>
              <w:spacing w:before="120" w:line="276" w:lineRule="auto"/>
              <w:rPr>
                <w:rFonts w:ascii="Arial Narrow" w:hAnsi="Arial Narrow"/>
                <w:noProof w:val="0"/>
                <w:sz w:val="21"/>
                <w:szCs w:val="21"/>
                <w:lang w:val="sk-SK"/>
              </w:rPr>
            </w:pPr>
            <w:r w:rsidRPr="00BA355D">
              <w:rPr>
                <w:rFonts w:ascii="Arial Narrow" w:hAnsi="Arial Narrow"/>
                <w:noProof w:val="0"/>
                <w:sz w:val="21"/>
                <w:szCs w:val="21"/>
                <w:lang w:val="sk-SK"/>
              </w:rPr>
              <w:t>Zhotoviteľ je povinný odovzdať Objednávateľovi časť Diela do Odbornej obsluhy najneskôr do začiatku technicko-bezpečnostnej skúšky v súlade s Harmonogramom prác. Ak je podľa názoru Zhotoviteľa časť Diela dokončená a pripravená k prevzatiu do Odbornej obsluhy podľa tohto podčlánku a vyhovela pri všetkých individuálnych skúškach (v rámci čl. 9 Preberacie skúšky Zmluvy) pred prevzatím do Odbornej obsluhy, Zhotoviteľ minimálne 30 dní pred predpokladaným termínom odovzdania časti Diela do Odbornej obsluhy písomne požiada Zástupcu Objednávateľa, aby ohľadne tejto časti Diela vydal Preberací protokol o prevzatí do Odbornej obsluhy, pričom vo svojej písomnej žiadosti je Zhotoviteľ povinný uviesť aj nasledovné:</w:t>
            </w:r>
          </w:p>
          <w:p w14:paraId="495C34C4" w14:textId="77777777" w:rsidR="00A50A8B" w:rsidRPr="00BA355D" w:rsidRDefault="00A50A8B" w:rsidP="00A50A8B">
            <w:pPr>
              <w:pStyle w:val="text0"/>
              <w:numPr>
                <w:ilvl w:val="0"/>
                <w:numId w:val="13"/>
              </w:numPr>
              <w:spacing w:before="120" w:line="276" w:lineRule="auto"/>
              <w:rPr>
                <w:rFonts w:ascii="Arial Narrow" w:hAnsi="Arial Narrow"/>
                <w:noProof w:val="0"/>
                <w:sz w:val="21"/>
                <w:szCs w:val="21"/>
                <w:lang w:val="sk-SK"/>
              </w:rPr>
            </w:pPr>
            <w:r w:rsidRPr="00BA355D">
              <w:rPr>
                <w:rFonts w:ascii="Arial Narrow" w:hAnsi="Arial Narrow"/>
                <w:noProof w:val="0"/>
                <w:sz w:val="21"/>
                <w:szCs w:val="21"/>
                <w:lang w:val="sk-SK"/>
              </w:rPr>
              <w:t>súpis vykonaných prác na časti Diela a zhodnotenie ich kvality k dátumu žiadosti o vydanie Preberacieho protokolu o prevzatí do Odbornej obsluhy;</w:t>
            </w:r>
          </w:p>
          <w:p w14:paraId="71611672" w14:textId="77777777" w:rsidR="00A50A8B" w:rsidRPr="00BA355D" w:rsidRDefault="00A50A8B" w:rsidP="00A50A8B">
            <w:pPr>
              <w:pStyle w:val="text0"/>
              <w:numPr>
                <w:ilvl w:val="0"/>
                <w:numId w:val="13"/>
              </w:numPr>
              <w:spacing w:before="120" w:line="276" w:lineRule="auto"/>
              <w:rPr>
                <w:rFonts w:ascii="Arial Narrow" w:hAnsi="Arial Narrow"/>
                <w:noProof w:val="0"/>
                <w:sz w:val="21"/>
                <w:szCs w:val="21"/>
                <w:lang w:val="sk-SK"/>
              </w:rPr>
            </w:pPr>
            <w:r w:rsidRPr="00BA355D">
              <w:rPr>
                <w:rFonts w:ascii="Arial Narrow" w:hAnsi="Arial Narrow"/>
                <w:noProof w:val="0"/>
                <w:sz w:val="21"/>
                <w:szCs w:val="21"/>
                <w:lang w:val="sk-SK"/>
              </w:rPr>
              <w:t>súpis vád a nedorobkov na časti Diela (vrátane neodovzdanej dokumentácie), návrh opatrení na ich odstránenie a záväzné termíny na ich odstránenie;</w:t>
            </w:r>
          </w:p>
          <w:p w14:paraId="34A70C0D" w14:textId="77777777" w:rsidR="00A50A8B" w:rsidRPr="00BA355D" w:rsidRDefault="00A50A8B" w:rsidP="00A50A8B">
            <w:pPr>
              <w:pStyle w:val="text0"/>
              <w:numPr>
                <w:ilvl w:val="0"/>
                <w:numId w:val="13"/>
              </w:numPr>
              <w:spacing w:before="120" w:line="276" w:lineRule="auto"/>
              <w:rPr>
                <w:rFonts w:ascii="Arial Narrow" w:hAnsi="Arial Narrow"/>
                <w:noProof w:val="0"/>
                <w:sz w:val="21"/>
                <w:szCs w:val="21"/>
                <w:lang w:val="sk-SK"/>
              </w:rPr>
            </w:pPr>
            <w:r w:rsidRPr="00BA355D">
              <w:rPr>
                <w:rFonts w:ascii="Arial Narrow" w:hAnsi="Arial Narrow"/>
                <w:noProof w:val="0"/>
                <w:sz w:val="21"/>
                <w:szCs w:val="21"/>
                <w:lang w:val="sk-SK"/>
              </w:rPr>
              <w:t>zhodnotenie stavu pripravenosti časti Diela pre technicko-bezpečnostnú skúšku potvrdené vydaním Protokolu o pripravenosti časti Diela pre technicko-bezpečnostnú skúšku, vrátane spôsobu a termínov vykonania dosiaľ neukončených alebo neúspešných individuálnych skúšok (ak také boli),</w:t>
            </w:r>
          </w:p>
          <w:p w14:paraId="07861349" w14:textId="29417425" w:rsidR="00A50A8B" w:rsidRPr="00BA355D" w:rsidRDefault="00A50A8B">
            <w:pPr>
              <w:pStyle w:val="text0"/>
              <w:spacing w:before="120" w:line="276" w:lineRule="auto"/>
              <w:rPr>
                <w:rFonts w:ascii="Arial Narrow" w:hAnsi="Arial Narrow"/>
                <w:noProof w:val="0"/>
                <w:sz w:val="21"/>
                <w:szCs w:val="21"/>
                <w:lang w:val="sk-SK"/>
              </w:rPr>
            </w:pPr>
            <w:r w:rsidRPr="00BA355D">
              <w:rPr>
                <w:rFonts w:ascii="Arial Narrow" w:hAnsi="Arial Narrow"/>
                <w:noProof w:val="0"/>
                <w:sz w:val="21"/>
                <w:szCs w:val="21"/>
                <w:lang w:val="sk-SK"/>
              </w:rPr>
              <w:t>K svojej písomnej žiadosti je Zhotoviteľ povinný pripojiť [najmä, ale nie len</w:t>
            </w:r>
            <w:r w:rsidR="00370A24" w:rsidRPr="00BA355D">
              <w:rPr>
                <w:rFonts w:ascii="Arial Narrow" w:hAnsi="Arial Narrow"/>
                <w:noProof w:val="0"/>
                <w:sz w:val="21"/>
                <w:szCs w:val="21"/>
                <w:lang w:val="sk-SK"/>
              </w:rPr>
              <w:t>,</w:t>
            </w:r>
            <w:r w:rsidRPr="00BA355D">
              <w:rPr>
                <w:rFonts w:ascii="Arial Narrow" w:hAnsi="Arial Narrow"/>
                <w:noProof w:val="0"/>
                <w:sz w:val="21"/>
                <w:szCs w:val="21"/>
                <w:lang w:val="sk-SK"/>
              </w:rPr>
              <w:t xml:space="preserve"> Dokumentáciu skutočného vyhotovenia Diela (DSV), geodetickú dokumentáciu GE-RSRS, dokumentáciu kvality Diela, overenia určených technologických zariadení, záväzné stanoviská dotknutých orgánov, povolenia a schválenia na prevádzku, ktoré sú v zmysle § 9 ods. 5 Zákona o dráhach súčasťou kolaudačného konania a potvrdením skutočného stavu ku dňu žiadosti o vydanie Preberacieho protokolu o prevzatí do Odbornej obsluhy ako aj všetku ďalšiu technickú dokumentáciu požadovanú v zmysle tejto Zmluvy (ibaže by bola Zhotoviteľom odovzdaná Objednávateľovi ešte pred dátumom žiadosti o vydanie Preberacieho protokolu o prevzatí do Odbornej obsluhy)], a to všetko v takej forme a v takom počte, aký sa vyžaduje podľa Požiadaviek Objednávateľa. Pokiaľ v priebehu Odbornej obsluhy dôjde k zmenám na časti Diela, Zhotoviteľ tieto zmeny do odovzdanej DSV a ostatnej dokumentácie zakreslí, čo mu Objednávateľ umožní.</w:t>
            </w:r>
          </w:p>
          <w:p w14:paraId="3D9E92B7" w14:textId="77777777" w:rsidR="00A50A8B" w:rsidRPr="00BA355D" w:rsidRDefault="00A50A8B">
            <w:pPr>
              <w:pStyle w:val="text0"/>
              <w:spacing w:before="120" w:line="276" w:lineRule="auto"/>
              <w:rPr>
                <w:rFonts w:ascii="Arial Narrow" w:hAnsi="Arial Narrow"/>
                <w:noProof w:val="0"/>
                <w:sz w:val="21"/>
                <w:szCs w:val="21"/>
                <w:lang w:val="sk-SK"/>
              </w:rPr>
            </w:pPr>
            <w:r w:rsidRPr="00BA355D">
              <w:rPr>
                <w:rFonts w:ascii="Arial Narrow" w:hAnsi="Arial Narrow"/>
                <w:noProof w:val="0"/>
                <w:sz w:val="21"/>
                <w:szCs w:val="21"/>
                <w:lang w:val="sk-SK"/>
              </w:rPr>
              <w:t>Zástupca Objednávateľa po obdržaní žiadosti Zhotoviteľa o vydanie Preberacieho protokolu o prevzatí do Odbornej obsluhy buď:</w:t>
            </w:r>
          </w:p>
          <w:p w14:paraId="076F3CFE" w14:textId="77777777" w:rsidR="00A50A8B" w:rsidRPr="00BA355D" w:rsidRDefault="00A50A8B">
            <w:pPr>
              <w:pStyle w:val="text0"/>
              <w:spacing w:before="120" w:line="276" w:lineRule="auto"/>
              <w:rPr>
                <w:rFonts w:ascii="Arial Narrow" w:hAnsi="Arial Narrow"/>
                <w:noProof w:val="0"/>
                <w:sz w:val="21"/>
                <w:szCs w:val="21"/>
                <w:lang w:val="sk-SK"/>
              </w:rPr>
            </w:pPr>
            <w:r w:rsidRPr="00BA355D">
              <w:rPr>
                <w:rFonts w:ascii="Arial Narrow" w:hAnsi="Arial Narrow"/>
                <w:noProof w:val="0"/>
                <w:sz w:val="21"/>
                <w:szCs w:val="21"/>
                <w:lang w:val="sk-SK"/>
              </w:rPr>
              <w:t xml:space="preserve">a) vydá Zhotoviteľovi Preberací protokol o prevzatí do Odbornej obsluhy, ktorý bude: </w:t>
            </w:r>
          </w:p>
          <w:p w14:paraId="51838CD4" w14:textId="77777777" w:rsidR="00A50A8B" w:rsidRPr="00BA355D" w:rsidRDefault="00A50A8B" w:rsidP="00A50A8B">
            <w:pPr>
              <w:pStyle w:val="text0"/>
              <w:numPr>
                <w:ilvl w:val="0"/>
                <w:numId w:val="14"/>
              </w:numPr>
              <w:spacing w:before="120" w:line="276" w:lineRule="auto"/>
              <w:rPr>
                <w:rFonts w:ascii="Arial Narrow" w:hAnsi="Arial Narrow"/>
                <w:noProof w:val="0"/>
                <w:sz w:val="21"/>
                <w:szCs w:val="21"/>
                <w:lang w:val="sk-SK"/>
              </w:rPr>
            </w:pPr>
            <w:r w:rsidRPr="00BA355D">
              <w:rPr>
                <w:rFonts w:ascii="Arial Narrow" w:hAnsi="Arial Narrow"/>
                <w:noProof w:val="0"/>
                <w:sz w:val="21"/>
                <w:szCs w:val="21"/>
                <w:lang w:val="sk-SK"/>
              </w:rPr>
              <w:t>obsahovať súpis zistených vád a nedorobkov uvedený v prílohe č.1 k Preberaciemu protokolu o prevzatí do odbornej Obsluhy, pričom tieto vady a nedorobky budú rozčlenené na vady a nedorobky brániace začatiu technicko-bezpečnostnej skúšky a na ostatné vady a nedorobky. Pre odstránenie ostatných vád a nedorobkov nebrániacich začatiu technicko-bezpečnostnej skúške budú dohodnuté termíny na ich odstránenie. U vád brániacich začatiu technicko-bezpečnostnej skúšky bude uvedený záväzný termín pre ich odstránenie slovami „Do začiatku technicko-bezpečnostnej skúšky“. Zhotoviteľ je povinný vady brániace začatiu technicko-bezpečnostnej skúšky odstrániť najneskôr do začiatku technicko-bezpečnostnej skúšky.</w:t>
            </w:r>
          </w:p>
          <w:p w14:paraId="3EBE6F77" w14:textId="77777777" w:rsidR="00A50A8B" w:rsidRPr="00BA355D" w:rsidRDefault="00A50A8B" w:rsidP="00A50A8B">
            <w:pPr>
              <w:pStyle w:val="text0"/>
              <w:numPr>
                <w:ilvl w:val="0"/>
                <w:numId w:val="14"/>
              </w:numPr>
              <w:spacing w:before="120" w:line="276" w:lineRule="auto"/>
              <w:rPr>
                <w:rFonts w:ascii="Arial Narrow" w:hAnsi="Arial Narrow"/>
                <w:noProof w:val="0"/>
                <w:sz w:val="21"/>
                <w:szCs w:val="21"/>
                <w:lang w:val="sk-SK"/>
              </w:rPr>
            </w:pPr>
            <w:r w:rsidRPr="00BA355D">
              <w:rPr>
                <w:rFonts w:ascii="Arial Narrow" w:hAnsi="Arial Narrow"/>
                <w:noProof w:val="0"/>
                <w:sz w:val="21"/>
                <w:szCs w:val="21"/>
                <w:lang w:val="sk-SK"/>
              </w:rPr>
              <w:t>uvádzať prípadné rozpory týkajúce sa posúdenia, či ide o Vady brániace začatiu technicko-bezpečnostnej skúšky alebo nie budú riešené na pracovnej porade; alebo</w:t>
            </w:r>
          </w:p>
          <w:p w14:paraId="2AC708E4" w14:textId="77777777" w:rsidR="00A50A8B" w:rsidRPr="00BA355D" w:rsidRDefault="00A50A8B">
            <w:pPr>
              <w:pStyle w:val="text0"/>
              <w:spacing w:before="120" w:line="276" w:lineRule="auto"/>
              <w:rPr>
                <w:rFonts w:ascii="Arial Narrow" w:hAnsi="Arial Narrow"/>
                <w:noProof w:val="0"/>
                <w:sz w:val="21"/>
                <w:szCs w:val="21"/>
                <w:lang w:val="sk-SK"/>
              </w:rPr>
            </w:pPr>
            <w:r w:rsidRPr="00BA355D">
              <w:rPr>
                <w:rFonts w:ascii="Arial Narrow" w:hAnsi="Arial Narrow"/>
                <w:noProof w:val="0"/>
                <w:sz w:val="21"/>
                <w:szCs w:val="21"/>
                <w:lang w:val="sk-SK"/>
              </w:rPr>
              <w:t>b) zamietne vydanie Preberacieho protokolu o prevzatí do Odbornej obsluhy, s udaním dôvodov pre zamietnutie a uvedením prác, ktoré má Zhotoviteľ uskutočniť v súlade so Zmluvou, aby bolo možné vydať Preberací protokol o prevzatí do Odbornej obsluhy. Vydanie Preberacieho protokolu o prevzatí do Odbornej obsluhy môže byť zamietnuté najmä ak sa ukáže, že časť Diela nebola dokončená pre potreby odovzdania do Odbornej obsluhy v súlade s touto Zmluvou a/alebo má vady brániace začatiu technicko-bezpečnostnej skúšky. Zhotoviteľ bude potom oprávnený zaslať novú žiadosť o vydanie Preberacieho protokolu o prevzatí do Odbornej obsluhy podľa tohto podčlánku iba potom, ako splní podmienky Zmluvy a odstráni vady brániace začatiu technicko-bezpečnostnej skúšky.</w:t>
            </w:r>
          </w:p>
          <w:p w14:paraId="30ACD272" w14:textId="77777777" w:rsidR="00A50A8B" w:rsidRPr="00BA355D" w:rsidRDefault="00A50A8B">
            <w:pPr>
              <w:pStyle w:val="text0"/>
              <w:spacing w:before="120" w:line="276" w:lineRule="auto"/>
              <w:rPr>
                <w:rFonts w:ascii="Arial Narrow" w:hAnsi="Arial Narrow"/>
                <w:noProof w:val="0"/>
                <w:sz w:val="21"/>
                <w:szCs w:val="21"/>
                <w:lang w:val="sk-SK"/>
              </w:rPr>
            </w:pPr>
            <w:r w:rsidRPr="00BA355D">
              <w:rPr>
                <w:rFonts w:ascii="Arial Narrow" w:hAnsi="Arial Narrow"/>
                <w:noProof w:val="0"/>
                <w:sz w:val="21"/>
                <w:szCs w:val="21"/>
                <w:lang w:val="sk-SK"/>
              </w:rPr>
              <w:t xml:space="preserve">V prípade vydania Preberacieho protokolu o prevzatí do Odbornej obsluhy budú termíny, do ktorých je Zhotoviteľ povinný prípadné vady nebrániace začatiu technicko-bezpečnostnej skúšky odstrániť, určené na základe vzájomnej dohody Zhotoviteľa a Objednávateľa. </w:t>
            </w:r>
          </w:p>
          <w:p w14:paraId="71121B0E" w14:textId="77777777" w:rsidR="00A50A8B" w:rsidRPr="00BA355D" w:rsidRDefault="00A50A8B">
            <w:pPr>
              <w:pStyle w:val="text0"/>
              <w:spacing w:before="120" w:line="276" w:lineRule="auto"/>
              <w:rPr>
                <w:rFonts w:ascii="Arial Narrow" w:hAnsi="Arial Narrow"/>
                <w:noProof w:val="0"/>
                <w:sz w:val="21"/>
                <w:szCs w:val="21"/>
                <w:lang w:val="sk-SK"/>
              </w:rPr>
            </w:pPr>
            <w:r w:rsidRPr="00BA355D">
              <w:rPr>
                <w:rFonts w:ascii="Arial Narrow" w:hAnsi="Arial Narrow"/>
                <w:noProof w:val="0"/>
                <w:sz w:val="21"/>
                <w:szCs w:val="21"/>
                <w:lang w:val="sk-SK"/>
              </w:rPr>
              <w:t>Po odovzdaní časti Diela do Odbornej obsluhy nemá Personál Zhotoviteľa právo akýmkoľvek spôsobom manipulovať s odovzdanou časťou Diela bez predchádzajúceho písomného súhlasu Objednávateľa. Akékoľvek práce na časti Diela odovzdanom do Odbornej obsluhy je povolené vykonávať len na základe predchádzajúceho písomného povolenia na prácu vydaného Objednávateľom.</w:t>
            </w:r>
          </w:p>
          <w:p w14:paraId="5EA4D867" w14:textId="77777777" w:rsidR="00A50A8B" w:rsidRPr="00BA355D" w:rsidRDefault="00A50A8B">
            <w:pPr>
              <w:pStyle w:val="text0"/>
              <w:spacing w:before="120" w:line="276" w:lineRule="auto"/>
              <w:rPr>
                <w:rFonts w:ascii="Arial Narrow" w:hAnsi="Arial Narrow"/>
                <w:noProof w:val="0"/>
                <w:sz w:val="21"/>
                <w:szCs w:val="21"/>
                <w:lang w:val="sk-SK"/>
              </w:rPr>
            </w:pPr>
            <w:r w:rsidRPr="00BA355D">
              <w:rPr>
                <w:rFonts w:ascii="Arial Narrow" w:hAnsi="Arial Narrow"/>
                <w:noProof w:val="0"/>
                <w:sz w:val="21"/>
                <w:szCs w:val="21"/>
                <w:lang w:val="sk-SK"/>
              </w:rPr>
              <w:t>Prevzatím časti Diela do Odbornej obsluhy preberá Objednávateľ zodpovednosť za jeho prevádzku. Nebezpečenstvo škody na časti Diela prechádza na Objednávateľa až odovzdaním a prevzatím Diela podľa podčlánku 10.1 Zmluvy. Zhotoviteľ je aj po odovzdaní časti Diela do Odbornej obsluhy zodpovedný za technický stav časti Diela až do prevzatia Diela podľa podčlánku 10.1 Zmluvy, za podmienky, že časť Diela je prevádzkovaná v súlade s Príručkami pre prevádzku a údržbu dodanými Zhotoviteľom podľa podčlánku 5.7 Zmluvy.</w:t>
            </w:r>
          </w:p>
          <w:p w14:paraId="750ECC0B" w14:textId="77777777" w:rsidR="00A50A8B" w:rsidRPr="00BA355D" w:rsidRDefault="00A50A8B">
            <w:pPr>
              <w:pStyle w:val="text0"/>
              <w:spacing w:before="120" w:line="276" w:lineRule="auto"/>
              <w:rPr>
                <w:rFonts w:ascii="Arial Narrow" w:hAnsi="Arial Narrow"/>
                <w:noProof w:val="0"/>
                <w:sz w:val="21"/>
                <w:szCs w:val="21"/>
                <w:lang w:val="sk-SK"/>
              </w:rPr>
            </w:pPr>
            <w:r w:rsidRPr="00BA355D">
              <w:rPr>
                <w:rFonts w:ascii="Arial Narrow" w:hAnsi="Arial Narrow"/>
                <w:noProof w:val="0"/>
                <w:sz w:val="21"/>
                <w:szCs w:val="21"/>
                <w:lang w:val="sk-SK"/>
              </w:rPr>
              <w:t>Prevzatie časti Diela do Odbornej obsluhy nie je možné považovať za prevzatie Diela alebo jeho časti podľa podčlánku 10.1 Zmluvy.</w:t>
            </w:r>
          </w:p>
          <w:p w14:paraId="53B6C006" w14:textId="77777777" w:rsidR="00A50A8B" w:rsidRPr="00BA355D" w:rsidRDefault="00A50A8B">
            <w:pPr>
              <w:pStyle w:val="text0"/>
              <w:spacing w:line="276" w:lineRule="auto"/>
              <w:rPr>
                <w:rFonts w:ascii="Arial Narrow" w:hAnsi="Arial Narrow"/>
                <w:noProof w:val="0"/>
                <w:sz w:val="21"/>
                <w:szCs w:val="21"/>
                <w:lang w:val="sk-SK"/>
              </w:rPr>
            </w:pPr>
            <w:r w:rsidRPr="00BA355D">
              <w:rPr>
                <w:rFonts w:ascii="Arial Narrow" w:hAnsi="Arial Narrow"/>
                <w:noProof w:val="0"/>
                <w:sz w:val="21"/>
                <w:szCs w:val="21"/>
                <w:lang w:val="sk-SK"/>
              </w:rPr>
              <w:t>Pre zamedzenie pochybností Strany berú na vedomie, že Zhotoviteľ zodpovedá za realizáciu bezpečnostno-technickej skúšky podľa § 9 Zákona o dráhach, pri ktorej Objednávateľ poskytuje súčinnosť a zabezpečuje elektrickú energiu, vybavenie, palivo, nástroje, pracovnú silu, materiály a náležite kvalifikovaný a skúsený personál, to však pod vedením Zhotoviteľa.</w:t>
            </w:r>
          </w:p>
          <w:p w14:paraId="24F1941A" w14:textId="77777777" w:rsidR="00A50A8B" w:rsidRPr="00BA355D" w:rsidRDefault="00A50A8B">
            <w:pPr>
              <w:pStyle w:val="text0"/>
              <w:spacing w:before="120" w:after="120" w:line="276" w:lineRule="auto"/>
              <w:rPr>
                <w:rFonts w:ascii="Arial Narrow" w:hAnsi="Arial Narrow"/>
                <w:noProof w:val="0"/>
                <w:sz w:val="21"/>
                <w:szCs w:val="21"/>
                <w:lang w:val="sk-SK" w:eastAsia="cs-CZ"/>
              </w:rPr>
            </w:pPr>
          </w:p>
        </w:tc>
      </w:tr>
      <w:tr w:rsidR="00BA355D" w:rsidRPr="00BA355D" w14:paraId="7E6730A2" w14:textId="77777777">
        <w:tc>
          <w:tcPr>
            <w:tcW w:w="1870" w:type="dxa"/>
          </w:tcPr>
          <w:p w14:paraId="31679C80" w14:textId="77777777" w:rsidR="00A50A8B" w:rsidRPr="00BA355D" w:rsidRDefault="00A50A8B">
            <w:pPr>
              <w:spacing w:before="120" w:after="120" w:line="276" w:lineRule="auto"/>
              <w:ind w:right="141"/>
              <w:rPr>
                <w:rFonts w:ascii="Arial Narrow" w:hAnsi="Arial Narrow"/>
                <w:bCs/>
                <w:sz w:val="21"/>
                <w:szCs w:val="21"/>
              </w:rPr>
            </w:pPr>
            <w:r w:rsidRPr="00BA355D">
              <w:rPr>
                <w:rFonts w:ascii="Arial Narrow" w:hAnsi="Arial Narrow"/>
                <w:bCs/>
                <w:sz w:val="21"/>
                <w:szCs w:val="21"/>
              </w:rPr>
              <w:t>10.3</w:t>
            </w:r>
          </w:p>
          <w:p w14:paraId="6EEB9A09" w14:textId="77777777" w:rsidR="00A50A8B" w:rsidRPr="00BA355D" w:rsidRDefault="00A50A8B">
            <w:pPr>
              <w:spacing w:before="120" w:after="120" w:line="276" w:lineRule="auto"/>
              <w:ind w:right="141"/>
              <w:rPr>
                <w:rFonts w:ascii="Arial Narrow" w:hAnsi="Arial Narrow"/>
                <w:bCs/>
                <w:sz w:val="21"/>
                <w:szCs w:val="21"/>
              </w:rPr>
            </w:pPr>
            <w:r w:rsidRPr="00BA355D">
              <w:rPr>
                <w:rFonts w:ascii="Arial Narrow" w:hAnsi="Arial Narrow"/>
                <w:bCs/>
                <w:sz w:val="21"/>
                <w:szCs w:val="21"/>
              </w:rPr>
              <w:t>Prekážky vykonania preberacích skúšok</w:t>
            </w:r>
          </w:p>
        </w:tc>
        <w:tc>
          <w:tcPr>
            <w:tcW w:w="7670" w:type="dxa"/>
          </w:tcPr>
          <w:p w14:paraId="5F814CAB" w14:textId="77777777" w:rsidR="00A50A8B" w:rsidRPr="00BA355D" w:rsidRDefault="00A50A8B">
            <w:pPr>
              <w:pStyle w:val="text0"/>
              <w:spacing w:before="120" w:after="120" w:line="276" w:lineRule="auto"/>
              <w:rPr>
                <w:rFonts w:ascii="Arial Narrow" w:hAnsi="Arial Narrow"/>
                <w:noProof w:val="0"/>
                <w:sz w:val="21"/>
                <w:szCs w:val="21"/>
                <w:lang w:val="sk-SK" w:eastAsia="cs-CZ"/>
              </w:rPr>
            </w:pPr>
            <w:r w:rsidRPr="00BA355D">
              <w:rPr>
                <w:rFonts w:ascii="Arial Narrow" w:hAnsi="Arial Narrow"/>
                <w:noProof w:val="0"/>
                <w:sz w:val="21"/>
                <w:szCs w:val="21"/>
                <w:lang w:val="sk-SK"/>
              </w:rPr>
              <w:t>V prvom odseku podčlánku 10.3 sa text “bude sa mať za to, že objednávateľ prevzal dielo alebo jeho časť (podľa okolností) v deň, kedy by boli preberacie skúšky inak ukončené” nahrádza textom “zhotoviteľ bude oprávnený uplatniť si nárok na prevzatie Diela alebo Sekcie (podľa okolností) podľa bodu 20.1 [Nároky Zhotoviteľa].”</w:t>
            </w:r>
          </w:p>
        </w:tc>
      </w:tr>
      <w:tr w:rsidR="00BA355D" w:rsidRPr="00BA355D" w14:paraId="0F402156" w14:textId="77777777">
        <w:tc>
          <w:tcPr>
            <w:tcW w:w="1870" w:type="dxa"/>
          </w:tcPr>
          <w:p w14:paraId="57C1A1FF" w14:textId="77777777" w:rsidR="00A50A8B" w:rsidRPr="00BA355D" w:rsidRDefault="00A50A8B">
            <w:pPr>
              <w:spacing w:before="120" w:after="120" w:line="276" w:lineRule="auto"/>
              <w:ind w:right="141"/>
              <w:rPr>
                <w:rFonts w:ascii="Arial Narrow" w:hAnsi="Arial Narrow"/>
                <w:bCs/>
                <w:sz w:val="21"/>
                <w:szCs w:val="21"/>
              </w:rPr>
            </w:pPr>
            <w:r w:rsidRPr="00BA355D">
              <w:rPr>
                <w:rFonts w:ascii="Arial Narrow" w:hAnsi="Arial Narrow"/>
                <w:b/>
                <w:bCs/>
                <w:sz w:val="21"/>
                <w:szCs w:val="21"/>
              </w:rPr>
              <w:t>11. Zodpovednosť za vady</w:t>
            </w:r>
          </w:p>
        </w:tc>
        <w:tc>
          <w:tcPr>
            <w:tcW w:w="7670" w:type="dxa"/>
          </w:tcPr>
          <w:p w14:paraId="3A70AA40" w14:textId="77777777" w:rsidR="00A50A8B" w:rsidRPr="00BA355D" w:rsidRDefault="00A50A8B">
            <w:pPr>
              <w:pStyle w:val="text0"/>
              <w:spacing w:before="120" w:after="120" w:line="276" w:lineRule="auto"/>
              <w:rPr>
                <w:rFonts w:ascii="Arial Narrow" w:hAnsi="Arial Narrow"/>
                <w:noProof w:val="0"/>
                <w:sz w:val="21"/>
                <w:szCs w:val="21"/>
                <w:lang w:val="sk-SK"/>
              </w:rPr>
            </w:pPr>
          </w:p>
        </w:tc>
      </w:tr>
      <w:tr w:rsidR="00BA355D" w:rsidRPr="00BA355D" w14:paraId="0EC28196" w14:textId="77777777">
        <w:tc>
          <w:tcPr>
            <w:tcW w:w="1870" w:type="dxa"/>
          </w:tcPr>
          <w:p w14:paraId="2A4B89AE" w14:textId="77777777" w:rsidR="00A50A8B" w:rsidRPr="00BA355D" w:rsidRDefault="00A50A8B">
            <w:pPr>
              <w:spacing w:before="120" w:after="120" w:line="276" w:lineRule="auto"/>
              <w:ind w:right="141"/>
              <w:rPr>
                <w:rFonts w:ascii="Arial Narrow" w:hAnsi="Arial Narrow"/>
                <w:sz w:val="21"/>
                <w:szCs w:val="21"/>
              </w:rPr>
            </w:pPr>
            <w:r w:rsidRPr="00BA355D">
              <w:rPr>
                <w:rFonts w:ascii="Arial Narrow" w:hAnsi="Arial Narrow"/>
                <w:sz w:val="21"/>
                <w:szCs w:val="21"/>
              </w:rPr>
              <w:t>11.1</w:t>
            </w:r>
          </w:p>
          <w:p w14:paraId="2EED9CD9" w14:textId="77777777" w:rsidR="00A50A8B" w:rsidRPr="00BA355D" w:rsidRDefault="00A50A8B">
            <w:pPr>
              <w:spacing w:before="120" w:after="120" w:line="276" w:lineRule="auto"/>
              <w:ind w:right="141"/>
              <w:rPr>
                <w:rFonts w:ascii="Arial Narrow" w:hAnsi="Arial Narrow"/>
                <w:sz w:val="21"/>
                <w:szCs w:val="21"/>
              </w:rPr>
            </w:pPr>
            <w:r w:rsidRPr="00BA355D">
              <w:rPr>
                <w:rFonts w:ascii="Arial Narrow" w:hAnsi="Arial Narrow"/>
                <w:sz w:val="21"/>
                <w:szCs w:val="21"/>
              </w:rPr>
              <w:t>Dohotovenie nedokončených prác a odstránenie vád</w:t>
            </w:r>
          </w:p>
        </w:tc>
        <w:tc>
          <w:tcPr>
            <w:tcW w:w="7670" w:type="dxa"/>
          </w:tcPr>
          <w:p w14:paraId="6CA6F2FE" w14:textId="77777777" w:rsidR="00A50A8B" w:rsidRPr="00BA355D" w:rsidRDefault="00A50A8B">
            <w:pPr>
              <w:pStyle w:val="text0"/>
              <w:spacing w:before="120" w:after="120" w:line="276" w:lineRule="auto"/>
              <w:rPr>
                <w:rFonts w:ascii="Arial Narrow" w:hAnsi="Arial Narrow"/>
                <w:noProof w:val="0"/>
                <w:sz w:val="21"/>
                <w:szCs w:val="21"/>
                <w:lang w:val="sk-SK"/>
              </w:rPr>
            </w:pPr>
            <w:r w:rsidRPr="00BA355D">
              <w:rPr>
                <w:rFonts w:ascii="Arial Narrow" w:hAnsi="Arial Narrow"/>
                <w:noProof w:val="0"/>
                <w:sz w:val="21"/>
                <w:szCs w:val="21"/>
                <w:lang w:val="sk-SK"/>
              </w:rPr>
              <w:t>Na koniec znenia v písm. a) prvého odseku podčlánku 11.1 sa dopĺňa nasledujúci text:</w:t>
            </w:r>
          </w:p>
          <w:p w14:paraId="5BC4E306" w14:textId="77777777" w:rsidR="00A50A8B" w:rsidRPr="00BA355D" w:rsidRDefault="00A50A8B">
            <w:pPr>
              <w:pStyle w:val="text0"/>
              <w:spacing w:before="120" w:after="120" w:line="276" w:lineRule="auto"/>
              <w:rPr>
                <w:rFonts w:ascii="Arial Narrow" w:hAnsi="Arial Narrow"/>
                <w:noProof w:val="0"/>
                <w:sz w:val="21"/>
                <w:szCs w:val="21"/>
                <w:lang w:val="sk-SK"/>
              </w:rPr>
            </w:pPr>
            <w:r w:rsidRPr="00BA355D">
              <w:rPr>
                <w:rFonts w:ascii="Arial Narrow" w:hAnsi="Arial Narrow"/>
                <w:noProof w:val="0"/>
                <w:sz w:val="21"/>
                <w:szCs w:val="21"/>
                <w:lang w:val="sk-SK"/>
              </w:rPr>
              <w:t>„ako je určené v Osobitných zmluvných podmienkach“.</w:t>
            </w:r>
          </w:p>
          <w:p w14:paraId="2B46349F" w14:textId="77777777" w:rsidR="00A50A8B" w:rsidRPr="00BA355D" w:rsidRDefault="00A50A8B">
            <w:pPr>
              <w:pStyle w:val="text0"/>
              <w:spacing w:before="120" w:after="120" w:line="276" w:lineRule="auto"/>
              <w:rPr>
                <w:rFonts w:ascii="Arial Narrow" w:hAnsi="Arial Narrow"/>
                <w:noProof w:val="0"/>
                <w:sz w:val="21"/>
                <w:szCs w:val="21"/>
                <w:lang w:val="sk-SK"/>
              </w:rPr>
            </w:pPr>
            <w:r w:rsidRPr="00BA355D">
              <w:rPr>
                <w:rFonts w:ascii="Arial Narrow" w:hAnsi="Arial Narrow"/>
                <w:noProof w:val="0"/>
                <w:sz w:val="21"/>
                <w:szCs w:val="21"/>
                <w:lang w:val="sk-SK"/>
              </w:rPr>
              <w:t>Na koniec podčlánku sa vkladá:</w:t>
            </w:r>
          </w:p>
          <w:p w14:paraId="3F5D90A1" w14:textId="77777777" w:rsidR="00A50A8B" w:rsidRPr="00BA355D" w:rsidRDefault="00A50A8B">
            <w:pPr>
              <w:pStyle w:val="text0"/>
              <w:spacing w:before="120" w:after="120" w:line="276" w:lineRule="auto"/>
              <w:rPr>
                <w:rFonts w:ascii="Arial Narrow" w:hAnsi="Arial Narrow"/>
                <w:noProof w:val="0"/>
                <w:sz w:val="21"/>
                <w:szCs w:val="21"/>
                <w:lang w:val="sk-SK"/>
              </w:rPr>
            </w:pPr>
            <w:r w:rsidRPr="00BA355D">
              <w:rPr>
                <w:rFonts w:ascii="Arial Narrow" w:hAnsi="Arial Narrow"/>
                <w:noProof w:val="0"/>
                <w:sz w:val="21"/>
                <w:szCs w:val="21"/>
                <w:lang w:val="sk-SK"/>
              </w:rPr>
              <w:t>Pre zamedzenie pochybností, pri odstraňovaní vád, nedorobkov, nesúladov počas Lehoty na oznamovanie vád sa neaplikuje § 550 až 565 Obchodného zákonníka o vadách diela.</w:t>
            </w:r>
          </w:p>
          <w:p w14:paraId="0382344D" w14:textId="77777777" w:rsidR="00A50A8B" w:rsidRPr="00BA355D" w:rsidRDefault="00A50A8B">
            <w:pPr>
              <w:pStyle w:val="text0"/>
              <w:spacing w:before="120" w:after="120" w:line="276" w:lineRule="auto"/>
              <w:rPr>
                <w:rFonts w:ascii="Arial Narrow" w:hAnsi="Arial Narrow"/>
                <w:noProof w:val="0"/>
                <w:sz w:val="21"/>
                <w:szCs w:val="21"/>
                <w:lang w:val="sk-SK"/>
              </w:rPr>
            </w:pPr>
            <w:r w:rsidRPr="00BA355D">
              <w:rPr>
                <w:rFonts w:ascii="Arial Narrow" w:hAnsi="Arial Narrow"/>
                <w:noProof w:val="0"/>
                <w:sz w:val="21"/>
                <w:szCs w:val="21"/>
                <w:lang w:val="sk-SK"/>
              </w:rPr>
              <w:t>Zhotoviteľ je povinný predložiť ním navrhovaný spôsob nápravy vady alebo poškodenia na schválenie Stavebnému dozoru a Objednávateľovi. Ak sa vyskytne systémová vada, Zhotoviteľ je povinný zistiť príčinu a odstrániť vadu systému komplexne, tak aby celý systém (funkčný celok, stavebný objekt, prevádzkový súbor a pod.) bol v súlade so Zmluvou, nie iba odstrániť konkrétne oznámenú vadu. Ak sa zistí, že príčinou vady je nesprávne a neodborné vyhotovenie, takéto práce alebo dodané Technologické zariadenia alebo Materiály budú zamietnuté ako celok podľa podčlánku 7.5 Zamietnutie. O odstránení vady bude spísaný protokol, podpísaním ktorého potvrdia obe Strany odstránenie reklamovanej vady. V tomto protokole, ktorý vystaví Zhotoviteľ musí byť okrem iného uvedené:</w:t>
            </w:r>
          </w:p>
          <w:p w14:paraId="351D3036" w14:textId="77777777" w:rsidR="00A50A8B" w:rsidRPr="00BA355D" w:rsidRDefault="00A50A8B">
            <w:pPr>
              <w:pStyle w:val="text0"/>
              <w:spacing w:before="120" w:after="120" w:line="276" w:lineRule="auto"/>
              <w:rPr>
                <w:rFonts w:ascii="Arial Narrow" w:hAnsi="Arial Narrow"/>
                <w:noProof w:val="0"/>
                <w:sz w:val="21"/>
                <w:szCs w:val="21"/>
                <w:lang w:val="sk-SK"/>
              </w:rPr>
            </w:pPr>
            <w:r w:rsidRPr="00BA355D">
              <w:rPr>
                <w:rFonts w:ascii="Arial Narrow" w:hAnsi="Arial Narrow"/>
                <w:noProof w:val="0"/>
                <w:sz w:val="21"/>
                <w:szCs w:val="21"/>
                <w:lang w:val="sk-SK"/>
              </w:rPr>
              <w:t>-</w:t>
            </w:r>
            <w:r w:rsidRPr="00BA355D">
              <w:rPr>
                <w:rFonts w:ascii="Arial Narrow" w:hAnsi="Arial Narrow"/>
                <w:noProof w:val="0"/>
                <w:sz w:val="21"/>
                <w:szCs w:val="21"/>
                <w:lang w:val="sk-SK"/>
              </w:rPr>
              <w:tab/>
              <w:t>mená zástupcov oboch Strán,</w:t>
            </w:r>
          </w:p>
          <w:p w14:paraId="3BCF50F9" w14:textId="77777777" w:rsidR="00A50A8B" w:rsidRPr="00BA355D" w:rsidRDefault="00A50A8B">
            <w:pPr>
              <w:pStyle w:val="text0"/>
              <w:spacing w:before="120" w:after="120" w:line="276" w:lineRule="auto"/>
              <w:rPr>
                <w:rFonts w:ascii="Arial Narrow" w:hAnsi="Arial Narrow"/>
                <w:noProof w:val="0"/>
                <w:sz w:val="21"/>
                <w:szCs w:val="21"/>
                <w:lang w:val="sk-SK"/>
              </w:rPr>
            </w:pPr>
            <w:r w:rsidRPr="00BA355D">
              <w:rPr>
                <w:rFonts w:ascii="Arial Narrow" w:hAnsi="Arial Narrow"/>
                <w:noProof w:val="0"/>
                <w:sz w:val="21"/>
                <w:szCs w:val="21"/>
                <w:lang w:val="sk-SK"/>
              </w:rPr>
              <w:t>-</w:t>
            </w:r>
            <w:r w:rsidRPr="00BA355D">
              <w:rPr>
                <w:rFonts w:ascii="Arial Narrow" w:hAnsi="Arial Narrow"/>
                <w:noProof w:val="0"/>
                <w:sz w:val="21"/>
                <w:szCs w:val="21"/>
                <w:lang w:val="sk-SK"/>
              </w:rPr>
              <w:tab/>
              <w:t>číslo Zmluvy,</w:t>
            </w:r>
          </w:p>
          <w:p w14:paraId="1B6233A1" w14:textId="77777777" w:rsidR="00A50A8B" w:rsidRPr="00BA355D" w:rsidRDefault="00A50A8B">
            <w:pPr>
              <w:pStyle w:val="text0"/>
              <w:spacing w:before="120" w:after="120" w:line="276" w:lineRule="auto"/>
              <w:rPr>
                <w:rFonts w:ascii="Arial Narrow" w:hAnsi="Arial Narrow"/>
                <w:noProof w:val="0"/>
                <w:sz w:val="21"/>
                <w:szCs w:val="21"/>
                <w:lang w:val="sk-SK"/>
              </w:rPr>
            </w:pPr>
            <w:r w:rsidRPr="00BA355D">
              <w:rPr>
                <w:rFonts w:ascii="Arial Narrow" w:hAnsi="Arial Narrow"/>
                <w:noProof w:val="0"/>
                <w:sz w:val="21"/>
                <w:szCs w:val="21"/>
                <w:lang w:val="sk-SK"/>
              </w:rPr>
              <w:t>-</w:t>
            </w:r>
            <w:r w:rsidRPr="00BA355D">
              <w:rPr>
                <w:rFonts w:ascii="Arial Narrow" w:hAnsi="Arial Narrow"/>
                <w:noProof w:val="0"/>
                <w:sz w:val="21"/>
                <w:szCs w:val="21"/>
                <w:lang w:val="sk-SK"/>
              </w:rPr>
              <w:tab/>
              <w:t>referencia k oznámeniu Objednávateľa,</w:t>
            </w:r>
          </w:p>
          <w:p w14:paraId="216372CB" w14:textId="77777777" w:rsidR="00A50A8B" w:rsidRPr="00BA355D" w:rsidRDefault="00A50A8B">
            <w:pPr>
              <w:pStyle w:val="text0"/>
              <w:spacing w:before="120" w:after="120" w:line="276" w:lineRule="auto"/>
              <w:rPr>
                <w:rFonts w:ascii="Arial Narrow" w:hAnsi="Arial Narrow"/>
                <w:noProof w:val="0"/>
                <w:sz w:val="21"/>
                <w:szCs w:val="21"/>
                <w:lang w:val="sk-SK"/>
              </w:rPr>
            </w:pPr>
            <w:r w:rsidRPr="00BA355D">
              <w:rPr>
                <w:rFonts w:ascii="Arial Narrow" w:hAnsi="Arial Narrow"/>
                <w:noProof w:val="0"/>
                <w:sz w:val="21"/>
                <w:szCs w:val="21"/>
                <w:lang w:val="sk-SK"/>
              </w:rPr>
              <w:t>-</w:t>
            </w:r>
            <w:r w:rsidRPr="00BA355D">
              <w:rPr>
                <w:rFonts w:ascii="Arial Narrow" w:hAnsi="Arial Narrow"/>
                <w:noProof w:val="0"/>
                <w:sz w:val="21"/>
                <w:szCs w:val="21"/>
                <w:lang w:val="sk-SK"/>
              </w:rPr>
              <w:tab/>
              <w:t>popis a rozsah vady, jej príčina a spôsob jej odstránenia,</w:t>
            </w:r>
          </w:p>
          <w:p w14:paraId="7F379E46" w14:textId="77777777" w:rsidR="00A50A8B" w:rsidRPr="00BA355D" w:rsidRDefault="00A50A8B">
            <w:pPr>
              <w:pStyle w:val="text0"/>
              <w:spacing w:before="120" w:after="120" w:line="276" w:lineRule="auto"/>
              <w:rPr>
                <w:rFonts w:ascii="Arial Narrow" w:hAnsi="Arial Narrow"/>
                <w:noProof w:val="0"/>
                <w:sz w:val="21"/>
                <w:szCs w:val="21"/>
                <w:lang w:val="sk-SK"/>
              </w:rPr>
            </w:pPr>
            <w:r w:rsidRPr="00BA355D">
              <w:rPr>
                <w:rFonts w:ascii="Arial Narrow" w:hAnsi="Arial Narrow"/>
                <w:noProof w:val="0"/>
                <w:sz w:val="21"/>
                <w:szCs w:val="21"/>
                <w:lang w:val="sk-SK"/>
              </w:rPr>
              <w:t>-</w:t>
            </w:r>
            <w:r w:rsidRPr="00BA355D">
              <w:rPr>
                <w:rFonts w:ascii="Arial Narrow" w:hAnsi="Arial Narrow"/>
                <w:noProof w:val="0"/>
                <w:sz w:val="21"/>
                <w:szCs w:val="21"/>
                <w:lang w:val="sk-SK"/>
              </w:rPr>
              <w:tab/>
              <w:t>dátum zahájenia a ukončenia odstránenia vady,</w:t>
            </w:r>
          </w:p>
          <w:p w14:paraId="13BFDD0B" w14:textId="77777777" w:rsidR="00A50A8B" w:rsidRPr="00BA355D" w:rsidRDefault="00A50A8B">
            <w:pPr>
              <w:pStyle w:val="text0"/>
              <w:spacing w:before="120" w:after="120" w:line="276" w:lineRule="auto"/>
              <w:rPr>
                <w:rFonts w:ascii="Arial Narrow" w:hAnsi="Arial Narrow"/>
                <w:noProof w:val="0"/>
                <w:sz w:val="21"/>
                <w:szCs w:val="21"/>
                <w:lang w:val="sk-SK"/>
              </w:rPr>
            </w:pPr>
            <w:r w:rsidRPr="00BA355D">
              <w:rPr>
                <w:rFonts w:ascii="Arial Narrow" w:hAnsi="Arial Narrow"/>
                <w:noProof w:val="0"/>
                <w:sz w:val="21"/>
                <w:szCs w:val="21"/>
                <w:lang w:val="sk-SK"/>
              </w:rPr>
              <w:t>-</w:t>
            </w:r>
            <w:r w:rsidRPr="00BA355D">
              <w:rPr>
                <w:rFonts w:ascii="Arial Narrow" w:hAnsi="Arial Narrow"/>
                <w:noProof w:val="0"/>
                <w:sz w:val="21"/>
                <w:szCs w:val="21"/>
                <w:lang w:val="sk-SK"/>
              </w:rPr>
              <w:tab/>
              <w:t>celková doba trvania vady (doba od zistenia do odstránenia vady).</w:t>
            </w:r>
          </w:p>
          <w:p w14:paraId="428F9AFB" w14:textId="77777777" w:rsidR="00A50A8B" w:rsidRPr="00BA355D" w:rsidRDefault="00A50A8B">
            <w:pPr>
              <w:pStyle w:val="text0"/>
              <w:spacing w:before="120" w:after="120" w:line="276" w:lineRule="auto"/>
              <w:rPr>
                <w:rFonts w:ascii="Arial Narrow" w:hAnsi="Arial Narrow"/>
                <w:noProof w:val="0"/>
                <w:sz w:val="21"/>
                <w:szCs w:val="21"/>
                <w:lang w:val="sk-SK"/>
              </w:rPr>
            </w:pPr>
            <w:r w:rsidRPr="00BA355D">
              <w:rPr>
                <w:rFonts w:ascii="Arial Narrow" w:hAnsi="Arial Narrow"/>
                <w:noProof w:val="0"/>
                <w:sz w:val="21"/>
                <w:szCs w:val="21"/>
                <w:lang w:val="sk-SK"/>
              </w:rPr>
              <w:t xml:space="preserve">Objednávateľ písomne oznámi vadu Diela alebo jeho časti Zhotoviteľovi a Stavebnému dozoru bez zbytočného odkladu po jej zistení. </w:t>
            </w:r>
          </w:p>
          <w:p w14:paraId="1A395A90" w14:textId="77777777" w:rsidR="00A50A8B" w:rsidRPr="00BA355D" w:rsidRDefault="00A50A8B">
            <w:pPr>
              <w:pStyle w:val="text0"/>
              <w:spacing w:before="120" w:after="120" w:line="276" w:lineRule="auto"/>
              <w:rPr>
                <w:rFonts w:ascii="Arial Narrow" w:hAnsi="Arial Narrow"/>
                <w:noProof w:val="0"/>
                <w:sz w:val="21"/>
                <w:szCs w:val="21"/>
                <w:lang w:val="sk-SK"/>
              </w:rPr>
            </w:pPr>
            <w:r w:rsidRPr="00BA355D">
              <w:rPr>
                <w:rFonts w:ascii="Arial Narrow" w:hAnsi="Arial Narrow"/>
                <w:noProof w:val="0"/>
                <w:sz w:val="21"/>
                <w:szCs w:val="21"/>
                <w:lang w:val="sk-SK"/>
              </w:rPr>
              <w:t>V prípade, ak Stavebný dozor alebo Objednávateľ neurčí inú primeranú lehotu, lehota na odstránenie vady je 7 dní, od písomného oznámenia Objednávateľom (alebo v jeho mene) okrem havarijných stavov, kedy je Zhotoviteľ povinný vadu odstrániť do 24 hodín od oznámenia vady Objednávateľom.</w:t>
            </w:r>
          </w:p>
          <w:p w14:paraId="255415D0" w14:textId="77777777" w:rsidR="00A50A8B" w:rsidRPr="00BA355D" w:rsidRDefault="00A50A8B">
            <w:pPr>
              <w:pStyle w:val="text0"/>
              <w:spacing w:before="120" w:after="120" w:line="276" w:lineRule="auto"/>
              <w:rPr>
                <w:rFonts w:ascii="Arial Narrow" w:hAnsi="Arial Narrow"/>
                <w:noProof w:val="0"/>
                <w:sz w:val="21"/>
                <w:szCs w:val="21"/>
                <w:lang w:val="sk-SK"/>
              </w:rPr>
            </w:pPr>
            <w:r w:rsidRPr="00BA355D">
              <w:rPr>
                <w:rFonts w:ascii="Arial Narrow" w:hAnsi="Arial Narrow"/>
                <w:noProof w:val="0"/>
                <w:sz w:val="21"/>
                <w:szCs w:val="21"/>
                <w:lang w:val="sk-SK"/>
              </w:rPr>
              <w:t>V prípade, ak Zhotoviteľ neodstráni vadu v lehote stanovenej Objednávateľom alebo Stavebným dozorom alebo v lehote podľa tohto podčlánku vzniká Objednávateľovi nárok na zaplatenie zmluvnej pokuty vo výške 500, - EUR (slovom päťsto eur) za každý deň omeškania s odstránením vady až do splnenia tejto povinnosti.</w:t>
            </w:r>
          </w:p>
          <w:p w14:paraId="25D59BB0" w14:textId="77777777" w:rsidR="00A50A8B" w:rsidRPr="00BA355D" w:rsidRDefault="00A50A8B">
            <w:pPr>
              <w:pStyle w:val="text0"/>
              <w:spacing w:before="120" w:after="120" w:line="276" w:lineRule="auto"/>
              <w:rPr>
                <w:rFonts w:ascii="Arial Narrow" w:hAnsi="Arial Narrow"/>
                <w:noProof w:val="0"/>
                <w:sz w:val="21"/>
                <w:szCs w:val="21"/>
                <w:lang w:val="sk-SK"/>
              </w:rPr>
            </w:pPr>
            <w:r w:rsidRPr="00BA355D">
              <w:rPr>
                <w:rFonts w:ascii="Arial Narrow" w:hAnsi="Arial Narrow"/>
                <w:noProof w:val="0"/>
                <w:sz w:val="21"/>
                <w:szCs w:val="21"/>
                <w:lang w:val="sk-SK"/>
              </w:rPr>
              <w:t xml:space="preserve">V prípade, ak Zhotoviteľ neodsúhlasí vopred so Stavebným dozorom a Objednávateľom spôsob odstránenia vady, vzniká Objednávateľovi nárok na zaplatenie zmluvnej pokuty vo výške 1.000,- EUR (slovom tisíc eur). Zaplatenie zmluvnej pokuty nemá vplyv na splnenie povinnosti Zhotoviteľa v súlade s týmto </w:t>
            </w:r>
            <w:proofErr w:type="spellStart"/>
            <w:r w:rsidRPr="00BA355D">
              <w:rPr>
                <w:rFonts w:ascii="Arial Narrow" w:hAnsi="Arial Narrow"/>
                <w:noProof w:val="0"/>
                <w:sz w:val="21"/>
                <w:szCs w:val="21"/>
                <w:lang w:val="sk-SK"/>
              </w:rPr>
              <w:t>podčlánkom</w:t>
            </w:r>
            <w:proofErr w:type="spellEnd"/>
            <w:r w:rsidRPr="00BA355D">
              <w:rPr>
                <w:rFonts w:ascii="Arial Narrow" w:hAnsi="Arial Narrow"/>
                <w:noProof w:val="0"/>
                <w:sz w:val="21"/>
                <w:szCs w:val="21"/>
                <w:lang w:val="sk-SK"/>
              </w:rPr>
              <w:t>. Objednávateľ je povinný uplatniť zmluvnú pokutu prostredníctvom podčlánku 2.5 VZP a o zmluvnej pokute rozhodne v súlade s postupom podľa podčlánku 3.5 VZP Stavebný dozor. Splatnosť zmluvnej pokuty rozhodnutej Stavebným dozorom je uvedená v podčlánku 4.2 (b) VZP.</w:t>
            </w:r>
          </w:p>
        </w:tc>
      </w:tr>
      <w:tr w:rsidR="00BA355D" w:rsidRPr="00BA355D" w14:paraId="1A3D46BE" w14:textId="77777777">
        <w:tc>
          <w:tcPr>
            <w:tcW w:w="1870" w:type="dxa"/>
          </w:tcPr>
          <w:p w14:paraId="56F21861" w14:textId="77777777" w:rsidR="00A50A8B" w:rsidRPr="00BA355D" w:rsidRDefault="00A50A8B">
            <w:pPr>
              <w:spacing w:before="120" w:after="120" w:line="276" w:lineRule="auto"/>
              <w:ind w:right="141"/>
              <w:rPr>
                <w:rFonts w:ascii="Arial Narrow" w:hAnsi="Arial Narrow"/>
                <w:sz w:val="21"/>
                <w:szCs w:val="21"/>
              </w:rPr>
            </w:pPr>
            <w:r w:rsidRPr="00BA355D">
              <w:rPr>
                <w:rFonts w:ascii="Arial Narrow" w:hAnsi="Arial Narrow"/>
                <w:sz w:val="21"/>
                <w:szCs w:val="21"/>
              </w:rPr>
              <w:t>11.4</w:t>
            </w:r>
          </w:p>
          <w:p w14:paraId="209E269E" w14:textId="77777777" w:rsidR="00A50A8B" w:rsidRPr="00BA355D" w:rsidRDefault="00A50A8B">
            <w:pPr>
              <w:spacing w:before="120" w:after="120" w:line="276" w:lineRule="auto"/>
              <w:ind w:right="141"/>
              <w:rPr>
                <w:rFonts w:ascii="Arial Narrow" w:hAnsi="Arial Narrow"/>
                <w:sz w:val="21"/>
                <w:szCs w:val="21"/>
              </w:rPr>
            </w:pPr>
            <w:r w:rsidRPr="00BA355D">
              <w:rPr>
                <w:rFonts w:ascii="Arial Narrow" w:hAnsi="Arial Narrow"/>
                <w:sz w:val="21"/>
                <w:szCs w:val="21"/>
              </w:rPr>
              <w:t>Neodstránenie vád</w:t>
            </w:r>
          </w:p>
        </w:tc>
        <w:tc>
          <w:tcPr>
            <w:tcW w:w="7670" w:type="dxa"/>
          </w:tcPr>
          <w:p w14:paraId="6E3C4C05" w14:textId="77777777" w:rsidR="00A50A8B" w:rsidRPr="00BA355D" w:rsidRDefault="00A50A8B">
            <w:pPr>
              <w:pStyle w:val="text0"/>
              <w:spacing w:before="120" w:after="120" w:line="276" w:lineRule="auto"/>
              <w:rPr>
                <w:rFonts w:ascii="Arial Narrow" w:hAnsi="Arial Narrow"/>
                <w:noProof w:val="0"/>
                <w:sz w:val="21"/>
                <w:szCs w:val="21"/>
                <w:lang w:val="sk-SK"/>
              </w:rPr>
            </w:pPr>
            <w:r w:rsidRPr="00BA355D">
              <w:rPr>
                <w:rFonts w:ascii="Arial Narrow" w:hAnsi="Arial Narrow"/>
                <w:noProof w:val="0"/>
                <w:sz w:val="21"/>
                <w:szCs w:val="21"/>
                <w:lang w:val="sk-SK"/>
              </w:rPr>
              <w:t xml:space="preserve">V prvej vete podčlánku 11.4 Neodstránenie vád sa slovné spojenie „v primeranej lehote“ nahrádza textom „v lehotách stanovených v podčlánku 11.1 (Dohotovenie nedokončených prác a odstránenie vád)“. </w:t>
            </w:r>
          </w:p>
        </w:tc>
      </w:tr>
      <w:tr w:rsidR="00BA355D" w:rsidRPr="00BA355D" w14:paraId="01C58606" w14:textId="77777777">
        <w:tc>
          <w:tcPr>
            <w:tcW w:w="1870" w:type="dxa"/>
          </w:tcPr>
          <w:p w14:paraId="3BCFA24B" w14:textId="77777777" w:rsidR="00A50A8B" w:rsidRPr="0090773E" w:rsidRDefault="00A50A8B">
            <w:pPr>
              <w:spacing w:before="120" w:after="120" w:line="276" w:lineRule="auto"/>
              <w:ind w:right="141"/>
              <w:rPr>
                <w:rFonts w:ascii="Arial Narrow" w:hAnsi="Arial Narrow"/>
                <w:bCs/>
                <w:color w:val="EE0000"/>
                <w:sz w:val="21"/>
                <w:szCs w:val="21"/>
                <w:rPrChange w:id="190" w:author="Gereková Michaela, JUDr." w:date="2025-09-05T10:04:00Z" w16du:dateUtc="2025-09-05T08:04:00Z">
                  <w:rPr>
                    <w:rFonts w:ascii="Arial Narrow" w:hAnsi="Arial Narrow"/>
                    <w:bCs/>
                    <w:sz w:val="21"/>
                    <w:szCs w:val="21"/>
                  </w:rPr>
                </w:rPrChange>
              </w:rPr>
            </w:pPr>
            <w:r w:rsidRPr="0090773E">
              <w:rPr>
                <w:rFonts w:ascii="Arial Narrow" w:hAnsi="Arial Narrow"/>
                <w:bCs/>
                <w:color w:val="EE0000"/>
                <w:sz w:val="21"/>
                <w:szCs w:val="21"/>
                <w:rPrChange w:id="191" w:author="Gereková Michaela, JUDr." w:date="2025-09-05T10:04:00Z" w16du:dateUtc="2025-09-05T08:04:00Z">
                  <w:rPr>
                    <w:rFonts w:ascii="Arial Narrow" w:hAnsi="Arial Narrow"/>
                    <w:bCs/>
                    <w:sz w:val="21"/>
                    <w:szCs w:val="21"/>
                  </w:rPr>
                </w:rPrChange>
              </w:rPr>
              <w:t>11.12</w:t>
            </w:r>
          </w:p>
          <w:p w14:paraId="2791E4B9" w14:textId="77777777" w:rsidR="00A50A8B" w:rsidRPr="0090773E" w:rsidRDefault="00A50A8B">
            <w:pPr>
              <w:spacing w:before="120" w:after="120" w:line="276" w:lineRule="auto"/>
              <w:ind w:right="141"/>
              <w:rPr>
                <w:rFonts w:ascii="Arial Narrow" w:hAnsi="Arial Narrow"/>
                <w:bCs/>
                <w:color w:val="EE0000"/>
                <w:sz w:val="21"/>
                <w:szCs w:val="21"/>
                <w:rPrChange w:id="192" w:author="Gereková Michaela, JUDr." w:date="2025-09-05T10:04:00Z" w16du:dateUtc="2025-09-05T08:04:00Z">
                  <w:rPr>
                    <w:rFonts w:ascii="Arial Narrow" w:hAnsi="Arial Narrow"/>
                    <w:bCs/>
                    <w:sz w:val="21"/>
                    <w:szCs w:val="21"/>
                  </w:rPr>
                </w:rPrChange>
              </w:rPr>
            </w:pPr>
            <w:r w:rsidRPr="0090773E">
              <w:rPr>
                <w:rFonts w:ascii="Arial Narrow" w:hAnsi="Arial Narrow"/>
                <w:bCs/>
                <w:color w:val="EE0000"/>
                <w:sz w:val="21"/>
                <w:szCs w:val="21"/>
                <w:rPrChange w:id="193" w:author="Gereková Michaela, JUDr." w:date="2025-09-05T10:04:00Z" w16du:dateUtc="2025-09-05T08:04:00Z">
                  <w:rPr>
                    <w:rFonts w:ascii="Arial Narrow" w:hAnsi="Arial Narrow"/>
                    <w:bCs/>
                    <w:sz w:val="21"/>
                    <w:szCs w:val="21"/>
                  </w:rPr>
                </w:rPrChange>
              </w:rPr>
              <w:t>Záručná doba a nároky z Vád po vydaní Protokolu o vyhotovení Diela</w:t>
            </w:r>
          </w:p>
          <w:p w14:paraId="23006001" w14:textId="77777777" w:rsidR="00A50A8B" w:rsidRPr="00BA355D" w:rsidRDefault="00A50A8B">
            <w:pPr>
              <w:spacing w:before="120" w:after="120" w:line="276" w:lineRule="auto"/>
              <w:ind w:right="141"/>
              <w:rPr>
                <w:rFonts w:ascii="Arial Narrow" w:hAnsi="Arial Narrow"/>
                <w:bCs/>
                <w:sz w:val="21"/>
                <w:szCs w:val="21"/>
              </w:rPr>
            </w:pPr>
          </w:p>
        </w:tc>
        <w:tc>
          <w:tcPr>
            <w:tcW w:w="7670" w:type="dxa"/>
          </w:tcPr>
          <w:p w14:paraId="606FD530" w14:textId="77777777" w:rsidR="00A50A8B" w:rsidRPr="00BA355D" w:rsidRDefault="00A50A8B">
            <w:pPr>
              <w:pStyle w:val="text0"/>
              <w:spacing w:before="120" w:after="120" w:line="276" w:lineRule="auto"/>
              <w:rPr>
                <w:rFonts w:ascii="Arial Narrow" w:hAnsi="Arial Narrow"/>
                <w:noProof w:val="0"/>
                <w:sz w:val="21"/>
                <w:szCs w:val="21"/>
                <w:lang w:val="sk-SK"/>
              </w:rPr>
            </w:pPr>
            <w:r w:rsidRPr="00BA355D">
              <w:rPr>
                <w:rFonts w:ascii="Arial Narrow" w:hAnsi="Arial Narrow"/>
                <w:noProof w:val="0"/>
                <w:sz w:val="21"/>
                <w:szCs w:val="21"/>
                <w:lang w:val="sk-SK"/>
              </w:rPr>
              <w:t xml:space="preserve">Za </w:t>
            </w:r>
            <w:proofErr w:type="spellStart"/>
            <w:r w:rsidRPr="00BA355D">
              <w:rPr>
                <w:rFonts w:ascii="Arial Narrow" w:hAnsi="Arial Narrow"/>
                <w:noProof w:val="0"/>
                <w:sz w:val="21"/>
                <w:szCs w:val="21"/>
                <w:lang w:val="sk-SK"/>
              </w:rPr>
              <w:t>podčlánok</w:t>
            </w:r>
            <w:proofErr w:type="spellEnd"/>
            <w:r w:rsidRPr="00BA355D">
              <w:rPr>
                <w:rFonts w:ascii="Arial Narrow" w:hAnsi="Arial Narrow"/>
                <w:noProof w:val="0"/>
                <w:sz w:val="21"/>
                <w:szCs w:val="21"/>
                <w:lang w:val="sk-SK"/>
              </w:rPr>
              <w:t xml:space="preserve"> 11.11 sa vkladá nový </w:t>
            </w:r>
            <w:proofErr w:type="spellStart"/>
            <w:r w:rsidRPr="00BA355D">
              <w:rPr>
                <w:rFonts w:ascii="Arial Narrow" w:hAnsi="Arial Narrow"/>
                <w:noProof w:val="0"/>
                <w:sz w:val="21"/>
                <w:szCs w:val="21"/>
                <w:lang w:val="sk-SK"/>
              </w:rPr>
              <w:t>podčlánok</w:t>
            </w:r>
            <w:proofErr w:type="spellEnd"/>
            <w:r w:rsidRPr="00BA355D">
              <w:rPr>
                <w:rFonts w:ascii="Arial Narrow" w:hAnsi="Arial Narrow"/>
                <w:noProof w:val="0"/>
                <w:sz w:val="21"/>
                <w:szCs w:val="21"/>
                <w:lang w:val="sk-SK"/>
              </w:rPr>
              <w:t xml:space="preserve"> 11.12 s názvom „Záručná doba a nároky z Vád po vydaní Protokolu o vyhotovení Diela“, ktorý znie:</w:t>
            </w:r>
          </w:p>
          <w:p w14:paraId="6700B1F3" w14:textId="5A409EC9" w:rsidR="00210E8B" w:rsidRPr="0090773E" w:rsidRDefault="00A50A8B" w:rsidP="00A260FB">
            <w:pPr>
              <w:pStyle w:val="text0"/>
              <w:spacing w:before="120" w:after="120" w:line="276" w:lineRule="auto"/>
              <w:rPr>
                <w:ins w:id="194" w:author="Gereková Michaela, JUDr." w:date="2025-09-05T09:55:00Z" w16du:dateUtc="2025-09-05T07:55:00Z"/>
                <w:rFonts w:ascii="Arial Narrow" w:hAnsi="Arial Narrow"/>
                <w:noProof w:val="0"/>
                <w:color w:val="EE0000"/>
                <w:sz w:val="21"/>
                <w:szCs w:val="21"/>
                <w:lang w:val="sk-SK"/>
                <w:rPrChange w:id="195" w:author="Gereková Michaela, JUDr." w:date="2025-09-05T10:03:00Z" w16du:dateUtc="2025-09-05T08:03:00Z">
                  <w:rPr>
                    <w:ins w:id="196" w:author="Gereková Michaela, JUDr." w:date="2025-09-05T09:55:00Z" w16du:dateUtc="2025-09-05T07:55:00Z"/>
                    <w:rFonts w:ascii="Arial Narrow" w:hAnsi="Arial Narrow"/>
                    <w:noProof w:val="0"/>
                    <w:sz w:val="21"/>
                    <w:szCs w:val="21"/>
                    <w:lang w:val="sk-SK"/>
                  </w:rPr>
                </w:rPrChange>
              </w:rPr>
            </w:pPr>
            <w:r w:rsidRPr="0090773E">
              <w:rPr>
                <w:rFonts w:ascii="Arial Narrow" w:hAnsi="Arial Narrow"/>
                <w:noProof w:val="0"/>
                <w:color w:val="EE0000"/>
                <w:sz w:val="21"/>
                <w:szCs w:val="21"/>
                <w:lang w:val="sk-SK"/>
                <w:rPrChange w:id="197" w:author="Gereková Michaela, JUDr." w:date="2025-09-05T10:03:00Z" w16du:dateUtc="2025-09-05T08:03:00Z">
                  <w:rPr>
                    <w:rFonts w:ascii="Arial Narrow" w:hAnsi="Arial Narrow"/>
                    <w:noProof w:val="0"/>
                    <w:sz w:val="21"/>
                    <w:szCs w:val="21"/>
                    <w:lang w:val="sk-SK"/>
                  </w:rPr>
                </w:rPrChange>
              </w:rPr>
              <w:t>„</w:t>
            </w:r>
            <w:ins w:id="198" w:author="Gereková Michaela, JUDr." w:date="2025-09-05T09:55:00Z">
              <w:r w:rsidR="00210E8B" w:rsidRPr="0090773E">
                <w:rPr>
                  <w:rFonts w:ascii="Arial Narrow" w:hAnsi="Arial Narrow"/>
                  <w:noProof w:val="0"/>
                  <w:color w:val="EE0000"/>
                  <w:sz w:val="21"/>
                  <w:szCs w:val="21"/>
                  <w:lang w:val="sk-SK"/>
                  <w:rPrChange w:id="199" w:author="Gereková Michaela, JUDr." w:date="2025-09-05T10:03:00Z" w16du:dateUtc="2025-09-05T08:03:00Z">
                    <w:rPr>
                      <w:rFonts w:ascii="Arial Narrow" w:hAnsi="Arial Narrow"/>
                      <w:noProof w:val="0"/>
                      <w:sz w:val="21"/>
                      <w:szCs w:val="21"/>
                      <w:lang w:val="sk-SK"/>
                    </w:rPr>
                  </w:rPrChange>
                </w:rPr>
                <w:t xml:space="preserve">Záručná doba znamená obdobie pre oznámenie vád </w:t>
              </w:r>
            </w:ins>
            <w:del w:id="200" w:author="Gereková Michaela, JUDr." w:date="2025-09-05T09:55:00Z" w16du:dateUtc="2025-09-05T07:55:00Z">
              <w:r w:rsidRPr="0090773E" w:rsidDel="00210E8B">
                <w:rPr>
                  <w:rFonts w:ascii="Arial Narrow" w:hAnsi="Arial Narrow"/>
                  <w:noProof w:val="0"/>
                  <w:color w:val="EE0000"/>
                  <w:sz w:val="21"/>
                  <w:szCs w:val="21"/>
                  <w:lang w:val="sk-SK"/>
                  <w:rPrChange w:id="201" w:author="Gereková Michaela, JUDr." w:date="2025-09-05T10:03:00Z" w16du:dateUtc="2025-09-05T08:03:00Z">
                    <w:rPr>
                      <w:rFonts w:ascii="Arial Narrow" w:hAnsi="Arial Narrow"/>
                      <w:noProof w:val="0"/>
                      <w:sz w:val="21"/>
                      <w:szCs w:val="21"/>
                      <w:lang w:val="sk-SK"/>
                    </w:rPr>
                  </w:rPrChange>
                </w:rPr>
                <w:delText>Záručná doba“ znamená</w:delText>
              </w:r>
            </w:del>
            <w:del w:id="202" w:author="Gereková Michaela, JUDr." w:date="2025-09-05T10:02:00Z" w16du:dateUtc="2025-09-05T08:02:00Z">
              <w:r w:rsidRPr="0090773E" w:rsidDel="003E1215">
                <w:rPr>
                  <w:rFonts w:ascii="Arial Narrow" w:hAnsi="Arial Narrow"/>
                  <w:noProof w:val="0"/>
                  <w:color w:val="EE0000"/>
                  <w:sz w:val="21"/>
                  <w:szCs w:val="21"/>
                  <w:lang w:val="sk-SK"/>
                  <w:rPrChange w:id="203" w:author="Gereková Michaela, JUDr." w:date="2025-09-05T10:03:00Z" w16du:dateUtc="2025-09-05T08:03:00Z">
                    <w:rPr>
                      <w:rFonts w:ascii="Arial Narrow" w:hAnsi="Arial Narrow"/>
                      <w:noProof w:val="0"/>
                      <w:sz w:val="21"/>
                      <w:szCs w:val="21"/>
                      <w:lang w:val="sk-SK"/>
                    </w:rPr>
                  </w:rPrChange>
                </w:rPr>
                <w:delText xml:space="preserve"> </w:delText>
              </w:r>
            </w:del>
          </w:p>
          <w:p w14:paraId="20B5F08A" w14:textId="2934BD61" w:rsidR="00A260FB" w:rsidRPr="0090773E" w:rsidRDefault="00A260FB" w:rsidP="00A260FB">
            <w:pPr>
              <w:pStyle w:val="text0"/>
              <w:spacing w:before="120" w:after="120" w:line="276" w:lineRule="auto"/>
              <w:rPr>
                <w:ins w:id="204" w:author="Gereková Michaela, JUDr." w:date="2025-09-05T09:54:00Z" w16du:dateUtc="2025-09-05T07:54:00Z"/>
                <w:rFonts w:ascii="Arial Narrow" w:hAnsi="Arial Narrow"/>
                <w:noProof w:val="0"/>
                <w:color w:val="EE0000"/>
                <w:sz w:val="21"/>
                <w:szCs w:val="21"/>
                <w:lang w:val="sk-SK"/>
                <w:rPrChange w:id="205" w:author="Gereková Michaela, JUDr." w:date="2025-09-05T10:03:00Z" w16du:dateUtc="2025-09-05T08:03:00Z">
                  <w:rPr>
                    <w:ins w:id="206" w:author="Gereková Michaela, JUDr." w:date="2025-09-05T09:54:00Z" w16du:dateUtc="2025-09-05T07:54:00Z"/>
                    <w:rFonts w:ascii="Arial Narrow" w:hAnsi="Arial Narrow"/>
                    <w:noProof w:val="0"/>
                    <w:sz w:val="21"/>
                    <w:szCs w:val="21"/>
                    <w:lang w:val="sk-SK"/>
                  </w:rPr>
                </w:rPrChange>
              </w:rPr>
            </w:pPr>
            <w:ins w:id="207" w:author="Gereková Michaela, JUDr." w:date="2025-09-05T09:54:00Z" w16du:dateUtc="2025-09-05T07:54:00Z">
              <w:r w:rsidRPr="0090773E">
                <w:rPr>
                  <w:rFonts w:ascii="Arial Narrow" w:hAnsi="Arial Narrow"/>
                  <w:noProof w:val="0"/>
                  <w:color w:val="EE0000"/>
                  <w:sz w:val="21"/>
                  <w:szCs w:val="21"/>
                  <w:lang w:val="sk-SK"/>
                  <w:rPrChange w:id="208" w:author="Gereková Michaela, JUDr." w:date="2025-09-05T10:03:00Z" w16du:dateUtc="2025-09-05T08:03:00Z">
                    <w:rPr>
                      <w:rFonts w:ascii="Arial Narrow" w:hAnsi="Arial Narrow"/>
                      <w:noProof w:val="0"/>
                      <w:sz w:val="21"/>
                      <w:szCs w:val="21"/>
                      <w:lang w:val="sk-SK"/>
                    </w:rPr>
                  </w:rPrChange>
                </w:rPr>
                <w:t>a)</w:t>
              </w:r>
              <w:r w:rsidRPr="0090773E">
                <w:rPr>
                  <w:rFonts w:ascii="Arial Narrow" w:hAnsi="Arial Narrow"/>
                  <w:noProof w:val="0"/>
                  <w:color w:val="EE0000"/>
                  <w:sz w:val="21"/>
                  <w:szCs w:val="21"/>
                  <w:lang w:val="sk-SK"/>
                  <w:rPrChange w:id="209" w:author="Gereková Michaela, JUDr." w:date="2025-09-05T10:03:00Z" w16du:dateUtc="2025-09-05T08:03:00Z">
                    <w:rPr>
                      <w:rFonts w:ascii="Arial Narrow" w:hAnsi="Arial Narrow"/>
                      <w:noProof w:val="0"/>
                      <w:sz w:val="21"/>
                      <w:szCs w:val="21"/>
                      <w:lang w:val="sk-SK"/>
                    </w:rPr>
                  </w:rPrChange>
                </w:rPr>
                <w:tab/>
              </w:r>
            </w:ins>
            <w:ins w:id="210" w:author="Gereková Michaela, JUDr." w:date="2025-09-05T10:02:00Z" w16du:dateUtc="2025-09-05T08:02:00Z">
              <w:r w:rsidR="003E1215" w:rsidRPr="0090773E">
                <w:rPr>
                  <w:rFonts w:ascii="Arial Narrow" w:hAnsi="Arial Narrow"/>
                  <w:noProof w:val="0"/>
                  <w:color w:val="EE0000"/>
                  <w:sz w:val="21"/>
                  <w:szCs w:val="21"/>
                  <w:lang w:val="sk-SK"/>
                  <w:rPrChange w:id="211" w:author="Gereková Michaela, JUDr." w:date="2025-09-05T10:03:00Z" w16du:dateUtc="2025-09-05T08:03:00Z">
                    <w:rPr>
                      <w:rFonts w:ascii="Arial Narrow" w:hAnsi="Arial Narrow"/>
                      <w:noProof w:val="0"/>
                      <w:sz w:val="21"/>
                      <w:szCs w:val="21"/>
                      <w:lang w:val="sk-SK"/>
                    </w:rPr>
                  </w:rPrChange>
                </w:rPr>
                <w:t xml:space="preserve">na </w:t>
              </w:r>
            </w:ins>
            <w:ins w:id="212" w:author="Gereková Michaela, JUDr." w:date="2025-09-05T09:54:00Z" w16du:dateUtc="2025-09-05T07:54:00Z">
              <w:r w:rsidRPr="0090773E">
                <w:rPr>
                  <w:rFonts w:ascii="Arial Narrow" w:hAnsi="Arial Narrow"/>
                  <w:noProof w:val="0"/>
                  <w:color w:val="EE0000"/>
                  <w:sz w:val="21"/>
                  <w:szCs w:val="21"/>
                  <w:lang w:val="sk-SK"/>
                  <w:rPrChange w:id="213" w:author="Gereková Michaela, JUDr." w:date="2025-09-05T10:03:00Z" w16du:dateUtc="2025-09-05T08:03:00Z">
                    <w:rPr>
                      <w:rFonts w:ascii="Arial Narrow" w:hAnsi="Arial Narrow"/>
                      <w:noProof w:val="0"/>
                      <w:sz w:val="21"/>
                      <w:szCs w:val="21"/>
                      <w:lang w:val="sk-SK"/>
                    </w:rPr>
                  </w:rPrChange>
                </w:rPr>
                <w:t>Diele alebo časti Diela (podľa okolností), ktoré je uvedené v Prílohe k ponuke pre stavebné práce a Technologické zariadenie, počítané od dátumu potvrdenia dokončenia Diela alebo</w:t>
              </w:r>
            </w:ins>
            <w:ins w:id="214" w:author="Gereková Michaela, JUDr." w:date="2025-09-05T11:03:00Z" w16du:dateUtc="2025-09-05T09:03:00Z">
              <w:r w:rsidR="002F63A0">
                <w:rPr>
                  <w:rFonts w:ascii="Arial Narrow" w:hAnsi="Arial Narrow"/>
                  <w:noProof w:val="0"/>
                  <w:color w:val="EE0000"/>
                  <w:sz w:val="21"/>
                  <w:szCs w:val="21"/>
                  <w:lang w:val="sk-SK"/>
                </w:rPr>
                <w:t xml:space="preserve"> časti Diela</w:t>
              </w:r>
            </w:ins>
            <w:ins w:id="215" w:author="Gereková Michaela, JUDr." w:date="2025-09-05T09:54:00Z" w16du:dateUtc="2025-09-05T07:54:00Z">
              <w:r w:rsidRPr="0090773E">
                <w:rPr>
                  <w:rFonts w:ascii="Arial Narrow" w:hAnsi="Arial Narrow"/>
                  <w:noProof w:val="0"/>
                  <w:color w:val="EE0000"/>
                  <w:sz w:val="21"/>
                  <w:szCs w:val="21"/>
                  <w:lang w:val="sk-SK"/>
                  <w:rPrChange w:id="216" w:author="Gereková Michaela, JUDr." w:date="2025-09-05T10:03:00Z" w16du:dateUtc="2025-09-05T08:03:00Z">
                    <w:rPr>
                      <w:rFonts w:ascii="Arial Narrow" w:hAnsi="Arial Narrow"/>
                      <w:noProof w:val="0"/>
                      <w:sz w:val="21"/>
                      <w:szCs w:val="21"/>
                      <w:lang w:val="sk-SK"/>
                    </w:rPr>
                  </w:rPrChange>
                </w:rPr>
                <w:t xml:space="preserve"> potvrdeného podľa </w:t>
              </w:r>
              <w:proofErr w:type="spellStart"/>
              <w:r w:rsidRPr="0090773E">
                <w:rPr>
                  <w:rFonts w:ascii="Arial Narrow" w:hAnsi="Arial Narrow"/>
                  <w:noProof w:val="0"/>
                  <w:color w:val="EE0000"/>
                  <w:sz w:val="21"/>
                  <w:szCs w:val="21"/>
                  <w:lang w:val="sk-SK"/>
                  <w:rPrChange w:id="217" w:author="Gereková Michaela, JUDr." w:date="2025-09-05T10:03:00Z" w16du:dateUtc="2025-09-05T08:03:00Z">
                    <w:rPr>
                      <w:rFonts w:ascii="Arial Narrow" w:hAnsi="Arial Narrow"/>
                      <w:noProof w:val="0"/>
                      <w:sz w:val="21"/>
                      <w:szCs w:val="21"/>
                      <w:lang w:val="sk-SK"/>
                    </w:rPr>
                  </w:rPrChange>
                </w:rPr>
                <w:t>podčlánku</w:t>
              </w:r>
              <w:proofErr w:type="spellEnd"/>
              <w:r w:rsidRPr="0090773E">
                <w:rPr>
                  <w:rFonts w:ascii="Arial Narrow" w:hAnsi="Arial Narrow"/>
                  <w:noProof w:val="0"/>
                  <w:color w:val="EE0000"/>
                  <w:sz w:val="21"/>
                  <w:szCs w:val="21"/>
                  <w:lang w:val="sk-SK"/>
                  <w:rPrChange w:id="218" w:author="Gereková Michaela, JUDr." w:date="2025-09-05T10:03:00Z" w16du:dateUtc="2025-09-05T08:03:00Z">
                    <w:rPr>
                      <w:rFonts w:ascii="Arial Narrow" w:hAnsi="Arial Narrow"/>
                      <w:noProof w:val="0"/>
                      <w:sz w:val="21"/>
                      <w:szCs w:val="21"/>
                      <w:lang w:val="sk-SK"/>
                    </w:rPr>
                  </w:rPrChange>
                </w:rPr>
                <w:t xml:space="preserve"> 10.1 (Preberanie Diela a Sekcií), alebo </w:t>
              </w:r>
            </w:ins>
          </w:p>
          <w:p w14:paraId="3D526F93" w14:textId="7CA47781" w:rsidR="00A50A8B" w:rsidRPr="0090773E" w:rsidDel="00210E8B" w:rsidRDefault="00A260FB">
            <w:pPr>
              <w:pStyle w:val="text0"/>
              <w:spacing w:before="120" w:after="120" w:line="276" w:lineRule="auto"/>
              <w:rPr>
                <w:del w:id="219" w:author="Gereková Michaela, JUDr." w:date="2025-09-05T09:54:00Z" w16du:dateUtc="2025-09-05T07:54:00Z"/>
                <w:rFonts w:ascii="Arial Narrow" w:hAnsi="Arial Narrow"/>
                <w:noProof w:val="0"/>
                <w:color w:val="EE0000"/>
                <w:sz w:val="21"/>
                <w:szCs w:val="21"/>
                <w:lang w:val="sk-SK"/>
                <w:rPrChange w:id="220" w:author="Gereková Michaela, JUDr." w:date="2025-09-05T10:03:00Z" w16du:dateUtc="2025-09-05T08:03:00Z">
                  <w:rPr>
                    <w:del w:id="221" w:author="Gereková Michaela, JUDr." w:date="2025-09-05T09:54:00Z" w16du:dateUtc="2025-09-05T07:54:00Z"/>
                    <w:rFonts w:ascii="Arial Narrow" w:hAnsi="Arial Narrow"/>
                    <w:noProof w:val="0"/>
                    <w:sz w:val="21"/>
                    <w:szCs w:val="21"/>
                    <w:lang w:val="sk-SK"/>
                  </w:rPr>
                </w:rPrChange>
              </w:rPr>
            </w:pPr>
            <w:ins w:id="222" w:author="Gereková Michaela, JUDr." w:date="2025-09-05T09:54:00Z" w16du:dateUtc="2025-09-05T07:54:00Z">
              <w:r w:rsidRPr="0090773E">
                <w:rPr>
                  <w:rFonts w:ascii="Arial Narrow" w:hAnsi="Arial Narrow"/>
                  <w:noProof w:val="0"/>
                  <w:color w:val="EE0000"/>
                  <w:sz w:val="21"/>
                  <w:szCs w:val="21"/>
                  <w:lang w:val="sk-SK"/>
                  <w:rPrChange w:id="223" w:author="Gereková Michaela, JUDr." w:date="2025-09-05T10:03:00Z" w16du:dateUtc="2025-09-05T08:03:00Z">
                    <w:rPr>
                      <w:rFonts w:ascii="Arial Narrow" w:hAnsi="Arial Narrow"/>
                      <w:noProof w:val="0"/>
                      <w:sz w:val="21"/>
                      <w:szCs w:val="21"/>
                      <w:lang w:val="sk-SK"/>
                    </w:rPr>
                  </w:rPrChange>
                </w:rPr>
                <w:t>b)</w:t>
              </w:r>
              <w:r w:rsidRPr="0090773E">
                <w:rPr>
                  <w:rFonts w:ascii="Arial Narrow" w:hAnsi="Arial Narrow"/>
                  <w:noProof w:val="0"/>
                  <w:color w:val="EE0000"/>
                  <w:sz w:val="21"/>
                  <w:szCs w:val="21"/>
                  <w:lang w:val="sk-SK"/>
                  <w:rPrChange w:id="224" w:author="Gereková Michaela, JUDr." w:date="2025-09-05T10:03:00Z" w16du:dateUtc="2025-09-05T08:03:00Z">
                    <w:rPr>
                      <w:rFonts w:ascii="Arial Narrow" w:hAnsi="Arial Narrow"/>
                      <w:noProof w:val="0"/>
                      <w:sz w:val="21"/>
                      <w:szCs w:val="21"/>
                      <w:lang w:val="sk-SK"/>
                    </w:rPr>
                  </w:rPrChange>
                </w:rPr>
                <w:tab/>
                <w:t xml:space="preserve">(pokiaľ Dielo bolo preberané po častiach) počítané od dátumu dokončenia časti Diela potvrdeného podľa </w:t>
              </w:r>
              <w:proofErr w:type="spellStart"/>
              <w:r w:rsidRPr="0090773E">
                <w:rPr>
                  <w:rFonts w:ascii="Arial Narrow" w:hAnsi="Arial Narrow"/>
                  <w:noProof w:val="0"/>
                  <w:color w:val="EE0000"/>
                  <w:sz w:val="21"/>
                  <w:szCs w:val="21"/>
                  <w:lang w:val="sk-SK"/>
                  <w:rPrChange w:id="225" w:author="Gereková Michaela, JUDr." w:date="2025-09-05T10:03:00Z" w16du:dateUtc="2025-09-05T08:03:00Z">
                    <w:rPr>
                      <w:rFonts w:ascii="Arial Narrow" w:hAnsi="Arial Narrow"/>
                      <w:noProof w:val="0"/>
                      <w:sz w:val="21"/>
                      <w:szCs w:val="21"/>
                      <w:lang w:val="sk-SK"/>
                    </w:rPr>
                  </w:rPrChange>
                </w:rPr>
                <w:t>podčlánku</w:t>
              </w:r>
              <w:proofErr w:type="spellEnd"/>
              <w:r w:rsidRPr="0090773E">
                <w:rPr>
                  <w:rFonts w:ascii="Arial Narrow" w:hAnsi="Arial Narrow"/>
                  <w:noProof w:val="0"/>
                  <w:color w:val="EE0000"/>
                  <w:sz w:val="21"/>
                  <w:szCs w:val="21"/>
                  <w:lang w:val="sk-SK"/>
                  <w:rPrChange w:id="226" w:author="Gereková Michaela, JUDr." w:date="2025-09-05T10:03:00Z" w16du:dateUtc="2025-09-05T08:03:00Z">
                    <w:rPr>
                      <w:rFonts w:ascii="Arial Narrow" w:hAnsi="Arial Narrow"/>
                      <w:noProof w:val="0"/>
                      <w:sz w:val="21"/>
                      <w:szCs w:val="21"/>
                      <w:lang w:val="sk-SK"/>
                    </w:rPr>
                  </w:rPrChange>
                </w:rPr>
                <w:t xml:space="preserve"> 10.2 (</w:t>
              </w:r>
            </w:ins>
            <w:ins w:id="227" w:author="Gereková Michaela, JUDr." w:date="2025-09-05T10:03:00Z" w16du:dateUtc="2025-09-05T08:03:00Z">
              <w:r w:rsidR="00081EB6" w:rsidRPr="0090773E">
                <w:rPr>
                  <w:rFonts w:ascii="Arial Narrow" w:hAnsi="Arial Narrow"/>
                  <w:bCs/>
                  <w:color w:val="EE0000"/>
                  <w:sz w:val="21"/>
                  <w:szCs w:val="21"/>
                  <w:rPrChange w:id="228" w:author="Gereková Michaela, JUDr." w:date="2025-09-05T10:03:00Z" w16du:dateUtc="2025-09-05T08:03:00Z">
                    <w:rPr>
                      <w:rFonts w:ascii="Arial Narrow" w:hAnsi="Arial Narrow"/>
                      <w:bCs/>
                      <w:sz w:val="21"/>
                      <w:szCs w:val="21"/>
                    </w:rPr>
                  </w:rPrChange>
                </w:rPr>
                <w:t>Preberanie častí Diela do Odbornej obsluhy</w:t>
              </w:r>
            </w:ins>
            <w:ins w:id="229" w:author="Gereková Michaela, JUDr." w:date="2025-09-05T09:54:00Z" w16du:dateUtc="2025-09-05T07:54:00Z">
              <w:r w:rsidRPr="0090773E">
                <w:rPr>
                  <w:rFonts w:ascii="Arial Narrow" w:hAnsi="Arial Narrow"/>
                  <w:noProof w:val="0"/>
                  <w:color w:val="EE0000"/>
                  <w:sz w:val="21"/>
                  <w:szCs w:val="21"/>
                  <w:lang w:val="sk-SK"/>
                  <w:rPrChange w:id="230" w:author="Gereková Michaela, JUDr." w:date="2025-09-05T10:03:00Z" w16du:dateUtc="2025-09-05T08:03:00Z">
                    <w:rPr>
                      <w:rFonts w:ascii="Arial Narrow" w:hAnsi="Arial Narrow"/>
                      <w:noProof w:val="0"/>
                      <w:sz w:val="21"/>
                      <w:szCs w:val="21"/>
                      <w:lang w:val="sk-SK"/>
                    </w:rPr>
                  </w:rPrChange>
                </w:rPr>
                <w:t>).</w:t>
              </w:r>
            </w:ins>
            <w:del w:id="231" w:author="Gereková Michaela, JUDr." w:date="2025-09-05T09:54:00Z" w16du:dateUtc="2025-09-05T07:54:00Z">
              <w:r w:rsidR="00A50A8B" w:rsidRPr="0090773E" w:rsidDel="00A260FB">
                <w:rPr>
                  <w:rFonts w:ascii="Arial Narrow" w:hAnsi="Arial Narrow"/>
                  <w:noProof w:val="0"/>
                  <w:color w:val="EE0000"/>
                  <w:sz w:val="21"/>
                  <w:szCs w:val="21"/>
                  <w:lang w:val="sk-SK"/>
                  <w:rPrChange w:id="232" w:author="Gereková Michaela, JUDr." w:date="2025-09-05T10:03:00Z" w16du:dateUtc="2025-09-05T08:03:00Z">
                    <w:rPr>
                      <w:rFonts w:ascii="Arial Narrow" w:hAnsi="Arial Narrow"/>
                      <w:noProof w:val="0"/>
                      <w:sz w:val="21"/>
                      <w:szCs w:val="21"/>
                      <w:lang w:val="sk-SK"/>
                    </w:rPr>
                  </w:rPrChange>
                </w:rPr>
                <w:delText>obdobie pre oznámenie Vád ako je uvedené v Prílohe k ponuke počítané od dátumu potvrdenia dokončenia Diela potvrdeného podľa podčlánku 10.1 (Preberanie Diela a Sekcií).</w:delText>
              </w:r>
            </w:del>
          </w:p>
          <w:p w14:paraId="2CB1A89D" w14:textId="77777777" w:rsidR="00210E8B" w:rsidRPr="00BA355D" w:rsidRDefault="00210E8B" w:rsidP="00A260FB">
            <w:pPr>
              <w:pStyle w:val="text0"/>
              <w:spacing w:before="120" w:after="120" w:line="276" w:lineRule="auto"/>
              <w:rPr>
                <w:ins w:id="233" w:author="Gereková Michaela, JUDr." w:date="2025-09-05T09:55:00Z" w16du:dateUtc="2025-09-05T07:55:00Z"/>
                <w:rFonts w:ascii="Arial Narrow" w:hAnsi="Arial Narrow"/>
                <w:noProof w:val="0"/>
                <w:sz w:val="21"/>
                <w:szCs w:val="21"/>
                <w:lang w:val="sk-SK"/>
              </w:rPr>
            </w:pPr>
          </w:p>
          <w:p w14:paraId="1E8F2BC7" w14:textId="77777777" w:rsidR="00A50A8B" w:rsidRPr="00BA355D" w:rsidRDefault="00A50A8B">
            <w:pPr>
              <w:pStyle w:val="text0"/>
              <w:spacing w:before="120" w:after="120" w:line="276" w:lineRule="auto"/>
              <w:rPr>
                <w:rFonts w:ascii="Arial Narrow" w:hAnsi="Arial Narrow"/>
                <w:noProof w:val="0"/>
                <w:sz w:val="21"/>
                <w:szCs w:val="21"/>
                <w:lang w:val="sk-SK"/>
              </w:rPr>
            </w:pPr>
            <w:r w:rsidRPr="00BA355D">
              <w:rPr>
                <w:rFonts w:ascii="Arial Narrow" w:hAnsi="Arial Narrow"/>
                <w:noProof w:val="0"/>
                <w:sz w:val="21"/>
                <w:szCs w:val="21"/>
                <w:lang w:val="sk-SK"/>
              </w:rPr>
              <w:t xml:space="preserve">Pre zamedzenie pochybností, použitie ustanovenia o odstraňovaní vád počas Lehoty pre oznámenie vád má prednosť pred použitím ustanovenia tohto </w:t>
            </w:r>
            <w:proofErr w:type="spellStart"/>
            <w:r w:rsidRPr="00BA355D">
              <w:rPr>
                <w:rFonts w:ascii="Arial Narrow" w:hAnsi="Arial Narrow"/>
                <w:noProof w:val="0"/>
                <w:sz w:val="21"/>
                <w:szCs w:val="21"/>
                <w:lang w:val="sk-SK"/>
              </w:rPr>
              <w:t>podčlánku</w:t>
            </w:r>
            <w:proofErr w:type="spellEnd"/>
            <w:r w:rsidRPr="00BA355D">
              <w:rPr>
                <w:rFonts w:ascii="Arial Narrow" w:hAnsi="Arial Narrow"/>
                <w:noProof w:val="0"/>
                <w:sz w:val="21"/>
                <w:szCs w:val="21"/>
                <w:lang w:val="sk-SK"/>
              </w:rPr>
              <w:t xml:space="preserve"> 11.12 počas Lehoty na oznamovanie vád.</w:t>
            </w:r>
          </w:p>
          <w:p w14:paraId="758F2ECE" w14:textId="2457E2DF" w:rsidR="00A50A8B" w:rsidRPr="00BA355D" w:rsidRDefault="00A50A8B">
            <w:pPr>
              <w:pStyle w:val="text0"/>
              <w:spacing w:before="120" w:after="120" w:line="276" w:lineRule="auto"/>
              <w:rPr>
                <w:rFonts w:ascii="Arial Narrow" w:hAnsi="Arial Narrow"/>
                <w:noProof w:val="0"/>
                <w:sz w:val="21"/>
                <w:szCs w:val="21"/>
                <w:lang w:val="sk-SK"/>
              </w:rPr>
            </w:pPr>
            <w:r w:rsidRPr="00BA355D">
              <w:rPr>
                <w:rFonts w:ascii="Arial Narrow" w:hAnsi="Arial Narrow"/>
                <w:noProof w:val="0"/>
                <w:sz w:val="21"/>
                <w:szCs w:val="21"/>
                <w:lang w:val="sk-SK"/>
              </w:rPr>
              <w:t>Objednávateľ pri uplatňovaní vád v Záručnej dobe a vymáhaní nárokov z uplatnených vád počas Záručnej doby podľa tejto Zmluvy nie je</w:t>
            </w:r>
            <w:ins w:id="234" w:author="Gereková Michaela, JUDr." w:date="2025-09-05T09:56:00Z" w16du:dateUtc="2025-09-05T07:56:00Z">
              <w:r w:rsidR="00CA5685">
                <w:rPr>
                  <w:rFonts w:ascii="Arial Narrow" w:hAnsi="Arial Narrow"/>
                  <w:noProof w:val="0"/>
                  <w:sz w:val="21"/>
                  <w:szCs w:val="21"/>
                  <w:lang w:val="sk-SK"/>
                </w:rPr>
                <w:t xml:space="preserve"> povinný</w:t>
              </w:r>
            </w:ins>
            <w:r w:rsidRPr="00BA355D">
              <w:rPr>
                <w:rFonts w:ascii="Arial Narrow" w:hAnsi="Arial Narrow"/>
                <w:noProof w:val="0"/>
                <w:sz w:val="21"/>
                <w:szCs w:val="21"/>
                <w:lang w:val="sk-SK"/>
              </w:rPr>
              <w:t xml:space="preserve"> </w:t>
            </w:r>
            <w:del w:id="235" w:author="Gereková Michaela, JUDr." w:date="2025-09-05T09:56:00Z" w16du:dateUtc="2025-09-05T07:56:00Z">
              <w:r w:rsidRPr="0090773E" w:rsidDel="00CA5685">
                <w:rPr>
                  <w:rFonts w:ascii="Arial Narrow" w:hAnsi="Arial Narrow"/>
                  <w:noProof w:val="0"/>
                  <w:color w:val="EE0000"/>
                  <w:sz w:val="21"/>
                  <w:szCs w:val="21"/>
                  <w:lang w:val="sk-SK"/>
                  <w:rPrChange w:id="236" w:author="Gereková Michaela, JUDr." w:date="2025-09-05T10:04:00Z" w16du:dateUtc="2025-09-05T08:04:00Z">
                    <w:rPr>
                      <w:rFonts w:ascii="Arial Narrow" w:hAnsi="Arial Narrow"/>
                      <w:noProof w:val="0"/>
                      <w:sz w:val="21"/>
                      <w:szCs w:val="21"/>
                      <w:lang w:val="sk-SK"/>
                    </w:rPr>
                  </w:rPrChange>
                </w:rPr>
                <w:delText xml:space="preserve">povinný </w:delText>
              </w:r>
            </w:del>
            <w:ins w:id="237" w:author="Gereková Michaela, JUDr." w:date="2025-09-05T09:55:00Z" w16du:dateUtc="2025-09-05T07:55:00Z">
              <w:r w:rsidR="00D667B2" w:rsidRPr="0090773E">
                <w:rPr>
                  <w:rFonts w:ascii="Arial Narrow" w:hAnsi="Arial Narrow"/>
                  <w:noProof w:val="0"/>
                  <w:color w:val="EE0000"/>
                  <w:sz w:val="21"/>
                  <w:szCs w:val="21"/>
                  <w:lang w:val="sk-SK"/>
                  <w:rPrChange w:id="238" w:author="Gereková Michaela, JUDr." w:date="2025-09-05T10:04:00Z" w16du:dateUtc="2025-09-05T08:04:00Z">
                    <w:rPr>
                      <w:rFonts w:ascii="Arial Narrow" w:hAnsi="Arial Narrow"/>
                      <w:noProof w:val="0"/>
                      <w:sz w:val="21"/>
                      <w:szCs w:val="21"/>
                      <w:lang w:val="sk-SK"/>
                    </w:rPr>
                  </w:rPrChange>
                </w:rPr>
                <w:t>po uplynutí Leho</w:t>
              </w:r>
            </w:ins>
            <w:ins w:id="239" w:author="Gereková Michaela, JUDr." w:date="2025-09-05T09:56:00Z" w16du:dateUtc="2025-09-05T07:56:00Z">
              <w:r w:rsidR="00D667B2" w:rsidRPr="0090773E">
                <w:rPr>
                  <w:rFonts w:ascii="Arial Narrow" w:hAnsi="Arial Narrow"/>
                  <w:noProof w:val="0"/>
                  <w:color w:val="EE0000"/>
                  <w:sz w:val="21"/>
                  <w:szCs w:val="21"/>
                  <w:lang w:val="sk-SK"/>
                  <w:rPrChange w:id="240" w:author="Gereková Michaela, JUDr." w:date="2025-09-05T10:04:00Z" w16du:dateUtc="2025-09-05T08:04:00Z">
                    <w:rPr>
                      <w:rFonts w:ascii="Arial Narrow" w:hAnsi="Arial Narrow"/>
                      <w:noProof w:val="0"/>
                      <w:sz w:val="21"/>
                      <w:szCs w:val="21"/>
                      <w:lang w:val="sk-SK"/>
                    </w:rPr>
                  </w:rPrChange>
                </w:rPr>
                <w:t xml:space="preserve">ty na oznamovanie vád podľa 11.12 </w:t>
              </w:r>
            </w:ins>
            <w:r w:rsidRPr="00BA355D">
              <w:rPr>
                <w:rFonts w:ascii="Arial Narrow" w:hAnsi="Arial Narrow"/>
                <w:noProof w:val="0"/>
                <w:sz w:val="21"/>
                <w:szCs w:val="21"/>
                <w:lang w:val="sk-SK"/>
              </w:rPr>
              <w:t xml:space="preserve">postupovať na základe </w:t>
            </w:r>
            <w:proofErr w:type="spellStart"/>
            <w:r w:rsidRPr="00BA355D">
              <w:rPr>
                <w:rFonts w:ascii="Arial Narrow" w:hAnsi="Arial Narrow"/>
                <w:noProof w:val="0"/>
                <w:sz w:val="21"/>
                <w:szCs w:val="21"/>
                <w:lang w:val="sk-SK"/>
              </w:rPr>
              <w:t>podčlánku</w:t>
            </w:r>
            <w:proofErr w:type="spellEnd"/>
            <w:r w:rsidRPr="00BA355D">
              <w:rPr>
                <w:rFonts w:ascii="Arial Narrow" w:hAnsi="Arial Narrow"/>
                <w:noProof w:val="0"/>
                <w:sz w:val="21"/>
                <w:szCs w:val="21"/>
                <w:lang w:val="sk-SK"/>
              </w:rPr>
              <w:t xml:space="preserve"> 2.5 a 20.1 VZP, vady neoznamuje Objednávateľ Stavebnému dozoru a teda neaplikuje sa ani </w:t>
            </w:r>
            <w:proofErr w:type="spellStart"/>
            <w:r w:rsidRPr="00BA355D">
              <w:rPr>
                <w:rFonts w:ascii="Arial Narrow" w:hAnsi="Arial Narrow"/>
                <w:noProof w:val="0"/>
                <w:sz w:val="21"/>
                <w:szCs w:val="21"/>
                <w:lang w:val="sk-SK"/>
              </w:rPr>
              <w:t>podčlánok</w:t>
            </w:r>
            <w:proofErr w:type="spellEnd"/>
            <w:r w:rsidRPr="00BA355D">
              <w:rPr>
                <w:rFonts w:ascii="Arial Narrow" w:hAnsi="Arial Narrow"/>
                <w:noProof w:val="0"/>
                <w:sz w:val="21"/>
                <w:szCs w:val="21"/>
                <w:lang w:val="sk-SK"/>
              </w:rPr>
              <w:t xml:space="preserve"> 3.5 VZP, ale vady</w:t>
            </w:r>
            <w:r w:rsidR="001715DB" w:rsidRPr="00BA355D">
              <w:rPr>
                <w:rFonts w:ascii="Arial Narrow" w:hAnsi="Arial Narrow"/>
                <w:noProof w:val="0"/>
                <w:sz w:val="21"/>
                <w:szCs w:val="21"/>
                <w:lang w:val="sk-SK"/>
              </w:rPr>
              <w:t xml:space="preserve"> alebo súvisiace nároky</w:t>
            </w:r>
            <w:r w:rsidRPr="00BA355D">
              <w:rPr>
                <w:rFonts w:ascii="Arial Narrow" w:hAnsi="Arial Narrow"/>
                <w:noProof w:val="0"/>
                <w:sz w:val="21"/>
                <w:szCs w:val="21"/>
                <w:lang w:val="sk-SK"/>
              </w:rPr>
              <w:t xml:space="preserve"> uplatňuje priamo Objednávateľ voči Zhotoviteľovi.</w:t>
            </w:r>
          </w:p>
          <w:p w14:paraId="110399E9" w14:textId="77777777" w:rsidR="00A50A8B" w:rsidRPr="00BA355D" w:rsidRDefault="00A50A8B">
            <w:pPr>
              <w:pStyle w:val="text0"/>
              <w:spacing w:before="120" w:after="120" w:line="276" w:lineRule="auto"/>
              <w:rPr>
                <w:rFonts w:ascii="Arial Narrow" w:hAnsi="Arial Narrow"/>
                <w:noProof w:val="0"/>
                <w:sz w:val="21"/>
                <w:szCs w:val="21"/>
                <w:lang w:val="sk-SK"/>
              </w:rPr>
            </w:pPr>
            <w:r w:rsidRPr="00BA355D">
              <w:rPr>
                <w:rFonts w:ascii="Arial Narrow" w:hAnsi="Arial Narrow"/>
                <w:noProof w:val="0"/>
                <w:sz w:val="21"/>
                <w:szCs w:val="21"/>
                <w:lang w:val="sk-SK"/>
              </w:rPr>
              <w:t>Objednávateľ má právo požadovať, aby Zhotoviteľ v Záručnej dobe odstránil akékoľvek Vady spôsobené v dôsledku porušenia Zhotoviteľových povinností.</w:t>
            </w:r>
          </w:p>
          <w:p w14:paraId="523449E6" w14:textId="77777777" w:rsidR="00A50A8B" w:rsidRPr="00BA355D" w:rsidRDefault="00A50A8B">
            <w:pPr>
              <w:pStyle w:val="text0"/>
              <w:spacing w:before="120" w:after="120" w:line="276" w:lineRule="auto"/>
              <w:rPr>
                <w:rFonts w:ascii="Arial Narrow" w:hAnsi="Arial Narrow"/>
                <w:noProof w:val="0"/>
                <w:sz w:val="21"/>
                <w:szCs w:val="21"/>
                <w:lang w:val="sk-SK"/>
              </w:rPr>
            </w:pPr>
            <w:r w:rsidRPr="00BA355D">
              <w:rPr>
                <w:rFonts w:ascii="Arial Narrow" w:hAnsi="Arial Narrow"/>
                <w:noProof w:val="0"/>
                <w:sz w:val="21"/>
                <w:szCs w:val="21"/>
                <w:lang w:val="sk-SK"/>
              </w:rPr>
              <w:t>Na účely Zmluvy má Dielo Vady aj v prípade, ak jeho vyhotovenie nezodpovedá účelu požadovanému v Zmluve alebo ak nie je predmet Diela zhotovený v súlade so všeobecne záväznými Právnymi predpismi a technickými predpismi a technickými normami účinnými na území Slovenskej republiky.</w:t>
            </w:r>
          </w:p>
          <w:p w14:paraId="3B03D69E" w14:textId="77777777" w:rsidR="00A50A8B" w:rsidRPr="00BA355D" w:rsidRDefault="00A50A8B">
            <w:pPr>
              <w:pStyle w:val="text0"/>
              <w:spacing w:before="120" w:after="120" w:line="276" w:lineRule="auto"/>
              <w:rPr>
                <w:rFonts w:ascii="Arial Narrow" w:hAnsi="Arial Narrow"/>
                <w:noProof w:val="0"/>
                <w:sz w:val="21"/>
                <w:szCs w:val="21"/>
                <w:lang w:val="sk-SK"/>
              </w:rPr>
            </w:pPr>
            <w:r w:rsidRPr="00672442">
              <w:rPr>
                <w:rFonts w:ascii="Arial Narrow" w:hAnsi="Arial Narrow"/>
                <w:noProof w:val="0"/>
                <w:sz w:val="21"/>
                <w:szCs w:val="21"/>
                <w:lang w:val="sk-SK"/>
              </w:rPr>
              <w:t>Záručná doba sa vzťahuje aj na Technologické zariadenia a Materiály dodané Zhotoviteľom, ktoré sú určené, aby sa užívali po kratšiu dobu ako je Záručná doba. Zhotoviteľ poskytne na Technologické zariadenia a Materiály, ktoré sú určené, aby sa užívali po kratšiu dobu rovnakú záruku ako na celé Dielo. Zhotoviteľ</w:t>
            </w:r>
            <w:r w:rsidRPr="00BA355D">
              <w:rPr>
                <w:rFonts w:ascii="Arial Narrow" w:hAnsi="Arial Narrow"/>
                <w:noProof w:val="0"/>
                <w:sz w:val="21"/>
                <w:szCs w:val="21"/>
                <w:lang w:val="sk-SK"/>
              </w:rPr>
              <w:t xml:space="preserve"> je povinný počas plynutia Záručnej doby dodať, vymeniť, resp. nahradiť akékoľvek Technologické zariadenia a Materiály dodané Zhotoviteľom, ktoré sú určené, aby sa užívali po kratšiu dobu ako je dĺžka Záručnej doby.</w:t>
            </w:r>
          </w:p>
          <w:p w14:paraId="1D4D51FA" w14:textId="77777777" w:rsidR="00A50A8B" w:rsidRPr="00BA355D" w:rsidRDefault="00A50A8B">
            <w:pPr>
              <w:pStyle w:val="text0"/>
              <w:spacing w:before="120" w:after="120" w:line="276" w:lineRule="auto"/>
              <w:rPr>
                <w:rFonts w:ascii="Arial Narrow" w:hAnsi="Arial Narrow"/>
                <w:noProof w:val="0"/>
                <w:sz w:val="21"/>
                <w:szCs w:val="21"/>
                <w:lang w:val="sk-SK"/>
              </w:rPr>
            </w:pPr>
            <w:r w:rsidRPr="00BA355D">
              <w:rPr>
                <w:rFonts w:ascii="Arial Narrow" w:hAnsi="Arial Narrow"/>
                <w:noProof w:val="0"/>
                <w:sz w:val="21"/>
                <w:szCs w:val="21"/>
                <w:lang w:val="sk-SK"/>
              </w:rPr>
              <w:t>Objednávateľ má právo podľa vlastnej voľby na</w:t>
            </w:r>
          </w:p>
          <w:p w14:paraId="3A4EB0D9" w14:textId="77777777" w:rsidR="00A50A8B" w:rsidRPr="00BA355D" w:rsidRDefault="00A50A8B">
            <w:pPr>
              <w:pStyle w:val="text0"/>
              <w:numPr>
                <w:ilvl w:val="0"/>
                <w:numId w:val="2"/>
              </w:numPr>
              <w:spacing w:before="120" w:after="120" w:line="276" w:lineRule="auto"/>
              <w:rPr>
                <w:rFonts w:ascii="Arial Narrow" w:hAnsi="Arial Narrow"/>
                <w:noProof w:val="0"/>
                <w:sz w:val="21"/>
                <w:szCs w:val="21"/>
                <w:lang w:val="sk-SK"/>
              </w:rPr>
            </w:pPr>
            <w:r w:rsidRPr="00BA355D">
              <w:rPr>
                <w:rFonts w:ascii="Arial Narrow" w:hAnsi="Arial Narrow"/>
                <w:noProof w:val="0"/>
                <w:sz w:val="21"/>
                <w:szCs w:val="21"/>
                <w:lang w:val="sk-SK"/>
              </w:rPr>
              <w:t>odstránenie Vady (ak sú Vady opraviteľné);</w:t>
            </w:r>
          </w:p>
          <w:p w14:paraId="77E3442E" w14:textId="77777777" w:rsidR="00A50A8B" w:rsidRPr="00BA355D" w:rsidRDefault="00A50A8B">
            <w:pPr>
              <w:pStyle w:val="text0"/>
              <w:numPr>
                <w:ilvl w:val="0"/>
                <w:numId w:val="1"/>
              </w:numPr>
              <w:spacing w:before="120" w:after="120" w:line="276" w:lineRule="auto"/>
              <w:rPr>
                <w:rFonts w:ascii="Arial Narrow" w:hAnsi="Arial Narrow"/>
                <w:noProof w:val="0"/>
                <w:sz w:val="21"/>
                <w:szCs w:val="21"/>
                <w:lang w:val="sk-SK"/>
              </w:rPr>
            </w:pPr>
            <w:r w:rsidRPr="00BA355D">
              <w:rPr>
                <w:rFonts w:ascii="Arial Narrow" w:hAnsi="Arial Narrow"/>
                <w:noProof w:val="0"/>
                <w:sz w:val="21"/>
                <w:szCs w:val="21"/>
                <w:lang w:val="sk-SK"/>
              </w:rPr>
              <w:t>požadovať primeranú zľavu zo Zmluvnej ceny Diela.</w:t>
            </w:r>
          </w:p>
          <w:p w14:paraId="64BB8043" w14:textId="77777777" w:rsidR="00A50A8B" w:rsidRPr="00BA355D" w:rsidRDefault="00A50A8B">
            <w:pPr>
              <w:pStyle w:val="text0"/>
              <w:spacing w:before="120" w:after="120" w:line="276" w:lineRule="auto"/>
              <w:rPr>
                <w:rFonts w:ascii="Arial Narrow" w:hAnsi="Arial Narrow"/>
                <w:noProof w:val="0"/>
                <w:sz w:val="21"/>
                <w:szCs w:val="21"/>
                <w:lang w:val="sk-SK"/>
              </w:rPr>
            </w:pPr>
            <w:r w:rsidRPr="00BA355D">
              <w:rPr>
                <w:rFonts w:ascii="Arial Narrow" w:hAnsi="Arial Narrow"/>
                <w:noProof w:val="0"/>
                <w:sz w:val="21"/>
                <w:szCs w:val="21"/>
                <w:lang w:val="sk-SK"/>
              </w:rPr>
              <w:t>Objednávateľ je oprávnený uplatniť nárok na odstránenie vady Diela alebo jeho časti kedykoľvek počas Záručnej doby, a to bez ohľadu na skutočnosť, či ide o faktickú vady alebo skrytú vadu, alebo či ju oznámil bezodkladne ako ju zistil.</w:t>
            </w:r>
          </w:p>
          <w:p w14:paraId="08346562" w14:textId="77777777" w:rsidR="00A50A8B" w:rsidRPr="00BA355D" w:rsidRDefault="00A50A8B">
            <w:pPr>
              <w:pStyle w:val="text0"/>
              <w:spacing w:before="120" w:after="120" w:line="276" w:lineRule="auto"/>
              <w:rPr>
                <w:rFonts w:ascii="Arial Narrow" w:hAnsi="Arial Narrow"/>
                <w:noProof w:val="0"/>
                <w:sz w:val="21"/>
                <w:szCs w:val="21"/>
                <w:lang w:val="sk-SK"/>
              </w:rPr>
            </w:pPr>
            <w:r w:rsidRPr="00BA355D">
              <w:rPr>
                <w:rFonts w:ascii="Arial Narrow" w:hAnsi="Arial Narrow"/>
                <w:noProof w:val="0"/>
                <w:sz w:val="21"/>
                <w:szCs w:val="21"/>
                <w:lang w:val="sk-SK"/>
              </w:rPr>
              <w:t xml:space="preserve">Na právo Objednávateľa z vady Diela nemá vplyv skutočnosť, či Objednávateľ mohol alebo nemohol vadu Diela zistiť počas Lehoty na oznámenie vád. </w:t>
            </w:r>
          </w:p>
          <w:p w14:paraId="5D220850" w14:textId="77777777" w:rsidR="00A50A8B" w:rsidRPr="00BA355D" w:rsidRDefault="00A50A8B">
            <w:pPr>
              <w:pStyle w:val="text0"/>
              <w:spacing w:before="120" w:after="120" w:line="276" w:lineRule="auto"/>
              <w:rPr>
                <w:rFonts w:ascii="Arial Narrow" w:hAnsi="Arial Narrow"/>
                <w:noProof w:val="0"/>
                <w:sz w:val="21"/>
                <w:szCs w:val="21"/>
                <w:lang w:val="sk-SK"/>
              </w:rPr>
            </w:pPr>
            <w:r w:rsidRPr="00BA355D">
              <w:rPr>
                <w:rFonts w:ascii="Arial Narrow" w:hAnsi="Arial Narrow"/>
                <w:noProof w:val="0"/>
                <w:sz w:val="21"/>
                <w:szCs w:val="21"/>
                <w:lang w:val="sk-SK"/>
              </w:rPr>
              <w:t>V prípade ak Zhotoviteľ neodstráni Vadu v primeranej lehote, je Objednávateľ oprávnený zabezpečiť nápravu sám alebo prostredníctvom tretej osoby na náklady Zhotoviteľa, a to aj bez dodatočnej výzvy. Objednávateľ je oprávnený postupovať podľa predchádzajúcej vety aj v prípade ak je zjavné, že Zhotoviteľ neodstraňuje Vadu tempom a nasadením tak, aby bola Vada odstránená v primeranej lehote ak Zhotoviteľ po dodatočnej výzve preukázateľne nezačal s nápravou.</w:t>
            </w:r>
          </w:p>
          <w:p w14:paraId="7DA5C93D" w14:textId="77777777" w:rsidR="00A50A8B" w:rsidRPr="00BA355D" w:rsidRDefault="00A50A8B">
            <w:pPr>
              <w:pStyle w:val="text0"/>
              <w:spacing w:before="120" w:after="120" w:line="276" w:lineRule="auto"/>
              <w:rPr>
                <w:rFonts w:ascii="Arial Narrow" w:hAnsi="Arial Narrow"/>
                <w:noProof w:val="0"/>
                <w:sz w:val="21"/>
                <w:szCs w:val="21"/>
                <w:lang w:val="sk-SK"/>
              </w:rPr>
            </w:pPr>
            <w:r w:rsidRPr="00BA355D">
              <w:rPr>
                <w:rFonts w:ascii="Arial Narrow" w:hAnsi="Arial Narrow"/>
                <w:noProof w:val="0"/>
                <w:sz w:val="21"/>
                <w:szCs w:val="21"/>
                <w:lang w:val="sk-SK"/>
              </w:rPr>
              <w:t>V prípade, že je vada Diela spôsobená projektantom Zhotoviteľa, a je dôsledkom skutočností, o ktorých Zhotoviteľ vedel alebo musel vedieť v čase podpisu Preberacieho protokolu, Objednávateľ je oprávnený takúto vadu Diela uplatniť aj po uplynutí Záručnej doby. Za akúkoľvek vadu Diela (či už projekčnú, alebo nie) zodpovedá Objednávateľovi výlučne Zhotoviteľ, a to aj vtedy ak ju zapríčinil projektant Zhotoviteľa. Ak Zhotoviteľ neakceptuje Objednávateľom požadovanú výšku primeranej zľavy zo Zmluvnej ceny v dôsledku existencie vady Diela, rozhodne o jej výške súd.</w:t>
            </w:r>
          </w:p>
          <w:p w14:paraId="5C2623BE" w14:textId="77777777" w:rsidR="00A50A8B" w:rsidRPr="00BA355D" w:rsidRDefault="00A50A8B">
            <w:pPr>
              <w:pStyle w:val="text0"/>
              <w:spacing w:before="120" w:after="120" w:line="276" w:lineRule="auto"/>
              <w:rPr>
                <w:rFonts w:ascii="Arial Narrow" w:hAnsi="Arial Narrow"/>
                <w:noProof w:val="0"/>
                <w:sz w:val="21"/>
                <w:szCs w:val="21"/>
                <w:lang w:val="sk-SK"/>
              </w:rPr>
            </w:pPr>
            <w:r w:rsidRPr="00BA355D">
              <w:rPr>
                <w:rFonts w:ascii="Arial Narrow" w:hAnsi="Arial Narrow"/>
                <w:noProof w:val="0"/>
                <w:sz w:val="21"/>
                <w:szCs w:val="21"/>
                <w:lang w:val="sk-SK"/>
              </w:rPr>
              <w:t>Zistená Vada alebo jeho časti bude Zhotoviteľovi písomne oznámená.</w:t>
            </w:r>
          </w:p>
          <w:p w14:paraId="3E361028" w14:textId="77777777" w:rsidR="00A50A8B" w:rsidRPr="00BA355D" w:rsidRDefault="00A50A8B">
            <w:pPr>
              <w:pStyle w:val="text0"/>
              <w:spacing w:before="120" w:after="120" w:line="276" w:lineRule="auto"/>
              <w:rPr>
                <w:rFonts w:ascii="Arial Narrow" w:hAnsi="Arial Narrow"/>
                <w:noProof w:val="0"/>
                <w:sz w:val="21"/>
                <w:szCs w:val="21"/>
                <w:lang w:val="sk-SK"/>
              </w:rPr>
            </w:pPr>
            <w:r w:rsidRPr="00BA355D">
              <w:rPr>
                <w:rFonts w:ascii="Arial Narrow" w:hAnsi="Arial Narrow"/>
                <w:noProof w:val="0"/>
                <w:sz w:val="21"/>
                <w:szCs w:val="21"/>
                <w:lang w:val="sk-SK"/>
              </w:rPr>
              <w:t>Ak Objednávateľ v oznámení neurčí lehotu primeranú rozsahu a charakteru Vady, lehota na odstránenie vady je 7 dní, od doručenia oznámenia Zhotoviteľovi, okrem havarijných stavov, kedy je Zhotoviteľ povinný Vadu začať odstraňovať do 24 hodín od oznámenia Vady.</w:t>
            </w:r>
          </w:p>
          <w:p w14:paraId="3B16AA18" w14:textId="77777777" w:rsidR="00A50A8B" w:rsidRPr="00BA355D" w:rsidRDefault="00A50A8B">
            <w:pPr>
              <w:pStyle w:val="text0"/>
              <w:spacing w:before="120" w:after="120" w:line="276" w:lineRule="auto"/>
              <w:rPr>
                <w:rFonts w:ascii="Arial Narrow" w:hAnsi="Arial Narrow"/>
                <w:noProof w:val="0"/>
                <w:sz w:val="21"/>
                <w:szCs w:val="21"/>
                <w:lang w:val="sk-SK"/>
              </w:rPr>
            </w:pPr>
            <w:r w:rsidRPr="00BA355D">
              <w:rPr>
                <w:rFonts w:ascii="Arial Narrow" w:hAnsi="Arial Narrow"/>
                <w:noProof w:val="0"/>
                <w:sz w:val="21"/>
                <w:szCs w:val="21"/>
                <w:lang w:val="sk-SK"/>
              </w:rPr>
              <w:t>O odstránení Vady bude spísaný protokol, podpísaním ktorého potvrdia obe Strany odstránenie reklamovanej Vady. V tomto protokole, ktorý vystaví Zhotoviteľ musí byť okrem iného uvedené:</w:t>
            </w:r>
          </w:p>
          <w:p w14:paraId="6F883335" w14:textId="77777777" w:rsidR="00A50A8B" w:rsidRPr="00BA355D" w:rsidRDefault="00A50A8B">
            <w:pPr>
              <w:pStyle w:val="text0"/>
              <w:spacing w:before="120" w:after="120" w:line="276" w:lineRule="auto"/>
              <w:rPr>
                <w:rFonts w:ascii="Arial Narrow" w:hAnsi="Arial Narrow"/>
                <w:noProof w:val="0"/>
                <w:sz w:val="21"/>
                <w:szCs w:val="21"/>
                <w:lang w:val="sk-SK"/>
              </w:rPr>
            </w:pPr>
            <w:r w:rsidRPr="00BA355D">
              <w:rPr>
                <w:rFonts w:ascii="Arial Narrow" w:hAnsi="Arial Narrow"/>
                <w:noProof w:val="0"/>
                <w:sz w:val="21"/>
                <w:szCs w:val="21"/>
                <w:lang w:val="sk-SK"/>
              </w:rPr>
              <w:t>-</w:t>
            </w:r>
            <w:r w:rsidRPr="00BA355D">
              <w:rPr>
                <w:rFonts w:ascii="Arial Narrow" w:hAnsi="Arial Narrow"/>
                <w:noProof w:val="0"/>
                <w:sz w:val="21"/>
                <w:szCs w:val="21"/>
                <w:lang w:val="sk-SK"/>
              </w:rPr>
              <w:tab/>
              <w:t>mená zástupcov oboch zmluvných Strán,</w:t>
            </w:r>
          </w:p>
          <w:p w14:paraId="572165F3" w14:textId="77777777" w:rsidR="00A50A8B" w:rsidRPr="00BA355D" w:rsidRDefault="00A50A8B">
            <w:pPr>
              <w:pStyle w:val="text0"/>
              <w:spacing w:before="120" w:after="120" w:line="276" w:lineRule="auto"/>
              <w:rPr>
                <w:rFonts w:ascii="Arial Narrow" w:hAnsi="Arial Narrow"/>
                <w:noProof w:val="0"/>
                <w:sz w:val="21"/>
                <w:szCs w:val="21"/>
                <w:lang w:val="sk-SK"/>
              </w:rPr>
            </w:pPr>
            <w:r w:rsidRPr="00BA355D">
              <w:rPr>
                <w:rFonts w:ascii="Arial Narrow" w:hAnsi="Arial Narrow"/>
                <w:noProof w:val="0"/>
                <w:sz w:val="21"/>
                <w:szCs w:val="21"/>
                <w:lang w:val="sk-SK"/>
              </w:rPr>
              <w:t>-</w:t>
            </w:r>
            <w:r w:rsidRPr="00BA355D">
              <w:rPr>
                <w:rFonts w:ascii="Arial Narrow" w:hAnsi="Arial Narrow"/>
                <w:noProof w:val="0"/>
                <w:sz w:val="21"/>
                <w:szCs w:val="21"/>
                <w:lang w:val="sk-SK"/>
              </w:rPr>
              <w:tab/>
              <w:t>číslo Zmluvy o Dielo,</w:t>
            </w:r>
          </w:p>
          <w:p w14:paraId="3750F21F" w14:textId="77777777" w:rsidR="00A50A8B" w:rsidRPr="00BA355D" w:rsidRDefault="00A50A8B">
            <w:pPr>
              <w:pStyle w:val="text0"/>
              <w:spacing w:before="120" w:after="120" w:line="276" w:lineRule="auto"/>
              <w:rPr>
                <w:rFonts w:ascii="Arial Narrow" w:hAnsi="Arial Narrow"/>
                <w:noProof w:val="0"/>
                <w:sz w:val="21"/>
                <w:szCs w:val="21"/>
                <w:lang w:val="sk-SK"/>
              </w:rPr>
            </w:pPr>
            <w:r w:rsidRPr="00BA355D">
              <w:rPr>
                <w:rFonts w:ascii="Arial Narrow" w:hAnsi="Arial Narrow"/>
                <w:noProof w:val="0"/>
                <w:sz w:val="21"/>
                <w:szCs w:val="21"/>
                <w:lang w:val="sk-SK"/>
              </w:rPr>
              <w:t>-</w:t>
            </w:r>
            <w:r w:rsidRPr="00BA355D">
              <w:rPr>
                <w:rFonts w:ascii="Arial Narrow" w:hAnsi="Arial Narrow"/>
                <w:noProof w:val="0"/>
                <w:sz w:val="21"/>
                <w:szCs w:val="21"/>
                <w:lang w:val="sk-SK"/>
              </w:rPr>
              <w:tab/>
              <w:t>referencia k oznámeniu Objednávateľa,</w:t>
            </w:r>
          </w:p>
          <w:p w14:paraId="376556BF" w14:textId="77777777" w:rsidR="00A50A8B" w:rsidRPr="00BA355D" w:rsidRDefault="00A50A8B">
            <w:pPr>
              <w:pStyle w:val="text0"/>
              <w:spacing w:before="120" w:after="120" w:line="276" w:lineRule="auto"/>
              <w:rPr>
                <w:rFonts w:ascii="Arial Narrow" w:hAnsi="Arial Narrow"/>
                <w:noProof w:val="0"/>
                <w:sz w:val="21"/>
                <w:szCs w:val="21"/>
                <w:lang w:val="sk-SK"/>
              </w:rPr>
            </w:pPr>
            <w:r w:rsidRPr="00BA355D">
              <w:rPr>
                <w:rFonts w:ascii="Arial Narrow" w:hAnsi="Arial Narrow"/>
                <w:noProof w:val="0"/>
                <w:sz w:val="21"/>
                <w:szCs w:val="21"/>
                <w:lang w:val="sk-SK"/>
              </w:rPr>
              <w:t>-</w:t>
            </w:r>
            <w:r w:rsidRPr="00BA355D">
              <w:rPr>
                <w:rFonts w:ascii="Arial Narrow" w:hAnsi="Arial Narrow"/>
                <w:noProof w:val="0"/>
                <w:sz w:val="21"/>
                <w:szCs w:val="21"/>
                <w:lang w:val="sk-SK"/>
              </w:rPr>
              <w:tab/>
              <w:t>popis a rozsah Vady, jej príčina a spôsob jej odstránenia,</w:t>
            </w:r>
          </w:p>
          <w:p w14:paraId="45BD9BCD" w14:textId="77777777" w:rsidR="00A50A8B" w:rsidRPr="00BA355D" w:rsidRDefault="00A50A8B">
            <w:pPr>
              <w:pStyle w:val="text0"/>
              <w:spacing w:before="120" w:after="120" w:line="276" w:lineRule="auto"/>
              <w:rPr>
                <w:rFonts w:ascii="Arial Narrow" w:hAnsi="Arial Narrow"/>
                <w:noProof w:val="0"/>
                <w:sz w:val="21"/>
                <w:szCs w:val="21"/>
                <w:lang w:val="sk-SK"/>
              </w:rPr>
            </w:pPr>
            <w:r w:rsidRPr="00BA355D">
              <w:rPr>
                <w:rFonts w:ascii="Arial Narrow" w:hAnsi="Arial Narrow"/>
                <w:noProof w:val="0"/>
                <w:sz w:val="21"/>
                <w:szCs w:val="21"/>
                <w:lang w:val="sk-SK"/>
              </w:rPr>
              <w:t>-</w:t>
            </w:r>
            <w:r w:rsidRPr="00BA355D">
              <w:rPr>
                <w:rFonts w:ascii="Arial Narrow" w:hAnsi="Arial Narrow"/>
                <w:noProof w:val="0"/>
                <w:sz w:val="21"/>
                <w:szCs w:val="21"/>
                <w:lang w:val="sk-SK"/>
              </w:rPr>
              <w:tab/>
              <w:t>dátum zahájenia a ukončenia odstránenia Vady,</w:t>
            </w:r>
          </w:p>
          <w:p w14:paraId="160EED14" w14:textId="77777777" w:rsidR="00A50A8B" w:rsidRPr="00BA355D" w:rsidRDefault="00A50A8B">
            <w:pPr>
              <w:pStyle w:val="text0"/>
              <w:spacing w:before="120" w:after="120" w:line="276" w:lineRule="auto"/>
              <w:rPr>
                <w:rFonts w:ascii="Arial Narrow" w:hAnsi="Arial Narrow"/>
                <w:noProof w:val="0"/>
                <w:sz w:val="21"/>
                <w:szCs w:val="21"/>
                <w:lang w:val="sk-SK"/>
              </w:rPr>
            </w:pPr>
            <w:r w:rsidRPr="00BA355D">
              <w:rPr>
                <w:rFonts w:ascii="Arial Narrow" w:hAnsi="Arial Narrow"/>
                <w:noProof w:val="0"/>
                <w:sz w:val="21"/>
                <w:szCs w:val="21"/>
                <w:lang w:val="sk-SK"/>
              </w:rPr>
              <w:t>-</w:t>
            </w:r>
            <w:r w:rsidRPr="00BA355D">
              <w:rPr>
                <w:rFonts w:ascii="Arial Narrow" w:hAnsi="Arial Narrow"/>
                <w:noProof w:val="0"/>
                <w:sz w:val="21"/>
                <w:szCs w:val="21"/>
                <w:lang w:val="sk-SK"/>
              </w:rPr>
              <w:tab/>
              <w:t>celková doba trvania Vady (doba od zistenia do odstránenia Vady).</w:t>
            </w:r>
          </w:p>
          <w:p w14:paraId="55A9D76E" w14:textId="77777777" w:rsidR="00A50A8B" w:rsidRPr="00BA355D" w:rsidRDefault="00A50A8B">
            <w:pPr>
              <w:pStyle w:val="text0"/>
              <w:spacing w:before="120" w:after="120" w:line="276" w:lineRule="auto"/>
              <w:rPr>
                <w:rFonts w:ascii="Arial Narrow" w:hAnsi="Arial Narrow"/>
                <w:noProof w:val="0"/>
                <w:sz w:val="21"/>
                <w:szCs w:val="21"/>
                <w:lang w:val="sk-SK"/>
              </w:rPr>
            </w:pPr>
            <w:r w:rsidRPr="00BA355D">
              <w:rPr>
                <w:rFonts w:ascii="Arial Narrow" w:hAnsi="Arial Narrow"/>
                <w:noProof w:val="0"/>
                <w:sz w:val="21"/>
                <w:szCs w:val="21"/>
                <w:lang w:val="sk-SK"/>
              </w:rPr>
              <w:t>Zhotoviteľ je povinný spôsob odstránenia Vady vopred odsúhlasiť s Objednávateľom. Za týmto účelom je Zhotoviteľ povinný predložiť Objednávateľovi všetku podpornú dokumentáciu k navrhovanému spôsobu odstránenia Vady.</w:t>
            </w:r>
          </w:p>
          <w:p w14:paraId="6FBA7585" w14:textId="77777777" w:rsidR="00A50A8B" w:rsidRPr="00BA355D" w:rsidRDefault="00A50A8B">
            <w:pPr>
              <w:pStyle w:val="text0"/>
              <w:spacing w:before="120" w:after="120" w:line="276" w:lineRule="auto"/>
              <w:rPr>
                <w:rFonts w:ascii="Arial Narrow" w:hAnsi="Arial Narrow"/>
                <w:noProof w:val="0"/>
                <w:sz w:val="21"/>
                <w:szCs w:val="21"/>
                <w:lang w:val="sk-SK"/>
              </w:rPr>
            </w:pPr>
            <w:r w:rsidRPr="00BA355D">
              <w:rPr>
                <w:rFonts w:ascii="Arial Narrow" w:hAnsi="Arial Narrow"/>
                <w:noProof w:val="0"/>
                <w:sz w:val="21"/>
                <w:szCs w:val="21"/>
                <w:lang w:val="sk-SK"/>
              </w:rPr>
              <w:t>V prípade, ak Zhotoviteľ neodstráni Vadu v lehote podľa tohto podčlánku vzniká Objednávateľovi nárok na zaplatenie zmluvnej pokuty vo výške 500,- EUR (slovom: päťsto EUR) za každý deň omeškania s odstránením Vady až do splnenia tejto povinnosti.</w:t>
            </w:r>
          </w:p>
          <w:p w14:paraId="5F3B51FF" w14:textId="77777777" w:rsidR="00A50A8B" w:rsidRPr="00BA355D" w:rsidRDefault="00A50A8B">
            <w:pPr>
              <w:pStyle w:val="text0"/>
              <w:spacing w:before="120" w:after="120" w:line="276" w:lineRule="auto"/>
              <w:rPr>
                <w:rFonts w:ascii="Arial Narrow" w:hAnsi="Arial Narrow"/>
                <w:noProof w:val="0"/>
                <w:sz w:val="21"/>
                <w:szCs w:val="21"/>
                <w:lang w:val="sk-SK"/>
              </w:rPr>
            </w:pPr>
            <w:r w:rsidRPr="00BA355D">
              <w:rPr>
                <w:rFonts w:ascii="Arial Narrow" w:hAnsi="Arial Narrow"/>
                <w:noProof w:val="0"/>
                <w:sz w:val="21"/>
                <w:szCs w:val="21"/>
                <w:lang w:val="sk-SK"/>
              </w:rPr>
              <w:t xml:space="preserve">V prípade, ak Zhotoviteľ neodsúhlasí vopred s Objednávateľom spôsob odstránenia Vady, vzniká Objednávateľovi nárok na zaplatenie zmluvnej pokuty vo výške 1.000,- EUR (slovom: tisíc eur). Zaplatenie zmluvnej pokuty nemá vplyv na splnenie povinnosti Zhotoviteľa v súlade s týmto </w:t>
            </w:r>
            <w:proofErr w:type="spellStart"/>
            <w:r w:rsidRPr="00BA355D">
              <w:rPr>
                <w:rFonts w:ascii="Arial Narrow" w:hAnsi="Arial Narrow"/>
                <w:noProof w:val="0"/>
                <w:sz w:val="21"/>
                <w:szCs w:val="21"/>
                <w:lang w:val="sk-SK"/>
              </w:rPr>
              <w:t>podčlánkom</w:t>
            </w:r>
            <w:proofErr w:type="spellEnd"/>
            <w:r w:rsidRPr="00BA355D">
              <w:rPr>
                <w:rFonts w:ascii="Arial Narrow" w:hAnsi="Arial Narrow"/>
                <w:noProof w:val="0"/>
                <w:sz w:val="21"/>
                <w:szCs w:val="21"/>
                <w:lang w:val="sk-SK"/>
              </w:rPr>
              <w:t xml:space="preserve">. Objednávateľ je povinný uplatniť zmluvnú pokutu prostredníctvom podčlánku 2.5 Zmluvy a o zmluvnej pokute rozhodne v súlade s postupom podľa podčlánku 3.5 Zmluvy Stavebný dozor. Splatnosť zmluvnej pokuty rozhodnutej Stavebným dozorom je uvedená v podčlánku 4.2 (b) Zmluvy. </w:t>
            </w:r>
            <w:r w:rsidRPr="00BA355D" w:rsidDel="00113C83">
              <w:rPr>
                <w:rFonts w:ascii="Arial Narrow" w:hAnsi="Arial Narrow"/>
                <w:noProof w:val="0"/>
                <w:sz w:val="21"/>
                <w:szCs w:val="21"/>
                <w:lang w:val="sk-SK"/>
              </w:rPr>
              <w:t>Na právo Objednávateľa z vady Diela (jeho časti) nemá vplyv skutočnosť, či Objednávateľ mohol alebo nemohol vadu Diela zistiť počas Lehoty na odstránenie vád. V prípade, že je vada Diela spôsobená projektantom Zhotoviteľa, a je dôsledkom skutočností, o ktorých Zhotoviteľ vedel alebo musel vedieť v čase podpisu Protokolu o vyhotovení Diela, Objednávateľ je oprávnený takúto vadu Diela (alebo jeho časti) uplatniť aj po uplynutí Záručnej doby. Za akúkoľvek vadu Diela (či už projekčnú, alebo nie) zodpovedá Objednávateľovi výlučne Zhotoviteľ, a to aj vtedy ak ju zapríčinil projektant Zhotoviteľa.</w:t>
            </w:r>
          </w:p>
        </w:tc>
      </w:tr>
      <w:tr w:rsidR="00BA355D" w:rsidRPr="00BA355D" w14:paraId="2AC2E625" w14:textId="77777777">
        <w:tc>
          <w:tcPr>
            <w:tcW w:w="1870" w:type="dxa"/>
          </w:tcPr>
          <w:p w14:paraId="11B33441" w14:textId="77777777" w:rsidR="00A50A8B" w:rsidRPr="000E7252" w:rsidRDefault="00A50A8B">
            <w:pPr>
              <w:spacing w:before="120" w:after="120" w:line="276" w:lineRule="auto"/>
              <w:ind w:right="141"/>
              <w:rPr>
                <w:rFonts w:ascii="Arial Narrow" w:hAnsi="Arial Narrow"/>
                <w:color w:val="EE0000"/>
                <w:sz w:val="21"/>
                <w:szCs w:val="21"/>
                <w:rPrChange w:id="241" w:author="Gereková Michaela, JUDr." w:date="2025-09-05T11:09:00Z" w16du:dateUtc="2025-09-05T09:09:00Z">
                  <w:rPr>
                    <w:rFonts w:ascii="Arial Narrow" w:hAnsi="Arial Narrow"/>
                    <w:sz w:val="21"/>
                    <w:szCs w:val="21"/>
                  </w:rPr>
                </w:rPrChange>
              </w:rPr>
            </w:pPr>
            <w:r w:rsidRPr="000E7252">
              <w:rPr>
                <w:rFonts w:ascii="Arial Narrow" w:hAnsi="Arial Narrow"/>
                <w:color w:val="EE0000"/>
                <w:sz w:val="21"/>
                <w:szCs w:val="21"/>
                <w:rPrChange w:id="242" w:author="Gereková Michaela, JUDr." w:date="2025-09-05T11:09:00Z" w16du:dateUtc="2025-09-05T09:09:00Z">
                  <w:rPr>
                    <w:rFonts w:ascii="Arial Narrow" w:hAnsi="Arial Narrow"/>
                    <w:sz w:val="21"/>
                    <w:szCs w:val="21"/>
                  </w:rPr>
                </w:rPrChange>
              </w:rPr>
              <w:t xml:space="preserve">11.13 </w:t>
            </w:r>
          </w:p>
          <w:p w14:paraId="22E84B34" w14:textId="77777777" w:rsidR="00A50A8B" w:rsidRPr="00BA355D" w:rsidRDefault="00A50A8B">
            <w:pPr>
              <w:spacing w:before="120" w:after="120" w:line="276" w:lineRule="auto"/>
              <w:ind w:right="141"/>
              <w:rPr>
                <w:rFonts w:ascii="Arial Narrow" w:hAnsi="Arial Narrow"/>
                <w:sz w:val="21"/>
                <w:szCs w:val="21"/>
              </w:rPr>
            </w:pPr>
            <w:r w:rsidRPr="000E7252">
              <w:rPr>
                <w:rFonts w:ascii="Arial Narrow" w:hAnsi="Arial Narrow"/>
                <w:color w:val="EE0000"/>
                <w:sz w:val="21"/>
                <w:szCs w:val="21"/>
                <w:rPrChange w:id="243" w:author="Gereková Michaela, JUDr." w:date="2025-09-05T11:09:00Z" w16du:dateUtc="2025-09-05T09:09:00Z">
                  <w:rPr>
                    <w:rFonts w:ascii="Arial Narrow" w:hAnsi="Arial Narrow"/>
                    <w:sz w:val="21"/>
                    <w:szCs w:val="21"/>
                  </w:rPr>
                </w:rPrChange>
              </w:rPr>
              <w:t>Zábezpeka na záručné opravy</w:t>
            </w:r>
          </w:p>
        </w:tc>
        <w:tc>
          <w:tcPr>
            <w:tcW w:w="7670" w:type="dxa"/>
          </w:tcPr>
          <w:p w14:paraId="4499CD1A"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 xml:space="preserve">Za </w:t>
            </w:r>
            <w:proofErr w:type="spellStart"/>
            <w:r w:rsidRPr="00BA355D">
              <w:rPr>
                <w:rFonts w:ascii="Arial Narrow" w:hAnsi="Arial Narrow"/>
                <w:sz w:val="21"/>
                <w:szCs w:val="21"/>
              </w:rPr>
              <w:t>podčlánok</w:t>
            </w:r>
            <w:proofErr w:type="spellEnd"/>
            <w:r w:rsidRPr="00BA355D">
              <w:rPr>
                <w:rFonts w:ascii="Arial Narrow" w:hAnsi="Arial Narrow"/>
                <w:sz w:val="21"/>
                <w:szCs w:val="21"/>
              </w:rPr>
              <w:t xml:space="preserve"> 11.12 sa vkladá nový </w:t>
            </w:r>
            <w:proofErr w:type="spellStart"/>
            <w:r w:rsidRPr="00BA355D">
              <w:rPr>
                <w:rFonts w:ascii="Arial Narrow" w:hAnsi="Arial Narrow"/>
                <w:sz w:val="21"/>
                <w:szCs w:val="21"/>
              </w:rPr>
              <w:t>podčlánok</w:t>
            </w:r>
            <w:proofErr w:type="spellEnd"/>
            <w:r w:rsidRPr="00BA355D">
              <w:rPr>
                <w:rFonts w:ascii="Arial Narrow" w:hAnsi="Arial Narrow"/>
                <w:sz w:val="21"/>
                <w:szCs w:val="21"/>
              </w:rPr>
              <w:t xml:space="preserve"> 11.13 s názvom Zábezpeka na záručné opravy, ktorý znie nasledovne:</w:t>
            </w:r>
          </w:p>
          <w:p w14:paraId="5B5E35A9"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 xml:space="preserve">Zhotoviteľ je povinný zabezpečiť (na svoje náklady) Zábezpeku na záručné opravy v čiastke a v menách uvedených v Prílohe k ponuke. </w:t>
            </w:r>
          </w:p>
          <w:p w14:paraId="1430B45A" w14:textId="75A86131" w:rsidR="00FD5081"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 xml:space="preserve">Zhotoviteľ doručí originál Zábezpeky na záručné opravy Stavebnému dozoru najneskôr do 30 dní odo dňa kedy Zhotoviteľ obdrží Protokol o vyhotovení Diela podľa </w:t>
            </w:r>
            <w:proofErr w:type="spellStart"/>
            <w:r w:rsidRPr="00BA355D">
              <w:rPr>
                <w:rFonts w:ascii="Arial Narrow" w:hAnsi="Arial Narrow"/>
                <w:sz w:val="21"/>
                <w:szCs w:val="21"/>
              </w:rPr>
              <w:t>podčlánku</w:t>
            </w:r>
            <w:proofErr w:type="spellEnd"/>
            <w:r w:rsidRPr="00BA355D">
              <w:rPr>
                <w:rFonts w:ascii="Arial Narrow" w:hAnsi="Arial Narrow"/>
                <w:sz w:val="21"/>
                <w:szCs w:val="21"/>
              </w:rPr>
              <w:t xml:space="preserve"> 11.9 VZP.</w:t>
            </w:r>
          </w:p>
          <w:p w14:paraId="7A332904"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 xml:space="preserve">Zábezpeka na záručné opravy musí byť vo forme bankovej záruky vystavenej buď (a) bankou so sídlom v krajine Objednávateľa, alebo (b) priamo právnickou osobou z členského štátu Európskej únie a v súlade so znením, ako je stanovené vo Formulári zábezpeky na záručné opravy. Poskytnutie Zábezpeky na záručné opravy sa musí riadiť ustanoveniami § 313 a </w:t>
            </w:r>
            <w:proofErr w:type="spellStart"/>
            <w:r w:rsidRPr="00BA355D">
              <w:rPr>
                <w:rFonts w:ascii="Arial Narrow" w:hAnsi="Arial Narrow"/>
                <w:sz w:val="21"/>
                <w:szCs w:val="21"/>
              </w:rPr>
              <w:t>nasl</w:t>
            </w:r>
            <w:proofErr w:type="spellEnd"/>
            <w:r w:rsidRPr="00BA355D">
              <w:rPr>
                <w:rFonts w:ascii="Arial Narrow" w:hAnsi="Arial Narrow"/>
                <w:sz w:val="21"/>
                <w:szCs w:val="21"/>
              </w:rPr>
              <w:t xml:space="preserve">. Obchodného zákonníka v znení neskorších predpisov. </w:t>
            </w:r>
          </w:p>
          <w:p w14:paraId="17B965EF" w14:textId="0AC65A1D"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Zhotoviteľ sa zaväzuje zabezpečiť, že Zábezpeka na záručné opravy bude platná a vymáhateľná najmenej do 30 dní po skončení Záručnej doby</w:t>
            </w:r>
            <w:del w:id="244" w:author="Gereková Michaela, JUDr." w:date="2025-09-05T11:06:00Z" w16du:dateUtc="2025-09-05T09:06:00Z">
              <w:r w:rsidRPr="00BA355D" w:rsidDel="00BE69E3">
                <w:rPr>
                  <w:rFonts w:ascii="Arial Narrow" w:hAnsi="Arial Narrow"/>
                  <w:sz w:val="21"/>
                  <w:szCs w:val="21"/>
                </w:rPr>
                <w:delText xml:space="preserve"> </w:delText>
              </w:r>
            </w:del>
            <w:ins w:id="245" w:author="Gereková Michaela, JUDr." w:date="2025-09-05T11:06:00Z" w16du:dateUtc="2025-09-05T09:06:00Z">
              <w:r w:rsidR="00BE69E3">
                <w:rPr>
                  <w:rFonts w:ascii="Arial Narrow" w:hAnsi="Arial Narrow"/>
                  <w:sz w:val="21"/>
                  <w:szCs w:val="21"/>
                </w:rPr>
                <w:t xml:space="preserve">, </w:t>
              </w:r>
              <w:r w:rsidR="00BE69E3" w:rsidRPr="000E7252">
                <w:rPr>
                  <w:rFonts w:ascii="Arial Narrow" w:hAnsi="Arial Narrow"/>
                  <w:color w:val="EE0000"/>
                  <w:sz w:val="21"/>
                  <w:szCs w:val="21"/>
                  <w:rPrChange w:id="246" w:author="Gereková Michaela, JUDr." w:date="2025-09-05T11:09:00Z" w16du:dateUtc="2025-09-05T09:09:00Z">
                    <w:rPr>
                      <w:rFonts w:ascii="Arial Narrow" w:hAnsi="Arial Narrow"/>
                      <w:sz w:val="21"/>
                      <w:szCs w:val="21"/>
                    </w:rPr>
                  </w:rPrChange>
                </w:rPr>
                <w:t xml:space="preserve">ktorá začala </w:t>
              </w:r>
            </w:ins>
            <w:ins w:id="247" w:author="Gereková Michaela, JUDr." w:date="2025-09-05T11:07:00Z" w16du:dateUtc="2025-09-05T09:07:00Z">
              <w:r w:rsidR="008A3633" w:rsidRPr="000E7252">
                <w:rPr>
                  <w:rFonts w:ascii="Arial Narrow" w:hAnsi="Arial Narrow"/>
                  <w:color w:val="EE0000"/>
                  <w:sz w:val="21"/>
                  <w:szCs w:val="21"/>
                  <w:rPrChange w:id="248" w:author="Gereková Michaela, JUDr." w:date="2025-09-05T11:09:00Z" w16du:dateUtc="2025-09-05T09:09:00Z">
                    <w:rPr>
                      <w:rFonts w:ascii="Arial Narrow" w:hAnsi="Arial Narrow"/>
                      <w:sz w:val="21"/>
                      <w:szCs w:val="21"/>
                    </w:rPr>
                  </w:rPrChange>
                </w:rPr>
                <w:t xml:space="preserve">plynúť od vydanie Preberacieho protokolu pre Dielo podľa </w:t>
              </w:r>
            </w:ins>
            <w:proofErr w:type="spellStart"/>
            <w:ins w:id="249" w:author="Gereková Michaela, JUDr." w:date="2025-09-05T11:08:00Z" w16du:dateUtc="2025-09-05T09:08:00Z">
              <w:r w:rsidR="008A3633" w:rsidRPr="000E7252">
                <w:rPr>
                  <w:rFonts w:ascii="Arial Narrow" w:hAnsi="Arial Narrow"/>
                  <w:color w:val="EE0000"/>
                  <w:sz w:val="21"/>
                  <w:szCs w:val="21"/>
                  <w:rPrChange w:id="250" w:author="Gereková Michaela, JUDr." w:date="2025-09-05T11:09:00Z" w16du:dateUtc="2025-09-05T09:09:00Z">
                    <w:rPr>
                      <w:rFonts w:ascii="Arial Narrow" w:hAnsi="Arial Narrow"/>
                      <w:sz w:val="21"/>
                      <w:szCs w:val="21"/>
                    </w:rPr>
                  </w:rPrChange>
                </w:rPr>
                <w:t>podčlánku</w:t>
              </w:r>
              <w:proofErr w:type="spellEnd"/>
              <w:r w:rsidR="008A3633" w:rsidRPr="000E7252">
                <w:rPr>
                  <w:rFonts w:ascii="Arial Narrow" w:hAnsi="Arial Narrow"/>
                  <w:color w:val="EE0000"/>
                  <w:sz w:val="21"/>
                  <w:szCs w:val="21"/>
                  <w:rPrChange w:id="251" w:author="Gereková Michaela, JUDr." w:date="2025-09-05T11:09:00Z" w16du:dateUtc="2025-09-05T09:09:00Z">
                    <w:rPr>
                      <w:rFonts w:ascii="Arial Narrow" w:hAnsi="Arial Narrow"/>
                      <w:sz w:val="21"/>
                      <w:szCs w:val="21"/>
                    </w:rPr>
                  </w:rPrChange>
                </w:rPr>
                <w:t xml:space="preserve"> 10.1, bez ohľadu na skoršie uplynutie iných Záručných dôb</w:t>
              </w:r>
              <w:r w:rsidR="00895894" w:rsidRPr="000E7252">
                <w:rPr>
                  <w:rFonts w:ascii="Arial Narrow" w:hAnsi="Arial Narrow"/>
                  <w:color w:val="EE0000"/>
                  <w:sz w:val="21"/>
                  <w:szCs w:val="21"/>
                  <w:rPrChange w:id="252" w:author="Gereková Michaela, JUDr." w:date="2025-09-05T11:09:00Z" w16du:dateUtc="2025-09-05T09:09:00Z">
                    <w:rPr>
                      <w:rFonts w:ascii="Arial Narrow" w:hAnsi="Arial Narrow"/>
                      <w:sz w:val="21"/>
                      <w:szCs w:val="21"/>
                    </w:rPr>
                  </w:rPrChange>
                </w:rPr>
                <w:t xml:space="preserve"> pre jednotlivé časti Diela.</w:t>
              </w:r>
            </w:ins>
            <w:del w:id="253" w:author="Gereková Michaela, JUDr." w:date="2025-09-05T11:06:00Z" w16du:dateUtc="2025-09-05T09:06:00Z">
              <w:r w:rsidRPr="00BA355D" w:rsidDel="00BE69E3">
                <w:rPr>
                  <w:rFonts w:ascii="Arial Narrow" w:hAnsi="Arial Narrow"/>
                  <w:sz w:val="21"/>
                  <w:szCs w:val="21"/>
                </w:rPr>
                <w:delText>Diela uvedenej v prílohe k</w:delText>
              </w:r>
            </w:del>
            <w:del w:id="254" w:author="Gereková Michaela, JUDr." w:date="2025-09-05T11:05:00Z" w16du:dateUtc="2025-09-05T09:05:00Z">
              <w:r w:rsidRPr="00BA355D" w:rsidDel="0091288C">
                <w:rPr>
                  <w:rFonts w:ascii="Arial Narrow" w:hAnsi="Arial Narrow"/>
                  <w:sz w:val="21"/>
                  <w:szCs w:val="21"/>
                </w:rPr>
                <w:delText xml:space="preserve"> </w:delText>
              </w:r>
            </w:del>
            <w:del w:id="255" w:author="Gereková Michaela, JUDr." w:date="2025-09-05T11:06:00Z" w16du:dateUtc="2025-09-05T09:06:00Z">
              <w:r w:rsidRPr="00BA355D" w:rsidDel="00BE69E3">
                <w:rPr>
                  <w:rFonts w:ascii="Arial Narrow" w:hAnsi="Arial Narrow"/>
                  <w:sz w:val="21"/>
                  <w:szCs w:val="21"/>
                </w:rPr>
                <w:delText>ponuke</w:delText>
              </w:r>
            </w:del>
            <w:del w:id="256" w:author="Gereková Michaela, JUDr." w:date="2025-09-05T11:05:00Z" w16du:dateUtc="2025-09-05T09:05:00Z">
              <w:r w:rsidRPr="00BA355D" w:rsidDel="0091288C">
                <w:rPr>
                  <w:rFonts w:ascii="Arial Narrow" w:hAnsi="Arial Narrow"/>
                  <w:sz w:val="21"/>
                  <w:szCs w:val="21"/>
                </w:rPr>
                <w:delText>.</w:delText>
              </w:r>
            </w:del>
          </w:p>
          <w:p w14:paraId="3E882F75"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V Zábezpeke na záručné opravy musí banka písomne vyhlásiť, že neodvolateľne a bez akýchkoľvek námietok na prvú výzvu uspokojí Objednávateľa uhradením peňažnej sumy alebo peňažných súm v akejkoľvek výške, ktorých celková výška neprekročí peňažnú sumu, ktorú Objednávateľ požaduje ako Zábezpeku na záručné opravy v prípade, ak Zhotoviteľ porušuje svoje záväzky vyplývajúce mu zo Zmluvy. Banku, ktorá poskytne bankovú záruku a obsah záručnej listiny musí vopred schváliť Objednávateľ.</w:t>
            </w:r>
          </w:p>
          <w:p w14:paraId="099166BC"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 xml:space="preserve">Pre vylúčenie pochybností, na uplatnenie práva Objednávateľa zo Zábezpeky na záručné opravy sa nevyžaduje postup podľa </w:t>
            </w:r>
            <w:proofErr w:type="spellStart"/>
            <w:r w:rsidRPr="00BA355D">
              <w:rPr>
                <w:rFonts w:ascii="Arial Narrow" w:hAnsi="Arial Narrow"/>
                <w:sz w:val="21"/>
                <w:szCs w:val="21"/>
              </w:rPr>
              <w:t>podčl</w:t>
            </w:r>
            <w:proofErr w:type="spellEnd"/>
            <w:r w:rsidRPr="00BA355D">
              <w:rPr>
                <w:rFonts w:ascii="Arial Narrow" w:hAnsi="Arial Narrow"/>
                <w:sz w:val="21"/>
                <w:szCs w:val="21"/>
              </w:rPr>
              <w:t>. 2.5 Nároky Objednávateľa.</w:t>
            </w:r>
          </w:p>
          <w:p w14:paraId="2A1EFBDC"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Objednávateľ je oprávnený nárok zo Zábezpeky na záručnú opravu uplatniť iba na sumy, na ktoré je oprávnený podľa Zmluvy v prípade, že:</w:t>
            </w:r>
          </w:p>
          <w:p w14:paraId="01B0FE4B"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(a) Zhotoviteľ nepredĺži platnosť Zábezpeky na záručné opravy najneskôr 30 dní pred skončením jej platnosti, kedy môže nárokovať plnú čiastku Zábezpeky na záručné opravy,</w:t>
            </w:r>
          </w:p>
          <w:p w14:paraId="7E182EC7"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 xml:space="preserve">(b) Zhotoviteľ nenapraví porušenie zmluvnej povinnosti do 42 dní po tom, čo mu bolo doručené oznámenie Objednávateľa na odstránenie Vady v Záručnej dobe, kedy plnenie zo Zábezpeky na záručné opravy bude vo výške celkových primeraných nákladov a výdavkov Objednávateľa na odstránenie takejto Vady alebo na nápravu takéhoto porušenia Zmluvy preukázateľne vynaložených Objednávateľom (bez ohľadu, že by bol Objednávateľ povinný opätovne oznamovať výšku škody Zhotoviteľovi), alebo </w:t>
            </w:r>
          </w:p>
          <w:p w14:paraId="00C77698"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(c) Zhotoviteľ riadne neplní povinnosti spojené s vykonávaním Záručného servisu podľa podčlánku 11.14.</w:t>
            </w:r>
          </w:p>
          <w:p w14:paraId="7F1D57CB"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Objednávateľ nie je povinný uplatniť práva na čerpanie z bankovej záruky.</w:t>
            </w:r>
          </w:p>
          <w:p w14:paraId="23BDF7E4"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Objednávateľ je povinný vrátiť Zábezpeku na záručné opravy Zhotoviteľovi do 30 dní potom, ako sú odstránené všetky Vady oznámené Zhotoviteľovi a zároveň skončí Záručná doba (čo nastane neskôr).</w:t>
            </w:r>
          </w:p>
          <w:p w14:paraId="49DBAF7B"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V prípade predĺženia Záručnej doby je Zhotoviteľ povinný zabezpečiť predĺženie platnosti príslušnej Zábezpeky na záručné opravy.</w:t>
            </w:r>
          </w:p>
          <w:p w14:paraId="0BE7F0BB"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Má sa za to, že platnosť Zábezpeky na záručné opravy je stanovená na Záručnú dobu a odstránenie všetkých Vád. V prípade, že sú pred uplynutím Záručnej doby oznámené Vady, ktorých náprava/odstránenie presahujú 30 dní, je Zhotoviteľ povinný predĺžiť platnosť Zábezpeky na záručné opravy, a to minimálne o primeranú dobu na odstránenie Vád zvýšenú o 30 dní (ak sa Zmluvné strany nedohodnú na inej zábezpeke).</w:t>
            </w:r>
          </w:p>
          <w:p w14:paraId="5C0AF0C0"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V prípade aj bude Objednávateľ čerpať príslušnú Zábezpeku na záručné opravy z dôvodu, že Zhotoviteľ v termíne určenom Objednávateľom neodstráni Vadu je Zhotoviteľ povinný zvýšiť sumu príslušnej Zábezpeky na záručné opravy o takto čerpanú čiastku, a to do 30 dní od doručenia výzvy Objednávateľa.</w:t>
            </w:r>
          </w:p>
        </w:tc>
      </w:tr>
      <w:tr w:rsidR="00BA355D" w:rsidRPr="00BA355D" w14:paraId="1FABC482" w14:textId="77777777">
        <w:tc>
          <w:tcPr>
            <w:tcW w:w="1870" w:type="dxa"/>
          </w:tcPr>
          <w:p w14:paraId="1203DE9A" w14:textId="77777777" w:rsidR="00A50A8B" w:rsidRPr="00BA355D" w:rsidRDefault="00A50A8B">
            <w:pPr>
              <w:spacing w:before="120" w:after="120" w:line="276" w:lineRule="auto"/>
              <w:ind w:right="141"/>
              <w:rPr>
                <w:rFonts w:ascii="Arial Narrow" w:hAnsi="Arial Narrow"/>
                <w:sz w:val="21"/>
                <w:szCs w:val="21"/>
              </w:rPr>
            </w:pPr>
            <w:r w:rsidRPr="00BA355D">
              <w:rPr>
                <w:rFonts w:ascii="Arial Narrow" w:hAnsi="Arial Narrow"/>
                <w:sz w:val="21"/>
                <w:szCs w:val="21"/>
              </w:rPr>
              <w:t>11.14</w:t>
            </w:r>
          </w:p>
          <w:p w14:paraId="397F8686" w14:textId="77777777" w:rsidR="00A50A8B" w:rsidRPr="00BA355D" w:rsidRDefault="00A50A8B">
            <w:pPr>
              <w:spacing w:before="120" w:after="120" w:line="276" w:lineRule="auto"/>
              <w:ind w:right="141"/>
              <w:rPr>
                <w:rFonts w:ascii="Arial Narrow" w:hAnsi="Arial Narrow"/>
                <w:sz w:val="21"/>
                <w:szCs w:val="21"/>
              </w:rPr>
            </w:pPr>
            <w:r w:rsidRPr="00BA355D">
              <w:rPr>
                <w:rFonts w:ascii="Arial Narrow" w:hAnsi="Arial Narrow"/>
                <w:sz w:val="21"/>
                <w:szCs w:val="21"/>
              </w:rPr>
              <w:t>Záručný servis</w:t>
            </w:r>
          </w:p>
        </w:tc>
        <w:tc>
          <w:tcPr>
            <w:tcW w:w="7670" w:type="dxa"/>
          </w:tcPr>
          <w:p w14:paraId="6C588E94"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 xml:space="preserve">Za </w:t>
            </w:r>
            <w:proofErr w:type="spellStart"/>
            <w:r w:rsidRPr="00BA355D">
              <w:rPr>
                <w:rFonts w:ascii="Arial Narrow" w:hAnsi="Arial Narrow"/>
                <w:sz w:val="21"/>
                <w:szCs w:val="21"/>
              </w:rPr>
              <w:t>podčlánok</w:t>
            </w:r>
            <w:proofErr w:type="spellEnd"/>
            <w:r w:rsidRPr="00BA355D">
              <w:rPr>
                <w:rFonts w:ascii="Arial Narrow" w:hAnsi="Arial Narrow"/>
                <w:sz w:val="21"/>
                <w:szCs w:val="21"/>
              </w:rPr>
              <w:t xml:space="preserve"> 11.13 sa vkladá nový </w:t>
            </w:r>
            <w:proofErr w:type="spellStart"/>
            <w:r w:rsidRPr="00BA355D">
              <w:rPr>
                <w:rFonts w:ascii="Arial Narrow" w:hAnsi="Arial Narrow"/>
                <w:sz w:val="21"/>
                <w:szCs w:val="21"/>
              </w:rPr>
              <w:t>podčlánok</w:t>
            </w:r>
            <w:proofErr w:type="spellEnd"/>
            <w:r w:rsidRPr="00BA355D">
              <w:rPr>
                <w:rFonts w:ascii="Arial Narrow" w:hAnsi="Arial Narrow"/>
                <w:sz w:val="21"/>
                <w:szCs w:val="21"/>
              </w:rPr>
              <w:t xml:space="preserve"> s názvom Záručný servis, ktorý znie nasledovne:</w:t>
            </w:r>
          </w:p>
          <w:p w14:paraId="1C62C40C"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Zhotoviteľ je povinný vykonávať počas plynutia Záručnej doby Záručný servis na Diele, a to podľa Prevádzkových poriadkov, príručiek a manuálov pre prevádzku a údržbu. Zhotoviteľ vyhotoví z každého servisného úkonu písomný protokol v dvoch vyhotoveniach, jeden pre Objednávateľa a druhý pre Zhotoviteľa. Tento protokol musí byť odsúhlasený obidvoma Zmluvnými stranami.</w:t>
            </w:r>
          </w:p>
          <w:p w14:paraId="1407B2A4" w14:textId="042D81C3"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V prípade, ak si Zhotoviteľ nesplní povinnosť vykonávať Záručný servis podľa Prevádzkových poriadkov, príručiek a manuálov pre prevádzku a údržbu, vzniká Objednávateľovi nárok na zaplatenie zmluvnej pokuty, a to vo výške 500,- EUR (slovom: päťsto eur) za každý aj začatý deň</w:t>
            </w:r>
            <w:r w:rsidR="001160E3" w:rsidRPr="00BA355D">
              <w:rPr>
                <w:rFonts w:ascii="Arial Narrow" w:hAnsi="Arial Narrow"/>
                <w:sz w:val="21"/>
                <w:szCs w:val="21"/>
              </w:rPr>
              <w:t xml:space="preserve"> omeškania</w:t>
            </w:r>
            <w:r w:rsidRPr="00BA355D">
              <w:rPr>
                <w:rFonts w:ascii="Arial Narrow" w:hAnsi="Arial Narrow"/>
                <w:sz w:val="21"/>
                <w:szCs w:val="21"/>
              </w:rPr>
              <w:t xml:space="preserve"> a za každé nesplnenie povinnosti osobitne. Zmluvná pokuta sa bude uhrádzať na základe penalizačnej faktúry vyhotovenej Objednávateľom a doporučene doručenej do sídla Zhotoviteľa. Lehota splatnosti je 30 dní odo dňa jej doporučeného doručenia do sídla Zhotoviteľa.</w:t>
            </w:r>
          </w:p>
          <w:p w14:paraId="065CEC7D"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 xml:space="preserve">Zhotoviteľ je oprávnený fakturovať výkon Záručného servisu 1 (jeden) krát ročne. Prvý krát je Zhotoviteľ oprávnený fakturovať výkon Záručného servisu až 12 mesiacov po podpísaní posledného Preberacieho protokolu podľa </w:t>
            </w:r>
            <w:proofErr w:type="spellStart"/>
            <w:r w:rsidRPr="00BA355D">
              <w:rPr>
                <w:rFonts w:ascii="Arial Narrow" w:hAnsi="Arial Narrow"/>
                <w:sz w:val="21"/>
                <w:szCs w:val="21"/>
              </w:rPr>
              <w:t>podčl</w:t>
            </w:r>
            <w:proofErr w:type="spellEnd"/>
            <w:r w:rsidRPr="00BA355D">
              <w:rPr>
                <w:rFonts w:ascii="Arial Narrow" w:hAnsi="Arial Narrow"/>
                <w:sz w:val="21"/>
                <w:szCs w:val="21"/>
              </w:rPr>
              <w:t xml:space="preserve">. 10.1 (Preberanie diela a Sekcií) v správe a majetku Objednávateľa.“ </w:t>
            </w:r>
          </w:p>
          <w:p w14:paraId="35E91FA6"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 xml:space="preserve">Na účely fakturácie sa za deň dodania považuje posledný deň obdobia, na ktoré sa platba podľa tohto podčlánku vzťahuje. </w:t>
            </w:r>
          </w:p>
          <w:p w14:paraId="4B6FEB89"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Ďalšie podrobnosti sú uvedené v Požiadavkách Objednávateľa.</w:t>
            </w:r>
          </w:p>
        </w:tc>
      </w:tr>
      <w:tr w:rsidR="00BA355D" w:rsidRPr="00BA355D" w14:paraId="7037113E" w14:textId="77777777">
        <w:tc>
          <w:tcPr>
            <w:tcW w:w="1870" w:type="dxa"/>
          </w:tcPr>
          <w:p w14:paraId="1B9E6B9F" w14:textId="77777777" w:rsidR="00A50A8B" w:rsidRPr="00BA355D" w:rsidRDefault="00A50A8B">
            <w:pPr>
              <w:spacing w:before="120" w:after="120" w:line="276" w:lineRule="auto"/>
              <w:ind w:right="141"/>
              <w:rPr>
                <w:rFonts w:ascii="Arial Narrow" w:hAnsi="Arial Narrow"/>
                <w:sz w:val="21"/>
                <w:szCs w:val="21"/>
              </w:rPr>
            </w:pPr>
            <w:r w:rsidRPr="00BA355D">
              <w:rPr>
                <w:rFonts w:ascii="Arial Narrow" w:hAnsi="Arial Narrow"/>
                <w:sz w:val="21"/>
                <w:szCs w:val="21"/>
              </w:rPr>
              <w:t>11.15</w:t>
            </w:r>
          </w:p>
          <w:p w14:paraId="279375AD" w14:textId="77777777" w:rsidR="00A50A8B" w:rsidRPr="00BA355D" w:rsidRDefault="00A50A8B">
            <w:pPr>
              <w:spacing w:before="120" w:after="120" w:line="276" w:lineRule="auto"/>
              <w:ind w:right="141"/>
              <w:rPr>
                <w:rFonts w:ascii="Arial Narrow" w:hAnsi="Arial Narrow"/>
                <w:sz w:val="21"/>
                <w:szCs w:val="21"/>
              </w:rPr>
            </w:pPr>
            <w:r w:rsidRPr="00BA355D">
              <w:rPr>
                <w:rFonts w:ascii="Arial Narrow" w:hAnsi="Arial Narrow"/>
                <w:sz w:val="21"/>
                <w:szCs w:val="21"/>
              </w:rPr>
              <w:t>Ošetrenie vegetácie</w:t>
            </w:r>
          </w:p>
        </w:tc>
        <w:tc>
          <w:tcPr>
            <w:tcW w:w="7670" w:type="dxa"/>
          </w:tcPr>
          <w:p w14:paraId="5F162930"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Zhotoviteľ je povinný vykonávať 5 rokov od dátumu vydania Preberacieho protokolu pre Dielo podľa podčlánku 10.1 ošetrovanie vegetácie podľa schváleného harmonogramu a spôsobom odsúhlaseným Objednávateľom. Po každom vykonaní ošetrovania vegetácie na Diele Zhotoviteľ vyhotoví písomný protokol a predloží ho Objednávateľovi. V prípade, ak si Zhotoviteľ nesplní povinnosť vykonávať ošetrovanie vegetácie podľa predchádzajúceho odseku, vzniká Objednávateľovi nárok na zaplatenie zmluvnej pokuty vo výške 500,- EUR za každé nesplnenie povinnosti.</w:t>
            </w:r>
          </w:p>
        </w:tc>
      </w:tr>
      <w:tr w:rsidR="00BA355D" w:rsidRPr="00BA355D" w14:paraId="7CABFDF1" w14:textId="77777777">
        <w:tc>
          <w:tcPr>
            <w:tcW w:w="1870" w:type="dxa"/>
          </w:tcPr>
          <w:p w14:paraId="0B9D6C91" w14:textId="77777777" w:rsidR="00A50A8B" w:rsidRPr="00BA355D" w:rsidRDefault="00A50A8B">
            <w:pPr>
              <w:spacing w:before="120" w:after="120" w:line="276" w:lineRule="auto"/>
              <w:ind w:right="141"/>
              <w:rPr>
                <w:rFonts w:ascii="Arial Narrow" w:hAnsi="Arial Narrow"/>
                <w:b/>
                <w:bCs/>
                <w:sz w:val="21"/>
                <w:szCs w:val="21"/>
              </w:rPr>
            </w:pPr>
            <w:r w:rsidRPr="00BA355D">
              <w:rPr>
                <w:rFonts w:ascii="Arial Narrow" w:hAnsi="Arial Narrow"/>
                <w:b/>
                <w:bCs/>
                <w:sz w:val="21"/>
                <w:szCs w:val="21"/>
              </w:rPr>
              <w:t>12. Skúšky po prebratí</w:t>
            </w:r>
          </w:p>
        </w:tc>
        <w:tc>
          <w:tcPr>
            <w:tcW w:w="7670" w:type="dxa"/>
          </w:tcPr>
          <w:p w14:paraId="315A9FAA"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 xml:space="preserve">Článok 12 Skúšky po prebratí sa neaplikuje. </w:t>
            </w:r>
          </w:p>
        </w:tc>
      </w:tr>
      <w:tr w:rsidR="00BA355D" w:rsidRPr="00BA355D" w14:paraId="463C01D3" w14:textId="77777777">
        <w:tc>
          <w:tcPr>
            <w:tcW w:w="1870" w:type="dxa"/>
          </w:tcPr>
          <w:p w14:paraId="6D3A07CD" w14:textId="77777777" w:rsidR="00A50A8B" w:rsidRPr="00BA355D" w:rsidRDefault="00A50A8B">
            <w:pPr>
              <w:spacing w:before="120" w:after="120" w:line="276" w:lineRule="auto"/>
              <w:ind w:right="141"/>
              <w:rPr>
                <w:rFonts w:ascii="Arial Narrow" w:hAnsi="Arial Narrow"/>
                <w:b/>
                <w:bCs/>
                <w:sz w:val="21"/>
                <w:szCs w:val="21"/>
              </w:rPr>
            </w:pPr>
            <w:r w:rsidRPr="00BA355D">
              <w:rPr>
                <w:rFonts w:ascii="Arial Narrow" w:hAnsi="Arial Narrow"/>
                <w:b/>
                <w:bCs/>
                <w:sz w:val="21"/>
                <w:szCs w:val="21"/>
              </w:rPr>
              <w:t>13. Zmeny a úpravy</w:t>
            </w:r>
          </w:p>
        </w:tc>
        <w:tc>
          <w:tcPr>
            <w:tcW w:w="7670" w:type="dxa"/>
          </w:tcPr>
          <w:p w14:paraId="664A2A0C" w14:textId="77777777" w:rsidR="00A50A8B" w:rsidRPr="00BA355D" w:rsidRDefault="00A50A8B">
            <w:pPr>
              <w:spacing w:before="120" w:after="120" w:line="276" w:lineRule="auto"/>
              <w:ind w:right="141"/>
              <w:jc w:val="both"/>
              <w:rPr>
                <w:rFonts w:ascii="Arial Narrow" w:hAnsi="Arial Narrow"/>
                <w:sz w:val="21"/>
                <w:szCs w:val="21"/>
              </w:rPr>
            </w:pPr>
          </w:p>
        </w:tc>
      </w:tr>
      <w:tr w:rsidR="00BA355D" w:rsidRPr="00BA355D" w14:paraId="24F2FA4B" w14:textId="77777777">
        <w:tc>
          <w:tcPr>
            <w:tcW w:w="1870" w:type="dxa"/>
          </w:tcPr>
          <w:p w14:paraId="071ED1F9" w14:textId="77777777" w:rsidR="00A50A8B" w:rsidRPr="00BA355D" w:rsidRDefault="00A50A8B">
            <w:pPr>
              <w:spacing w:before="120" w:after="120" w:line="276" w:lineRule="auto"/>
              <w:ind w:right="141"/>
              <w:rPr>
                <w:rFonts w:ascii="Arial Narrow" w:hAnsi="Arial Narrow"/>
                <w:sz w:val="21"/>
                <w:szCs w:val="21"/>
              </w:rPr>
            </w:pPr>
            <w:r w:rsidRPr="00BA355D">
              <w:rPr>
                <w:rFonts w:ascii="Arial Narrow" w:hAnsi="Arial Narrow"/>
                <w:sz w:val="21"/>
                <w:szCs w:val="21"/>
              </w:rPr>
              <w:t>13.1.</w:t>
            </w:r>
          </w:p>
          <w:p w14:paraId="4469FA86" w14:textId="77777777" w:rsidR="00A50A8B" w:rsidRPr="00BA355D" w:rsidRDefault="00A50A8B">
            <w:pPr>
              <w:spacing w:before="120" w:after="120" w:line="276" w:lineRule="auto"/>
              <w:ind w:right="141"/>
              <w:rPr>
                <w:rFonts w:ascii="Arial Narrow" w:hAnsi="Arial Narrow"/>
                <w:sz w:val="21"/>
                <w:szCs w:val="21"/>
              </w:rPr>
            </w:pPr>
            <w:r w:rsidRPr="00BA355D">
              <w:rPr>
                <w:rFonts w:ascii="Arial Narrow" w:hAnsi="Arial Narrow"/>
                <w:sz w:val="21"/>
                <w:szCs w:val="21"/>
              </w:rPr>
              <w:t>Právo na zmenu</w:t>
            </w:r>
          </w:p>
        </w:tc>
        <w:tc>
          <w:tcPr>
            <w:tcW w:w="7670" w:type="dxa"/>
          </w:tcPr>
          <w:p w14:paraId="30BCC1F2" w14:textId="77777777" w:rsidR="00A50A8B" w:rsidRPr="00E229BD" w:rsidRDefault="00A50A8B">
            <w:pPr>
              <w:pStyle w:val="Footer"/>
              <w:spacing w:before="120" w:after="120" w:line="276" w:lineRule="auto"/>
              <w:ind w:right="141"/>
              <w:jc w:val="both"/>
              <w:rPr>
                <w:rFonts w:ascii="Arial Narrow" w:hAnsi="Arial Narrow"/>
                <w:sz w:val="21"/>
                <w:szCs w:val="21"/>
              </w:rPr>
            </w:pPr>
            <w:r w:rsidRPr="00E229BD">
              <w:rPr>
                <w:rFonts w:ascii="Arial Narrow" w:hAnsi="Arial Narrow"/>
                <w:sz w:val="21"/>
                <w:szCs w:val="21"/>
              </w:rPr>
              <w:t>Za prvý odsek podčlánku 13.1 sa vkladá nasledujúci text:</w:t>
            </w:r>
          </w:p>
          <w:p w14:paraId="54691D88" w14:textId="77777777" w:rsidR="00A50A8B" w:rsidRPr="00E229BD" w:rsidRDefault="00A50A8B">
            <w:pPr>
              <w:pStyle w:val="Footer"/>
              <w:spacing w:before="120" w:after="120" w:line="276" w:lineRule="auto"/>
              <w:ind w:right="141"/>
              <w:jc w:val="both"/>
              <w:rPr>
                <w:rFonts w:ascii="Arial Narrow" w:hAnsi="Arial Narrow"/>
                <w:sz w:val="21"/>
                <w:szCs w:val="21"/>
              </w:rPr>
            </w:pPr>
            <w:r w:rsidRPr="00E229BD">
              <w:rPr>
                <w:rFonts w:ascii="Arial Narrow" w:hAnsi="Arial Narrow"/>
                <w:sz w:val="21"/>
                <w:szCs w:val="21"/>
              </w:rPr>
              <w:t>Stavebný dozor je povinný obdržať k vydaniu pokynu ku Zmene písomný súhlas Objednávateľa. Pokiaľ pokyn ku Zmene nebol písomne odsúhlasený Objednávateľom, Zhotoviteľ Zmenu nemôže vykonať.</w:t>
            </w:r>
          </w:p>
          <w:p w14:paraId="5F9EC238" w14:textId="77777777" w:rsidR="00A50A8B" w:rsidRPr="00E229BD" w:rsidRDefault="00A50A8B">
            <w:pPr>
              <w:pStyle w:val="Footer"/>
              <w:spacing w:before="120" w:after="120" w:line="276" w:lineRule="auto"/>
              <w:ind w:right="141"/>
              <w:jc w:val="both"/>
              <w:rPr>
                <w:rFonts w:ascii="Arial Narrow" w:hAnsi="Arial Narrow"/>
                <w:sz w:val="21"/>
                <w:szCs w:val="21"/>
              </w:rPr>
            </w:pPr>
            <w:r w:rsidRPr="00E229BD">
              <w:rPr>
                <w:rFonts w:ascii="Arial Narrow" w:hAnsi="Arial Narrow"/>
                <w:sz w:val="21"/>
                <w:szCs w:val="21"/>
              </w:rPr>
              <w:t>Za posledný odsek podčlánku 13.1 sa vkladá nasledujúci text:</w:t>
            </w:r>
          </w:p>
          <w:p w14:paraId="688DDA0C" w14:textId="77777777" w:rsidR="00A50A8B" w:rsidRPr="00E229BD" w:rsidRDefault="00A50A8B">
            <w:pPr>
              <w:pStyle w:val="Footer"/>
              <w:spacing w:before="120" w:after="120" w:line="276" w:lineRule="auto"/>
              <w:ind w:right="141"/>
              <w:jc w:val="both"/>
              <w:rPr>
                <w:rFonts w:ascii="Arial Narrow" w:hAnsi="Arial Narrow"/>
                <w:sz w:val="21"/>
                <w:szCs w:val="21"/>
              </w:rPr>
            </w:pPr>
            <w:r w:rsidRPr="00E229BD">
              <w:rPr>
                <w:rFonts w:ascii="Arial Narrow" w:hAnsi="Arial Narrow"/>
                <w:sz w:val="21"/>
                <w:szCs w:val="21"/>
              </w:rPr>
              <w:t>V prípade, že Zmena je na podnet Zhotoviteľa, ten je povinný preukázať Objednávateľovi splnenie podmienok pre Zmenu zmluvy v zmysle § 18 ods. 1 v spojitosti s ods. 5 Zákona o verejnom obstarávaní ako aj poskytnúť Objednávateľovi všetku nevyhnutnú súčinnosť.</w:t>
            </w:r>
          </w:p>
        </w:tc>
      </w:tr>
      <w:tr w:rsidR="00BA355D" w:rsidRPr="00BA355D" w14:paraId="35314CA9" w14:textId="77777777">
        <w:tc>
          <w:tcPr>
            <w:tcW w:w="1870" w:type="dxa"/>
          </w:tcPr>
          <w:p w14:paraId="1878D35C" w14:textId="77777777" w:rsidR="00A50A8B" w:rsidRPr="00067D9D" w:rsidRDefault="00A50A8B">
            <w:pPr>
              <w:spacing w:before="120" w:after="120" w:line="276" w:lineRule="auto"/>
              <w:ind w:right="141"/>
              <w:rPr>
                <w:rFonts w:ascii="Arial Narrow" w:hAnsi="Arial Narrow"/>
                <w:sz w:val="21"/>
                <w:szCs w:val="21"/>
              </w:rPr>
            </w:pPr>
            <w:r w:rsidRPr="00067D9D">
              <w:rPr>
                <w:rFonts w:ascii="Arial Narrow" w:hAnsi="Arial Narrow"/>
                <w:sz w:val="21"/>
                <w:szCs w:val="21"/>
              </w:rPr>
              <w:t>13.2</w:t>
            </w:r>
          </w:p>
          <w:p w14:paraId="6E51282B" w14:textId="211607A6" w:rsidR="00A50A8B" w:rsidRPr="00BA355D" w:rsidRDefault="00A50A8B">
            <w:pPr>
              <w:spacing w:before="120" w:after="120" w:line="276" w:lineRule="auto"/>
              <w:ind w:right="141"/>
              <w:rPr>
                <w:rFonts w:ascii="Arial Narrow" w:hAnsi="Arial Narrow"/>
                <w:sz w:val="21"/>
                <w:szCs w:val="21"/>
                <w:highlight w:val="yellow"/>
              </w:rPr>
            </w:pPr>
            <w:r w:rsidRPr="00067D9D">
              <w:rPr>
                <w:rFonts w:ascii="Arial Narrow" w:hAnsi="Arial Narrow"/>
                <w:sz w:val="21"/>
                <w:szCs w:val="21"/>
              </w:rPr>
              <w:t>Akceleračný bonus</w:t>
            </w:r>
            <w:r w:rsidR="00B265B9" w:rsidRPr="00067D9D">
              <w:rPr>
                <w:rFonts w:ascii="Arial Narrow" w:hAnsi="Arial Narrow"/>
                <w:sz w:val="21"/>
                <w:szCs w:val="21"/>
              </w:rPr>
              <w:t xml:space="preserve"> a Bonus za skoršie splnenie Míľnik</w:t>
            </w:r>
            <w:r w:rsidR="00355BF5" w:rsidRPr="00067D9D">
              <w:rPr>
                <w:rFonts w:ascii="Arial Narrow" w:hAnsi="Arial Narrow"/>
                <w:sz w:val="21"/>
                <w:szCs w:val="21"/>
              </w:rPr>
              <w:t>ov</w:t>
            </w:r>
            <w:r w:rsidR="00D737A4" w:rsidRPr="00067D9D">
              <w:rPr>
                <w:rFonts w:ascii="Arial Narrow" w:hAnsi="Arial Narrow"/>
                <w:sz w:val="21"/>
                <w:szCs w:val="21"/>
              </w:rPr>
              <w:t xml:space="preserve"> </w:t>
            </w:r>
          </w:p>
        </w:tc>
        <w:tc>
          <w:tcPr>
            <w:tcW w:w="7670" w:type="dxa"/>
          </w:tcPr>
          <w:p w14:paraId="3A7ED8DB" w14:textId="77392696" w:rsidR="00A50A8B" w:rsidRPr="00E229BD" w:rsidRDefault="00A50A8B">
            <w:pPr>
              <w:pStyle w:val="Footer"/>
              <w:spacing w:before="120" w:after="120" w:line="276" w:lineRule="auto"/>
              <w:ind w:right="141"/>
              <w:jc w:val="both"/>
              <w:rPr>
                <w:rFonts w:ascii="Arial Narrow" w:hAnsi="Arial Narrow"/>
                <w:sz w:val="21"/>
                <w:szCs w:val="21"/>
              </w:rPr>
            </w:pPr>
            <w:r w:rsidRPr="00E229BD">
              <w:rPr>
                <w:rFonts w:ascii="Arial Narrow" w:hAnsi="Arial Narrow"/>
                <w:sz w:val="21"/>
                <w:szCs w:val="21"/>
              </w:rPr>
              <w:t>Názov podčlánku 13.2 Zlepšovací návrh sa zrušuje a nahrádza sa názvom Akceleračný bonus</w:t>
            </w:r>
            <w:r w:rsidR="00ED4145" w:rsidRPr="00E229BD">
              <w:rPr>
                <w:rFonts w:ascii="Arial Narrow" w:hAnsi="Arial Narrow"/>
                <w:sz w:val="21"/>
                <w:szCs w:val="21"/>
              </w:rPr>
              <w:t xml:space="preserve"> a Bonus za skoršie splnenie Míľnikov</w:t>
            </w:r>
            <w:r w:rsidRPr="00E229BD">
              <w:rPr>
                <w:rFonts w:ascii="Arial Narrow" w:hAnsi="Arial Narrow"/>
                <w:sz w:val="21"/>
                <w:szCs w:val="21"/>
              </w:rPr>
              <w:t>. Tento zmenený názov sa používa v celom texte Zmluvy.</w:t>
            </w:r>
          </w:p>
          <w:p w14:paraId="2F521E4E" w14:textId="77777777" w:rsidR="00A50A8B" w:rsidRPr="00E229BD" w:rsidRDefault="00A50A8B">
            <w:pPr>
              <w:pStyle w:val="Footer"/>
              <w:spacing w:before="120" w:after="120" w:line="276" w:lineRule="auto"/>
              <w:ind w:right="141"/>
              <w:jc w:val="both"/>
              <w:rPr>
                <w:rFonts w:ascii="Arial Narrow" w:hAnsi="Arial Narrow"/>
                <w:sz w:val="21"/>
                <w:szCs w:val="21"/>
              </w:rPr>
            </w:pPr>
            <w:r w:rsidRPr="00E229BD">
              <w:rPr>
                <w:rFonts w:ascii="Arial Narrow" w:hAnsi="Arial Narrow"/>
                <w:sz w:val="21"/>
                <w:szCs w:val="21"/>
              </w:rPr>
              <w:t>Text podčlánku 13.2 sa v celom rozsahu zrušuje a nahrádza sa nasledovným textom, ktorý znie:</w:t>
            </w:r>
          </w:p>
          <w:p w14:paraId="5DF66208" w14:textId="653026A5" w:rsidR="00271836" w:rsidRPr="00E229BD" w:rsidRDefault="00A50A8B">
            <w:pPr>
              <w:pStyle w:val="Footer"/>
              <w:spacing w:before="120" w:after="120" w:line="276" w:lineRule="auto"/>
              <w:ind w:right="141"/>
              <w:jc w:val="both"/>
              <w:rPr>
                <w:rFonts w:ascii="Arial Narrow" w:hAnsi="Arial Narrow"/>
                <w:sz w:val="21"/>
                <w:szCs w:val="21"/>
              </w:rPr>
            </w:pPr>
            <w:r w:rsidRPr="00E229BD">
              <w:rPr>
                <w:rFonts w:ascii="Arial Narrow" w:hAnsi="Arial Narrow"/>
                <w:sz w:val="21"/>
                <w:szCs w:val="21"/>
              </w:rPr>
              <w:t xml:space="preserve">Zhotoviteľ </w:t>
            </w:r>
            <w:r w:rsidR="003E15B8" w:rsidRPr="00E229BD">
              <w:rPr>
                <w:rFonts w:ascii="Arial Narrow" w:hAnsi="Arial Narrow"/>
                <w:sz w:val="21"/>
                <w:szCs w:val="21"/>
              </w:rPr>
              <w:t>je oprávnený</w:t>
            </w:r>
            <w:r w:rsidRPr="00E229BD">
              <w:rPr>
                <w:rFonts w:ascii="Arial Narrow" w:hAnsi="Arial Narrow"/>
                <w:sz w:val="21"/>
                <w:szCs w:val="21"/>
              </w:rPr>
              <w:t xml:space="preserve"> na </w:t>
            </w:r>
          </w:p>
          <w:p w14:paraId="610D537A" w14:textId="2C0C5334" w:rsidR="00FF39DE" w:rsidRPr="00E229BD" w:rsidRDefault="00A50A8B" w:rsidP="004D1295">
            <w:pPr>
              <w:pStyle w:val="Footer"/>
              <w:numPr>
                <w:ilvl w:val="0"/>
                <w:numId w:val="19"/>
              </w:numPr>
              <w:spacing w:before="120" w:after="120" w:line="276" w:lineRule="auto"/>
              <w:ind w:right="141"/>
              <w:jc w:val="both"/>
              <w:rPr>
                <w:rFonts w:ascii="Arial Narrow" w:hAnsi="Arial Narrow"/>
                <w:sz w:val="21"/>
                <w:szCs w:val="21"/>
              </w:rPr>
            </w:pPr>
            <w:r w:rsidRPr="00E229BD">
              <w:rPr>
                <w:rFonts w:ascii="Arial Narrow" w:hAnsi="Arial Narrow"/>
                <w:sz w:val="21"/>
                <w:szCs w:val="21"/>
              </w:rPr>
              <w:t xml:space="preserve">akceleračný bonus vo výške </w:t>
            </w:r>
            <w:r w:rsidR="00A25A6A" w:rsidRPr="00E229BD">
              <w:rPr>
                <w:rFonts w:ascii="Arial Narrow" w:hAnsi="Arial Narrow"/>
                <w:sz w:val="21"/>
                <w:szCs w:val="21"/>
              </w:rPr>
              <w:t>1</w:t>
            </w:r>
            <w:r w:rsidRPr="00E229BD">
              <w:rPr>
                <w:rFonts w:ascii="Arial Narrow" w:hAnsi="Arial Narrow"/>
                <w:sz w:val="21"/>
                <w:szCs w:val="21"/>
              </w:rPr>
              <w:t>.000,- EUR bez DPH (slovom: tisíc eur bez dane z pri</w:t>
            </w:r>
            <w:r w:rsidR="00466F86" w:rsidRPr="00E229BD">
              <w:rPr>
                <w:rFonts w:ascii="Arial Narrow" w:hAnsi="Arial Narrow"/>
                <w:sz w:val="21"/>
                <w:szCs w:val="21"/>
              </w:rPr>
              <w:t>da</w:t>
            </w:r>
            <w:r w:rsidRPr="00E229BD">
              <w:rPr>
                <w:rFonts w:ascii="Arial Narrow" w:hAnsi="Arial Narrow"/>
                <w:sz w:val="21"/>
                <w:szCs w:val="21"/>
              </w:rPr>
              <w:t>nej hodnoty) za každý deň, o ktorý skráti Lehotu výstavby oproti zmluvne dohodnutej Lehote výstavby, za predpokladu, že dokončí Dielo riadne v súlade so Zmluvou</w:t>
            </w:r>
            <w:r w:rsidR="004F4822" w:rsidRPr="00E229BD">
              <w:rPr>
                <w:rFonts w:ascii="Arial Narrow" w:hAnsi="Arial Narrow"/>
                <w:sz w:val="21"/>
                <w:szCs w:val="21"/>
              </w:rPr>
              <w:t>.</w:t>
            </w:r>
            <w:r w:rsidR="00AE0E33" w:rsidRPr="00E229BD">
              <w:rPr>
                <w:rFonts w:ascii="Arial Narrow" w:hAnsi="Arial Narrow"/>
                <w:sz w:val="21"/>
                <w:szCs w:val="21"/>
              </w:rPr>
              <w:t xml:space="preserve"> Nárok na tento bonus Zhotoviteľovi vznikne aj v prípade, ak bude Dielo pri jeho prevzatí vykazovať vady alebo nedorobky, ktoré nebránia bezpečnému a riadnemu užívaniu a prevádzke Diela a ktoré budú odstránené v lehote dohodnutej v Preberacom protokole.</w:t>
            </w:r>
          </w:p>
          <w:p w14:paraId="02C4F9AC" w14:textId="6FE0B087" w:rsidR="00271836" w:rsidRPr="00E229BD" w:rsidRDefault="00AE0E33">
            <w:pPr>
              <w:pStyle w:val="Footer"/>
              <w:spacing w:before="120" w:after="120" w:line="276" w:lineRule="auto"/>
              <w:ind w:right="141"/>
              <w:jc w:val="both"/>
              <w:rPr>
                <w:rFonts w:ascii="Arial Narrow" w:hAnsi="Arial Narrow"/>
                <w:sz w:val="21"/>
                <w:szCs w:val="21"/>
              </w:rPr>
            </w:pPr>
            <w:r w:rsidRPr="00E229BD">
              <w:rPr>
                <w:rFonts w:ascii="Arial Narrow" w:hAnsi="Arial Narrow"/>
                <w:sz w:val="21"/>
                <w:szCs w:val="21"/>
              </w:rPr>
              <w:t>Nárok na</w:t>
            </w:r>
            <w:r w:rsidR="00EB1C6C" w:rsidRPr="00E229BD">
              <w:rPr>
                <w:rFonts w:ascii="Arial Narrow" w:hAnsi="Arial Narrow"/>
                <w:sz w:val="21"/>
                <w:szCs w:val="21"/>
              </w:rPr>
              <w:t xml:space="preserve"> akceleračný</w:t>
            </w:r>
            <w:r w:rsidRPr="00E229BD">
              <w:rPr>
                <w:rFonts w:ascii="Arial Narrow" w:hAnsi="Arial Narrow"/>
                <w:sz w:val="21"/>
                <w:szCs w:val="21"/>
              </w:rPr>
              <w:t xml:space="preserve"> bonus nevzniká, ak Dielo nebude možné uviesť do prevádzky v súlade so Zmluvou z dôvodu vád alebo nedokončenia Diela.</w:t>
            </w:r>
          </w:p>
          <w:p w14:paraId="779A74E7" w14:textId="4D76102D" w:rsidR="00270789" w:rsidRPr="00E229BD" w:rsidRDefault="00DD2330" w:rsidP="00270789">
            <w:pPr>
              <w:pStyle w:val="Footer"/>
              <w:numPr>
                <w:ilvl w:val="0"/>
                <w:numId w:val="19"/>
              </w:numPr>
              <w:spacing w:before="120" w:after="120" w:line="276" w:lineRule="auto"/>
              <w:ind w:right="141"/>
              <w:jc w:val="both"/>
              <w:rPr>
                <w:rFonts w:ascii="Arial Narrow" w:hAnsi="Arial Narrow"/>
                <w:sz w:val="21"/>
                <w:szCs w:val="21"/>
              </w:rPr>
            </w:pPr>
            <w:r w:rsidRPr="00E229BD">
              <w:rPr>
                <w:rFonts w:ascii="Arial Narrow" w:hAnsi="Arial Narrow"/>
                <w:sz w:val="21"/>
                <w:szCs w:val="21"/>
              </w:rPr>
              <w:t xml:space="preserve">bonus za skoršie splnenie </w:t>
            </w:r>
            <w:r w:rsidR="0034064C" w:rsidRPr="00E229BD">
              <w:rPr>
                <w:rFonts w:ascii="Arial Narrow" w:hAnsi="Arial Narrow"/>
                <w:sz w:val="21"/>
                <w:szCs w:val="21"/>
              </w:rPr>
              <w:t xml:space="preserve">nižšie uvedených </w:t>
            </w:r>
            <w:r w:rsidR="00270789" w:rsidRPr="00E229BD">
              <w:rPr>
                <w:rFonts w:ascii="Arial Narrow" w:hAnsi="Arial Narrow"/>
                <w:sz w:val="21"/>
                <w:szCs w:val="21"/>
              </w:rPr>
              <w:t>míľnikov</w:t>
            </w:r>
            <w:r w:rsidR="00BB06BF" w:rsidRPr="00E229BD">
              <w:rPr>
                <w:rFonts w:ascii="Arial Narrow" w:hAnsi="Arial Narrow"/>
                <w:sz w:val="21"/>
                <w:szCs w:val="21"/>
              </w:rPr>
              <w:t xml:space="preserve"> </w:t>
            </w:r>
            <w:r w:rsidRPr="00E229BD">
              <w:rPr>
                <w:rFonts w:ascii="Arial Narrow" w:hAnsi="Arial Narrow"/>
                <w:sz w:val="21"/>
                <w:szCs w:val="21"/>
              </w:rPr>
              <w:t xml:space="preserve">vo výške </w:t>
            </w:r>
            <w:r w:rsidR="008F2801" w:rsidRPr="00E229BD">
              <w:rPr>
                <w:rFonts w:ascii="Arial Narrow" w:hAnsi="Arial Narrow"/>
                <w:sz w:val="21"/>
                <w:szCs w:val="21"/>
              </w:rPr>
              <w:t>stanovenej nasledovne</w:t>
            </w:r>
            <w:r w:rsidR="00270789" w:rsidRPr="00E229BD">
              <w:rPr>
                <w:rFonts w:ascii="Arial Narrow" w:hAnsi="Arial Narrow"/>
                <w:sz w:val="21"/>
                <w:szCs w:val="21"/>
              </w:rPr>
              <w:t>:</w:t>
            </w:r>
          </w:p>
          <w:p w14:paraId="3BE9BFA5" w14:textId="381F753D" w:rsidR="004667A2" w:rsidRPr="00E229BD" w:rsidRDefault="004667A2" w:rsidP="004667A2">
            <w:pPr>
              <w:pStyle w:val="Footer"/>
              <w:spacing w:before="120" w:after="120" w:line="276" w:lineRule="auto"/>
              <w:ind w:left="720" w:right="141"/>
              <w:jc w:val="both"/>
              <w:rPr>
                <w:rFonts w:ascii="Arial Narrow" w:hAnsi="Arial Narrow"/>
                <w:sz w:val="21"/>
                <w:szCs w:val="21"/>
              </w:rPr>
            </w:pPr>
            <w:r w:rsidRPr="00E229BD">
              <w:rPr>
                <w:rFonts w:ascii="Arial Narrow" w:hAnsi="Arial Narrow"/>
                <w:sz w:val="21"/>
                <w:szCs w:val="21"/>
              </w:rPr>
              <w:t>Míľnik č. 1 – 1.000,- EUR</w:t>
            </w:r>
            <w:r w:rsidR="00205F0D" w:rsidRPr="00E229BD">
              <w:rPr>
                <w:rFonts w:ascii="Arial Narrow" w:hAnsi="Arial Narrow"/>
                <w:sz w:val="21"/>
                <w:szCs w:val="21"/>
              </w:rPr>
              <w:t>,</w:t>
            </w:r>
            <w:r w:rsidRPr="00E229BD">
              <w:rPr>
                <w:rFonts w:ascii="Arial Narrow" w:hAnsi="Arial Narrow"/>
                <w:sz w:val="21"/>
                <w:szCs w:val="21"/>
              </w:rPr>
              <w:t xml:space="preserve"> </w:t>
            </w:r>
          </w:p>
          <w:p w14:paraId="1169FAAE" w14:textId="2515DB0A" w:rsidR="004667A2" w:rsidRPr="00E229BD" w:rsidRDefault="004667A2" w:rsidP="004667A2">
            <w:pPr>
              <w:pStyle w:val="Footer"/>
              <w:spacing w:before="120" w:after="120" w:line="276" w:lineRule="auto"/>
              <w:ind w:left="720" w:right="141"/>
              <w:jc w:val="both"/>
              <w:rPr>
                <w:rFonts w:ascii="Arial Narrow" w:hAnsi="Arial Narrow"/>
                <w:sz w:val="21"/>
                <w:szCs w:val="21"/>
              </w:rPr>
            </w:pPr>
            <w:r w:rsidRPr="00E229BD">
              <w:rPr>
                <w:rFonts w:ascii="Arial Narrow" w:hAnsi="Arial Narrow"/>
                <w:sz w:val="21"/>
                <w:szCs w:val="21"/>
              </w:rPr>
              <w:t>Míľnik č. 2 - 1.000,- EUR</w:t>
            </w:r>
            <w:r w:rsidR="00205F0D" w:rsidRPr="00E229BD">
              <w:rPr>
                <w:rFonts w:ascii="Arial Narrow" w:hAnsi="Arial Narrow"/>
                <w:sz w:val="21"/>
                <w:szCs w:val="21"/>
              </w:rPr>
              <w:t>,</w:t>
            </w:r>
          </w:p>
          <w:p w14:paraId="29C2A19B" w14:textId="7E413789" w:rsidR="004667A2" w:rsidRPr="00E229BD" w:rsidRDefault="004667A2" w:rsidP="004667A2">
            <w:pPr>
              <w:pStyle w:val="Footer"/>
              <w:spacing w:before="120" w:after="120" w:line="276" w:lineRule="auto"/>
              <w:ind w:left="720" w:right="141"/>
              <w:jc w:val="both"/>
              <w:rPr>
                <w:rFonts w:ascii="Arial Narrow" w:hAnsi="Arial Narrow"/>
                <w:sz w:val="21"/>
                <w:szCs w:val="21"/>
              </w:rPr>
            </w:pPr>
            <w:r w:rsidRPr="00E229BD">
              <w:rPr>
                <w:rFonts w:ascii="Arial Narrow" w:hAnsi="Arial Narrow"/>
                <w:sz w:val="21"/>
                <w:szCs w:val="21"/>
              </w:rPr>
              <w:t>Míľnik č. 3 – 5.000,- EUR</w:t>
            </w:r>
            <w:r w:rsidR="00205F0D" w:rsidRPr="00E229BD">
              <w:rPr>
                <w:rFonts w:ascii="Arial Narrow" w:hAnsi="Arial Narrow"/>
                <w:sz w:val="21"/>
                <w:szCs w:val="21"/>
              </w:rPr>
              <w:t>,</w:t>
            </w:r>
          </w:p>
          <w:p w14:paraId="2ABE7A39" w14:textId="51291DDF" w:rsidR="004667A2" w:rsidRPr="00E229BD" w:rsidRDefault="004667A2" w:rsidP="004667A2">
            <w:pPr>
              <w:pStyle w:val="Footer"/>
              <w:spacing w:before="120" w:after="120" w:line="276" w:lineRule="auto"/>
              <w:ind w:left="720" w:right="141"/>
              <w:jc w:val="both"/>
              <w:rPr>
                <w:rFonts w:ascii="Arial Narrow" w:hAnsi="Arial Narrow"/>
                <w:sz w:val="21"/>
                <w:szCs w:val="21"/>
              </w:rPr>
            </w:pPr>
            <w:r w:rsidRPr="00E229BD">
              <w:rPr>
                <w:rFonts w:ascii="Arial Narrow" w:hAnsi="Arial Narrow"/>
                <w:sz w:val="21"/>
                <w:szCs w:val="21"/>
              </w:rPr>
              <w:t>Míľnik č. 4</w:t>
            </w:r>
            <w:r w:rsidR="00C952A4" w:rsidRPr="00E229BD">
              <w:rPr>
                <w:rFonts w:ascii="Arial Narrow" w:hAnsi="Arial Narrow"/>
                <w:sz w:val="21"/>
                <w:szCs w:val="21"/>
              </w:rPr>
              <w:t xml:space="preserve"> v rozsahu písm. </w:t>
            </w:r>
            <w:r w:rsidRPr="00E229BD">
              <w:rPr>
                <w:rFonts w:ascii="Arial Narrow" w:hAnsi="Arial Narrow"/>
                <w:sz w:val="21"/>
                <w:szCs w:val="21"/>
              </w:rPr>
              <w:t>b</w:t>
            </w:r>
            <w:r w:rsidR="00C952A4" w:rsidRPr="00E229BD">
              <w:rPr>
                <w:rFonts w:ascii="Arial Narrow" w:hAnsi="Arial Narrow"/>
                <w:sz w:val="21"/>
                <w:szCs w:val="21"/>
              </w:rPr>
              <w:t>)</w:t>
            </w:r>
            <w:r w:rsidRPr="00E229BD">
              <w:rPr>
                <w:rFonts w:ascii="Arial Narrow" w:hAnsi="Arial Narrow"/>
                <w:sz w:val="21"/>
                <w:szCs w:val="21"/>
              </w:rPr>
              <w:t xml:space="preserve"> - </w:t>
            </w:r>
            <w:r w:rsidR="000C257B" w:rsidRPr="00E229BD">
              <w:rPr>
                <w:rFonts w:ascii="Arial Narrow" w:hAnsi="Arial Narrow"/>
                <w:sz w:val="21"/>
                <w:szCs w:val="21"/>
              </w:rPr>
              <w:t>5.000,- EUR</w:t>
            </w:r>
            <w:r w:rsidR="00205F0D" w:rsidRPr="00E229BD">
              <w:rPr>
                <w:rFonts w:ascii="Arial Narrow" w:hAnsi="Arial Narrow"/>
                <w:sz w:val="21"/>
                <w:szCs w:val="21"/>
              </w:rPr>
              <w:t>,</w:t>
            </w:r>
          </w:p>
          <w:p w14:paraId="6863980C" w14:textId="081F7751" w:rsidR="004667A2" w:rsidRPr="00E229BD" w:rsidRDefault="004667A2" w:rsidP="004667A2">
            <w:pPr>
              <w:pStyle w:val="Footer"/>
              <w:spacing w:before="120" w:after="120" w:line="276" w:lineRule="auto"/>
              <w:ind w:left="720" w:right="141"/>
              <w:jc w:val="both"/>
              <w:rPr>
                <w:rFonts w:ascii="Arial Narrow" w:hAnsi="Arial Narrow"/>
                <w:sz w:val="21"/>
                <w:szCs w:val="21"/>
              </w:rPr>
            </w:pPr>
            <w:r w:rsidRPr="00E229BD">
              <w:rPr>
                <w:rFonts w:ascii="Arial Narrow" w:hAnsi="Arial Narrow"/>
                <w:sz w:val="21"/>
                <w:szCs w:val="21"/>
              </w:rPr>
              <w:t>Míľnik č. 5</w:t>
            </w:r>
            <w:r w:rsidR="00C952A4" w:rsidRPr="00E229BD">
              <w:rPr>
                <w:rFonts w:ascii="Arial Narrow" w:hAnsi="Arial Narrow"/>
                <w:sz w:val="21"/>
                <w:szCs w:val="21"/>
              </w:rPr>
              <w:t xml:space="preserve"> v rozsahu písm. </w:t>
            </w:r>
            <w:r w:rsidRPr="00E229BD">
              <w:rPr>
                <w:rFonts w:ascii="Arial Narrow" w:hAnsi="Arial Narrow"/>
                <w:sz w:val="21"/>
                <w:szCs w:val="21"/>
              </w:rPr>
              <w:t>c</w:t>
            </w:r>
            <w:r w:rsidR="00C952A4" w:rsidRPr="00E229BD">
              <w:rPr>
                <w:rFonts w:ascii="Arial Narrow" w:hAnsi="Arial Narrow"/>
                <w:sz w:val="21"/>
                <w:szCs w:val="21"/>
              </w:rPr>
              <w:t>)</w:t>
            </w:r>
            <w:r w:rsidRPr="00E229BD">
              <w:rPr>
                <w:rFonts w:ascii="Arial Narrow" w:hAnsi="Arial Narrow"/>
                <w:sz w:val="21"/>
                <w:szCs w:val="21"/>
              </w:rPr>
              <w:t xml:space="preserve"> </w:t>
            </w:r>
            <w:r w:rsidR="000C257B" w:rsidRPr="00E229BD">
              <w:rPr>
                <w:rFonts w:ascii="Arial Narrow" w:hAnsi="Arial Narrow"/>
                <w:sz w:val="21"/>
                <w:szCs w:val="21"/>
              </w:rPr>
              <w:t>–</w:t>
            </w:r>
            <w:r w:rsidRPr="00E229BD">
              <w:rPr>
                <w:rFonts w:ascii="Arial Narrow" w:hAnsi="Arial Narrow"/>
                <w:sz w:val="21"/>
                <w:szCs w:val="21"/>
              </w:rPr>
              <w:t xml:space="preserve"> 10</w:t>
            </w:r>
            <w:r w:rsidR="000C257B" w:rsidRPr="00E229BD">
              <w:rPr>
                <w:rFonts w:ascii="Arial Narrow" w:hAnsi="Arial Narrow"/>
                <w:sz w:val="21"/>
                <w:szCs w:val="21"/>
              </w:rPr>
              <w:t>.000,-</w:t>
            </w:r>
            <w:r w:rsidRPr="00E229BD">
              <w:rPr>
                <w:rFonts w:ascii="Arial Narrow" w:hAnsi="Arial Narrow"/>
                <w:sz w:val="21"/>
                <w:szCs w:val="21"/>
              </w:rPr>
              <w:t xml:space="preserve"> </w:t>
            </w:r>
            <w:r w:rsidR="000C257B" w:rsidRPr="00E229BD">
              <w:rPr>
                <w:rFonts w:ascii="Arial Narrow" w:hAnsi="Arial Narrow"/>
                <w:sz w:val="21"/>
                <w:szCs w:val="21"/>
              </w:rPr>
              <w:t>EUR</w:t>
            </w:r>
            <w:r w:rsidR="00973331" w:rsidRPr="00E229BD">
              <w:rPr>
                <w:rFonts w:ascii="Arial Narrow" w:hAnsi="Arial Narrow"/>
                <w:sz w:val="21"/>
                <w:szCs w:val="21"/>
              </w:rPr>
              <w:t>,</w:t>
            </w:r>
            <w:r w:rsidRPr="00E229BD">
              <w:rPr>
                <w:rFonts w:ascii="Arial Narrow" w:hAnsi="Arial Narrow"/>
                <w:sz w:val="21"/>
                <w:szCs w:val="21"/>
              </w:rPr>
              <w:t xml:space="preserve"> </w:t>
            </w:r>
          </w:p>
          <w:p w14:paraId="4FCCFF2B" w14:textId="6787FE57" w:rsidR="004667A2" w:rsidRPr="00E229BD" w:rsidRDefault="004667A2" w:rsidP="004667A2">
            <w:pPr>
              <w:pStyle w:val="Footer"/>
              <w:spacing w:before="120" w:after="120" w:line="276" w:lineRule="auto"/>
              <w:ind w:left="720" w:right="141"/>
              <w:jc w:val="both"/>
              <w:rPr>
                <w:rFonts w:ascii="Arial Narrow" w:hAnsi="Arial Narrow"/>
                <w:sz w:val="21"/>
                <w:szCs w:val="21"/>
              </w:rPr>
            </w:pPr>
            <w:r w:rsidRPr="00E229BD">
              <w:rPr>
                <w:rFonts w:ascii="Arial Narrow" w:hAnsi="Arial Narrow"/>
                <w:sz w:val="21"/>
                <w:szCs w:val="21"/>
              </w:rPr>
              <w:t>Míľnik č. 6</w:t>
            </w:r>
            <w:r w:rsidR="00C952A4" w:rsidRPr="00E229BD">
              <w:rPr>
                <w:rFonts w:ascii="Arial Narrow" w:hAnsi="Arial Narrow"/>
                <w:sz w:val="21"/>
                <w:szCs w:val="21"/>
              </w:rPr>
              <w:t xml:space="preserve"> v rozsahu písm. c)</w:t>
            </w:r>
            <w:r w:rsidRPr="00E229BD">
              <w:rPr>
                <w:rFonts w:ascii="Arial Narrow" w:hAnsi="Arial Narrow"/>
                <w:sz w:val="21"/>
                <w:szCs w:val="21"/>
              </w:rPr>
              <w:t xml:space="preserve"> </w:t>
            </w:r>
            <w:r w:rsidR="00037C6C" w:rsidRPr="00E229BD">
              <w:rPr>
                <w:rFonts w:ascii="Arial Narrow" w:hAnsi="Arial Narrow"/>
                <w:sz w:val="21"/>
                <w:szCs w:val="21"/>
              </w:rPr>
              <w:t>–</w:t>
            </w:r>
            <w:r w:rsidRPr="00E229BD">
              <w:rPr>
                <w:rFonts w:ascii="Arial Narrow" w:hAnsi="Arial Narrow"/>
                <w:sz w:val="21"/>
                <w:szCs w:val="21"/>
              </w:rPr>
              <w:t xml:space="preserve"> 10</w:t>
            </w:r>
            <w:r w:rsidR="00037C6C" w:rsidRPr="00E229BD">
              <w:rPr>
                <w:rFonts w:ascii="Arial Narrow" w:hAnsi="Arial Narrow"/>
                <w:sz w:val="21"/>
                <w:szCs w:val="21"/>
              </w:rPr>
              <w:t>.000,-</w:t>
            </w:r>
            <w:r w:rsidRPr="00E229BD">
              <w:rPr>
                <w:rFonts w:ascii="Arial Narrow" w:hAnsi="Arial Narrow"/>
                <w:sz w:val="21"/>
                <w:szCs w:val="21"/>
              </w:rPr>
              <w:t xml:space="preserve"> E</w:t>
            </w:r>
            <w:r w:rsidR="000C257B" w:rsidRPr="00E229BD">
              <w:rPr>
                <w:rFonts w:ascii="Arial Narrow" w:hAnsi="Arial Narrow"/>
                <w:sz w:val="21"/>
                <w:szCs w:val="21"/>
              </w:rPr>
              <w:t>UR</w:t>
            </w:r>
            <w:r w:rsidR="002E29A4" w:rsidRPr="00E229BD">
              <w:rPr>
                <w:rFonts w:ascii="Arial Narrow" w:hAnsi="Arial Narrow"/>
                <w:sz w:val="21"/>
                <w:szCs w:val="21"/>
              </w:rPr>
              <w:t>,</w:t>
            </w:r>
            <w:r w:rsidRPr="00E229BD">
              <w:rPr>
                <w:rFonts w:ascii="Arial Narrow" w:hAnsi="Arial Narrow"/>
                <w:sz w:val="21"/>
                <w:szCs w:val="21"/>
              </w:rPr>
              <w:t xml:space="preserve"> </w:t>
            </w:r>
          </w:p>
          <w:p w14:paraId="2FC4F1E1" w14:textId="711D9FBE" w:rsidR="004667A2" w:rsidRPr="00E229BD" w:rsidRDefault="004667A2" w:rsidP="004D1295">
            <w:pPr>
              <w:pStyle w:val="Footer"/>
              <w:spacing w:before="120" w:after="120" w:line="276" w:lineRule="auto"/>
              <w:ind w:left="720" w:right="141"/>
              <w:jc w:val="both"/>
              <w:rPr>
                <w:rFonts w:ascii="Arial Narrow" w:hAnsi="Arial Narrow"/>
                <w:sz w:val="21"/>
                <w:szCs w:val="21"/>
              </w:rPr>
            </w:pPr>
            <w:r w:rsidRPr="00E229BD">
              <w:rPr>
                <w:rFonts w:ascii="Arial Narrow" w:hAnsi="Arial Narrow"/>
                <w:sz w:val="21"/>
                <w:szCs w:val="21"/>
              </w:rPr>
              <w:t xml:space="preserve">Míľnik č. 7 </w:t>
            </w:r>
            <w:r w:rsidR="000C257B" w:rsidRPr="00E229BD">
              <w:rPr>
                <w:rFonts w:ascii="Arial Narrow" w:hAnsi="Arial Narrow"/>
                <w:sz w:val="21"/>
                <w:szCs w:val="21"/>
              </w:rPr>
              <w:t>–</w:t>
            </w:r>
            <w:r w:rsidRPr="00E229BD">
              <w:rPr>
                <w:rFonts w:ascii="Arial Narrow" w:hAnsi="Arial Narrow"/>
                <w:sz w:val="21"/>
                <w:szCs w:val="21"/>
              </w:rPr>
              <w:t xml:space="preserve"> </w:t>
            </w:r>
            <w:r w:rsidR="000C257B" w:rsidRPr="00E229BD">
              <w:rPr>
                <w:rFonts w:ascii="Arial Narrow" w:hAnsi="Arial Narrow"/>
                <w:sz w:val="21"/>
                <w:szCs w:val="21"/>
              </w:rPr>
              <w:t>5.000,-</w:t>
            </w:r>
            <w:r w:rsidR="00037C6C" w:rsidRPr="00E229BD">
              <w:rPr>
                <w:rFonts w:ascii="Arial Narrow" w:hAnsi="Arial Narrow"/>
                <w:sz w:val="21"/>
                <w:szCs w:val="21"/>
              </w:rPr>
              <w:t xml:space="preserve"> EUR</w:t>
            </w:r>
            <w:r w:rsidR="000F1E7B" w:rsidRPr="00E229BD">
              <w:rPr>
                <w:rFonts w:ascii="Arial Narrow" w:hAnsi="Arial Narrow"/>
                <w:sz w:val="21"/>
                <w:szCs w:val="21"/>
              </w:rPr>
              <w:t>,</w:t>
            </w:r>
            <w:r w:rsidRPr="00E229BD">
              <w:rPr>
                <w:rFonts w:ascii="Arial Narrow" w:hAnsi="Arial Narrow"/>
                <w:sz w:val="21"/>
                <w:szCs w:val="21"/>
              </w:rPr>
              <w:t xml:space="preserve"> </w:t>
            </w:r>
          </w:p>
          <w:p w14:paraId="3DDA8565" w14:textId="77371096" w:rsidR="00A50A8B" w:rsidRPr="00E229BD" w:rsidRDefault="00761FCC" w:rsidP="004D1295">
            <w:pPr>
              <w:pStyle w:val="Footer"/>
              <w:spacing w:before="120" w:after="120" w:line="276" w:lineRule="auto"/>
              <w:ind w:left="720" w:right="141"/>
              <w:jc w:val="both"/>
              <w:rPr>
                <w:rFonts w:ascii="Arial Narrow" w:hAnsi="Arial Narrow"/>
                <w:sz w:val="21"/>
                <w:szCs w:val="21"/>
              </w:rPr>
            </w:pPr>
            <w:r w:rsidRPr="00E229BD">
              <w:rPr>
                <w:rFonts w:ascii="Arial Narrow" w:hAnsi="Arial Narrow"/>
                <w:sz w:val="21"/>
                <w:szCs w:val="21"/>
              </w:rPr>
              <w:t xml:space="preserve">a to </w:t>
            </w:r>
            <w:r w:rsidR="00DD2330" w:rsidRPr="00E229BD">
              <w:rPr>
                <w:rFonts w:ascii="Arial Narrow" w:hAnsi="Arial Narrow"/>
                <w:sz w:val="21"/>
                <w:szCs w:val="21"/>
              </w:rPr>
              <w:t xml:space="preserve">za každý deň, o ktorý skôr splní </w:t>
            </w:r>
            <w:r w:rsidR="00B74503" w:rsidRPr="00E229BD">
              <w:rPr>
                <w:rFonts w:ascii="Arial Narrow" w:hAnsi="Arial Narrow"/>
                <w:sz w:val="21"/>
                <w:szCs w:val="21"/>
              </w:rPr>
              <w:t>príslušný Míľnik</w:t>
            </w:r>
            <w:r w:rsidR="00DD2330" w:rsidRPr="00E229BD">
              <w:rPr>
                <w:rFonts w:ascii="Arial Narrow" w:hAnsi="Arial Narrow"/>
                <w:sz w:val="21"/>
                <w:szCs w:val="21"/>
              </w:rPr>
              <w:t xml:space="preserve"> oproti termínu</w:t>
            </w:r>
            <w:r w:rsidR="00A60C51" w:rsidRPr="00E229BD">
              <w:rPr>
                <w:rFonts w:ascii="Arial Narrow" w:hAnsi="Arial Narrow"/>
                <w:sz w:val="21"/>
                <w:szCs w:val="21"/>
              </w:rPr>
              <w:t xml:space="preserve"> uvedenému v Prílohe k</w:t>
            </w:r>
            <w:r w:rsidR="002E6A7E" w:rsidRPr="00E229BD">
              <w:rPr>
                <w:rFonts w:ascii="Arial Narrow" w:hAnsi="Arial Narrow"/>
                <w:sz w:val="21"/>
                <w:szCs w:val="21"/>
              </w:rPr>
              <w:t> </w:t>
            </w:r>
            <w:r w:rsidR="00A60C51" w:rsidRPr="00E229BD">
              <w:rPr>
                <w:rFonts w:ascii="Arial Narrow" w:hAnsi="Arial Narrow"/>
                <w:sz w:val="21"/>
                <w:szCs w:val="21"/>
              </w:rPr>
              <w:t>ponuke</w:t>
            </w:r>
            <w:r w:rsidR="007958E4" w:rsidRPr="00E229BD">
              <w:rPr>
                <w:rFonts w:ascii="Arial Narrow" w:hAnsi="Arial Narrow"/>
                <w:sz w:val="21"/>
                <w:szCs w:val="21"/>
              </w:rPr>
              <w:t xml:space="preserve">. </w:t>
            </w:r>
            <w:r w:rsidR="00254007" w:rsidRPr="00E229BD">
              <w:rPr>
                <w:rFonts w:ascii="Arial Narrow" w:hAnsi="Arial Narrow"/>
                <w:sz w:val="21"/>
                <w:szCs w:val="21"/>
              </w:rPr>
              <w:t xml:space="preserve">Nárok na uvedený bonus vzniká Zhotoviteľovi samostatne za každý </w:t>
            </w:r>
            <w:r w:rsidRPr="00E229BD">
              <w:rPr>
                <w:rFonts w:ascii="Arial Narrow" w:hAnsi="Arial Narrow"/>
                <w:sz w:val="21"/>
                <w:szCs w:val="21"/>
              </w:rPr>
              <w:t>z uvedených Míľnikov</w:t>
            </w:r>
            <w:r w:rsidR="00254007" w:rsidRPr="00E229BD">
              <w:rPr>
                <w:rFonts w:ascii="Arial Narrow" w:hAnsi="Arial Narrow"/>
                <w:sz w:val="21"/>
                <w:szCs w:val="21"/>
              </w:rPr>
              <w:t>, a to za predpokladu splnenia všetkých podmienok pre jeho výplatu.</w:t>
            </w:r>
            <w:r w:rsidR="004722E6" w:rsidRPr="00E229BD">
              <w:rPr>
                <w:rFonts w:ascii="Arial Narrow" w:hAnsi="Arial Narrow"/>
                <w:sz w:val="21"/>
                <w:szCs w:val="21"/>
              </w:rPr>
              <w:t xml:space="preserve"> Vecný rozsah Míľnikov je bližšie špecifikovaný v čl. 2.3.2.2 Zväzku 3 Časť 1 Súťažných podkladov.</w:t>
            </w:r>
          </w:p>
          <w:p w14:paraId="5C1AB70D" w14:textId="6E2E7C6D" w:rsidR="00EF73A8" w:rsidRPr="00E229BD" w:rsidRDefault="00EF73A8" w:rsidP="00EF73A8">
            <w:pPr>
              <w:pStyle w:val="Footer"/>
              <w:spacing w:before="120" w:after="120" w:line="276" w:lineRule="auto"/>
              <w:ind w:right="141"/>
              <w:jc w:val="both"/>
              <w:rPr>
                <w:rFonts w:ascii="Arial Narrow" w:hAnsi="Arial Narrow"/>
                <w:sz w:val="21"/>
                <w:szCs w:val="21"/>
              </w:rPr>
            </w:pPr>
            <w:r w:rsidRPr="00E229BD">
              <w:rPr>
                <w:rFonts w:ascii="Arial Narrow" w:hAnsi="Arial Narrow"/>
                <w:sz w:val="21"/>
                <w:szCs w:val="21"/>
              </w:rPr>
              <w:t>Zhotoviteľ je povinný písomne informovať Stavebný dozor o plánovanom skrátení Lehoty výstavby aspoň 14 dní pred zamýšľaným skorším ukončením Diela. Zhotoviteľ je povinný písomne informovať Stavebný dozor o plánovanom skoršom splnení Míľnika aspoň 14 dní pred zamýšľaným skorším splnením príslušného Míľnika.</w:t>
            </w:r>
          </w:p>
          <w:p w14:paraId="5701DE70" w14:textId="168448F9" w:rsidR="0054483A" w:rsidRPr="00E229BD" w:rsidRDefault="00A50A8B">
            <w:pPr>
              <w:pStyle w:val="Footer"/>
              <w:spacing w:before="120" w:after="120" w:line="276" w:lineRule="auto"/>
              <w:ind w:right="141"/>
              <w:jc w:val="both"/>
              <w:rPr>
                <w:rFonts w:ascii="Arial Narrow" w:hAnsi="Arial Narrow"/>
                <w:sz w:val="21"/>
                <w:szCs w:val="21"/>
              </w:rPr>
            </w:pPr>
            <w:r w:rsidRPr="00E229BD">
              <w:rPr>
                <w:rFonts w:ascii="Arial Narrow" w:hAnsi="Arial Narrow"/>
                <w:sz w:val="21"/>
                <w:szCs w:val="21"/>
              </w:rPr>
              <w:t>Celkový akceleračný bonus bude uhradený v jednej platbe a bude zahrnutý do Vyúčtovania a žiadosti o</w:t>
            </w:r>
            <w:r w:rsidR="00870161" w:rsidRPr="00E229BD">
              <w:rPr>
                <w:rFonts w:ascii="Arial Narrow" w:hAnsi="Arial Narrow"/>
                <w:sz w:val="21"/>
                <w:szCs w:val="21"/>
              </w:rPr>
              <w:t xml:space="preserve"> vydanie </w:t>
            </w:r>
            <w:r w:rsidRPr="00E229BD">
              <w:rPr>
                <w:rFonts w:ascii="Arial Narrow" w:hAnsi="Arial Narrow"/>
                <w:sz w:val="21"/>
                <w:szCs w:val="21"/>
              </w:rPr>
              <w:t>Priebežného platobného potvrdenia podľa podčlánku 14.3 (f) Zmluvy v mesiaci nasledujúcom po podpise Preberacieho protokolu podľa podčlánku 10.1 Zmluvy, z ktorého bude zrejmé, o koľko dní bola Lehota výstavby skrátená, a zároveň, že Dielo bolo riadne dokončené v súlade so Zmluvou.</w:t>
            </w:r>
            <w:r w:rsidR="00931BBE" w:rsidRPr="00E229BD">
              <w:rPr>
                <w:rFonts w:ascii="Arial Narrow" w:hAnsi="Arial Narrow"/>
                <w:sz w:val="21"/>
                <w:szCs w:val="21"/>
              </w:rPr>
              <w:t xml:space="preserve"> </w:t>
            </w:r>
          </w:p>
          <w:p w14:paraId="3BAAE9C0" w14:textId="67EABA5F" w:rsidR="00A50A8B" w:rsidRPr="00E229BD" w:rsidRDefault="00104DF1">
            <w:pPr>
              <w:pStyle w:val="Footer"/>
              <w:spacing w:before="120" w:after="120" w:line="276" w:lineRule="auto"/>
              <w:ind w:right="141"/>
              <w:jc w:val="both"/>
              <w:rPr>
                <w:rFonts w:ascii="Arial Narrow" w:hAnsi="Arial Narrow"/>
                <w:sz w:val="21"/>
                <w:szCs w:val="21"/>
              </w:rPr>
            </w:pPr>
            <w:r w:rsidRPr="00E229BD">
              <w:rPr>
                <w:rFonts w:ascii="Arial Narrow" w:hAnsi="Arial Narrow"/>
                <w:sz w:val="21"/>
                <w:szCs w:val="21"/>
              </w:rPr>
              <w:t>B</w:t>
            </w:r>
            <w:r w:rsidR="00931BBE" w:rsidRPr="00E229BD">
              <w:rPr>
                <w:rFonts w:ascii="Arial Narrow" w:hAnsi="Arial Narrow"/>
                <w:sz w:val="21"/>
                <w:szCs w:val="21"/>
              </w:rPr>
              <w:t xml:space="preserve">onus za skoršie splnenie </w:t>
            </w:r>
            <w:r w:rsidR="00B74503" w:rsidRPr="00E229BD">
              <w:rPr>
                <w:rFonts w:ascii="Arial Narrow" w:hAnsi="Arial Narrow"/>
                <w:sz w:val="21"/>
                <w:szCs w:val="21"/>
              </w:rPr>
              <w:t xml:space="preserve">príslušného </w:t>
            </w:r>
            <w:r w:rsidR="00931BBE" w:rsidRPr="00E229BD">
              <w:rPr>
                <w:rFonts w:ascii="Arial Narrow" w:hAnsi="Arial Narrow"/>
                <w:sz w:val="21"/>
                <w:szCs w:val="21"/>
              </w:rPr>
              <w:t>Míľnika</w:t>
            </w:r>
            <w:r w:rsidR="00F66099" w:rsidRPr="00E229BD">
              <w:rPr>
                <w:rFonts w:ascii="Arial Narrow" w:hAnsi="Arial Narrow"/>
                <w:sz w:val="21"/>
                <w:szCs w:val="21"/>
              </w:rPr>
              <w:t xml:space="preserve"> </w:t>
            </w:r>
            <w:r w:rsidR="00931BBE" w:rsidRPr="00E229BD">
              <w:rPr>
                <w:rFonts w:ascii="Arial Narrow" w:hAnsi="Arial Narrow"/>
                <w:sz w:val="21"/>
                <w:szCs w:val="21"/>
              </w:rPr>
              <w:t>bude uhradený v</w:t>
            </w:r>
            <w:r w:rsidRPr="00E229BD">
              <w:rPr>
                <w:rFonts w:ascii="Arial Narrow" w:hAnsi="Arial Narrow"/>
                <w:sz w:val="21"/>
                <w:szCs w:val="21"/>
              </w:rPr>
              <w:t> </w:t>
            </w:r>
            <w:r w:rsidR="00931BBE" w:rsidRPr="00E229BD">
              <w:rPr>
                <w:rFonts w:ascii="Arial Narrow" w:hAnsi="Arial Narrow"/>
                <w:sz w:val="21"/>
                <w:szCs w:val="21"/>
              </w:rPr>
              <w:t>jednej platbe a</w:t>
            </w:r>
            <w:r w:rsidRPr="00E229BD">
              <w:rPr>
                <w:rFonts w:ascii="Arial Narrow" w:hAnsi="Arial Narrow"/>
                <w:sz w:val="21"/>
                <w:szCs w:val="21"/>
              </w:rPr>
              <w:t> </w:t>
            </w:r>
            <w:r w:rsidR="00931BBE" w:rsidRPr="00E229BD">
              <w:rPr>
                <w:rFonts w:ascii="Arial Narrow" w:hAnsi="Arial Narrow"/>
                <w:sz w:val="21"/>
                <w:szCs w:val="21"/>
              </w:rPr>
              <w:t>bude zahrnutý do Vyúčtovania a</w:t>
            </w:r>
            <w:r w:rsidR="00870161" w:rsidRPr="00E229BD">
              <w:rPr>
                <w:rFonts w:ascii="Arial Narrow" w:hAnsi="Arial Narrow"/>
                <w:sz w:val="21"/>
                <w:szCs w:val="21"/>
              </w:rPr>
              <w:t> </w:t>
            </w:r>
            <w:r w:rsidR="00931BBE" w:rsidRPr="00E229BD">
              <w:rPr>
                <w:rFonts w:ascii="Arial Narrow" w:hAnsi="Arial Narrow"/>
                <w:sz w:val="21"/>
                <w:szCs w:val="21"/>
              </w:rPr>
              <w:t>žiadosti o </w:t>
            </w:r>
            <w:r w:rsidR="00870161" w:rsidRPr="00E229BD">
              <w:rPr>
                <w:rFonts w:ascii="Arial Narrow" w:hAnsi="Arial Narrow"/>
                <w:sz w:val="21"/>
                <w:szCs w:val="21"/>
              </w:rPr>
              <w:t xml:space="preserve">vydanie </w:t>
            </w:r>
            <w:r w:rsidR="00931BBE" w:rsidRPr="00E229BD">
              <w:rPr>
                <w:rFonts w:ascii="Arial Narrow" w:hAnsi="Arial Narrow"/>
                <w:sz w:val="21"/>
                <w:szCs w:val="21"/>
              </w:rPr>
              <w:t>Priebežného platobného potvrdenia podľa podčlánku 14.3 (f) Zmluvy v</w:t>
            </w:r>
            <w:r w:rsidR="00870161" w:rsidRPr="00E229BD">
              <w:rPr>
                <w:rFonts w:ascii="Arial Narrow" w:hAnsi="Arial Narrow"/>
                <w:sz w:val="21"/>
                <w:szCs w:val="21"/>
              </w:rPr>
              <w:t> </w:t>
            </w:r>
            <w:r w:rsidR="00931BBE" w:rsidRPr="00E229BD">
              <w:rPr>
                <w:rFonts w:ascii="Arial Narrow" w:hAnsi="Arial Narrow"/>
                <w:sz w:val="21"/>
                <w:szCs w:val="21"/>
              </w:rPr>
              <w:t xml:space="preserve">mesiaci nasledujúcom po podpise </w:t>
            </w:r>
            <w:r w:rsidR="00B86236" w:rsidRPr="00E229BD">
              <w:rPr>
                <w:rFonts w:ascii="Arial Narrow" w:hAnsi="Arial Narrow"/>
                <w:sz w:val="21"/>
                <w:szCs w:val="21"/>
              </w:rPr>
              <w:tab/>
              <w:t xml:space="preserve">Stavebným dozorom potvrdeného protokolu z vizuálnej kontroly ukončenia </w:t>
            </w:r>
            <w:r w:rsidR="00587760" w:rsidRPr="00E229BD">
              <w:rPr>
                <w:rFonts w:ascii="Arial Narrow" w:hAnsi="Arial Narrow"/>
                <w:sz w:val="21"/>
                <w:szCs w:val="21"/>
              </w:rPr>
              <w:t xml:space="preserve">príslušných </w:t>
            </w:r>
            <w:r w:rsidR="00B86236" w:rsidRPr="00E229BD">
              <w:rPr>
                <w:rFonts w:ascii="Arial Narrow" w:hAnsi="Arial Narrow"/>
                <w:sz w:val="21"/>
                <w:szCs w:val="21"/>
              </w:rPr>
              <w:t>prác.</w:t>
            </w:r>
            <w:r w:rsidR="00B86236" w:rsidRPr="00E229BD" w:rsidDel="00B86236">
              <w:rPr>
                <w:rFonts w:ascii="Arial Narrow" w:hAnsi="Arial Narrow"/>
                <w:sz w:val="21"/>
                <w:szCs w:val="21"/>
              </w:rPr>
              <w:t xml:space="preserve"> </w:t>
            </w:r>
            <w:r w:rsidR="00A50A8B" w:rsidRPr="00E229BD">
              <w:rPr>
                <w:rFonts w:ascii="Arial Narrow" w:hAnsi="Arial Narrow"/>
                <w:sz w:val="21"/>
                <w:szCs w:val="21"/>
              </w:rPr>
              <w:t xml:space="preserve">Pre zamedzenie pochybností, na uplatnenie </w:t>
            </w:r>
            <w:r w:rsidR="00107717" w:rsidRPr="00E229BD">
              <w:rPr>
                <w:rFonts w:ascii="Arial Narrow" w:hAnsi="Arial Narrow"/>
                <w:sz w:val="21"/>
                <w:szCs w:val="21"/>
              </w:rPr>
              <w:t>a</w:t>
            </w:r>
            <w:r w:rsidR="00A50A8B" w:rsidRPr="00E229BD">
              <w:rPr>
                <w:rFonts w:ascii="Arial Narrow" w:hAnsi="Arial Narrow"/>
                <w:sz w:val="21"/>
                <w:szCs w:val="21"/>
              </w:rPr>
              <w:t>kceleračného bonusu</w:t>
            </w:r>
            <w:r w:rsidR="00107717" w:rsidRPr="00E229BD">
              <w:rPr>
                <w:rFonts w:ascii="Arial Narrow" w:hAnsi="Arial Narrow"/>
                <w:sz w:val="21"/>
                <w:szCs w:val="21"/>
              </w:rPr>
              <w:t xml:space="preserve"> a bonusov za skoršie splnenie Míľnikov </w:t>
            </w:r>
            <w:r w:rsidR="00A50A8B" w:rsidRPr="00E229BD">
              <w:rPr>
                <w:rFonts w:ascii="Arial Narrow" w:hAnsi="Arial Narrow"/>
                <w:sz w:val="21"/>
                <w:szCs w:val="21"/>
              </w:rPr>
              <w:t xml:space="preserve">sa neaplikuje </w:t>
            </w:r>
            <w:proofErr w:type="spellStart"/>
            <w:r w:rsidR="00A50A8B" w:rsidRPr="00E229BD">
              <w:rPr>
                <w:rFonts w:ascii="Arial Narrow" w:hAnsi="Arial Narrow"/>
                <w:sz w:val="21"/>
                <w:szCs w:val="21"/>
              </w:rPr>
              <w:t>podčlánok</w:t>
            </w:r>
            <w:proofErr w:type="spellEnd"/>
            <w:r w:rsidR="00A50A8B" w:rsidRPr="00E229BD">
              <w:rPr>
                <w:rFonts w:ascii="Arial Narrow" w:hAnsi="Arial Narrow"/>
                <w:sz w:val="21"/>
                <w:szCs w:val="21"/>
              </w:rPr>
              <w:t xml:space="preserve"> 20.1 Zmluvy</w:t>
            </w:r>
            <w:r w:rsidR="00E45CD5" w:rsidRPr="00E229BD">
              <w:rPr>
                <w:rFonts w:ascii="Arial Narrow" w:hAnsi="Arial Narrow"/>
                <w:sz w:val="21"/>
                <w:szCs w:val="21"/>
              </w:rPr>
              <w:t xml:space="preserve">, </w:t>
            </w:r>
            <w:r w:rsidR="00A50A8B" w:rsidRPr="00E229BD">
              <w:rPr>
                <w:rFonts w:ascii="Arial Narrow" w:hAnsi="Arial Narrow"/>
                <w:sz w:val="21"/>
                <w:szCs w:val="21"/>
              </w:rPr>
              <w:t>nejde o aplikáciu Zmeny, ide o podmienený zmluvný nárok.</w:t>
            </w:r>
          </w:p>
          <w:p w14:paraId="7A0DF79D" w14:textId="43982CF4" w:rsidR="00B265B9" w:rsidRPr="00E229BD" w:rsidRDefault="00A50A8B">
            <w:pPr>
              <w:pStyle w:val="Footer"/>
              <w:spacing w:before="120" w:after="120" w:line="276" w:lineRule="auto"/>
              <w:ind w:right="141"/>
              <w:jc w:val="both"/>
              <w:rPr>
                <w:rFonts w:ascii="Arial Narrow" w:hAnsi="Arial Narrow"/>
                <w:sz w:val="21"/>
                <w:szCs w:val="21"/>
              </w:rPr>
            </w:pPr>
            <w:r w:rsidRPr="00E229BD">
              <w:rPr>
                <w:rFonts w:ascii="Arial Narrow" w:hAnsi="Arial Narrow"/>
                <w:sz w:val="21"/>
                <w:szCs w:val="21"/>
              </w:rPr>
              <w:t>V prípade, že dôjde k predĺženiu Lehoty výstavby</w:t>
            </w:r>
            <w:r w:rsidR="00107717" w:rsidRPr="00E229BD">
              <w:rPr>
                <w:rFonts w:ascii="Arial Narrow" w:hAnsi="Arial Narrow"/>
                <w:sz w:val="21"/>
                <w:szCs w:val="21"/>
              </w:rPr>
              <w:t xml:space="preserve"> alebo termínu Míľnika </w:t>
            </w:r>
            <w:r w:rsidRPr="00E229BD">
              <w:rPr>
                <w:rFonts w:ascii="Arial Narrow" w:hAnsi="Arial Narrow"/>
                <w:sz w:val="21"/>
                <w:szCs w:val="21"/>
              </w:rPr>
              <w:t>v dôsledku akéhokoľvek omeškania spôsobeného Zhotoviteľom, výška celkového akceleračného bonusu</w:t>
            </w:r>
            <w:r w:rsidR="00107717" w:rsidRPr="00E229BD">
              <w:rPr>
                <w:rFonts w:ascii="Arial Narrow" w:hAnsi="Arial Narrow"/>
                <w:sz w:val="21"/>
                <w:szCs w:val="21"/>
              </w:rPr>
              <w:t xml:space="preserve"> alebo bonusov za Míľnik</w:t>
            </w:r>
            <w:r w:rsidR="00894769" w:rsidRPr="00E229BD">
              <w:rPr>
                <w:rFonts w:ascii="Arial Narrow" w:hAnsi="Arial Narrow"/>
                <w:sz w:val="21"/>
                <w:szCs w:val="21"/>
              </w:rPr>
              <w:t xml:space="preserve"> s</w:t>
            </w:r>
            <w:r w:rsidRPr="00E229BD">
              <w:rPr>
                <w:rFonts w:ascii="Arial Narrow" w:hAnsi="Arial Narrow"/>
                <w:sz w:val="21"/>
                <w:szCs w:val="21"/>
              </w:rPr>
              <w:t xml:space="preserve">a zníži o počet dní omeškania spôsobeného Zhotoviteľom. Nárok na akceleračný bonus </w:t>
            </w:r>
            <w:r w:rsidR="000B77A8" w:rsidRPr="00E229BD">
              <w:rPr>
                <w:rFonts w:ascii="Arial Narrow" w:hAnsi="Arial Narrow"/>
                <w:sz w:val="21"/>
                <w:szCs w:val="21"/>
              </w:rPr>
              <w:t xml:space="preserve">alebo bonus za skoršie splnenie Míľnikov </w:t>
            </w:r>
            <w:r w:rsidRPr="00E229BD">
              <w:rPr>
                <w:rFonts w:ascii="Arial Narrow" w:hAnsi="Arial Narrow"/>
                <w:sz w:val="21"/>
                <w:szCs w:val="21"/>
              </w:rPr>
              <w:t>zanikne iba v prípade, že počet dní omeškania spôsobeného Zhotoviteľom presiahne celkový počet dní, o ktorý bola Lehota výstavby</w:t>
            </w:r>
            <w:r w:rsidR="00097E50" w:rsidRPr="00E229BD">
              <w:rPr>
                <w:rFonts w:ascii="Arial Narrow" w:hAnsi="Arial Narrow"/>
                <w:sz w:val="21"/>
                <w:szCs w:val="21"/>
              </w:rPr>
              <w:t xml:space="preserve"> alebo </w:t>
            </w:r>
            <w:r w:rsidR="00742DD1" w:rsidRPr="00E229BD">
              <w:rPr>
                <w:rFonts w:ascii="Arial Narrow" w:hAnsi="Arial Narrow"/>
                <w:sz w:val="21"/>
                <w:szCs w:val="21"/>
              </w:rPr>
              <w:t>príslušný</w:t>
            </w:r>
            <w:r w:rsidR="00097E50" w:rsidRPr="00E229BD">
              <w:rPr>
                <w:rFonts w:ascii="Arial Narrow" w:hAnsi="Arial Narrow"/>
                <w:sz w:val="21"/>
                <w:szCs w:val="21"/>
              </w:rPr>
              <w:t xml:space="preserve"> Míľnik</w:t>
            </w:r>
            <w:r w:rsidR="00E15C63" w:rsidRPr="00E229BD">
              <w:rPr>
                <w:rFonts w:ascii="Arial Narrow" w:hAnsi="Arial Narrow"/>
                <w:sz w:val="21"/>
                <w:szCs w:val="21"/>
              </w:rPr>
              <w:t xml:space="preserve"> </w:t>
            </w:r>
            <w:r w:rsidRPr="00E229BD">
              <w:rPr>
                <w:rFonts w:ascii="Arial Narrow" w:hAnsi="Arial Narrow"/>
                <w:sz w:val="21"/>
                <w:szCs w:val="21"/>
              </w:rPr>
              <w:t>skráten</w:t>
            </w:r>
            <w:r w:rsidR="00097E50" w:rsidRPr="00E229BD">
              <w:rPr>
                <w:rFonts w:ascii="Arial Narrow" w:hAnsi="Arial Narrow"/>
                <w:sz w:val="21"/>
                <w:szCs w:val="21"/>
              </w:rPr>
              <w:t>ý</w:t>
            </w:r>
            <w:r w:rsidRPr="00E229BD">
              <w:rPr>
                <w:rFonts w:ascii="Arial Narrow" w:hAnsi="Arial Narrow"/>
                <w:sz w:val="21"/>
                <w:szCs w:val="21"/>
              </w:rPr>
              <w:t>. Pre výpočet konečnej výšky akceleračného bonusu je rozhodujúci dátum dokončenia Diela uvedený v Preberacom protokole vydaným Stavebným dozorom podľa podčlánku 10.1 Zmluvy.</w:t>
            </w:r>
            <w:r w:rsidR="00800B14" w:rsidRPr="00E229BD">
              <w:rPr>
                <w:rFonts w:ascii="Arial Narrow" w:hAnsi="Arial Narrow"/>
                <w:sz w:val="21"/>
                <w:szCs w:val="21"/>
              </w:rPr>
              <w:t xml:space="preserve"> Pre výpočet konečnej výšky bonusu za Míľnik je rozhodujúci dátum dokončenia Diela</w:t>
            </w:r>
            <w:r w:rsidR="00292CED" w:rsidRPr="00E229BD">
              <w:rPr>
                <w:rFonts w:ascii="Arial Narrow" w:hAnsi="Arial Narrow"/>
                <w:sz w:val="21"/>
                <w:szCs w:val="21"/>
              </w:rPr>
              <w:t xml:space="preserve"> alebo </w:t>
            </w:r>
            <w:r w:rsidR="00EC2029" w:rsidRPr="00E229BD">
              <w:rPr>
                <w:rFonts w:ascii="Arial Narrow" w:hAnsi="Arial Narrow"/>
                <w:sz w:val="21"/>
                <w:szCs w:val="21"/>
              </w:rPr>
              <w:t>časti Diela</w:t>
            </w:r>
            <w:r w:rsidR="00800B14" w:rsidRPr="00E229BD">
              <w:rPr>
                <w:rFonts w:ascii="Arial Narrow" w:hAnsi="Arial Narrow"/>
                <w:sz w:val="21"/>
                <w:szCs w:val="21"/>
              </w:rPr>
              <w:t xml:space="preserve"> uvedený v </w:t>
            </w:r>
            <w:r w:rsidR="00BD205A" w:rsidRPr="00E229BD">
              <w:rPr>
                <w:rFonts w:ascii="Arial Narrow" w:hAnsi="Arial Narrow"/>
                <w:sz w:val="21"/>
                <w:szCs w:val="21"/>
              </w:rPr>
              <w:t>príslušnom</w:t>
            </w:r>
            <w:r w:rsidR="00800B14" w:rsidRPr="00E229BD">
              <w:rPr>
                <w:rFonts w:ascii="Arial Narrow" w:hAnsi="Arial Narrow"/>
                <w:sz w:val="21"/>
                <w:szCs w:val="21"/>
              </w:rPr>
              <w:t xml:space="preserve"> protokole vydaným Stavebným dozorom </w:t>
            </w:r>
            <w:r w:rsidR="00BD205A" w:rsidRPr="00E229BD">
              <w:rPr>
                <w:rFonts w:ascii="Arial Narrow" w:hAnsi="Arial Narrow"/>
                <w:sz w:val="21"/>
                <w:szCs w:val="21"/>
              </w:rPr>
              <w:t>v súlade s</w:t>
            </w:r>
            <w:r w:rsidR="0059218F" w:rsidRPr="00E229BD">
              <w:rPr>
                <w:rFonts w:ascii="Arial Narrow" w:hAnsi="Arial Narrow"/>
                <w:sz w:val="21"/>
                <w:szCs w:val="21"/>
              </w:rPr>
              <w:t>o Zväzkom 3 Časť 1 Súťažných podkladov</w:t>
            </w:r>
            <w:r w:rsidR="00800B14" w:rsidRPr="00E229BD">
              <w:rPr>
                <w:rFonts w:ascii="Arial Narrow" w:hAnsi="Arial Narrow"/>
                <w:sz w:val="21"/>
                <w:szCs w:val="21"/>
              </w:rPr>
              <w:t>.</w:t>
            </w:r>
          </w:p>
          <w:p w14:paraId="798E9474" w14:textId="1217129B" w:rsidR="00A21D4A" w:rsidRPr="00E229BD" w:rsidRDefault="00A21D4A">
            <w:pPr>
              <w:pStyle w:val="Footer"/>
              <w:spacing w:before="120" w:after="120" w:line="276" w:lineRule="auto"/>
              <w:ind w:right="141"/>
              <w:jc w:val="both"/>
              <w:rPr>
                <w:rFonts w:ascii="Arial Narrow" w:hAnsi="Arial Narrow"/>
                <w:sz w:val="21"/>
                <w:szCs w:val="21"/>
              </w:rPr>
            </w:pPr>
            <w:r w:rsidRPr="00E229BD">
              <w:rPr>
                <w:rFonts w:ascii="Arial Narrow" w:hAnsi="Arial Narrow"/>
                <w:sz w:val="21"/>
                <w:szCs w:val="21"/>
              </w:rPr>
              <w:t xml:space="preserve">Oznámenie Zhotoviteľa o plánovanom </w:t>
            </w:r>
            <w:r w:rsidR="00124E21" w:rsidRPr="00E229BD">
              <w:rPr>
                <w:rFonts w:ascii="Arial Narrow" w:hAnsi="Arial Narrow"/>
                <w:sz w:val="21"/>
                <w:szCs w:val="21"/>
              </w:rPr>
              <w:t>skrátení Lehoty výstavby alebo o plánovanom skoršom splnení Míľnika</w:t>
            </w:r>
            <w:r w:rsidR="00292CED" w:rsidRPr="00E229BD">
              <w:rPr>
                <w:rFonts w:ascii="Arial Narrow" w:hAnsi="Arial Narrow"/>
                <w:sz w:val="21"/>
                <w:szCs w:val="21"/>
              </w:rPr>
              <w:t xml:space="preserve"> </w:t>
            </w:r>
            <w:r w:rsidRPr="00E229BD">
              <w:rPr>
                <w:rFonts w:ascii="Arial Narrow" w:hAnsi="Arial Narrow"/>
                <w:sz w:val="21"/>
                <w:szCs w:val="21"/>
              </w:rPr>
              <w:t xml:space="preserve">nemá za následok automatický vznik nároku na bonus. Ten vzniká až po riadnom splnení podmienok uvedených v tomto </w:t>
            </w:r>
            <w:r w:rsidR="006C2BEF" w:rsidRPr="00E229BD">
              <w:rPr>
                <w:rFonts w:ascii="Arial Narrow" w:hAnsi="Arial Narrow"/>
                <w:sz w:val="21"/>
                <w:szCs w:val="21"/>
              </w:rPr>
              <w:t>pod</w:t>
            </w:r>
            <w:r w:rsidRPr="00E229BD">
              <w:rPr>
                <w:rFonts w:ascii="Arial Narrow" w:hAnsi="Arial Narrow"/>
                <w:sz w:val="21"/>
                <w:szCs w:val="21"/>
              </w:rPr>
              <w:t>článku.</w:t>
            </w:r>
          </w:p>
          <w:p w14:paraId="0562B9EA" w14:textId="77777777" w:rsidR="00A50A8B" w:rsidRPr="00E229BD" w:rsidRDefault="00A50A8B">
            <w:pPr>
              <w:pStyle w:val="Footer"/>
              <w:spacing w:before="120" w:after="120" w:line="276" w:lineRule="auto"/>
              <w:ind w:right="141"/>
              <w:jc w:val="both"/>
              <w:rPr>
                <w:rFonts w:ascii="Arial Narrow" w:hAnsi="Arial Narrow"/>
                <w:sz w:val="21"/>
                <w:szCs w:val="21"/>
              </w:rPr>
            </w:pPr>
            <w:r w:rsidRPr="00E229BD">
              <w:rPr>
                <w:rFonts w:ascii="Arial Narrow" w:hAnsi="Arial Narrow"/>
                <w:sz w:val="21"/>
                <w:szCs w:val="21"/>
              </w:rPr>
              <w:t xml:space="preserve">Tento </w:t>
            </w:r>
            <w:proofErr w:type="spellStart"/>
            <w:r w:rsidRPr="00E229BD">
              <w:rPr>
                <w:rFonts w:ascii="Arial Narrow" w:hAnsi="Arial Narrow"/>
                <w:sz w:val="21"/>
                <w:szCs w:val="21"/>
              </w:rPr>
              <w:t>podčlánok</w:t>
            </w:r>
            <w:proofErr w:type="spellEnd"/>
            <w:r w:rsidRPr="00E229BD">
              <w:rPr>
                <w:rFonts w:ascii="Arial Narrow" w:hAnsi="Arial Narrow"/>
                <w:sz w:val="21"/>
                <w:szCs w:val="21"/>
              </w:rPr>
              <w:t xml:space="preserve"> sa nedotýka ustanovení poslednej vety podčlánku 8.4 Zmluvy, nakoľko v danom prípade sa použije postup Zmeny podľa podčlánku 13.3 Zmluvy.</w:t>
            </w:r>
          </w:p>
          <w:p w14:paraId="3782EFAB" w14:textId="77777777" w:rsidR="00A50A8B" w:rsidRPr="00E229BD" w:rsidRDefault="00A50A8B">
            <w:pPr>
              <w:pStyle w:val="Footer"/>
              <w:spacing w:before="120" w:after="120" w:line="276" w:lineRule="auto"/>
              <w:ind w:right="141"/>
              <w:jc w:val="both"/>
              <w:rPr>
                <w:rFonts w:ascii="Arial Narrow" w:hAnsi="Arial Narrow"/>
                <w:sz w:val="21"/>
                <w:szCs w:val="21"/>
              </w:rPr>
            </w:pPr>
          </w:p>
        </w:tc>
      </w:tr>
      <w:tr w:rsidR="00BA355D" w:rsidRPr="00BA355D" w14:paraId="2EBD60F9" w14:textId="77777777">
        <w:tc>
          <w:tcPr>
            <w:tcW w:w="1870" w:type="dxa"/>
          </w:tcPr>
          <w:p w14:paraId="0A086E5E" w14:textId="77777777" w:rsidR="00256380" w:rsidRPr="00E229BD" w:rsidRDefault="00256380">
            <w:pPr>
              <w:spacing w:before="120" w:after="120" w:line="276" w:lineRule="auto"/>
              <w:ind w:right="141"/>
              <w:rPr>
                <w:rFonts w:ascii="Arial Narrow" w:hAnsi="Arial Narrow"/>
                <w:sz w:val="21"/>
                <w:szCs w:val="21"/>
              </w:rPr>
            </w:pPr>
            <w:r w:rsidRPr="00E229BD">
              <w:rPr>
                <w:rFonts w:ascii="Arial Narrow" w:hAnsi="Arial Narrow"/>
                <w:sz w:val="21"/>
                <w:szCs w:val="21"/>
              </w:rPr>
              <w:t>13.2.1</w:t>
            </w:r>
          </w:p>
          <w:p w14:paraId="30E3ECA3" w14:textId="388FA91F" w:rsidR="00256380" w:rsidRPr="00BA355D" w:rsidRDefault="00AA1544">
            <w:pPr>
              <w:spacing w:before="120" w:after="120" w:line="276" w:lineRule="auto"/>
              <w:ind w:right="141"/>
              <w:rPr>
                <w:rFonts w:ascii="Arial Narrow" w:hAnsi="Arial Narrow"/>
                <w:sz w:val="21"/>
                <w:szCs w:val="21"/>
                <w:highlight w:val="yellow"/>
              </w:rPr>
            </w:pPr>
            <w:r w:rsidRPr="00E229BD">
              <w:rPr>
                <w:rFonts w:ascii="Arial Narrow" w:hAnsi="Arial Narrow"/>
                <w:sz w:val="21"/>
                <w:szCs w:val="21"/>
              </w:rPr>
              <w:t xml:space="preserve">Bonus za zníženie </w:t>
            </w:r>
            <w:r w:rsidR="001B419D" w:rsidRPr="00E229BD">
              <w:rPr>
                <w:rFonts w:ascii="Arial Narrow" w:hAnsi="Arial Narrow"/>
                <w:sz w:val="21"/>
                <w:szCs w:val="21"/>
              </w:rPr>
              <w:t xml:space="preserve">environmentálnej záťaže - </w:t>
            </w:r>
            <w:r w:rsidRPr="00E229BD">
              <w:rPr>
                <w:rFonts w:ascii="Arial Narrow" w:hAnsi="Arial Narrow"/>
                <w:sz w:val="21"/>
                <w:szCs w:val="21"/>
              </w:rPr>
              <w:t xml:space="preserve">hluku </w:t>
            </w:r>
            <w:r w:rsidR="00D47873" w:rsidRPr="00E229BD">
              <w:rPr>
                <w:rFonts w:ascii="Arial Narrow" w:hAnsi="Arial Narrow"/>
                <w:sz w:val="21"/>
                <w:szCs w:val="21"/>
              </w:rPr>
              <w:t>pri prevádzke elekt</w:t>
            </w:r>
            <w:r w:rsidR="00325D4A" w:rsidRPr="00E229BD">
              <w:rPr>
                <w:rFonts w:ascii="Arial Narrow" w:hAnsi="Arial Narrow"/>
                <w:sz w:val="21"/>
                <w:szCs w:val="21"/>
              </w:rPr>
              <w:t>ričky</w:t>
            </w:r>
          </w:p>
        </w:tc>
        <w:tc>
          <w:tcPr>
            <w:tcW w:w="7670" w:type="dxa"/>
          </w:tcPr>
          <w:p w14:paraId="452A158E" w14:textId="0FD82C47" w:rsidR="001B4081" w:rsidRPr="00E229BD" w:rsidRDefault="007266DA" w:rsidP="004D1295">
            <w:pPr>
              <w:spacing w:before="120" w:after="120" w:line="276" w:lineRule="auto"/>
              <w:ind w:right="141"/>
              <w:jc w:val="both"/>
              <w:rPr>
                <w:rFonts w:ascii="Arial Narrow" w:hAnsi="Arial Narrow"/>
                <w:sz w:val="21"/>
                <w:szCs w:val="21"/>
              </w:rPr>
            </w:pPr>
            <w:r w:rsidRPr="00E229BD">
              <w:rPr>
                <w:rFonts w:ascii="Arial Narrow" w:hAnsi="Arial Narrow"/>
                <w:sz w:val="21"/>
                <w:szCs w:val="21"/>
              </w:rPr>
              <w:t>Zhotoviteľ</w:t>
            </w:r>
            <w:r w:rsidR="007228F6" w:rsidRPr="00E229BD">
              <w:rPr>
                <w:rFonts w:ascii="Arial Narrow" w:hAnsi="Arial Narrow"/>
                <w:sz w:val="21"/>
                <w:szCs w:val="21"/>
              </w:rPr>
              <w:t xml:space="preserve"> je oprávnený</w:t>
            </w:r>
            <w:r w:rsidR="007E4C9F" w:rsidRPr="00E229BD">
              <w:rPr>
                <w:rFonts w:ascii="Arial Narrow" w:hAnsi="Arial Narrow"/>
                <w:sz w:val="21"/>
                <w:szCs w:val="21"/>
              </w:rPr>
              <w:t xml:space="preserve"> žiadať od Objednávateľa</w:t>
            </w:r>
            <w:r w:rsidR="007228F6" w:rsidRPr="00E229BD">
              <w:rPr>
                <w:rFonts w:ascii="Arial Narrow" w:hAnsi="Arial Narrow"/>
                <w:sz w:val="21"/>
                <w:szCs w:val="21"/>
              </w:rPr>
              <w:t xml:space="preserve"> zaplatenie</w:t>
            </w:r>
            <w:r w:rsidR="00F23C19" w:rsidRPr="00E229BD">
              <w:rPr>
                <w:rFonts w:ascii="Arial Narrow" w:hAnsi="Arial Narrow"/>
                <w:sz w:val="21"/>
                <w:szCs w:val="21"/>
              </w:rPr>
              <w:t xml:space="preserve"> </w:t>
            </w:r>
            <w:r w:rsidR="007228F6" w:rsidRPr="00E229BD">
              <w:rPr>
                <w:rFonts w:ascii="Arial Narrow" w:hAnsi="Arial Narrow"/>
                <w:sz w:val="21"/>
                <w:szCs w:val="21"/>
              </w:rPr>
              <w:t xml:space="preserve">bonusu za zníženie </w:t>
            </w:r>
            <w:r w:rsidR="001B419D" w:rsidRPr="00E229BD">
              <w:rPr>
                <w:rFonts w:ascii="Arial Narrow" w:hAnsi="Arial Narrow"/>
                <w:sz w:val="21"/>
                <w:szCs w:val="21"/>
              </w:rPr>
              <w:t>environmentálnej záťaže - hluku</w:t>
            </w:r>
            <w:r w:rsidR="00267D45" w:rsidRPr="00E229BD">
              <w:rPr>
                <w:rFonts w:ascii="Arial Narrow" w:hAnsi="Arial Narrow"/>
                <w:sz w:val="21"/>
                <w:szCs w:val="21"/>
              </w:rPr>
              <w:t xml:space="preserve">, t.j. </w:t>
            </w:r>
            <w:r w:rsidR="006409BD" w:rsidRPr="00E229BD">
              <w:rPr>
                <w:rFonts w:ascii="Arial Narrow" w:hAnsi="Arial Narrow"/>
                <w:sz w:val="21"/>
                <w:szCs w:val="21"/>
              </w:rPr>
              <w:t xml:space="preserve">za </w:t>
            </w:r>
            <w:r w:rsidR="00267D45" w:rsidRPr="00E229BD">
              <w:rPr>
                <w:rFonts w:ascii="Arial Narrow" w:hAnsi="Arial Narrow"/>
                <w:sz w:val="21"/>
                <w:szCs w:val="21"/>
              </w:rPr>
              <w:t>dosiahnutie nižšej úrovne hluku</w:t>
            </w:r>
            <w:r w:rsidR="00534C67" w:rsidRPr="00E229BD">
              <w:rPr>
                <w:rFonts w:ascii="Arial Narrow" w:hAnsi="Arial Narrow"/>
                <w:sz w:val="21"/>
                <w:szCs w:val="21"/>
              </w:rPr>
              <w:t xml:space="preserve"> </w:t>
            </w:r>
            <w:r w:rsidR="00603D97" w:rsidRPr="00E229BD">
              <w:rPr>
                <w:rFonts w:ascii="Arial Narrow" w:hAnsi="Arial Narrow"/>
                <w:sz w:val="21"/>
                <w:szCs w:val="21"/>
              </w:rPr>
              <w:t>počas prevádzky električky</w:t>
            </w:r>
            <w:r w:rsidR="0021004B" w:rsidRPr="00E229BD">
              <w:rPr>
                <w:rFonts w:ascii="Arial Narrow" w:hAnsi="Arial Narrow"/>
                <w:sz w:val="21"/>
                <w:szCs w:val="21"/>
              </w:rPr>
              <w:t xml:space="preserve"> (ďalej len „bonus za zníženie hluku“)</w:t>
            </w:r>
            <w:r w:rsidR="00B13A1C" w:rsidRPr="00E229BD">
              <w:rPr>
                <w:rFonts w:ascii="Arial Narrow" w:hAnsi="Arial Narrow"/>
                <w:sz w:val="21"/>
                <w:szCs w:val="21"/>
              </w:rPr>
              <w:t xml:space="preserve">, ako je maximálna prípustná hodnota stanovená </w:t>
            </w:r>
            <w:r w:rsidR="00510303" w:rsidRPr="00E229BD">
              <w:rPr>
                <w:rFonts w:ascii="Arial Narrow" w:hAnsi="Arial Narrow"/>
                <w:sz w:val="21"/>
                <w:szCs w:val="21"/>
              </w:rPr>
              <w:t>vo Vyhláške č. 549/2007 Z. z.</w:t>
            </w:r>
            <w:r w:rsidR="009E215D" w:rsidRPr="00E229BD">
              <w:rPr>
                <w:rFonts w:ascii="Arial Narrow" w:hAnsi="Arial Narrow"/>
                <w:sz w:val="21"/>
                <w:szCs w:val="21"/>
              </w:rPr>
              <w:t xml:space="preserve"> Vyhláška Ministerstva zdravotníctva Slovenskej republiky, ktorou sa ustanovujú podrobnosti o prípustných hodnotách hluku, infrazvuku a vibrácií a o požiadavkách na objektivizáciu hluku, infrazvuku a vibrácií v životnom prostredí</w:t>
            </w:r>
            <w:r w:rsidR="002A659D" w:rsidRPr="00E229BD">
              <w:rPr>
                <w:rFonts w:ascii="Arial Narrow" w:hAnsi="Arial Narrow"/>
                <w:sz w:val="21"/>
                <w:szCs w:val="21"/>
              </w:rPr>
              <w:t>, tabuľka č. 1. kategória územia III (noc 50dB)</w:t>
            </w:r>
            <w:r w:rsidR="007E4C9F" w:rsidRPr="00E229BD">
              <w:rPr>
                <w:rFonts w:ascii="Arial Narrow" w:hAnsi="Arial Narrow"/>
                <w:sz w:val="21"/>
                <w:szCs w:val="21"/>
              </w:rPr>
              <w:t xml:space="preserve"> (ďalej len „maximálne prípustn</w:t>
            </w:r>
            <w:r w:rsidR="00AD7581" w:rsidRPr="00E229BD">
              <w:rPr>
                <w:rFonts w:ascii="Arial Narrow" w:hAnsi="Arial Narrow"/>
                <w:sz w:val="21"/>
                <w:szCs w:val="21"/>
              </w:rPr>
              <w:t>á hodnota</w:t>
            </w:r>
            <w:r w:rsidR="007E4C9F" w:rsidRPr="00E229BD">
              <w:rPr>
                <w:rFonts w:ascii="Arial Narrow" w:hAnsi="Arial Narrow"/>
                <w:sz w:val="21"/>
                <w:szCs w:val="21"/>
              </w:rPr>
              <w:t xml:space="preserve"> stanoven</w:t>
            </w:r>
            <w:r w:rsidR="00AD7581" w:rsidRPr="00E229BD">
              <w:rPr>
                <w:rFonts w:ascii="Arial Narrow" w:hAnsi="Arial Narrow"/>
                <w:sz w:val="21"/>
                <w:szCs w:val="21"/>
              </w:rPr>
              <w:t>ého</w:t>
            </w:r>
            <w:r w:rsidR="007E4C9F" w:rsidRPr="00E229BD">
              <w:rPr>
                <w:rFonts w:ascii="Arial Narrow" w:hAnsi="Arial Narrow"/>
                <w:sz w:val="21"/>
                <w:szCs w:val="21"/>
              </w:rPr>
              <w:t xml:space="preserve"> limit</w:t>
            </w:r>
            <w:r w:rsidR="00D84AF3" w:rsidRPr="00E229BD">
              <w:rPr>
                <w:rFonts w:ascii="Arial Narrow" w:hAnsi="Arial Narrow"/>
                <w:sz w:val="21"/>
                <w:szCs w:val="21"/>
              </w:rPr>
              <w:t>u</w:t>
            </w:r>
            <w:r w:rsidR="007E4C9F" w:rsidRPr="00E229BD">
              <w:rPr>
                <w:rFonts w:ascii="Arial Narrow" w:hAnsi="Arial Narrow"/>
                <w:sz w:val="21"/>
                <w:szCs w:val="21"/>
              </w:rPr>
              <w:t>“)</w:t>
            </w:r>
            <w:r w:rsidR="008B123D" w:rsidRPr="00E229BD">
              <w:rPr>
                <w:rFonts w:ascii="Arial Narrow" w:hAnsi="Arial Narrow"/>
                <w:sz w:val="21"/>
                <w:szCs w:val="21"/>
              </w:rPr>
              <w:t>, a to za n</w:t>
            </w:r>
            <w:r w:rsidR="006E4A03" w:rsidRPr="00E229BD">
              <w:rPr>
                <w:rFonts w:ascii="Arial Narrow" w:hAnsi="Arial Narrow"/>
                <w:sz w:val="21"/>
                <w:szCs w:val="21"/>
              </w:rPr>
              <w:t xml:space="preserve">asledovných podmienok: </w:t>
            </w:r>
          </w:p>
          <w:p w14:paraId="703C2F67" w14:textId="43F5E0E5" w:rsidR="00C75C7F" w:rsidRPr="00E229BD" w:rsidRDefault="007E4C9F" w:rsidP="009C2623">
            <w:pPr>
              <w:pStyle w:val="ListParagraph"/>
              <w:numPr>
                <w:ilvl w:val="0"/>
                <w:numId w:val="17"/>
              </w:numPr>
              <w:spacing w:before="120" w:after="120" w:line="276" w:lineRule="auto"/>
              <w:ind w:right="141"/>
              <w:jc w:val="both"/>
              <w:rPr>
                <w:rFonts w:ascii="Arial Narrow" w:hAnsi="Arial Narrow"/>
                <w:sz w:val="21"/>
                <w:szCs w:val="21"/>
              </w:rPr>
            </w:pPr>
            <w:r w:rsidRPr="00E229BD">
              <w:rPr>
                <w:rFonts w:ascii="Arial Narrow" w:hAnsi="Arial Narrow"/>
                <w:sz w:val="21"/>
                <w:szCs w:val="21"/>
              </w:rPr>
              <w:t>Za každý jeden znížený decibel</w:t>
            </w:r>
            <w:r w:rsidR="002A4F03" w:rsidRPr="00E229BD">
              <w:rPr>
                <w:rFonts w:ascii="Arial Narrow" w:hAnsi="Arial Narrow"/>
                <w:sz w:val="21"/>
                <w:szCs w:val="21"/>
              </w:rPr>
              <w:t xml:space="preserve"> hluku počas nočnej prevádzky električky</w:t>
            </w:r>
            <w:r w:rsidR="00C75C7F" w:rsidRPr="00E229BD">
              <w:rPr>
                <w:rFonts w:ascii="Arial Narrow" w:hAnsi="Arial Narrow"/>
                <w:sz w:val="21"/>
                <w:szCs w:val="21"/>
              </w:rPr>
              <w:t xml:space="preserve"> </w:t>
            </w:r>
            <w:r w:rsidRPr="00E229BD">
              <w:rPr>
                <w:rFonts w:ascii="Arial Narrow" w:hAnsi="Arial Narrow"/>
                <w:sz w:val="21"/>
                <w:szCs w:val="21"/>
              </w:rPr>
              <w:t xml:space="preserve">oproti maximálne </w:t>
            </w:r>
            <w:r w:rsidR="00C75C7F" w:rsidRPr="00E229BD">
              <w:rPr>
                <w:rFonts w:ascii="Arial Narrow" w:hAnsi="Arial Narrow"/>
                <w:sz w:val="21"/>
                <w:szCs w:val="21"/>
              </w:rPr>
              <w:t>prípustnej hodnot</w:t>
            </w:r>
            <w:r w:rsidRPr="00E229BD">
              <w:rPr>
                <w:rFonts w:ascii="Arial Narrow" w:hAnsi="Arial Narrow"/>
                <w:sz w:val="21"/>
                <w:szCs w:val="21"/>
              </w:rPr>
              <w:t>e</w:t>
            </w:r>
            <w:r w:rsidR="00C75C7F" w:rsidRPr="00E229BD">
              <w:rPr>
                <w:rFonts w:ascii="Arial Narrow" w:hAnsi="Arial Narrow"/>
                <w:sz w:val="21"/>
                <w:szCs w:val="21"/>
              </w:rPr>
              <w:t xml:space="preserve"> stanoveného limitu, má Zhotoviteľ</w:t>
            </w:r>
            <w:r w:rsidR="001B4081" w:rsidRPr="00E229BD">
              <w:rPr>
                <w:rFonts w:ascii="Arial Narrow" w:hAnsi="Arial Narrow"/>
                <w:sz w:val="21"/>
                <w:szCs w:val="21"/>
              </w:rPr>
              <w:t xml:space="preserve"> </w:t>
            </w:r>
            <w:r w:rsidR="00C75C7F" w:rsidRPr="00E229BD">
              <w:rPr>
                <w:rFonts w:ascii="Arial Narrow" w:hAnsi="Arial Narrow"/>
                <w:sz w:val="21"/>
                <w:szCs w:val="21"/>
              </w:rPr>
              <w:t>nárok na bonus vo výške</w:t>
            </w:r>
            <w:r w:rsidR="008A1371" w:rsidRPr="00E229BD">
              <w:rPr>
                <w:rFonts w:ascii="Arial Narrow" w:hAnsi="Arial Narrow"/>
                <w:sz w:val="21"/>
                <w:szCs w:val="21"/>
              </w:rPr>
              <w:t xml:space="preserve"> </w:t>
            </w:r>
            <w:r w:rsidR="00E26598" w:rsidRPr="00E229BD">
              <w:rPr>
                <w:rFonts w:ascii="Arial Narrow" w:hAnsi="Arial Narrow"/>
                <w:sz w:val="21"/>
                <w:szCs w:val="21"/>
              </w:rPr>
              <w:t>250.000</w:t>
            </w:r>
            <w:r w:rsidR="009C2623" w:rsidRPr="00E229BD">
              <w:rPr>
                <w:rFonts w:ascii="Arial Narrow" w:hAnsi="Arial Narrow"/>
                <w:sz w:val="21"/>
                <w:szCs w:val="21"/>
              </w:rPr>
              <w:t>,-</w:t>
            </w:r>
            <w:r w:rsidR="006409BD" w:rsidRPr="00E229BD">
              <w:rPr>
                <w:rFonts w:ascii="Arial Narrow" w:hAnsi="Arial Narrow"/>
                <w:sz w:val="21"/>
                <w:szCs w:val="21"/>
              </w:rPr>
              <w:t xml:space="preserve"> </w:t>
            </w:r>
            <w:r w:rsidR="009C2623" w:rsidRPr="00E229BD">
              <w:rPr>
                <w:rFonts w:ascii="Arial Narrow" w:hAnsi="Arial Narrow"/>
                <w:sz w:val="21"/>
                <w:szCs w:val="21"/>
              </w:rPr>
              <w:t>EUR</w:t>
            </w:r>
            <w:r w:rsidR="00DC48B3" w:rsidRPr="00E229BD">
              <w:rPr>
                <w:rFonts w:ascii="Arial Narrow" w:hAnsi="Arial Narrow"/>
                <w:sz w:val="21"/>
                <w:szCs w:val="21"/>
              </w:rPr>
              <w:t xml:space="preserve"> s tým, že Zhotoviteľovi vznikne právo na výplatu bonusu podľa tohto podčlánku osobitne pre Etapu 1 a osobitne pre Etapu </w:t>
            </w:r>
            <w:r w:rsidR="00A5729C" w:rsidRPr="00E229BD">
              <w:rPr>
                <w:rFonts w:ascii="Arial Narrow" w:hAnsi="Arial Narrow"/>
                <w:sz w:val="21"/>
                <w:szCs w:val="21"/>
              </w:rPr>
              <w:t>3</w:t>
            </w:r>
            <w:r w:rsidR="00DC48B3" w:rsidRPr="00E229BD">
              <w:rPr>
                <w:rFonts w:ascii="Arial Narrow" w:hAnsi="Arial Narrow"/>
                <w:sz w:val="21"/>
                <w:szCs w:val="21"/>
              </w:rPr>
              <w:t>.</w:t>
            </w:r>
          </w:p>
          <w:p w14:paraId="0E2D8538" w14:textId="25BCE266" w:rsidR="007E4C9F" w:rsidRPr="00E229BD" w:rsidRDefault="007E4C9F" w:rsidP="004D1295">
            <w:pPr>
              <w:pStyle w:val="ListParagraph"/>
              <w:numPr>
                <w:ilvl w:val="0"/>
                <w:numId w:val="17"/>
              </w:numPr>
              <w:spacing w:before="120" w:after="120" w:line="276" w:lineRule="auto"/>
              <w:ind w:right="141"/>
              <w:jc w:val="both"/>
              <w:rPr>
                <w:rFonts w:ascii="Arial Narrow" w:hAnsi="Arial Narrow"/>
                <w:sz w:val="21"/>
                <w:szCs w:val="21"/>
              </w:rPr>
            </w:pPr>
            <w:r w:rsidRPr="00E229BD">
              <w:rPr>
                <w:rFonts w:ascii="Arial Narrow" w:hAnsi="Arial Narrow"/>
                <w:sz w:val="21"/>
                <w:szCs w:val="21"/>
              </w:rPr>
              <w:t xml:space="preserve">Maximálna výška bonusu za zníženie hluku, ktorá môže byť Zhotoviteľovi vyplatená, bez ohľadu na prípadné splnenie podmienok, je </w:t>
            </w:r>
            <w:r w:rsidR="00E26598" w:rsidRPr="00E229BD">
              <w:rPr>
                <w:rFonts w:ascii="Arial Narrow" w:hAnsi="Arial Narrow"/>
                <w:sz w:val="21"/>
                <w:szCs w:val="21"/>
              </w:rPr>
              <w:t>750</w:t>
            </w:r>
            <w:r w:rsidRPr="00E229BD">
              <w:rPr>
                <w:rFonts w:ascii="Arial Narrow" w:hAnsi="Arial Narrow"/>
                <w:sz w:val="21"/>
                <w:szCs w:val="21"/>
              </w:rPr>
              <w:t>.000,- EUR, pričom maximálny limit vyplateného bonusu sa uplatní vo vzťahu ku každej Etape samostatne.</w:t>
            </w:r>
          </w:p>
          <w:p w14:paraId="146FA089" w14:textId="1018F646" w:rsidR="009C2623" w:rsidRPr="00E229BD" w:rsidRDefault="00AB2010" w:rsidP="009C2623">
            <w:pPr>
              <w:pStyle w:val="ListParagraph"/>
              <w:numPr>
                <w:ilvl w:val="0"/>
                <w:numId w:val="17"/>
              </w:numPr>
              <w:spacing w:before="120" w:after="120" w:line="276" w:lineRule="auto"/>
              <w:ind w:right="141"/>
              <w:jc w:val="both"/>
              <w:rPr>
                <w:rFonts w:ascii="Arial Narrow" w:hAnsi="Arial Narrow"/>
                <w:sz w:val="21"/>
                <w:szCs w:val="21"/>
              </w:rPr>
            </w:pPr>
            <w:r w:rsidRPr="00E229BD">
              <w:rPr>
                <w:rFonts w:ascii="Arial Narrow" w:hAnsi="Arial Narrow"/>
                <w:sz w:val="21"/>
                <w:szCs w:val="21"/>
              </w:rPr>
              <w:t>Skutočné hodnoty</w:t>
            </w:r>
            <w:r w:rsidR="00282CC6" w:rsidRPr="00E229BD">
              <w:rPr>
                <w:rFonts w:ascii="Arial Narrow" w:hAnsi="Arial Narrow"/>
                <w:sz w:val="21"/>
                <w:szCs w:val="21"/>
              </w:rPr>
              <w:t xml:space="preserve"> </w:t>
            </w:r>
            <w:r w:rsidRPr="00E229BD">
              <w:rPr>
                <w:rFonts w:ascii="Arial Narrow" w:hAnsi="Arial Narrow"/>
                <w:sz w:val="21"/>
                <w:szCs w:val="21"/>
              </w:rPr>
              <w:t xml:space="preserve">sa </w:t>
            </w:r>
            <w:r w:rsidR="00201814" w:rsidRPr="00E229BD">
              <w:rPr>
                <w:rFonts w:ascii="Arial Narrow" w:hAnsi="Arial Narrow"/>
                <w:sz w:val="21"/>
                <w:szCs w:val="21"/>
              </w:rPr>
              <w:t>vyhodnocujú v rámci prevzatia časti Diela do Odbornej obsluhy</w:t>
            </w:r>
            <w:r w:rsidR="006C1417" w:rsidRPr="00E229BD">
              <w:rPr>
                <w:rFonts w:ascii="Arial Narrow" w:hAnsi="Arial Narrow"/>
                <w:sz w:val="21"/>
                <w:szCs w:val="21"/>
              </w:rPr>
              <w:t xml:space="preserve">, a to za podmienok uvedených v čl. </w:t>
            </w:r>
            <w:del w:id="257" w:author="Markovič Michal, Ing." w:date="2025-08-14T09:54:00Z" w16du:dateUtc="2025-08-14T07:54:00Z">
              <w:r w:rsidR="006C1417" w:rsidRPr="00706831" w:rsidDel="00706831">
                <w:rPr>
                  <w:rFonts w:ascii="Arial Narrow" w:hAnsi="Arial Narrow"/>
                  <w:color w:val="EE0000"/>
                  <w:sz w:val="21"/>
                  <w:szCs w:val="21"/>
                  <w:rPrChange w:id="258" w:author="Markovič Michal, Ing." w:date="2025-08-14T09:55:00Z" w16du:dateUtc="2025-08-14T07:55:00Z">
                    <w:rPr>
                      <w:rFonts w:ascii="Arial Narrow" w:hAnsi="Arial Narrow"/>
                      <w:sz w:val="21"/>
                      <w:szCs w:val="21"/>
                    </w:rPr>
                  </w:rPrChange>
                </w:rPr>
                <w:delText>3.2.5.2</w:delText>
              </w:r>
            </w:del>
            <w:ins w:id="259" w:author="Markovič Michal, Ing." w:date="2025-08-14T09:55:00Z" w16du:dateUtc="2025-08-14T07:55:00Z">
              <w:r w:rsidR="00706831" w:rsidRPr="00706831">
                <w:rPr>
                  <w:rFonts w:ascii="Arial Narrow" w:hAnsi="Arial Narrow"/>
                  <w:color w:val="EE0000"/>
                  <w:sz w:val="21"/>
                  <w:szCs w:val="21"/>
                  <w:rPrChange w:id="260" w:author="Markovič Michal, Ing." w:date="2025-08-14T09:55:00Z" w16du:dateUtc="2025-08-14T07:55:00Z">
                    <w:rPr>
                      <w:rFonts w:ascii="Arial Narrow" w:hAnsi="Arial Narrow"/>
                      <w:sz w:val="21"/>
                      <w:szCs w:val="21"/>
                    </w:rPr>
                  </w:rPrChange>
                </w:rPr>
                <w:t>3.8</w:t>
              </w:r>
            </w:ins>
            <w:r w:rsidR="006C1417" w:rsidRPr="00706831">
              <w:rPr>
                <w:rFonts w:ascii="Arial Narrow" w:hAnsi="Arial Narrow"/>
                <w:color w:val="EE0000"/>
                <w:sz w:val="21"/>
                <w:szCs w:val="21"/>
                <w:rPrChange w:id="261" w:author="Markovič Michal, Ing." w:date="2025-08-14T09:55:00Z" w16du:dateUtc="2025-08-14T07:55:00Z">
                  <w:rPr>
                    <w:rFonts w:ascii="Arial Narrow" w:hAnsi="Arial Narrow"/>
                    <w:sz w:val="21"/>
                    <w:szCs w:val="21"/>
                  </w:rPr>
                </w:rPrChange>
              </w:rPr>
              <w:t xml:space="preserve"> </w:t>
            </w:r>
            <w:r w:rsidR="006C1417" w:rsidRPr="00E229BD">
              <w:rPr>
                <w:rFonts w:ascii="Arial Narrow" w:hAnsi="Arial Narrow"/>
                <w:sz w:val="21"/>
                <w:szCs w:val="21"/>
              </w:rPr>
              <w:t>Zväzok 3 Časť 1 Súťažných podkladov</w:t>
            </w:r>
            <w:r w:rsidR="00CC5BEB" w:rsidRPr="00E229BD">
              <w:rPr>
                <w:rFonts w:ascii="Arial Narrow" w:hAnsi="Arial Narrow"/>
                <w:sz w:val="21"/>
                <w:szCs w:val="21"/>
              </w:rPr>
              <w:t xml:space="preserve"> a</w:t>
            </w:r>
            <w:r w:rsidR="00D17F3C" w:rsidRPr="00E229BD">
              <w:rPr>
                <w:rFonts w:ascii="Arial Narrow" w:hAnsi="Arial Narrow"/>
                <w:sz w:val="21"/>
                <w:szCs w:val="21"/>
              </w:rPr>
              <w:t> v súlade s</w:t>
            </w:r>
            <w:r w:rsidR="00690FD1" w:rsidRPr="00E229BD">
              <w:rPr>
                <w:rFonts w:ascii="Arial Narrow" w:hAnsi="Arial Narrow"/>
                <w:sz w:val="21"/>
                <w:szCs w:val="21"/>
              </w:rPr>
              <w:t xml:space="preserve"> tam uvedenou </w:t>
            </w:r>
            <w:r w:rsidR="00CD35BB" w:rsidRPr="00E229BD">
              <w:rPr>
                <w:rFonts w:ascii="Arial Narrow" w:hAnsi="Arial Narrow"/>
                <w:sz w:val="21"/>
                <w:szCs w:val="21"/>
              </w:rPr>
              <w:t>tabuľkou č. 1:</w:t>
            </w:r>
            <w:r w:rsidR="00F7622E" w:rsidRPr="00E229BD">
              <w:rPr>
                <w:rFonts w:ascii="Arial Narrow" w:hAnsi="Arial Narrow"/>
                <w:sz w:val="21"/>
                <w:szCs w:val="21"/>
              </w:rPr>
              <w:t xml:space="preserve"> </w:t>
            </w:r>
            <w:r w:rsidR="00F7622E" w:rsidRPr="00E229BD">
              <w:rPr>
                <w:rFonts w:ascii="Arial Narrow" w:hAnsi="Arial Narrow"/>
                <w:i/>
                <w:iCs/>
                <w:sz w:val="21"/>
                <w:szCs w:val="21"/>
              </w:rPr>
              <w:t xml:space="preserve">Prípustné hodnoty </w:t>
            </w:r>
            <w:r w:rsidR="005D6952" w:rsidRPr="00E229BD">
              <w:rPr>
                <w:rFonts w:ascii="Arial Narrow" w:hAnsi="Arial Narrow"/>
                <w:i/>
                <w:iCs/>
                <w:sz w:val="21"/>
                <w:szCs w:val="21"/>
              </w:rPr>
              <w:t>určujúcich veličín hluku vo vonkajšom prostredí</w:t>
            </w:r>
            <w:r w:rsidR="004E48D9" w:rsidRPr="00E229BD">
              <w:rPr>
                <w:rFonts w:ascii="Arial Narrow" w:hAnsi="Arial Narrow"/>
                <w:sz w:val="21"/>
                <w:szCs w:val="21"/>
              </w:rPr>
              <w:t>.</w:t>
            </w:r>
            <w:r w:rsidR="00282CC6" w:rsidRPr="00E229BD">
              <w:rPr>
                <w:rFonts w:ascii="Arial Narrow" w:hAnsi="Arial Narrow"/>
                <w:sz w:val="21"/>
                <w:szCs w:val="21"/>
              </w:rPr>
              <w:t xml:space="preserve"> </w:t>
            </w:r>
          </w:p>
          <w:p w14:paraId="48ED21DB" w14:textId="6B8E2418" w:rsidR="00C75C7F" w:rsidRPr="00E229BD" w:rsidRDefault="00755269" w:rsidP="00755269">
            <w:pPr>
              <w:pStyle w:val="ListParagraph"/>
              <w:numPr>
                <w:ilvl w:val="0"/>
                <w:numId w:val="17"/>
              </w:numPr>
              <w:spacing w:before="120" w:after="120" w:line="276" w:lineRule="auto"/>
              <w:ind w:right="141"/>
              <w:jc w:val="both"/>
              <w:rPr>
                <w:rFonts w:ascii="Arial Narrow" w:hAnsi="Arial Narrow"/>
                <w:sz w:val="21"/>
                <w:szCs w:val="21"/>
              </w:rPr>
            </w:pPr>
            <w:r w:rsidRPr="00E229BD">
              <w:rPr>
                <w:rFonts w:ascii="Arial Narrow" w:hAnsi="Arial Narrow"/>
                <w:sz w:val="21"/>
                <w:szCs w:val="21"/>
              </w:rPr>
              <w:t>Nárok na bonus</w:t>
            </w:r>
            <w:r w:rsidR="00C75C7F" w:rsidRPr="00E229BD">
              <w:rPr>
                <w:rFonts w:ascii="Arial Narrow" w:hAnsi="Arial Narrow"/>
                <w:sz w:val="21"/>
                <w:szCs w:val="21"/>
              </w:rPr>
              <w:t xml:space="preserve"> m</w:t>
            </w:r>
            <w:r w:rsidRPr="00E229BD">
              <w:rPr>
                <w:rFonts w:ascii="Arial Narrow" w:hAnsi="Arial Narrow"/>
                <w:sz w:val="21"/>
                <w:szCs w:val="21"/>
              </w:rPr>
              <w:t>ô</w:t>
            </w:r>
            <w:r w:rsidR="00C75C7F" w:rsidRPr="00E229BD">
              <w:rPr>
                <w:rFonts w:ascii="Arial Narrow" w:hAnsi="Arial Narrow"/>
                <w:sz w:val="21"/>
                <w:szCs w:val="21"/>
              </w:rPr>
              <w:t>ž</w:t>
            </w:r>
            <w:r w:rsidRPr="00E229BD">
              <w:rPr>
                <w:rFonts w:ascii="Arial Narrow" w:hAnsi="Arial Narrow"/>
                <w:sz w:val="21"/>
                <w:szCs w:val="21"/>
              </w:rPr>
              <w:t>e Zhotoviteľ voči Objednávateľovi</w:t>
            </w:r>
            <w:r w:rsidR="00C75C7F" w:rsidRPr="00E229BD">
              <w:rPr>
                <w:rFonts w:ascii="Arial Narrow" w:hAnsi="Arial Narrow"/>
                <w:sz w:val="21"/>
                <w:szCs w:val="21"/>
              </w:rPr>
              <w:t xml:space="preserve"> uplatniť iba v prípade, ak </w:t>
            </w:r>
            <w:r w:rsidR="00ED6853" w:rsidRPr="00E229BD">
              <w:rPr>
                <w:rFonts w:ascii="Arial Narrow" w:hAnsi="Arial Narrow"/>
                <w:sz w:val="21"/>
                <w:szCs w:val="21"/>
              </w:rPr>
              <w:t>príslušná Etapa</w:t>
            </w:r>
            <w:r w:rsidR="00C75C7F" w:rsidRPr="00E229BD">
              <w:rPr>
                <w:rFonts w:ascii="Arial Narrow" w:hAnsi="Arial Narrow"/>
                <w:sz w:val="21"/>
                <w:szCs w:val="21"/>
              </w:rPr>
              <w:t xml:space="preserve"> bude dokončen</w:t>
            </w:r>
            <w:r w:rsidR="00ED6853" w:rsidRPr="00E229BD">
              <w:rPr>
                <w:rFonts w:ascii="Arial Narrow" w:hAnsi="Arial Narrow"/>
                <w:sz w:val="21"/>
                <w:szCs w:val="21"/>
              </w:rPr>
              <w:t>á</w:t>
            </w:r>
            <w:r w:rsidR="00C75C7F" w:rsidRPr="00E229BD">
              <w:rPr>
                <w:rFonts w:ascii="Arial Narrow" w:hAnsi="Arial Narrow"/>
                <w:sz w:val="21"/>
                <w:szCs w:val="21"/>
              </w:rPr>
              <w:t xml:space="preserve"> v súlade so Zmluvou.</w:t>
            </w:r>
            <w:r w:rsidR="00B825CF" w:rsidRPr="00E229BD">
              <w:rPr>
                <w:rFonts w:ascii="Arial Narrow" w:hAnsi="Arial Narrow"/>
                <w:sz w:val="21"/>
                <w:szCs w:val="21"/>
              </w:rPr>
              <w:t xml:space="preserve"> </w:t>
            </w:r>
          </w:p>
          <w:p w14:paraId="0CE514C9" w14:textId="1BF6372A" w:rsidR="0021004B" w:rsidRPr="00E229BD" w:rsidRDefault="0021004B" w:rsidP="004D1295">
            <w:pPr>
              <w:pStyle w:val="ListParagraph"/>
              <w:numPr>
                <w:ilvl w:val="0"/>
                <w:numId w:val="17"/>
              </w:numPr>
              <w:spacing w:before="120" w:after="120" w:line="276" w:lineRule="auto"/>
              <w:ind w:right="141"/>
              <w:jc w:val="both"/>
              <w:rPr>
                <w:rFonts w:ascii="Arial Narrow" w:hAnsi="Arial Narrow"/>
                <w:sz w:val="21"/>
                <w:szCs w:val="21"/>
              </w:rPr>
            </w:pPr>
            <w:r w:rsidRPr="00E229BD">
              <w:rPr>
                <w:rFonts w:ascii="Arial Narrow" w:hAnsi="Arial Narrow"/>
                <w:sz w:val="21"/>
                <w:szCs w:val="21"/>
              </w:rPr>
              <w:t>Celkový bonus</w:t>
            </w:r>
            <w:r w:rsidR="00EC35AB" w:rsidRPr="00E229BD">
              <w:rPr>
                <w:rFonts w:ascii="Arial Narrow" w:hAnsi="Arial Narrow"/>
                <w:sz w:val="21"/>
                <w:szCs w:val="21"/>
              </w:rPr>
              <w:t xml:space="preserve"> </w:t>
            </w:r>
            <w:r w:rsidR="00515229" w:rsidRPr="00E229BD">
              <w:rPr>
                <w:rFonts w:ascii="Arial Narrow" w:hAnsi="Arial Narrow"/>
                <w:sz w:val="21"/>
                <w:szCs w:val="21"/>
              </w:rPr>
              <w:t>za</w:t>
            </w:r>
            <w:r w:rsidR="007E4C9F" w:rsidRPr="00E229BD">
              <w:rPr>
                <w:rFonts w:ascii="Arial Narrow" w:hAnsi="Arial Narrow"/>
                <w:sz w:val="21"/>
                <w:szCs w:val="21"/>
              </w:rPr>
              <w:t xml:space="preserve"> </w:t>
            </w:r>
            <w:r w:rsidR="00515229" w:rsidRPr="00E229BD">
              <w:rPr>
                <w:rFonts w:ascii="Arial Narrow" w:hAnsi="Arial Narrow"/>
                <w:sz w:val="21"/>
                <w:szCs w:val="21"/>
              </w:rPr>
              <w:t xml:space="preserve">každú Etapu </w:t>
            </w:r>
            <w:r w:rsidRPr="00E229BD">
              <w:rPr>
                <w:rFonts w:ascii="Arial Narrow" w:hAnsi="Arial Narrow"/>
                <w:sz w:val="21"/>
                <w:szCs w:val="21"/>
              </w:rPr>
              <w:t>bude uhradený v jednej platbe</w:t>
            </w:r>
            <w:r w:rsidR="00627CE1" w:rsidRPr="00E229BD">
              <w:rPr>
                <w:rFonts w:ascii="Arial Narrow" w:hAnsi="Arial Narrow"/>
                <w:sz w:val="21"/>
                <w:szCs w:val="21"/>
              </w:rPr>
              <w:t>, za každú Etapu osobitne,</w:t>
            </w:r>
            <w:r w:rsidRPr="00E229BD">
              <w:rPr>
                <w:rFonts w:ascii="Arial Narrow" w:hAnsi="Arial Narrow"/>
                <w:sz w:val="21"/>
                <w:szCs w:val="21"/>
              </w:rPr>
              <w:t xml:space="preserve"> a bude zahrnutý do Vyúčtovania a žiadosti o Priebežného platobného potvrdenia podľa podčlánku 14.3 (f) Zmluvy v mesiaci nasledujúcom</w:t>
            </w:r>
            <w:r w:rsidR="00A12AF0" w:rsidRPr="00E229BD">
              <w:rPr>
                <w:rFonts w:ascii="Arial Narrow" w:hAnsi="Arial Narrow"/>
                <w:sz w:val="21"/>
                <w:szCs w:val="21"/>
              </w:rPr>
              <w:t xml:space="preserve"> po</w:t>
            </w:r>
            <w:r w:rsidR="006C0DAB" w:rsidRPr="00E229BD">
              <w:rPr>
                <w:rFonts w:ascii="Arial Narrow" w:hAnsi="Arial Narrow"/>
                <w:sz w:val="21"/>
                <w:szCs w:val="21"/>
              </w:rPr>
              <w:t xml:space="preserve"> splnení</w:t>
            </w:r>
            <w:r w:rsidR="00F315A5" w:rsidRPr="00E229BD">
              <w:rPr>
                <w:rFonts w:ascii="Arial Narrow" w:hAnsi="Arial Narrow"/>
                <w:sz w:val="21"/>
                <w:szCs w:val="21"/>
              </w:rPr>
              <w:t xml:space="preserve"> všetkých uvedených podmienok</w:t>
            </w:r>
            <w:r w:rsidR="00515229" w:rsidRPr="00E229BD">
              <w:rPr>
                <w:rFonts w:ascii="Arial Narrow" w:hAnsi="Arial Narrow"/>
                <w:sz w:val="21"/>
                <w:szCs w:val="21"/>
              </w:rPr>
              <w:t xml:space="preserve"> pre príslušnú Etapu</w:t>
            </w:r>
            <w:r w:rsidR="00F315A5" w:rsidRPr="00E229BD">
              <w:rPr>
                <w:rFonts w:ascii="Arial Narrow" w:hAnsi="Arial Narrow"/>
                <w:sz w:val="21"/>
                <w:szCs w:val="21"/>
              </w:rPr>
              <w:t>, nie skôr</w:t>
            </w:r>
            <w:r w:rsidR="009659AE" w:rsidRPr="00E229BD">
              <w:rPr>
                <w:rFonts w:ascii="Arial Narrow" w:hAnsi="Arial Narrow"/>
                <w:sz w:val="21"/>
                <w:szCs w:val="21"/>
              </w:rPr>
              <w:t xml:space="preserve"> ako po </w:t>
            </w:r>
            <w:r w:rsidR="00A12AF0" w:rsidRPr="00E229BD">
              <w:rPr>
                <w:rFonts w:ascii="Arial Narrow" w:hAnsi="Arial Narrow"/>
                <w:sz w:val="21"/>
                <w:szCs w:val="21"/>
              </w:rPr>
              <w:t>podpise Preberacieho protokolu podľa podčlánku 10.</w:t>
            </w:r>
            <w:r w:rsidR="00515229" w:rsidRPr="00E229BD">
              <w:rPr>
                <w:rFonts w:ascii="Arial Narrow" w:hAnsi="Arial Narrow"/>
                <w:sz w:val="21"/>
                <w:szCs w:val="21"/>
              </w:rPr>
              <w:t>2</w:t>
            </w:r>
            <w:r w:rsidR="00A12AF0" w:rsidRPr="00E229BD">
              <w:rPr>
                <w:rFonts w:ascii="Arial Narrow" w:hAnsi="Arial Narrow"/>
                <w:sz w:val="21"/>
                <w:szCs w:val="21"/>
              </w:rPr>
              <w:t xml:space="preserve"> Zmluvy</w:t>
            </w:r>
            <w:r w:rsidR="00AA1ACA" w:rsidRPr="00E229BD">
              <w:rPr>
                <w:rFonts w:ascii="Arial Narrow" w:hAnsi="Arial Narrow"/>
                <w:sz w:val="21"/>
                <w:szCs w:val="21"/>
              </w:rPr>
              <w:t xml:space="preserve"> pre Etapu 1 a nie skôr ako po podpise Preberacieho protokolu podľa podčlánku 10.2 Zmluvy pre Etapu 2</w:t>
            </w:r>
            <w:r w:rsidR="00A12AF0" w:rsidRPr="00E229BD">
              <w:rPr>
                <w:rFonts w:ascii="Arial Narrow" w:hAnsi="Arial Narrow"/>
                <w:sz w:val="21"/>
                <w:szCs w:val="21"/>
              </w:rPr>
              <w:t>.</w:t>
            </w:r>
          </w:p>
          <w:p w14:paraId="130E74E1" w14:textId="0521E3E4" w:rsidR="006E4A03" w:rsidRPr="00E229BD" w:rsidRDefault="00B077D3" w:rsidP="007266DA">
            <w:pPr>
              <w:spacing w:before="120" w:after="120" w:line="276" w:lineRule="auto"/>
              <w:ind w:right="141"/>
              <w:jc w:val="both"/>
              <w:rPr>
                <w:rFonts w:ascii="Arial Narrow" w:hAnsi="Arial Narrow"/>
                <w:sz w:val="21"/>
                <w:szCs w:val="21"/>
              </w:rPr>
            </w:pPr>
            <w:r w:rsidRPr="00E229BD">
              <w:rPr>
                <w:rFonts w:ascii="Arial Narrow" w:hAnsi="Arial Narrow"/>
                <w:sz w:val="21"/>
                <w:szCs w:val="21"/>
              </w:rPr>
              <w:t>Tento bonus predstavuje podmienený zmluvný nárok a jeho priznanie nepredstavuje Zmenu podľa podčlánku 13 Zmluvy ani nárok podľa podčlánku 20.1 Zmluvy.</w:t>
            </w:r>
          </w:p>
          <w:p w14:paraId="32F9EDB3" w14:textId="77777777" w:rsidR="00256380" w:rsidRPr="00E229BD" w:rsidRDefault="00256380" w:rsidP="004D1295">
            <w:pPr>
              <w:spacing w:before="120" w:after="120" w:line="276" w:lineRule="auto"/>
              <w:ind w:right="141"/>
              <w:jc w:val="both"/>
              <w:rPr>
                <w:rFonts w:ascii="Arial Narrow" w:hAnsi="Arial Narrow"/>
                <w:sz w:val="21"/>
                <w:szCs w:val="21"/>
              </w:rPr>
            </w:pPr>
          </w:p>
        </w:tc>
      </w:tr>
      <w:tr w:rsidR="00BA355D" w:rsidRPr="00BA355D" w14:paraId="4AC22620" w14:textId="77777777">
        <w:tc>
          <w:tcPr>
            <w:tcW w:w="1870" w:type="dxa"/>
          </w:tcPr>
          <w:p w14:paraId="3F56CB8F" w14:textId="77777777" w:rsidR="00A50A8B" w:rsidRPr="00BA355D" w:rsidRDefault="00A50A8B">
            <w:pPr>
              <w:spacing w:before="120" w:after="120" w:line="276" w:lineRule="auto"/>
              <w:ind w:right="141"/>
              <w:rPr>
                <w:rFonts w:ascii="Arial Narrow" w:hAnsi="Arial Narrow"/>
                <w:sz w:val="21"/>
                <w:szCs w:val="21"/>
              </w:rPr>
            </w:pPr>
            <w:r w:rsidRPr="00BA355D">
              <w:rPr>
                <w:rFonts w:ascii="Arial Narrow" w:hAnsi="Arial Narrow"/>
                <w:sz w:val="21"/>
                <w:szCs w:val="21"/>
              </w:rPr>
              <w:t>13.3</w:t>
            </w:r>
          </w:p>
          <w:p w14:paraId="7FCBF075" w14:textId="77777777" w:rsidR="00A50A8B" w:rsidRPr="00BA355D" w:rsidRDefault="00A50A8B">
            <w:pPr>
              <w:spacing w:before="120" w:after="120" w:line="276" w:lineRule="auto"/>
              <w:ind w:right="141"/>
              <w:rPr>
                <w:rFonts w:ascii="Arial Narrow" w:hAnsi="Arial Narrow"/>
                <w:sz w:val="21"/>
                <w:szCs w:val="21"/>
              </w:rPr>
            </w:pPr>
            <w:r w:rsidRPr="00BA355D">
              <w:rPr>
                <w:rFonts w:ascii="Arial Narrow" w:hAnsi="Arial Narrow"/>
                <w:sz w:val="21"/>
                <w:szCs w:val="21"/>
              </w:rPr>
              <w:t>Postup pri Zmenách</w:t>
            </w:r>
          </w:p>
        </w:tc>
        <w:tc>
          <w:tcPr>
            <w:tcW w:w="7670" w:type="dxa"/>
          </w:tcPr>
          <w:p w14:paraId="4DD4AB98" w14:textId="77777777" w:rsidR="00A50A8B" w:rsidRPr="00E229BD" w:rsidRDefault="00A50A8B">
            <w:pPr>
              <w:pStyle w:val="Footer"/>
              <w:spacing w:before="120" w:after="120" w:line="276" w:lineRule="auto"/>
              <w:ind w:right="141"/>
              <w:jc w:val="both"/>
              <w:rPr>
                <w:rFonts w:ascii="Arial Narrow" w:hAnsi="Arial Narrow"/>
                <w:sz w:val="21"/>
                <w:szCs w:val="21"/>
              </w:rPr>
            </w:pPr>
            <w:r w:rsidRPr="00E229BD">
              <w:rPr>
                <w:rFonts w:ascii="Arial Narrow" w:hAnsi="Arial Narrow"/>
                <w:sz w:val="21"/>
                <w:szCs w:val="21"/>
              </w:rPr>
              <w:t>Text podčlánku 13.3 Postup pri Zmenách sa zrušuje a v celom rozsahu nahrádza nasledovným textom:</w:t>
            </w:r>
          </w:p>
          <w:p w14:paraId="72C7C00E" w14:textId="40016595" w:rsidR="00A50A8B" w:rsidRPr="00E229BD" w:rsidRDefault="00A50A8B">
            <w:pPr>
              <w:pStyle w:val="Footer"/>
              <w:spacing w:before="120" w:after="120" w:line="276" w:lineRule="auto"/>
              <w:ind w:right="141"/>
              <w:jc w:val="both"/>
              <w:rPr>
                <w:rFonts w:ascii="Arial Narrow" w:hAnsi="Arial Narrow"/>
                <w:sz w:val="21"/>
                <w:szCs w:val="21"/>
              </w:rPr>
            </w:pPr>
            <w:r w:rsidRPr="00E229BD">
              <w:rPr>
                <w:rFonts w:ascii="Arial Narrow" w:hAnsi="Arial Narrow"/>
                <w:sz w:val="21"/>
                <w:szCs w:val="21"/>
              </w:rPr>
              <w:t xml:space="preserve">Keď Stavebný dozor, pred vydaním pokynu ku Zmene, požiada o ponuku bude na to Zhotoviteľ reagovať v písomnej forme a v elektronickej forme podľa </w:t>
            </w:r>
            <w:r w:rsidR="005422FF" w:rsidRPr="00E229BD">
              <w:rPr>
                <w:rFonts w:ascii="Arial Narrow" w:hAnsi="Arial Narrow"/>
                <w:sz w:val="21"/>
                <w:szCs w:val="21"/>
              </w:rPr>
              <w:t>P</w:t>
            </w:r>
            <w:r w:rsidRPr="00E229BD">
              <w:rPr>
                <w:rFonts w:ascii="Arial Narrow" w:hAnsi="Arial Narrow"/>
                <w:sz w:val="21"/>
                <w:szCs w:val="21"/>
              </w:rPr>
              <w:t>ožiadaviek Objednávateľa a Stavebného dozoru čo najskôr ako je to možné buď udaním dôvodu prečo nemôže vyhovieť (ak ide o tento prípad) alebo predložením:</w:t>
            </w:r>
          </w:p>
          <w:p w14:paraId="741FD11E" w14:textId="77777777" w:rsidR="00A50A8B" w:rsidRPr="00E229BD" w:rsidRDefault="00A50A8B">
            <w:pPr>
              <w:pStyle w:val="Footer"/>
              <w:spacing w:before="120" w:after="120" w:line="276" w:lineRule="auto"/>
              <w:ind w:right="141"/>
              <w:jc w:val="both"/>
              <w:rPr>
                <w:rFonts w:ascii="Arial Narrow" w:hAnsi="Arial Narrow"/>
                <w:sz w:val="21"/>
                <w:szCs w:val="21"/>
              </w:rPr>
            </w:pPr>
            <w:r w:rsidRPr="00E229BD">
              <w:rPr>
                <w:rFonts w:ascii="Arial Narrow" w:hAnsi="Arial Narrow"/>
                <w:sz w:val="21"/>
                <w:szCs w:val="21"/>
              </w:rPr>
              <w:t>a)</w:t>
            </w:r>
            <w:r w:rsidRPr="00E229BD">
              <w:rPr>
                <w:rFonts w:ascii="Arial Narrow" w:hAnsi="Arial Narrow"/>
                <w:sz w:val="21"/>
                <w:szCs w:val="21"/>
              </w:rPr>
              <w:tab/>
              <w:t>popisu navrhovaných prác, ktoré sú predmetom Zmeny, ktoré je treba vykonať a Harmonogram ich uskutočnenia,</w:t>
            </w:r>
          </w:p>
          <w:p w14:paraId="03A66BCE" w14:textId="77777777" w:rsidR="00A50A8B" w:rsidRPr="00E229BD" w:rsidRDefault="00A50A8B">
            <w:pPr>
              <w:pStyle w:val="Footer"/>
              <w:spacing w:before="120" w:after="120" w:line="276" w:lineRule="auto"/>
              <w:ind w:right="141"/>
              <w:jc w:val="both"/>
              <w:rPr>
                <w:rFonts w:ascii="Arial Narrow" w:hAnsi="Arial Narrow"/>
                <w:sz w:val="21"/>
                <w:szCs w:val="21"/>
              </w:rPr>
            </w:pPr>
            <w:r w:rsidRPr="00E229BD">
              <w:rPr>
                <w:rFonts w:ascii="Arial Narrow" w:hAnsi="Arial Narrow"/>
                <w:sz w:val="21"/>
                <w:szCs w:val="21"/>
              </w:rPr>
              <w:t>b)</w:t>
            </w:r>
            <w:r w:rsidRPr="00E229BD">
              <w:rPr>
                <w:rFonts w:ascii="Arial Narrow" w:hAnsi="Arial Narrow"/>
                <w:sz w:val="21"/>
                <w:szCs w:val="21"/>
              </w:rPr>
              <w:tab/>
              <w:t>návrh Zhotoviteľa pre všetky potrebné úpravy Harmonogramu prác podľa podčlánku 8.3 (Harmonogram prác), Lehoty výstavby a Míľnikov (ak sú dotknuté) v dôsledku realizácie navrhovaných prác, ktoré sú predmetom Zmeny a</w:t>
            </w:r>
          </w:p>
          <w:p w14:paraId="228273B6" w14:textId="578CA005" w:rsidR="00A50A8B" w:rsidRPr="00E229BD" w:rsidRDefault="00A50A8B">
            <w:pPr>
              <w:pStyle w:val="Footer"/>
              <w:spacing w:before="120" w:after="120" w:line="276" w:lineRule="auto"/>
              <w:ind w:right="141"/>
              <w:jc w:val="both"/>
              <w:rPr>
                <w:rFonts w:ascii="Arial Narrow" w:hAnsi="Arial Narrow"/>
                <w:sz w:val="21"/>
                <w:szCs w:val="21"/>
              </w:rPr>
            </w:pPr>
            <w:r w:rsidRPr="00E229BD">
              <w:rPr>
                <w:rFonts w:ascii="Arial Narrow" w:hAnsi="Arial Narrow"/>
                <w:sz w:val="21"/>
                <w:szCs w:val="21"/>
              </w:rPr>
              <w:t>c)</w:t>
            </w:r>
            <w:r w:rsidRPr="00E229BD">
              <w:tab/>
            </w:r>
            <w:r w:rsidRPr="00E229BD">
              <w:rPr>
                <w:rFonts w:ascii="Arial Narrow" w:hAnsi="Arial Narrow"/>
                <w:sz w:val="21"/>
                <w:szCs w:val="21"/>
              </w:rPr>
              <w:t xml:space="preserve">návrh Zhotoviteľa na úpravu Zmluvnej ceny v súlade so </w:t>
            </w:r>
            <w:r w:rsidR="00A7129B" w:rsidRPr="00E229BD">
              <w:rPr>
                <w:rFonts w:ascii="Arial Narrow" w:hAnsi="Arial Narrow"/>
                <w:sz w:val="21"/>
                <w:szCs w:val="21"/>
              </w:rPr>
              <w:t>Z</w:t>
            </w:r>
            <w:r w:rsidRPr="00E229BD">
              <w:rPr>
                <w:rFonts w:ascii="Arial Narrow" w:hAnsi="Arial Narrow"/>
                <w:sz w:val="21"/>
                <w:szCs w:val="21"/>
              </w:rPr>
              <w:t>väzkom 4, Preambula, bod 4 “Postup pri naviac, nových a menej prácach”</w:t>
            </w:r>
            <w:r w:rsidR="00A7129B" w:rsidRPr="00E229BD">
              <w:rPr>
                <w:rFonts w:ascii="Arial Narrow" w:hAnsi="Arial Narrow"/>
                <w:sz w:val="21"/>
                <w:szCs w:val="21"/>
              </w:rPr>
              <w:t xml:space="preserve"> Súťažných podkladov</w:t>
            </w:r>
            <w:r w:rsidRPr="00E229BD">
              <w:rPr>
                <w:rFonts w:ascii="Arial Narrow" w:hAnsi="Arial Narrow"/>
                <w:sz w:val="21"/>
                <w:szCs w:val="21"/>
              </w:rPr>
              <w:t>.</w:t>
            </w:r>
          </w:p>
          <w:p w14:paraId="019DD79A" w14:textId="77777777" w:rsidR="00A50A8B" w:rsidRPr="00E229BD" w:rsidRDefault="00A50A8B">
            <w:pPr>
              <w:pStyle w:val="Footer"/>
              <w:spacing w:before="120" w:after="120" w:line="276" w:lineRule="auto"/>
              <w:ind w:right="141"/>
              <w:jc w:val="both"/>
              <w:rPr>
                <w:rFonts w:ascii="Arial Narrow" w:hAnsi="Arial Narrow"/>
                <w:sz w:val="21"/>
                <w:szCs w:val="21"/>
              </w:rPr>
            </w:pPr>
            <w:r w:rsidRPr="00E229BD">
              <w:rPr>
                <w:rFonts w:ascii="Arial Narrow" w:hAnsi="Arial Narrow"/>
                <w:sz w:val="21"/>
                <w:szCs w:val="21"/>
              </w:rPr>
              <w:t>Zhotoviteľ je oprávnený použiť pri ocenení ceny Zmeny aj Formulár hodinových zúčtovacích sadzieb podľa podčlánku 13.6 Zmluvy, alebo postup podľa podčlánku 13.5 Zmluvy (Predbežné sumy).</w:t>
            </w:r>
          </w:p>
          <w:p w14:paraId="1F64D131" w14:textId="77777777" w:rsidR="00A50A8B" w:rsidRPr="00E229BD" w:rsidRDefault="00A50A8B">
            <w:pPr>
              <w:pStyle w:val="Footer"/>
              <w:spacing w:before="120" w:after="120" w:line="276" w:lineRule="auto"/>
              <w:ind w:right="141"/>
              <w:jc w:val="both"/>
              <w:rPr>
                <w:rFonts w:ascii="Arial Narrow" w:hAnsi="Arial Narrow"/>
                <w:sz w:val="21"/>
                <w:szCs w:val="21"/>
              </w:rPr>
            </w:pPr>
            <w:r w:rsidRPr="00E229BD">
              <w:rPr>
                <w:rFonts w:ascii="Arial Narrow" w:hAnsi="Arial Narrow"/>
                <w:sz w:val="21"/>
                <w:szCs w:val="21"/>
              </w:rPr>
              <w:t xml:space="preserve">Zmluvné strany sa dohodli, že Stavebný dozor rozhodne o cene Zmeny podľa podčlánku 3.5 Zmluvy s tým, že bude aplikovať pravidlo, ktoré existuje v červenej knihe FIDIC, vydanie 1999, v podčlánku 12.3, na základe ktorého sa pri ocenení ceny Zmeny bude vychádzať z oceneného celkového výkazu výmer, </w:t>
            </w:r>
          </w:p>
          <w:p w14:paraId="79B9F8A6" w14:textId="77777777" w:rsidR="00A50A8B" w:rsidRPr="00E229BD" w:rsidRDefault="00A50A8B">
            <w:pPr>
              <w:pStyle w:val="Footer"/>
              <w:spacing w:before="120" w:after="120" w:line="276" w:lineRule="auto"/>
              <w:ind w:right="141"/>
              <w:jc w:val="both"/>
              <w:rPr>
                <w:rFonts w:ascii="Arial Narrow" w:hAnsi="Arial Narrow"/>
                <w:sz w:val="21"/>
                <w:szCs w:val="21"/>
              </w:rPr>
            </w:pPr>
            <w:r w:rsidRPr="00E229BD">
              <w:rPr>
                <w:rFonts w:ascii="Arial Narrow" w:hAnsi="Arial Narrow"/>
                <w:sz w:val="21"/>
                <w:szCs w:val="21"/>
              </w:rPr>
              <w:t xml:space="preserve">- najprv z identických položiek oceneného celkového výkazu výmer, </w:t>
            </w:r>
          </w:p>
          <w:p w14:paraId="6E84F851" w14:textId="77777777" w:rsidR="00A50A8B" w:rsidRPr="00E229BD" w:rsidRDefault="00A50A8B">
            <w:pPr>
              <w:pStyle w:val="Footer"/>
              <w:spacing w:before="120" w:after="120" w:line="276" w:lineRule="auto"/>
              <w:ind w:right="141"/>
              <w:jc w:val="both"/>
              <w:rPr>
                <w:rFonts w:ascii="Arial Narrow" w:hAnsi="Arial Narrow"/>
                <w:sz w:val="21"/>
                <w:szCs w:val="21"/>
              </w:rPr>
            </w:pPr>
            <w:r w:rsidRPr="00E229BD">
              <w:rPr>
                <w:rFonts w:ascii="Arial Narrow" w:hAnsi="Arial Narrow"/>
                <w:sz w:val="21"/>
                <w:szCs w:val="21"/>
              </w:rPr>
              <w:t>-</w:t>
            </w:r>
            <w:r w:rsidRPr="00E229BD">
              <w:rPr>
                <w:rFonts w:ascii="Arial Narrow" w:hAnsi="Arial Narrow"/>
                <w:sz w:val="21"/>
                <w:szCs w:val="21"/>
              </w:rPr>
              <w:tab/>
              <w:t xml:space="preserve"> následne z položiek obdobných uvedených v ocenenom celkovom výkaze výmer, pričom je možné použiť iba časť položky z rozboru cien a nakoniec</w:t>
            </w:r>
          </w:p>
          <w:p w14:paraId="7E373555" w14:textId="77777777" w:rsidR="00A50A8B" w:rsidRPr="00E229BD" w:rsidRDefault="00A50A8B">
            <w:pPr>
              <w:pStyle w:val="Footer"/>
              <w:spacing w:before="120" w:after="120" w:line="276" w:lineRule="auto"/>
              <w:ind w:right="141"/>
              <w:jc w:val="both"/>
              <w:rPr>
                <w:rFonts w:ascii="Arial Narrow" w:hAnsi="Arial Narrow"/>
                <w:sz w:val="21"/>
                <w:szCs w:val="21"/>
              </w:rPr>
            </w:pPr>
            <w:r w:rsidRPr="00E229BD">
              <w:rPr>
                <w:rFonts w:ascii="Arial Narrow" w:hAnsi="Arial Narrow"/>
                <w:sz w:val="21"/>
                <w:szCs w:val="21"/>
              </w:rPr>
              <w:t>-</w:t>
            </w:r>
            <w:r w:rsidRPr="00E229BD">
              <w:rPr>
                <w:rFonts w:ascii="Arial Narrow" w:hAnsi="Arial Narrow"/>
                <w:sz w:val="21"/>
                <w:szCs w:val="21"/>
              </w:rPr>
              <w:tab/>
              <w:t xml:space="preserve"> ak nie sú identické položky, alebo obdobné položky v ocenenom celkovom výkaze výmer, ktoré možno s úpravou alebo vybratím časti použiť, použijú sa nové položky, ktoré navrhne Zhotoviteľ a zdôvodní.                                                        </w:t>
            </w:r>
          </w:p>
          <w:p w14:paraId="2705EC1A" w14:textId="77777777" w:rsidR="00A50A8B" w:rsidRPr="00E229BD" w:rsidRDefault="00A50A8B">
            <w:pPr>
              <w:pStyle w:val="Footer"/>
              <w:spacing w:before="120" w:after="120" w:line="276" w:lineRule="auto"/>
              <w:ind w:right="141"/>
              <w:jc w:val="both"/>
              <w:rPr>
                <w:rFonts w:ascii="Arial Narrow" w:hAnsi="Arial Narrow"/>
                <w:sz w:val="21"/>
                <w:szCs w:val="21"/>
              </w:rPr>
            </w:pPr>
            <w:r w:rsidRPr="00E229BD">
              <w:rPr>
                <w:rFonts w:ascii="Arial Narrow" w:hAnsi="Arial Narrow"/>
                <w:sz w:val="21"/>
                <w:szCs w:val="21"/>
              </w:rPr>
              <w:t>Zmeny rozsahu vykonávania Diela z dôvodu vykonávania Diela na základe schválených vzoriek materiálov, zariadení a vybavenia vyplývajúce z rozdielnej miery podrobnosti DRS sa nepovažujú za vykonanie „naviac prác“ a nemajú vplyv na cenu za dielo a schválený harmonogram.</w:t>
            </w:r>
          </w:p>
          <w:p w14:paraId="293F5C6A" w14:textId="77777777" w:rsidR="00A50A8B" w:rsidRPr="00E229BD" w:rsidRDefault="00A50A8B">
            <w:pPr>
              <w:pStyle w:val="Footer"/>
              <w:spacing w:before="120" w:after="120" w:line="276" w:lineRule="auto"/>
              <w:ind w:right="141"/>
              <w:jc w:val="both"/>
              <w:rPr>
                <w:rFonts w:ascii="Arial Narrow" w:hAnsi="Arial Narrow"/>
                <w:sz w:val="21"/>
                <w:szCs w:val="21"/>
              </w:rPr>
            </w:pPr>
            <w:r w:rsidRPr="00E229BD">
              <w:rPr>
                <w:rFonts w:ascii="Arial Narrow" w:hAnsi="Arial Narrow"/>
                <w:sz w:val="21"/>
                <w:szCs w:val="21"/>
              </w:rPr>
              <w:t>Ako podklad pre tvorbu nových cien Zhotoviteľ predloží databázu oceňovacích podkladov spracovanú k Základnému dátumu stavby.</w:t>
            </w:r>
          </w:p>
          <w:p w14:paraId="7EC92678" w14:textId="77777777" w:rsidR="00A50A8B" w:rsidRPr="00E229BD" w:rsidRDefault="00A50A8B">
            <w:pPr>
              <w:pStyle w:val="Footer"/>
              <w:spacing w:before="120" w:after="120" w:line="276" w:lineRule="auto"/>
              <w:ind w:right="141"/>
              <w:jc w:val="both"/>
              <w:rPr>
                <w:rFonts w:ascii="Arial Narrow" w:hAnsi="Arial Narrow"/>
                <w:sz w:val="21"/>
                <w:szCs w:val="21"/>
              </w:rPr>
            </w:pPr>
            <w:r w:rsidRPr="00E229BD">
              <w:rPr>
                <w:rFonts w:ascii="Arial Narrow" w:hAnsi="Arial Narrow"/>
                <w:sz w:val="21"/>
                <w:szCs w:val="21"/>
              </w:rPr>
              <w:t>Stavebné práce, ktoré sa nebudú realizovať na objekte budú kalkulované v zmysle tohto podčlánku. Tieto náklady odsúhlasené Stavebným dozorom budú odrátané z Formuláru platieb.</w:t>
            </w:r>
          </w:p>
          <w:p w14:paraId="05D5D33E" w14:textId="77777777" w:rsidR="00A50A8B" w:rsidRPr="00E229BD" w:rsidRDefault="00A50A8B">
            <w:pPr>
              <w:pStyle w:val="Footer"/>
              <w:spacing w:before="120" w:after="120" w:line="276" w:lineRule="auto"/>
              <w:ind w:right="141"/>
              <w:jc w:val="both"/>
              <w:rPr>
                <w:rFonts w:ascii="Arial Narrow" w:hAnsi="Arial Narrow"/>
                <w:sz w:val="21"/>
                <w:szCs w:val="21"/>
              </w:rPr>
            </w:pPr>
            <w:r w:rsidRPr="00E229BD">
              <w:rPr>
                <w:rFonts w:ascii="Arial Narrow" w:hAnsi="Arial Narrow"/>
                <w:sz w:val="21"/>
                <w:szCs w:val="21"/>
              </w:rPr>
              <w:t>V prípade predĺženia Lehoty výstavby budú Zhotoviteľovi na prevádzku zariadenia staveniska priznané iba priame náklady súvisiace s touto položkou (nájomné priestorov, elektrina, voda, plyn, komunálny odpad, atď.) bez réžie a zisku.</w:t>
            </w:r>
          </w:p>
          <w:p w14:paraId="7715988F" w14:textId="77777777" w:rsidR="00A50A8B" w:rsidRPr="00E229BD" w:rsidRDefault="00A50A8B">
            <w:pPr>
              <w:pStyle w:val="Footer"/>
              <w:spacing w:before="120" w:after="120" w:line="276" w:lineRule="auto"/>
              <w:ind w:right="141"/>
              <w:jc w:val="both"/>
              <w:rPr>
                <w:rFonts w:ascii="Arial Narrow" w:hAnsi="Arial Narrow"/>
                <w:sz w:val="21"/>
                <w:szCs w:val="21"/>
              </w:rPr>
            </w:pPr>
            <w:r w:rsidRPr="00E229BD">
              <w:rPr>
                <w:rFonts w:ascii="Arial Narrow" w:hAnsi="Arial Narrow"/>
                <w:sz w:val="21"/>
                <w:szCs w:val="21"/>
              </w:rPr>
              <w:t xml:space="preserve">V prípade predĺženia Lehoty výstavby budú Zhotoviteľovi priznané náklady spojené s vedením a riadením stavebných prác, ktoré musí mať Zhotoviteľ zahrnuté v nepriamych nákladoch vo svojej ponuke (správna, výrobná réžia) a zisk. Tento bod sa neuplatní v prípade kalkulovania stavebných prác podľa vyššie uvedených bodov tohto článku. Zhotoviteľ je povinný spracovať a predložiť na požiadanie Objednávateľa aj kalkulácie jednotkových cien vybraných prác z Ponuky. </w:t>
            </w:r>
          </w:p>
          <w:p w14:paraId="128A9825" w14:textId="77777777" w:rsidR="00A50A8B" w:rsidRPr="00E229BD" w:rsidRDefault="00A50A8B">
            <w:pPr>
              <w:pStyle w:val="Footer"/>
              <w:spacing w:before="120" w:after="120" w:line="276" w:lineRule="auto"/>
              <w:ind w:right="141"/>
              <w:jc w:val="both"/>
              <w:rPr>
                <w:rFonts w:ascii="Arial Narrow" w:hAnsi="Arial Narrow"/>
                <w:sz w:val="21"/>
                <w:szCs w:val="21"/>
              </w:rPr>
            </w:pPr>
            <w:r w:rsidRPr="00E229BD">
              <w:rPr>
                <w:rFonts w:ascii="Arial Narrow" w:hAnsi="Arial Narrow"/>
                <w:sz w:val="21"/>
                <w:szCs w:val="21"/>
              </w:rPr>
              <w:t>V prípade pokynu na Zmenu vydaného z dôvodu chýb, vád a omylov Dokumentácie Zhotoviteľa následného projektového riešenia Zhotoviteľa, nevzniká Zhotoviteľovi nárok na Platby a a/lebo predĺženie Lehoty výstavby v súlade s ostatnými ustanoveniami Zmluvy a Stavebný dozor vydá pokyn na Zmenu bez úpravy Zmluvnej ceny a Formuláru platieb</w:t>
            </w:r>
          </w:p>
          <w:p w14:paraId="69FB7006" w14:textId="10A2CFE9" w:rsidR="00A50A8B" w:rsidRPr="00E229BD" w:rsidRDefault="00A50A8B">
            <w:pPr>
              <w:pStyle w:val="Footer"/>
              <w:spacing w:before="120" w:after="120" w:line="276" w:lineRule="auto"/>
              <w:ind w:right="141"/>
              <w:jc w:val="both"/>
              <w:rPr>
                <w:rFonts w:ascii="Arial Narrow" w:hAnsi="Arial Narrow"/>
                <w:sz w:val="21"/>
                <w:szCs w:val="21"/>
              </w:rPr>
            </w:pPr>
            <w:r w:rsidRPr="00E229BD">
              <w:rPr>
                <w:rFonts w:ascii="Arial Narrow" w:hAnsi="Arial Narrow"/>
                <w:sz w:val="21"/>
                <w:szCs w:val="21"/>
              </w:rPr>
              <w:t>Stavebný dozor, čo najskôr ako je to možné, po obdržaní takéhoto návrhu odpovie schválením, neschválením alebo pripomienkami. Stavebný dozor pred schválením ponuky Zhotoviteľa alebo vydaním pokynu ku Zmene je povinný obdržať písomný súhlas Objednávateľa. Pokiaľ schválenie ponuky alebo pokynu ku Zmene nebolo písomne odsúhlasené Objednávateľom, Zhotoviteľ Zmenu nemôže vykonať. Počas, čakania na odpoveď nebude Zhotoviteľ zdržiavať žiadne práce.</w:t>
            </w:r>
          </w:p>
          <w:p w14:paraId="6E0572F0" w14:textId="77777777" w:rsidR="00A50A8B" w:rsidRPr="00E229BD" w:rsidRDefault="00A50A8B">
            <w:pPr>
              <w:pStyle w:val="Footer"/>
              <w:spacing w:before="120" w:after="120" w:line="276" w:lineRule="auto"/>
              <w:ind w:right="141"/>
              <w:jc w:val="both"/>
              <w:rPr>
                <w:rFonts w:ascii="Arial Narrow" w:hAnsi="Arial Narrow"/>
                <w:sz w:val="21"/>
                <w:szCs w:val="21"/>
              </w:rPr>
            </w:pPr>
            <w:r w:rsidRPr="00E229BD">
              <w:rPr>
                <w:rFonts w:ascii="Arial Narrow" w:hAnsi="Arial Narrow"/>
                <w:sz w:val="21"/>
                <w:szCs w:val="21"/>
              </w:rPr>
              <w:t>Každý pokyn k vykonaniu Zmeny, s akýmikoľvek požiadavkami na zaznamenávanie Nákladov, bude vydaný Stavebným dozorom Zhotoviteľovi, ktorý potvrdí príjem.</w:t>
            </w:r>
          </w:p>
          <w:p w14:paraId="62175C71" w14:textId="77777777" w:rsidR="00A50A8B" w:rsidRPr="00E229BD" w:rsidRDefault="00A50A8B">
            <w:pPr>
              <w:pStyle w:val="Footer"/>
              <w:spacing w:before="120" w:after="120" w:line="276" w:lineRule="auto"/>
              <w:ind w:right="141"/>
              <w:jc w:val="both"/>
              <w:rPr>
                <w:rFonts w:ascii="Arial Narrow" w:hAnsi="Arial Narrow"/>
                <w:sz w:val="21"/>
                <w:szCs w:val="21"/>
              </w:rPr>
            </w:pPr>
            <w:r w:rsidRPr="00E229BD">
              <w:rPr>
                <w:rFonts w:ascii="Arial Narrow" w:hAnsi="Arial Narrow"/>
                <w:sz w:val="21"/>
                <w:szCs w:val="21"/>
              </w:rPr>
              <w:t xml:space="preserve">Po vydaní pokynu na Zmenu alebo schválením Zmeny, Stavebný dozor bude postupovať podľa podčlánku 3.5 (Rozhodnutia) aby odsúhlasil alebo rozhodol o úpravách Zmluvnej ceny a Formuláru platieb. </w:t>
            </w:r>
          </w:p>
          <w:p w14:paraId="3542539D" w14:textId="77777777" w:rsidR="00A50A8B" w:rsidRPr="00E229BD" w:rsidRDefault="00A50A8B">
            <w:pPr>
              <w:pStyle w:val="Footer"/>
              <w:spacing w:before="120" w:after="120" w:line="276" w:lineRule="auto"/>
              <w:ind w:right="141"/>
              <w:jc w:val="both"/>
              <w:rPr>
                <w:rFonts w:ascii="Arial Narrow" w:hAnsi="Arial Narrow"/>
                <w:sz w:val="21"/>
                <w:szCs w:val="21"/>
              </w:rPr>
            </w:pPr>
            <w:r w:rsidRPr="00E229BD">
              <w:rPr>
                <w:rFonts w:ascii="Arial Narrow" w:hAnsi="Arial Narrow"/>
                <w:sz w:val="21"/>
                <w:szCs w:val="21"/>
              </w:rPr>
              <w:t>V prípade pokynu na Zmenu vydaného v dôsledku odlišného projektového riešenia Zhotoviteľa od projektového riešenia Objednávateľa podľa podčlánku 5.2 (Dokumentácia Zhotoviteľa), nevzniká Zhotoviteľovi nárok na Platby v súlade s ostatnými ustanoveniami Zmluvy a Stavebný dozor vydá pokyn na Zmenu bez úpravy Zmluvnej ceny a Formuláru platieb.</w:t>
            </w:r>
          </w:p>
          <w:p w14:paraId="4C8E6B7A" w14:textId="77777777" w:rsidR="00A50A8B" w:rsidRPr="00E229BD" w:rsidDel="00A804AB" w:rsidRDefault="00A50A8B">
            <w:pPr>
              <w:pStyle w:val="Footer"/>
              <w:spacing w:before="120" w:after="120" w:line="276" w:lineRule="auto"/>
              <w:ind w:right="141"/>
              <w:jc w:val="both"/>
              <w:rPr>
                <w:rFonts w:ascii="Arial Narrow" w:hAnsi="Arial Narrow"/>
                <w:sz w:val="21"/>
                <w:szCs w:val="21"/>
              </w:rPr>
            </w:pPr>
            <w:r w:rsidRPr="00E229BD">
              <w:rPr>
                <w:rFonts w:ascii="Arial Narrow" w:hAnsi="Arial Narrow"/>
                <w:sz w:val="21"/>
                <w:szCs w:val="21"/>
              </w:rPr>
              <w:t>Pokiaľ nebude príslušná jednotková cena, alebo sadzba odsúhlasená, alebo rozhodnutá, Zástupca stavby je povinný určiť dočasnú jednotkovú cenu, alebo sadzbu pre účely Priebežných platieb tak, aby nebola ohrozená plynulosť prác do doby odsúhlasenia novej ceny</w:t>
            </w:r>
          </w:p>
          <w:p w14:paraId="0EBDFF11" w14:textId="7D34912C" w:rsidR="00A50A8B" w:rsidRPr="00E229BD" w:rsidDel="00A804AB" w:rsidRDefault="00A50A8B">
            <w:pPr>
              <w:pStyle w:val="Footer"/>
              <w:spacing w:before="120" w:after="120" w:line="276" w:lineRule="auto"/>
              <w:ind w:right="141"/>
              <w:jc w:val="both"/>
              <w:rPr>
                <w:rFonts w:ascii="Arial Narrow" w:hAnsi="Arial Narrow"/>
                <w:sz w:val="21"/>
                <w:szCs w:val="21"/>
              </w:rPr>
            </w:pPr>
            <w:r w:rsidRPr="00E229BD">
              <w:rPr>
                <w:rFonts w:ascii="Arial Narrow" w:hAnsi="Arial Narrow"/>
                <w:sz w:val="21"/>
                <w:szCs w:val="21"/>
              </w:rPr>
              <w:t>Podrobnosti o výkaze výmer sú uvedené v časti Celkový výkaz výmer vo Zväzku 3 Časť 1 Súťažných podkladov a v Preambule vo Zväzku 4.</w:t>
            </w:r>
          </w:p>
          <w:p w14:paraId="29EED730" w14:textId="77777777" w:rsidR="00A50A8B" w:rsidRPr="00E229BD" w:rsidRDefault="00A50A8B">
            <w:pPr>
              <w:pStyle w:val="Footer"/>
              <w:spacing w:before="120" w:after="120" w:line="276" w:lineRule="auto"/>
              <w:ind w:right="141"/>
              <w:jc w:val="both"/>
              <w:rPr>
                <w:rFonts w:ascii="Arial Narrow" w:hAnsi="Arial Narrow"/>
                <w:sz w:val="21"/>
                <w:szCs w:val="21"/>
              </w:rPr>
            </w:pPr>
          </w:p>
        </w:tc>
      </w:tr>
      <w:tr w:rsidR="00BA355D" w:rsidRPr="00BA355D" w14:paraId="711C2662" w14:textId="77777777">
        <w:tc>
          <w:tcPr>
            <w:tcW w:w="1870" w:type="dxa"/>
          </w:tcPr>
          <w:p w14:paraId="153D83BA" w14:textId="77777777" w:rsidR="00A50A8B" w:rsidRPr="00BA355D" w:rsidRDefault="00A50A8B">
            <w:pPr>
              <w:spacing w:before="120" w:after="120" w:line="276" w:lineRule="auto"/>
              <w:ind w:right="141"/>
              <w:rPr>
                <w:rFonts w:ascii="Arial Narrow" w:hAnsi="Arial Narrow"/>
                <w:sz w:val="21"/>
                <w:szCs w:val="21"/>
              </w:rPr>
            </w:pPr>
            <w:r w:rsidRPr="00BA355D">
              <w:rPr>
                <w:rFonts w:ascii="Arial Narrow" w:hAnsi="Arial Narrow"/>
                <w:sz w:val="21"/>
                <w:szCs w:val="21"/>
              </w:rPr>
              <w:t>13.8</w:t>
            </w:r>
          </w:p>
          <w:p w14:paraId="73F331D6" w14:textId="77777777" w:rsidR="00A50A8B" w:rsidRPr="00BA355D" w:rsidRDefault="00A50A8B">
            <w:pPr>
              <w:spacing w:before="120" w:after="120" w:line="276" w:lineRule="auto"/>
              <w:ind w:right="141"/>
              <w:rPr>
                <w:rFonts w:ascii="Arial Narrow" w:hAnsi="Arial Narrow"/>
                <w:sz w:val="21"/>
                <w:szCs w:val="21"/>
              </w:rPr>
            </w:pPr>
            <w:r w:rsidRPr="00BA355D">
              <w:rPr>
                <w:rFonts w:ascii="Arial Narrow" w:hAnsi="Arial Narrow"/>
                <w:sz w:val="21"/>
                <w:szCs w:val="21"/>
              </w:rPr>
              <w:t>Úpravy v dôsledku zmien Nákladov</w:t>
            </w:r>
          </w:p>
          <w:p w14:paraId="53CBD295" w14:textId="77777777" w:rsidR="00A50A8B" w:rsidRPr="00BA355D" w:rsidRDefault="00A50A8B">
            <w:pPr>
              <w:spacing w:before="120" w:after="120" w:line="276" w:lineRule="auto"/>
              <w:ind w:right="141"/>
              <w:rPr>
                <w:rFonts w:ascii="Arial Narrow" w:hAnsi="Arial Narrow"/>
                <w:sz w:val="21"/>
                <w:szCs w:val="21"/>
              </w:rPr>
            </w:pPr>
          </w:p>
        </w:tc>
        <w:tc>
          <w:tcPr>
            <w:tcW w:w="7670" w:type="dxa"/>
          </w:tcPr>
          <w:p w14:paraId="4D5A7113" w14:textId="77777777" w:rsidR="00A50A8B" w:rsidRPr="00BA355D" w:rsidRDefault="00A50A8B">
            <w:pPr>
              <w:pStyle w:val="Footer"/>
              <w:spacing w:before="120" w:after="120" w:line="276" w:lineRule="auto"/>
              <w:ind w:right="141"/>
              <w:jc w:val="both"/>
              <w:rPr>
                <w:rFonts w:ascii="Arial Narrow" w:hAnsi="Arial Narrow"/>
                <w:sz w:val="21"/>
                <w:szCs w:val="21"/>
              </w:rPr>
            </w:pPr>
            <w:r w:rsidRPr="00BA355D">
              <w:rPr>
                <w:rFonts w:ascii="Arial Narrow" w:hAnsi="Arial Narrow"/>
                <w:sz w:val="21"/>
                <w:szCs w:val="21"/>
              </w:rPr>
              <w:t>Celý text podčlánku 13.8 sa zrušuje a nahrádza sa znením, ktoré znie:</w:t>
            </w:r>
          </w:p>
          <w:p w14:paraId="21B0C2AA" w14:textId="77777777" w:rsidR="00A50A8B" w:rsidRPr="00BA355D" w:rsidRDefault="00A50A8B">
            <w:pPr>
              <w:pStyle w:val="Footer"/>
              <w:spacing w:before="120" w:after="120" w:line="276" w:lineRule="auto"/>
              <w:ind w:right="141"/>
              <w:jc w:val="both"/>
              <w:rPr>
                <w:rFonts w:ascii="Arial Narrow" w:hAnsi="Arial Narrow"/>
                <w:sz w:val="21"/>
                <w:szCs w:val="21"/>
              </w:rPr>
            </w:pPr>
            <w:r w:rsidRPr="00BA355D">
              <w:rPr>
                <w:rFonts w:ascii="Arial Narrow" w:hAnsi="Arial Narrow"/>
                <w:sz w:val="21"/>
                <w:szCs w:val="21"/>
              </w:rPr>
              <w:t xml:space="preserve">V tomto podčlánku "Tabuľka údajov o úpravách" znamená doplnenú tabuľku údajov o úpravách obsiahnutú v Prílohe k ponuke. </w:t>
            </w:r>
          </w:p>
          <w:p w14:paraId="1528C8A8" w14:textId="77777777" w:rsidR="00A50A8B" w:rsidRPr="00BA355D" w:rsidRDefault="00A50A8B">
            <w:pPr>
              <w:pStyle w:val="Footer"/>
              <w:spacing w:before="120" w:after="120" w:line="276" w:lineRule="auto"/>
              <w:ind w:right="141"/>
              <w:jc w:val="both"/>
              <w:rPr>
                <w:rFonts w:ascii="Arial Narrow" w:hAnsi="Arial Narrow"/>
                <w:sz w:val="21"/>
                <w:szCs w:val="21"/>
              </w:rPr>
            </w:pPr>
            <w:r w:rsidRPr="00BA355D">
              <w:rPr>
                <w:rFonts w:ascii="Arial Narrow" w:hAnsi="Arial Narrow"/>
                <w:sz w:val="21"/>
                <w:szCs w:val="21"/>
              </w:rPr>
              <w:t xml:space="preserve">(1) Čiastky splatné Zhotoviteľovi budú upravené kvôli zvýšeným alebo zníženým nákladom na pracovnú silu, Vybavenie a na iné vstupy do Diela tak, že sa pripočítajú alebo odpočítajú čiastky stanovené podľa vzorca stanoveného v tomto podčlánku. </w:t>
            </w:r>
          </w:p>
          <w:p w14:paraId="58A680CA" w14:textId="77777777" w:rsidR="00A50A8B" w:rsidRPr="00BA355D" w:rsidRDefault="00A50A8B">
            <w:pPr>
              <w:pStyle w:val="Footer"/>
              <w:spacing w:before="120" w:after="120" w:line="276" w:lineRule="auto"/>
              <w:ind w:right="141"/>
              <w:jc w:val="both"/>
              <w:rPr>
                <w:rFonts w:ascii="Arial Narrow" w:hAnsi="Arial Narrow"/>
                <w:sz w:val="21"/>
                <w:szCs w:val="21"/>
              </w:rPr>
            </w:pPr>
            <w:r w:rsidRPr="00BA355D">
              <w:rPr>
                <w:rFonts w:ascii="Arial Narrow" w:hAnsi="Arial Narrow"/>
                <w:sz w:val="21"/>
                <w:szCs w:val="21"/>
              </w:rPr>
              <w:t>(2) Úprava, ktorá sa použije na čiastku inak splatnú Zhotoviteľovi, tak ako bola ocenená v súlade s príslušným Formulárom v cenovej úrovni dátumu predloženia ponuky a potvrdená v Platobných potvrdeniach, bude určená podľa nižšie uvedeného vzorca. Vzorec bude mať nasledujúcu podobu:</w:t>
            </w:r>
          </w:p>
          <w:p w14:paraId="06A7A239" w14:textId="77777777" w:rsidR="00A50A8B" w:rsidRPr="00BA355D" w:rsidRDefault="00A50A8B">
            <w:pPr>
              <w:pStyle w:val="Footer"/>
              <w:spacing w:before="120" w:after="120" w:line="276" w:lineRule="auto"/>
              <w:ind w:right="141"/>
              <w:jc w:val="both"/>
              <w:rPr>
                <w:rFonts w:ascii="Arial Narrow" w:hAnsi="Arial Narrow"/>
                <w:sz w:val="21"/>
                <w:szCs w:val="21"/>
              </w:rPr>
            </w:pPr>
          </w:p>
          <w:p w14:paraId="68071A34" w14:textId="77777777" w:rsidR="00A50A8B" w:rsidRPr="00BA355D" w:rsidRDefault="00A50A8B">
            <w:pPr>
              <w:pStyle w:val="Footer"/>
              <w:spacing w:before="120" w:after="120" w:line="276" w:lineRule="auto"/>
              <w:ind w:right="141"/>
              <w:jc w:val="both"/>
              <w:rPr>
                <w:rFonts w:ascii="Arial Narrow" w:hAnsi="Arial Narrow"/>
                <w:sz w:val="21"/>
                <w:szCs w:val="21"/>
              </w:rPr>
            </w:pPr>
            <w:proofErr w:type="spellStart"/>
            <w:r w:rsidRPr="00BA355D">
              <w:rPr>
                <w:rFonts w:ascii="Arial Narrow" w:hAnsi="Arial Narrow"/>
                <w:sz w:val="21"/>
                <w:szCs w:val="21"/>
              </w:rPr>
              <w:t>Pt</w:t>
            </w:r>
            <w:proofErr w:type="spellEnd"/>
            <w:r w:rsidRPr="00BA355D">
              <w:rPr>
                <w:rFonts w:ascii="Arial Narrow" w:hAnsi="Arial Narrow"/>
                <w:sz w:val="21"/>
                <w:szCs w:val="21"/>
              </w:rPr>
              <w:t xml:space="preserve"> = 0,1 + 0,2 (</w:t>
            </w:r>
            <w:proofErr w:type="spellStart"/>
            <w:r w:rsidRPr="00BA355D">
              <w:rPr>
                <w:rFonts w:ascii="Arial Narrow" w:hAnsi="Arial Narrow"/>
                <w:sz w:val="21"/>
                <w:szCs w:val="21"/>
              </w:rPr>
              <w:t>HICPt</w:t>
            </w:r>
            <w:proofErr w:type="spellEnd"/>
            <w:r w:rsidRPr="00BA355D">
              <w:rPr>
                <w:rFonts w:ascii="Arial Narrow" w:hAnsi="Arial Narrow"/>
                <w:sz w:val="21"/>
                <w:szCs w:val="21"/>
              </w:rPr>
              <w:t>/</w:t>
            </w:r>
            <w:proofErr w:type="spellStart"/>
            <w:r w:rsidRPr="00BA355D">
              <w:rPr>
                <w:rFonts w:ascii="Arial Narrow" w:hAnsi="Arial Narrow"/>
                <w:sz w:val="21"/>
                <w:szCs w:val="21"/>
              </w:rPr>
              <w:t>HICPto</w:t>
            </w:r>
            <w:proofErr w:type="spellEnd"/>
            <w:r w:rsidRPr="00BA355D">
              <w:rPr>
                <w:rFonts w:ascii="Arial Narrow" w:hAnsi="Arial Narrow"/>
                <w:sz w:val="21"/>
                <w:szCs w:val="21"/>
              </w:rPr>
              <w:t>) + 0,08 (</w:t>
            </w:r>
            <w:proofErr w:type="spellStart"/>
            <w:r w:rsidRPr="00BA355D">
              <w:rPr>
                <w:rFonts w:ascii="Arial Narrow" w:hAnsi="Arial Narrow"/>
                <w:sz w:val="21"/>
                <w:szCs w:val="21"/>
              </w:rPr>
              <w:t>Dt</w:t>
            </w:r>
            <w:proofErr w:type="spellEnd"/>
            <w:r w:rsidRPr="00BA355D">
              <w:rPr>
                <w:rFonts w:ascii="Arial Narrow" w:hAnsi="Arial Narrow"/>
                <w:sz w:val="21"/>
                <w:szCs w:val="21"/>
              </w:rPr>
              <w:t>/</w:t>
            </w:r>
            <w:proofErr w:type="spellStart"/>
            <w:r w:rsidRPr="00BA355D">
              <w:rPr>
                <w:rFonts w:ascii="Arial Narrow" w:hAnsi="Arial Narrow"/>
                <w:sz w:val="21"/>
                <w:szCs w:val="21"/>
              </w:rPr>
              <w:t>Dto</w:t>
            </w:r>
            <w:proofErr w:type="spellEnd"/>
            <w:r w:rsidRPr="00BA355D">
              <w:rPr>
                <w:rFonts w:ascii="Arial Narrow" w:hAnsi="Arial Narrow"/>
                <w:sz w:val="21"/>
                <w:szCs w:val="21"/>
              </w:rPr>
              <w:t>) + 0,62 (</w:t>
            </w:r>
            <w:proofErr w:type="spellStart"/>
            <w:r w:rsidRPr="00BA355D">
              <w:rPr>
                <w:rFonts w:ascii="Arial Narrow" w:hAnsi="Arial Narrow"/>
                <w:sz w:val="21"/>
                <w:szCs w:val="21"/>
              </w:rPr>
              <w:t>CMIt</w:t>
            </w:r>
            <w:proofErr w:type="spellEnd"/>
            <w:r w:rsidRPr="00BA355D">
              <w:rPr>
                <w:rFonts w:ascii="Arial Narrow" w:hAnsi="Arial Narrow"/>
                <w:sz w:val="21"/>
                <w:szCs w:val="21"/>
              </w:rPr>
              <w:t>/</w:t>
            </w:r>
            <w:proofErr w:type="spellStart"/>
            <w:r w:rsidRPr="00BA355D">
              <w:rPr>
                <w:rFonts w:ascii="Arial Narrow" w:hAnsi="Arial Narrow"/>
                <w:sz w:val="21"/>
                <w:szCs w:val="21"/>
              </w:rPr>
              <w:t>CMIto</w:t>
            </w:r>
            <w:proofErr w:type="spellEnd"/>
            <w:r w:rsidRPr="00BA355D">
              <w:rPr>
                <w:rFonts w:ascii="Arial Narrow" w:hAnsi="Arial Narrow"/>
                <w:sz w:val="21"/>
                <w:szCs w:val="21"/>
              </w:rPr>
              <w:t>)</w:t>
            </w:r>
          </w:p>
          <w:p w14:paraId="73853140" w14:textId="77777777" w:rsidR="00A50A8B" w:rsidRPr="00BA355D" w:rsidRDefault="00A50A8B">
            <w:pPr>
              <w:pStyle w:val="Footer"/>
              <w:spacing w:before="120" w:after="120" w:line="276" w:lineRule="auto"/>
              <w:ind w:right="141"/>
              <w:jc w:val="both"/>
              <w:rPr>
                <w:rFonts w:ascii="Arial Narrow" w:hAnsi="Arial Narrow"/>
                <w:sz w:val="21"/>
                <w:szCs w:val="21"/>
              </w:rPr>
            </w:pPr>
          </w:p>
          <w:p w14:paraId="57BF67D3" w14:textId="77777777" w:rsidR="00A50A8B" w:rsidRPr="00BA355D" w:rsidRDefault="00A50A8B">
            <w:pPr>
              <w:pStyle w:val="Footer"/>
              <w:spacing w:before="120" w:after="120" w:line="276" w:lineRule="auto"/>
              <w:ind w:right="141"/>
              <w:jc w:val="both"/>
              <w:rPr>
                <w:rFonts w:ascii="Arial Narrow" w:hAnsi="Arial Narrow"/>
                <w:sz w:val="21"/>
                <w:szCs w:val="21"/>
              </w:rPr>
            </w:pPr>
            <w:proofErr w:type="spellStart"/>
            <w:r w:rsidRPr="00BA355D">
              <w:rPr>
                <w:rFonts w:ascii="Arial Narrow" w:hAnsi="Arial Narrow"/>
                <w:sz w:val="21"/>
                <w:szCs w:val="21"/>
              </w:rPr>
              <w:t>Pt</w:t>
            </w:r>
            <w:proofErr w:type="spellEnd"/>
            <w:r w:rsidRPr="00BA355D">
              <w:rPr>
                <w:rFonts w:ascii="Arial Narrow" w:hAnsi="Arial Narrow"/>
                <w:sz w:val="21"/>
                <w:szCs w:val="21"/>
              </w:rPr>
              <w:t xml:space="preserve"> –</w:t>
            </w:r>
            <w:r w:rsidRPr="00BA355D">
              <w:rPr>
                <w:rFonts w:ascii="Arial Narrow" w:hAnsi="Arial Narrow"/>
                <w:sz w:val="21"/>
                <w:szCs w:val="21"/>
              </w:rPr>
              <w:tab/>
              <w:t>násobiteľ úpravy (koeficient zmeny), ktorý bude použitý pre odhadnutú zmluvnú hodnotu vykonanú za obdobie „t“, pričom týmto obdobím je kvartál. Hodnota násobiteľa úpravy sa zaokrúhľuje matematicky na 3 desatinné miesta</w:t>
            </w:r>
          </w:p>
          <w:p w14:paraId="64FEE1FE" w14:textId="77777777" w:rsidR="00A50A8B" w:rsidRPr="00BA355D" w:rsidRDefault="00A50A8B">
            <w:pPr>
              <w:pStyle w:val="Footer"/>
              <w:spacing w:before="120" w:after="120" w:line="276" w:lineRule="auto"/>
              <w:ind w:right="141"/>
              <w:jc w:val="both"/>
              <w:rPr>
                <w:rFonts w:ascii="Arial Narrow" w:hAnsi="Arial Narrow"/>
                <w:sz w:val="21"/>
                <w:szCs w:val="21"/>
              </w:rPr>
            </w:pPr>
            <w:r w:rsidRPr="00BA355D">
              <w:rPr>
                <w:rFonts w:ascii="Arial Narrow" w:hAnsi="Arial Narrow"/>
                <w:sz w:val="21"/>
                <w:szCs w:val="21"/>
              </w:rPr>
              <w:t>t –</w:t>
            </w:r>
            <w:r w:rsidRPr="00BA355D">
              <w:rPr>
                <w:rFonts w:ascii="Arial Narrow" w:hAnsi="Arial Narrow"/>
                <w:sz w:val="21"/>
                <w:szCs w:val="21"/>
              </w:rPr>
              <w:tab/>
              <w:t>ukončený kvartál (koncový) je rozhodujúce obdobie, za ktoré uchádzač uplatňuje indexáciu</w:t>
            </w:r>
          </w:p>
          <w:p w14:paraId="2130AD09" w14:textId="77777777" w:rsidR="00A50A8B" w:rsidRPr="00BA355D" w:rsidRDefault="00A50A8B">
            <w:pPr>
              <w:pStyle w:val="Footer"/>
              <w:spacing w:before="120" w:after="120" w:line="276" w:lineRule="auto"/>
              <w:ind w:right="141"/>
              <w:jc w:val="both"/>
              <w:rPr>
                <w:rFonts w:ascii="Arial Narrow" w:hAnsi="Arial Narrow"/>
                <w:sz w:val="21"/>
                <w:szCs w:val="21"/>
              </w:rPr>
            </w:pPr>
            <w:r w:rsidRPr="00BA355D">
              <w:rPr>
                <w:rFonts w:ascii="Arial Narrow" w:hAnsi="Arial Narrow"/>
                <w:sz w:val="21"/>
                <w:szCs w:val="21"/>
              </w:rPr>
              <w:t>to –</w:t>
            </w:r>
            <w:r w:rsidRPr="00BA355D">
              <w:rPr>
                <w:rFonts w:ascii="Arial Narrow" w:hAnsi="Arial Narrow"/>
                <w:sz w:val="21"/>
                <w:szCs w:val="21"/>
              </w:rPr>
              <w:tab/>
              <w:t>referenčné obdobie, kvartál do ktorého spadá kalendárny deň, v ktorý uplynula lehota na predkladanie ponúk do súťaže na zhotovenie stavby</w:t>
            </w:r>
          </w:p>
          <w:p w14:paraId="636AEAFD" w14:textId="77777777" w:rsidR="00A50A8B" w:rsidRPr="00BA355D" w:rsidRDefault="00A50A8B">
            <w:pPr>
              <w:pStyle w:val="Footer"/>
              <w:spacing w:before="120" w:after="120" w:line="276" w:lineRule="auto"/>
              <w:ind w:right="141"/>
              <w:jc w:val="both"/>
              <w:rPr>
                <w:rFonts w:ascii="Arial Narrow" w:hAnsi="Arial Narrow"/>
                <w:sz w:val="21"/>
                <w:szCs w:val="21"/>
              </w:rPr>
            </w:pPr>
            <w:r w:rsidRPr="00BA355D">
              <w:rPr>
                <w:rFonts w:ascii="Arial Narrow" w:hAnsi="Arial Narrow"/>
                <w:sz w:val="21"/>
                <w:szCs w:val="21"/>
              </w:rPr>
              <w:t>0,1 –</w:t>
            </w:r>
            <w:r w:rsidRPr="00BA355D">
              <w:rPr>
                <w:rFonts w:ascii="Arial Narrow" w:hAnsi="Arial Narrow"/>
                <w:sz w:val="21"/>
                <w:szCs w:val="21"/>
              </w:rPr>
              <w:tab/>
              <w:t>pevný koeficient 10%, ktorý reprezentuje časť nákladov na stavebné činnosti a stavby, ktoré nepodliehajú indexácií</w:t>
            </w:r>
          </w:p>
          <w:p w14:paraId="17C5D902" w14:textId="77777777" w:rsidR="00A50A8B" w:rsidRPr="00BA355D" w:rsidRDefault="00A50A8B">
            <w:pPr>
              <w:pStyle w:val="Footer"/>
              <w:spacing w:before="120" w:after="120" w:line="276" w:lineRule="auto"/>
              <w:ind w:right="141"/>
              <w:jc w:val="both"/>
              <w:rPr>
                <w:rFonts w:ascii="Arial Narrow" w:hAnsi="Arial Narrow"/>
                <w:sz w:val="21"/>
                <w:szCs w:val="21"/>
              </w:rPr>
            </w:pPr>
            <w:r w:rsidRPr="00BA355D">
              <w:rPr>
                <w:rFonts w:ascii="Arial Narrow" w:hAnsi="Arial Narrow"/>
                <w:sz w:val="21"/>
                <w:szCs w:val="21"/>
              </w:rPr>
              <w:t>0,2 –</w:t>
            </w:r>
            <w:r w:rsidRPr="00BA355D">
              <w:rPr>
                <w:rFonts w:ascii="Arial Narrow" w:hAnsi="Arial Narrow"/>
                <w:sz w:val="21"/>
                <w:szCs w:val="21"/>
              </w:rPr>
              <w:tab/>
              <w:t xml:space="preserve">koeficient 20%, ktorý predstavuje časť nákladov za realizované stavebné činnosti a stavby, ktoré podliehajú indexácii a reprezentuje zmenu osobných nákladov, resp. nákladov na pracovnú silu </w:t>
            </w:r>
          </w:p>
          <w:p w14:paraId="1C22E730" w14:textId="77777777" w:rsidR="00A50A8B" w:rsidRPr="00BA355D" w:rsidRDefault="00A50A8B">
            <w:pPr>
              <w:pStyle w:val="Footer"/>
              <w:spacing w:before="120" w:after="120" w:line="276" w:lineRule="auto"/>
              <w:ind w:right="141"/>
              <w:jc w:val="both"/>
              <w:rPr>
                <w:rFonts w:ascii="Arial Narrow" w:hAnsi="Arial Narrow"/>
                <w:sz w:val="21"/>
                <w:szCs w:val="21"/>
              </w:rPr>
            </w:pPr>
            <w:r w:rsidRPr="00BA355D">
              <w:rPr>
                <w:rFonts w:ascii="Arial Narrow" w:hAnsi="Arial Narrow"/>
                <w:sz w:val="21"/>
                <w:szCs w:val="21"/>
              </w:rPr>
              <w:t xml:space="preserve">HICP – </w:t>
            </w:r>
            <w:r w:rsidRPr="00BA355D">
              <w:rPr>
                <w:rFonts w:ascii="Arial Narrow" w:hAnsi="Arial Narrow"/>
                <w:sz w:val="21"/>
                <w:szCs w:val="21"/>
              </w:rPr>
              <w:tab/>
              <w:t>ukazovateľ Harmonizované indexy spotrebiteľských cien (priemer roka 2015=100) – mesačne – Spotrebiteľské ceny úhrnom – (</w:t>
            </w:r>
            <w:proofErr w:type="spellStart"/>
            <w:r w:rsidRPr="00BA355D">
              <w:rPr>
                <w:rFonts w:ascii="Arial Narrow" w:hAnsi="Arial Narrow"/>
                <w:sz w:val="21"/>
                <w:szCs w:val="21"/>
              </w:rPr>
              <w:t>Harmonized</w:t>
            </w:r>
            <w:proofErr w:type="spellEnd"/>
            <w:r w:rsidRPr="00BA355D">
              <w:rPr>
                <w:rFonts w:ascii="Arial Narrow" w:hAnsi="Arial Narrow"/>
                <w:sz w:val="21"/>
                <w:szCs w:val="21"/>
              </w:rPr>
              <w:t xml:space="preserve"> </w:t>
            </w:r>
            <w:proofErr w:type="spellStart"/>
            <w:r w:rsidRPr="00BA355D">
              <w:rPr>
                <w:rFonts w:ascii="Arial Narrow" w:hAnsi="Arial Narrow"/>
                <w:sz w:val="21"/>
                <w:szCs w:val="21"/>
              </w:rPr>
              <w:t>indices</w:t>
            </w:r>
            <w:proofErr w:type="spellEnd"/>
            <w:r w:rsidRPr="00BA355D">
              <w:rPr>
                <w:rFonts w:ascii="Arial Narrow" w:hAnsi="Arial Narrow"/>
                <w:sz w:val="21"/>
                <w:szCs w:val="21"/>
              </w:rPr>
              <w:t xml:space="preserve"> of </w:t>
            </w:r>
            <w:proofErr w:type="spellStart"/>
            <w:r w:rsidRPr="00BA355D">
              <w:rPr>
                <w:rFonts w:ascii="Arial Narrow" w:hAnsi="Arial Narrow"/>
                <w:sz w:val="21"/>
                <w:szCs w:val="21"/>
              </w:rPr>
              <w:t>consumer</w:t>
            </w:r>
            <w:proofErr w:type="spellEnd"/>
            <w:r w:rsidRPr="00BA355D">
              <w:rPr>
                <w:rFonts w:ascii="Arial Narrow" w:hAnsi="Arial Narrow"/>
                <w:sz w:val="21"/>
                <w:szCs w:val="21"/>
              </w:rPr>
              <w:t xml:space="preserve"> </w:t>
            </w:r>
            <w:proofErr w:type="spellStart"/>
            <w:r w:rsidRPr="00BA355D">
              <w:rPr>
                <w:rFonts w:ascii="Arial Narrow" w:hAnsi="Arial Narrow"/>
                <w:sz w:val="21"/>
                <w:szCs w:val="21"/>
              </w:rPr>
              <w:t>prices</w:t>
            </w:r>
            <w:proofErr w:type="spellEnd"/>
            <w:r w:rsidRPr="00BA355D">
              <w:rPr>
                <w:rFonts w:ascii="Arial Narrow" w:hAnsi="Arial Narrow"/>
                <w:sz w:val="21"/>
                <w:szCs w:val="21"/>
              </w:rPr>
              <w:t>) na Slovensku publikovaný Štatistickým úradom Slovenskej republiky na jeho internetovej stránke www.statistics.sk</w:t>
            </w:r>
          </w:p>
          <w:p w14:paraId="020BDE87" w14:textId="77777777" w:rsidR="00A50A8B" w:rsidRPr="00BA355D" w:rsidRDefault="00A50A8B">
            <w:pPr>
              <w:pStyle w:val="Footer"/>
              <w:spacing w:before="120" w:after="120" w:line="276" w:lineRule="auto"/>
              <w:ind w:right="141"/>
              <w:jc w:val="both"/>
              <w:rPr>
                <w:rFonts w:ascii="Arial Narrow" w:hAnsi="Arial Narrow"/>
                <w:sz w:val="21"/>
                <w:szCs w:val="21"/>
              </w:rPr>
            </w:pPr>
            <w:proofErr w:type="spellStart"/>
            <w:r w:rsidRPr="00BA355D">
              <w:rPr>
                <w:rFonts w:ascii="Arial Narrow" w:hAnsi="Arial Narrow"/>
                <w:sz w:val="21"/>
                <w:szCs w:val="21"/>
              </w:rPr>
              <w:t>HICPt</w:t>
            </w:r>
            <w:proofErr w:type="spellEnd"/>
            <w:r w:rsidRPr="00BA355D">
              <w:rPr>
                <w:rFonts w:ascii="Arial Narrow" w:hAnsi="Arial Narrow"/>
                <w:sz w:val="21"/>
                <w:szCs w:val="21"/>
              </w:rPr>
              <w:t xml:space="preserve"> – </w:t>
            </w:r>
            <w:r w:rsidRPr="00BA355D">
              <w:rPr>
                <w:rFonts w:ascii="Arial Narrow" w:hAnsi="Arial Narrow"/>
                <w:sz w:val="21"/>
                <w:szCs w:val="21"/>
              </w:rPr>
              <w:tab/>
              <w:t>hodnota ukazovateľa Harmonizované indexy spotrebiteľských cien (priemer roka 2015=100) – mesačne [sp0017ms] – Spotrebiteľské ceny úhrnom – prepočítaná za kvartál, v období „</w:t>
            </w:r>
            <w:r w:rsidRPr="00BA355D">
              <w:rPr>
                <w:rFonts w:ascii="Cambria Math" w:hAnsi="Cambria Math" w:cs="Cambria Math"/>
                <w:sz w:val="21"/>
                <w:szCs w:val="21"/>
              </w:rPr>
              <w:t>𝒕</w:t>
            </w:r>
            <w:r w:rsidRPr="00BA355D">
              <w:rPr>
                <w:rFonts w:ascii="Arial Narrow" w:hAnsi="Arial Narrow"/>
                <w:sz w:val="21"/>
                <w:szCs w:val="21"/>
              </w:rPr>
              <w:t>“</w:t>
            </w:r>
          </w:p>
          <w:p w14:paraId="1C649C77" w14:textId="77777777" w:rsidR="00A50A8B" w:rsidRPr="00BA355D" w:rsidRDefault="00A50A8B">
            <w:pPr>
              <w:pStyle w:val="Footer"/>
              <w:spacing w:before="120" w:after="120" w:line="276" w:lineRule="auto"/>
              <w:ind w:right="141"/>
              <w:jc w:val="both"/>
              <w:rPr>
                <w:rFonts w:ascii="Arial Narrow" w:hAnsi="Arial Narrow"/>
                <w:sz w:val="21"/>
                <w:szCs w:val="21"/>
              </w:rPr>
            </w:pPr>
            <w:proofErr w:type="spellStart"/>
            <w:r w:rsidRPr="00BA355D">
              <w:rPr>
                <w:rFonts w:ascii="Arial Narrow" w:hAnsi="Arial Narrow"/>
                <w:sz w:val="21"/>
                <w:szCs w:val="21"/>
              </w:rPr>
              <w:t>HICPto</w:t>
            </w:r>
            <w:proofErr w:type="spellEnd"/>
            <w:r w:rsidRPr="00BA355D">
              <w:rPr>
                <w:rFonts w:ascii="Arial Narrow" w:hAnsi="Arial Narrow"/>
                <w:sz w:val="21"/>
                <w:szCs w:val="21"/>
              </w:rPr>
              <w:t xml:space="preserve"> – </w:t>
            </w:r>
            <w:r w:rsidRPr="00BA355D">
              <w:rPr>
                <w:rFonts w:ascii="Arial Narrow" w:hAnsi="Arial Narrow"/>
                <w:sz w:val="21"/>
                <w:szCs w:val="21"/>
              </w:rPr>
              <w:tab/>
              <w:t>hodnota ukazovateľa Harmonizované indexy spotrebiteľských cien (priemer roka 2015=100) – mesačne [sp0017ms] – Spotrebiteľské ceny úhrnom– za referenčné obdobie (kvartál) v období „</w:t>
            </w:r>
            <w:r w:rsidRPr="00BA355D">
              <w:rPr>
                <w:rFonts w:ascii="Cambria Math" w:hAnsi="Cambria Math" w:cs="Cambria Math"/>
                <w:sz w:val="21"/>
                <w:szCs w:val="21"/>
              </w:rPr>
              <w:t>𝒕</w:t>
            </w:r>
            <w:r w:rsidRPr="00BA355D">
              <w:rPr>
                <w:rFonts w:ascii="Arial Narrow" w:hAnsi="Arial Narrow"/>
                <w:sz w:val="21"/>
                <w:szCs w:val="21"/>
              </w:rPr>
              <w:t>o“, t.j. kvartál v ktorý uplynula lehota na predkladanie ponúk do súťaže na zhotovenie stavby</w:t>
            </w:r>
          </w:p>
          <w:p w14:paraId="5AD33648" w14:textId="77777777" w:rsidR="00A50A8B" w:rsidRPr="00BA355D" w:rsidRDefault="00A50A8B">
            <w:pPr>
              <w:pStyle w:val="Footer"/>
              <w:spacing w:before="120" w:after="120" w:line="276" w:lineRule="auto"/>
              <w:ind w:right="141"/>
              <w:jc w:val="both"/>
              <w:rPr>
                <w:rFonts w:ascii="Arial Narrow" w:hAnsi="Arial Narrow"/>
                <w:sz w:val="21"/>
                <w:szCs w:val="21"/>
              </w:rPr>
            </w:pPr>
            <w:r w:rsidRPr="00BA355D">
              <w:rPr>
                <w:rFonts w:ascii="Arial Narrow" w:hAnsi="Arial Narrow"/>
                <w:sz w:val="21"/>
                <w:szCs w:val="21"/>
              </w:rPr>
              <w:t>0,08 –</w:t>
            </w:r>
            <w:r w:rsidRPr="00BA355D">
              <w:rPr>
                <w:rFonts w:ascii="Arial Narrow" w:hAnsi="Arial Narrow"/>
                <w:sz w:val="21"/>
                <w:szCs w:val="21"/>
              </w:rPr>
              <w:tab/>
              <w:t xml:space="preserve"> koeficient 8%, ktorý predstavuje časť nákladov za realizované stavebné činnosti a stavby, ktoré podliehajú cenovej úprave a reprezentuje zmenu cien pohonných hmôt (motorovej nafty)</w:t>
            </w:r>
          </w:p>
          <w:p w14:paraId="73D649B6" w14:textId="77777777" w:rsidR="00A50A8B" w:rsidRPr="00BA355D" w:rsidRDefault="00A50A8B">
            <w:pPr>
              <w:pStyle w:val="Footer"/>
              <w:spacing w:before="120" w:after="120" w:line="276" w:lineRule="auto"/>
              <w:ind w:right="141"/>
              <w:jc w:val="both"/>
              <w:rPr>
                <w:rFonts w:ascii="Arial Narrow" w:hAnsi="Arial Narrow"/>
                <w:sz w:val="21"/>
                <w:szCs w:val="21"/>
              </w:rPr>
            </w:pPr>
            <w:r w:rsidRPr="00BA355D">
              <w:rPr>
                <w:rFonts w:ascii="Arial Narrow" w:hAnsi="Arial Narrow"/>
                <w:sz w:val="21"/>
                <w:szCs w:val="21"/>
              </w:rPr>
              <w:t xml:space="preserve">D – ukazovateľ Priemerné ceny pohonných látok v SR (Motorová nafta) – mesačne [sp0202ms] prepočítaný za kvartál, publikovaný Štatistickým úradom SR na jeho internetovej stránke www.statistics.sk. </w:t>
            </w:r>
          </w:p>
          <w:p w14:paraId="7ED6B7FC" w14:textId="77777777" w:rsidR="00A50A8B" w:rsidRPr="00BA355D" w:rsidRDefault="00A50A8B">
            <w:pPr>
              <w:pStyle w:val="Footer"/>
              <w:spacing w:before="120" w:after="120" w:line="276" w:lineRule="auto"/>
              <w:ind w:right="141"/>
              <w:jc w:val="both"/>
              <w:rPr>
                <w:rFonts w:ascii="Arial Narrow" w:hAnsi="Arial Narrow"/>
                <w:sz w:val="21"/>
                <w:szCs w:val="21"/>
              </w:rPr>
            </w:pPr>
            <w:proofErr w:type="spellStart"/>
            <w:r w:rsidRPr="00BA355D">
              <w:rPr>
                <w:rFonts w:ascii="Arial Narrow" w:hAnsi="Arial Narrow"/>
                <w:sz w:val="21"/>
                <w:szCs w:val="21"/>
              </w:rPr>
              <w:t>Dt</w:t>
            </w:r>
            <w:proofErr w:type="spellEnd"/>
            <w:r w:rsidRPr="00BA355D">
              <w:rPr>
                <w:rFonts w:ascii="Arial Narrow" w:hAnsi="Arial Narrow"/>
                <w:sz w:val="21"/>
                <w:szCs w:val="21"/>
              </w:rPr>
              <w:t xml:space="preserve"> – </w:t>
            </w:r>
            <w:r w:rsidRPr="00BA355D">
              <w:rPr>
                <w:rFonts w:ascii="Arial Narrow" w:hAnsi="Arial Narrow"/>
                <w:sz w:val="21"/>
                <w:szCs w:val="21"/>
              </w:rPr>
              <w:tab/>
              <w:t>hodnota ukazovateľa Priemerné ceny pohonných látok v SR (Motorová nafta) – mesačne [sp0202ms] prepočítaná za kvartál, v období „</w:t>
            </w:r>
            <w:r w:rsidRPr="00BA355D">
              <w:rPr>
                <w:rFonts w:ascii="Cambria Math" w:hAnsi="Cambria Math" w:cs="Cambria Math"/>
                <w:sz w:val="21"/>
                <w:szCs w:val="21"/>
              </w:rPr>
              <w:t>𝒕</w:t>
            </w:r>
            <w:r w:rsidRPr="00BA355D">
              <w:rPr>
                <w:rFonts w:ascii="Arial Narrow" w:hAnsi="Arial Narrow"/>
                <w:sz w:val="21"/>
                <w:szCs w:val="21"/>
              </w:rPr>
              <w:t xml:space="preserve">“ </w:t>
            </w:r>
          </w:p>
          <w:p w14:paraId="0E5D3BE8" w14:textId="77777777" w:rsidR="00A50A8B" w:rsidRPr="00BA355D" w:rsidRDefault="00A50A8B">
            <w:pPr>
              <w:pStyle w:val="Footer"/>
              <w:spacing w:before="120" w:after="120" w:line="276" w:lineRule="auto"/>
              <w:ind w:right="141"/>
              <w:jc w:val="both"/>
              <w:rPr>
                <w:rFonts w:ascii="Arial Narrow" w:hAnsi="Arial Narrow"/>
                <w:sz w:val="21"/>
                <w:szCs w:val="21"/>
              </w:rPr>
            </w:pPr>
            <w:proofErr w:type="spellStart"/>
            <w:r w:rsidRPr="00BA355D">
              <w:rPr>
                <w:rFonts w:ascii="Arial Narrow" w:hAnsi="Arial Narrow"/>
                <w:sz w:val="21"/>
                <w:szCs w:val="21"/>
              </w:rPr>
              <w:t>Dto</w:t>
            </w:r>
            <w:proofErr w:type="spellEnd"/>
            <w:r w:rsidRPr="00BA355D">
              <w:rPr>
                <w:rFonts w:ascii="Arial Narrow" w:hAnsi="Arial Narrow"/>
                <w:sz w:val="21"/>
                <w:szCs w:val="21"/>
              </w:rPr>
              <w:t xml:space="preserve"> – </w:t>
            </w:r>
            <w:r w:rsidRPr="00BA355D">
              <w:rPr>
                <w:rFonts w:ascii="Arial Narrow" w:hAnsi="Arial Narrow"/>
                <w:sz w:val="21"/>
                <w:szCs w:val="21"/>
              </w:rPr>
              <w:tab/>
              <w:t>hodnota ukazovateľa Priemerné ceny pohonných látok v SR (Motorová nafta) – mesačne [sp0202ms] prepočítaná za kvartál, v období „</w:t>
            </w:r>
            <w:r w:rsidRPr="00BA355D">
              <w:rPr>
                <w:rFonts w:ascii="Cambria Math" w:hAnsi="Cambria Math" w:cs="Cambria Math"/>
                <w:sz w:val="21"/>
                <w:szCs w:val="21"/>
              </w:rPr>
              <w:t>𝒕</w:t>
            </w:r>
            <w:r w:rsidRPr="00BA355D">
              <w:rPr>
                <w:rFonts w:ascii="Arial Narrow" w:hAnsi="Arial Narrow"/>
                <w:sz w:val="21"/>
                <w:szCs w:val="21"/>
              </w:rPr>
              <w:t>o“, t.j. kvartál v ktorý uplynula lehota na predkladanie ponúk do súťaže na zhotovenie stavby</w:t>
            </w:r>
          </w:p>
          <w:p w14:paraId="29CFE26A" w14:textId="77777777" w:rsidR="00A50A8B" w:rsidRPr="00BA355D" w:rsidRDefault="00A50A8B">
            <w:pPr>
              <w:pStyle w:val="Footer"/>
              <w:spacing w:before="120" w:after="120" w:line="276" w:lineRule="auto"/>
              <w:ind w:right="141"/>
              <w:jc w:val="both"/>
              <w:rPr>
                <w:rFonts w:ascii="Arial Narrow" w:hAnsi="Arial Narrow"/>
                <w:sz w:val="21"/>
                <w:szCs w:val="21"/>
              </w:rPr>
            </w:pPr>
            <w:r w:rsidRPr="00BA355D">
              <w:rPr>
                <w:rFonts w:ascii="Arial Narrow" w:hAnsi="Arial Narrow"/>
                <w:sz w:val="21"/>
                <w:szCs w:val="21"/>
              </w:rPr>
              <w:t>0,62 –</w:t>
            </w:r>
            <w:r w:rsidRPr="00BA355D">
              <w:rPr>
                <w:rFonts w:ascii="Arial Narrow" w:hAnsi="Arial Narrow"/>
                <w:sz w:val="21"/>
                <w:szCs w:val="21"/>
              </w:rPr>
              <w:tab/>
              <w:t>koeficient 62%, ktorý predstavuje časť nákladov za realizované stavebné činnosti a stavby, ktoré podliehajú cenovej úprave a reprezentuje zmenu nákladov cien materiálov a výrobkov spotrebovávaných v stavebníctve SR.</w:t>
            </w:r>
          </w:p>
          <w:p w14:paraId="272DB9A7" w14:textId="77777777" w:rsidR="00A50A8B" w:rsidRPr="00BA355D" w:rsidRDefault="00A50A8B">
            <w:pPr>
              <w:pStyle w:val="Footer"/>
              <w:spacing w:before="120" w:after="120" w:line="276" w:lineRule="auto"/>
              <w:ind w:right="141"/>
              <w:jc w:val="both"/>
              <w:rPr>
                <w:rFonts w:ascii="Arial Narrow" w:hAnsi="Arial Narrow"/>
                <w:sz w:val="21"/>
                <w:szCs w:val="21"/>
              </w:rPr>
            </w:pPr>
            <w:r w:rsidRPr="00BA355D">
              <w:rPr>
                <w:rFonts w:ascii="Arial Narrow" w:hAnsi="Arial Narrow"/>
                <w:sz w:val="21"/>
                <w:szCs w:val="21"/>
              </w:rPr>
              <w:t>CMI –</w:t>
            </w:r>
            <w:r w:rsidRPr="00BA355D">
              <w:rPr>
                <w:rFonts w:ascii="Arial Narrow" w:hAnsi="Arial Narrow"/>
                <w:sz w:val="21"/>
                <w:szCs w:val="21"/>
              </w:rPr>
              <w:tab/>
              <w:t>ukazovateľ Indexy cien stavebných prác a materiálov (2015=100) – štvrťročne [sp2063qs] – Indexy stavebných materiálov (výrobné ceny) (</w:t>
            </w:r>
            <w:proofErr w:type="spellStart"/>
            <w:r w:rsidRPr="00BA355D">
              <w:rPr>
                <w:rFonts w:ascii="Arial Narrow" w:hAnsi="Arial Narrow"/>
                <w:sz w:val="21"/>
                <w:szCs w:val="21"/>
              </w:rPr>
              <w:t>Price</w:t>
            </w:r>
            <w:proofErr w:type="spellEnd"/>
            <w:r w:rsidRPr="00BA355D">
              <w:rPr>
                <w:rFonts w:ascii="Arial Narrow" w:hAnsi="Arial Narrow"/>
                <w:sz w:val="21"/>
                <w:szCs w:val="21"/>
              </w:rPr>
              <w:t xml:space="preserve"> </w:t>
            </w:r>
            <w:proofErr w:type="spellStart"/>
            <w:r w:rsidRPr="00BA355D">
              <w:rPr>
                <w:rFonts w:ascii="Arial Narrow" w:hAnsi="Arial Narrow"/>
                <w:sz w:val="21"/>
                <w:szCs w:val="21"/>
              </w:rPr>
              <w:t>indices</w:t>
            </w:r>
            <w:proofErr w:type="spellEnd"/>
            <w:r w:rsidRPr="00BA355D">
              <w:rPr>
                <w:rFonts w:ascii="Arial Narrow" w:hAnsi="Arial Narrow"/>
                <w:sz w:val="21"/>
                <w:szCs w:val="21"/>
              </w:rPr>
              <w:t xml:space="preserve"> of </w:t>
            </w:r>
            <w:proofErr w:type="spellStart"/>
            <w:r w:rsidRPr="00BA355D">
              <w:rPr>
                <w:rFonts w:ascii="Arial Narrow" w:hAnsi="Arial Narrow"/>
                <w:sz w:val="21"/>
                <w:szCs w:val="21"/>
              </w:rPr>
              <w:t>constructions</w:t>
            </w:r>
            <w:proofErr w:type="spellEnd"/>
            <w:r w:rsidRPr="00BA355D">
              <w:rPr>
                <w:rFonts w:ascii="Arial Narrow" w:hAnsi="Arial Narrow"/>
                <w:sz w:val="21"/>
                <w:szCs w:val="21"/>
              </w:rPr>
              <w:t xml:space="preserve"> </w:t>
            </w:r>
            <w:proofErr w:type="spellStart"/>
            <w:r w:rsidRPr="00BA355D">
              <w:rPr>
                <w:rFonts w:ascii="Arial Narrow" w:hAnsi="Arial Narrow"/>
                <w:sz w:val="21"/>
                <w:szCs w:val="21"/>
              </w:rPr>
              <w:t>works</w:t>
            </w:r>
            <w:proofErr w:type="spellEnd"/>
            <w:r w:rsidRPr="00BA355D">
              <w:rPr>
                <w:rFonts w:ascii="Arial Narrow" w:hAnsi="Arial Narrow"/>
                <w:sz w:val="21"/>
                <w:szCs w:val="21"/>
              </w:rPr>
              <w:t xml:space="preserve"> and </w:t>
            </w:r>
            <w:proofErr w:type="spellStart"/>
            <w:r w:rsidRPr="00BA355D">
              <w:rPr>
                <w:rFonts w:ascii="Arial Narrow" w:hAnsi="Arial Narrow"/>
                <w:sz w:val="21"/>
                <w:szCs w:val="21"/>
              </w:rPr>
              <w:t>materials</w:t>
            </w:r>
            <w:proofErr w:type="spellEnd"/>
            <w:r w:rsidRPr="00BA355D">
              <w:rPr>
                <w:rFonts w:ascii="Arial Narrow" w:hAnsi="Arial Narrow"/>
                <w:sz w:val="21"/>
                <w:szCs w:val="21"/>
              </w:rPr>
              <w:t>) za štvrťrok, ktorý je publikovaný Štatistickým úradom Slovenskej republiky na jeho internetovej stránke www.statistics.sk</w:t>
            </w:r>
          </w:p>
          <w:p w14:paraId="2037F78A" w14:textId="77777777" w:rsidR="00A50A8B" w:rsidRPr="00BA355D" w:rsidRDefault="00A50A8B">
            <w:pPr>
              <w:pStyle w:val="Footer"/>
              <w:spacing w:before="120" w:after="120" w:line="276" w:lineRule="auto"/>
              <w:ind w:right="141"/>
              <w:jc w:val="both"/>
              <w:rPr>
                <w:rFonts w:ascii="Arial Narrow" w:hAnsi="Arial Narrow"/>
                <w:sz w:val="21"/>
                <w:szCs w:val="21"/>
              </w:rPr>
            </w:pPr>
            <w:proofErr w:type="spellStart"/>
            <w:r w:rsidRPr="00BA355D">
              <w:rPr>
                <w:rFonts w:ascii="Arial Narrow" w:hAnsi="Arial Narrow"/>
                <w:sz w:val="21"/>
                <w:szCs w:val="21"/>
              </w:rPr>
              <w:t>CMIt</w:t>
            </w:r>
            <w:proofErr w:type="spellEnd"/>
            <w:r w:rsidRPr="00BA355D">
              <w:rPr>
                <w:rFonts w:ascii="Arial Narrow" w:hAnsi="Arial Narrow"/>
                <w:sz w:val="21"/>
                <w:szCs w:val="21"/>
              </w:rPr>
              <w:t xml:space="preserve"> – </w:t>
            </w:r>
            <w:r w:rsidRPr="00BA355D">
              <w:rPr>
                <w:rFonts w:ascii="Arial Narrow" w:hAnsi="Arial Narrow"/>
                <w:sz w:val="21"/>
                <w:szCs w:val="21"/>
              </w:rPr>
              <w:tab/>
              <w:t>hodnota ukazovateľa Indexy cien stavebných prác a materiálov (2015=100) – štvrťročne [sp2063qs] – Indexy stavebných materiálov (výrobné ceny) v období „</w:t>
            </w:r>
            <w:r w:rsidRPr="00BA355D">
              <w:rPr>
                <w:rFonts w:ascii="Cambria Math" w:hAnsi="Cambria Math" w:cs="Cambria Math"/>
                <w:sz w:val="21"/>
                <w:szCs w:val="21"/>
              </w:rPr>
              <w:t>𝒕</w:t>
            </w:r>
            <w:r w:rsidRPr="00BA355D">
              <w:rPr>
                <w:rFonts w:ascii="Arial Narrow" w:hAnsi="Arial Narrow"/>
                <w:sz w:val="21"/>
                <w:szCs w:val="21"/>
              </w:rPr>
              <w:t>“.</w:t>
            </w:r>
          </w:p>
          <w:p w14:paraId="1E2021A2" w14:textId="77777777" w:rsidR="00A50A8B" w:rsidRPr="00BA355D" w:rsidRDefault="00A50A8B">
            <w:pPr>
              <w:pStyle w:val="Footer"/>
              <w:spacing w:before="120" w:after="120" w:line="276" w:lineRule="auto"/>
              <w:ind w:right="141"/>
              <w:jc w:val="both"/>
              <w:rPr>
                <w:rFonts w:ascii="Arial Narrow" w:hAnsi="Arial Narrow"/>
                <w:sz w:val="21"/>
                <w:szCs w:val="21"/>
              </w:rPr>
            </w:pPr>
            <w:proofErr w:type="spellStart"/>
            <w:r w:rsidRPr="00BA355D">
              <w:rPr>
                <w:rFonts w:ascii="Arial Narrow" w:hAnsi="Arial Narrow"/>
                <w:sz w:val="21"/>
                <w:szCs w:val="21"/>
              </w:rPr>
              <w:t>CMIto</w:t>
            </w:r>
            <w:proofErr w:type="spellEnd"/>
            <w:r w:rsidRPr="00BA355D">
              <w:rPr>
                <w:rFonts w:ascii="Arial Narrow" w:hAnsi="Arial Narrow"/>
                <w:sz w:val="21"/>
                <w:szCs w:val="21"/>
              </w:rPr>
              <w:t xml:space="preserve"> – </w:t>
            </w:r>
            <w:r w:rsidRPr="00BA355D">
              <w:rPr>
                <w:rFonts w:ascii="Arial Narrow" w:hAnsi="Arial Narrow"/>
                <w:sz w:val="21"/>
                <w:szCs w:val="21"/>
              </w:rPr>
              <w:tab/>
              <w:t>hodnota ukazovateľa Indexy cien stavebných prác a materiálov (2015=100) – štvrťročne [sp2063qs] – Indexy stavebných materiálov (výrobné ceny) v období „</w:t>
            </w:r>
            <w:r w:rsidRPr="00BA355D">
              <w:rPr>
                <w:rFonts w:ascii="Cambria Math" w:hAnsi="Cambria Math" w:cs="Cambria Math"/>
                <w:sz w:val="21"/>
                <w:szCs w:val="21"/>
              </w:rPr>
              <w:t>𝒕</w:t>
            </w:r>
            <w:r w:rsidRPr="00BA355D">
              <w:rPr>
                <w:rFonts w:ascii="Arial Narrow" w:hAnsi="Arial Narrow"/>
                <w:sz w:val="21"/>
                <w:szCs w:val="21"/>
              </w:rPr>
              <w:t>o“.</w:t>
            </w:r>
          </w:p>
          <w:p w14:paraId="51B6F5AE" w14:textId="77777777" w:rsidR="00A50A8B" w:rsidRPr="00BA355D" w:rsidRDefault="00A50A8B">
            <w:pPr>
              <w:pStyle w:val="Footer"/>
              <w:spacing w:before="120" w:after="120" w:line="276" w:lineRule="auto"/>
              <w:ind w:right="141"/>
              <w:jc w:val="both"/>
              <w:rPr>
                <w:rFonts w:ascii="Arial Narrow" w:hAnsi="Arial Narrow"/>
                <w:sz w:val="21"/>
                <w:szCs w:val="21"/>
              </w:rPr>
            </w:pPr>
            <w:r w:rsidRPr="00BA355D">
              <w:rPr>
                <w:rFonts w:ascii="Arial Narrow" w:hAnsi="Arial Narrow"/>
                <w:sz w:val="21"/>
                <w:szCs w:val="21"/>
              </w:rPr>
              <w:t xml:space="preserve">(3) Použité budú nákladové indexy uvedené v Tabuľke údajov o úpravách. </w:t>
            </w:r>
          </w:p>
          <w:p w14:paraId="72FBE608" w14:textId="77777777" w:rsidR="00A50A8B" w:rsidRPr="00BA355D" w:rsidRDefault="00A50A8B">
            <w:pPr>
              <w:pStyle w:val="Footer"/>
              <w:spacing w:before="120" w:after="120" w:line="276" w:lineRule="auto"/>
              <w:ind w:right="141"/>
              <w:jc w:val="both"/>
              <w:rPr>
                <w:rFonts w:ascii="Arial Narrow" w:hAnsi="Arial Narrow"/>
                <w:sz w:val="21"/>
                <w:szCs w:val="21"/>
              </w:rPr>
            </w:pPr>
            <w:r w:rsidRPr="00BA355D">
              <w:rPr>
                <w:rFonts w:ascii="Arial Narrow" w:hAnsi="Arial Narrow"/>
                <w:sz w:val="21"/>
                <w:szCs w:val="21"/>
              </w:rPr>
              <w:t>(4) K prvému uplatneniu mechanizmu indexácie môže dôjsť najskôr v 3 (treťom) kvartáli nasledujúcom po kvartáli, v ktorom došlo k Dátumu začatia prác.</w:t>
            </w:r>
          </w:p>
          <w:p w14:paraId="44B4A83B" w14:textId="77777777" w:rsidR="00A50A8B" w:rsidRPr="00BA355D" w:rsidRDefault="00A50A8B">
            <w:pPr>
              <w:pStyle w:val="Footer"/>
              <w:spacing w:before="120" w:after="120" w:line="276" w:lineRule="auto"/>
              <w:ind w:right="141"/>
              <w:jc w:val="both"/>
              <w:rPr>
                <w:rFonts w:ascii="Arial Narrow" w:hAnsi="Arial Narrow"/>
                <w:sz w:val="21"/>
                <w:szCs w:val="21"/>
              </w:rPr>
            </w:pPr>
            <w:r w:rsidRPr="00BA355D">
              <w:rPr>
                <w:rFonts w:ascii="Arial Narrow" w:hAnsi="Arial Narrow"/>
                <w:sz w:val="21"/>
                <w:szCs w:val="21"/>
              </w:rPr>
              <w:t>(5) Základným predpokladom pre uplatnenie mechanizmu indexácie je pre zhotoviteľa stavby dodržiavanie zmluvne stanoveného a odsúhlaseného Harmonogramu prác vrátane Lehôt výstavby a Míľnikov. Pre aplikáciu mechanizmu indexácie je rozhodujúcim obdobím kvartál, pričom:</w:t>
            </w:r>
          </w:p>
          <w:p w14:paraId="61A6CBDA" w14:textId="77777777" w:rsidR="00A50A8B" w:rsidRPr="00BA355D" w:rsidRDefault="00A50A8B">
            <w:pPr>
              <w:pStyle w:val="Footer"/>
              <w:spacing w:before="120" w:after="120" w:line="276" w:lineRule="auto"/>
              <w:ind w:right="141"/>
              <w:jc w:val="both"/>
              <w:rPr>
                <w:rFonts w:ascii="Arial Narrow" w:hAnsi="Arial Narrow"/>
                <w:sz w:val="21"/>
                <w:szCs w:val="21"/>
              </w:rPr>
            </w:pPr>
            <w:r w:rsidRPr="00BA355D">
              <w:rPr>
                <w:rFonts w:ascii="Arial Narrow" w:hAnsi="Arial Narrow"/>
                <w:sz w:val="21"/>
                <w:szCs w:val="21"/>
              </w:rPr>
              <w:t>a) referenčným obdobím (označené ako obdobie „to“) je kvartál, do ktorého spadá kalendárny deň, v ktorý uplynula lehota na predkladanie ponúk do súťaže na zhotovenie stavby;</w:t>
            </w:r>
          </w:p>
          <w:p w14:paraId="56E76407" w14:textId="77777777" w:rsidR="00A50A8B" w:rsidRPr="00BA355D" w:rsidRDefault="00A50A8B">
            <w:pPr>
              <w:pStyle w:val="Footer"/>
              <w:spacing w:before="120" w:after="120" w:line="276" w:lineRule="auto"/>
              <w:ind w:right="141"/>
              <w:jc w:val="both"/>
              <w:rPr>
                <w:rFonts w:ascii="Arial Narrow" w:hAnsi="Arial Narrow"/>
                <w:sz w:val="21"/>
                <w:szCs w:val="21"/>
              </w:rPr>
            </w:pPr>
            <w:r w:rsidRPr="00BA355D">
              <w:rPr>
                <w:rFonts w:ascii="Arial Narrow" w:hAnsi="Arial Narrow"/>
                <w:sz w:val="21"/>
                <w:szCs w:val="21"/>
              </w:rPr>
              <w:t>b) rozhodujúcim obdobím (označené ako obdobie „t“), je obdobie (kvartál), za ktoré si zhotoviteľ stavby uplatňuje indexáciu.</w:t>
            </w:r>
          </w:p>
          <w:p w14:paraId="05F547B9" w14:textId="77777777" w:rsidR="00A50A8B" w:rsidRPr="00BA355D" w:rsidRDefault="00A50A8B">
            <w:pPr>
              <w:pStyle w:val="Footer"/>
              <w:spacing w:before="120" w:after="120" w:line="276" w:lineRule="auto"/>
              <w:ind w:right="141"/>
              <w:jc w:val="both"/>
              <w:rPr>
                <w:rFonts w:ascii="Arial Narrow" w:hAnsi="Arial Narrow"/>
                <w:sz w:val="21"/>
                <w:szCs w:val="21"/>
              </w:rPr>
            </w:pPr>
            <w:r w:rsidRPr="00BA355D">
              <w:rPr>
                <w:rFonts w:ascii="Arial Narrow" w:hAnsi="Arial Narrow"/>
                <w:sz w:val="21"/>
                <w:szCs w:val="21"/>
              </w:rPr>
              <w:t>(6) V prípade, ak pri realizácii stavby nedôjde k predĺženiu Lehoty výstavby, pre mechanizmus indexácie sa použije referenčné obdobie a rozhodujúce obdobie podľa bodu (5) toho článku.</w:t>
            </w:r>
          </w:p>
          <w:p w14:paraId="2DCD3C41" w14:textId="77777777" w:rsidR="00A50A8B" w:rsidRPr="00BA355D" w:rsidRDefault="00A50A8B">
            <w:pPr>
              <w:pStyle w:val="Footer"/>
              <w:spacing w:before="120" w:after="120" w:line="276" w:lineRule="auto"/>
              <w:ind w:right="141"/>
              <w:jc w:val="both"/>
              <w:rPr>
                <w:rFonts w:ascii="Arial Narrow" w:hAnsi="Arial Narrow"/>
                <w:sz w:val="21"/>
                <w:szCs w:val="21"/>
              </w:rPr>
            </w:pPr>
            <w:r w:rsidRPr="00BA355D">
              <w:rPr>
                <w:rFonts w:ascii="Arial Narrow" w:hAnsi="Arial Narrow"/>
                <w:sz w:val="21"/>
                <w:szCs w:val="21"/>
              </w:rPr>
              <w:t>(7) V prípade, ak pri realizácii stavby dôjde k predĺženiu Lehoty výstavby alebo zmene Harmonogramu prác v čase podpisu zmluvy o dielo, na základe udalostí, ktoré preukázateľne zo strany Zhotoviteľa nebolo možné vopred predpokladať a zároveň Zhotoviteľ vykonal všetky adekvátne úkony k zabráneniu predĺženia Lehoty výstavby, pre mechanizmus indexácie sa použije referenčné obdobie a rozhodujúce obdobie podľa bodu (5) tohto článku, t.j. v čase predĺženia Lehoty výstavby vykonávaná úprava cien bude pokračovať s použitím indexu vypočítaného pôvodným mechanizmom.</w:t>
            </w:r>
          </w:p>
          <w:p w14:paraId="358D5E5C" w14:textId="77777777" w:rsidR="00A50A8B" w:rsidRPr="00BA355D" w:rsidRDefault="00A50A8B">
            <w:pPr>
              <w:pStyle w:val="Footer"/>
              <w:spacing w:before="120" w:after="120" w:line="276" w:lineRule="auto"/>
              <w:ind w:right="141"/>
              <w:jc w:val="both"/>
              <w:rPr>
                <w:rFonts w:ascii="Arial Narrow" w:hAnsi="Arial Narrow"/>
                <w:sz w:val="21"/>
                <w:szCs w:val="21"/>
              </w:rPr>
            </w:pPr>
            <w:r w:rsidRPr="00BA355D">
              <w:rPr>
                <w:rFonts w:ascii="Arial Narrow" w:hAnsi="Arial Narrow"/>
                <w:sz w:val="21"/>
                <w:szCs w:val="21"/>
              </w:rPr>
              <w:t>(8) V prípade, ak pri realizácii stavby dôjde k predĺženiu Lehoty výstavby z dôvodov na strane Zhotoviteľa, pre mechanizmus indexácie za práce realizované po pôvodnej Lehote výstavby bude rozhodujúcim obdobím kvartál pôvodnej Lehoty výstavby, t.j. v čase predĺženia Lehoty výstavby bude vykonávaná úprava cien s použitím indexu pre obdobie, do ktorého spadá posledný deň fakturačného obdobia v rámci pôvodnej Lehoty výstavby.</w:t>
            </w:r>
          </w:p>
          <w:p w14:paraId="0B69B39C" w14:textId="77777777" w:rsidR="00A50A8B" w:rsidRPr="00BA355D" w:rsidRDefault="00A50A8B">
            <w:pPr>
              <w:pStyle w:val="Footer"/>
              <w:spacing w:before="120" w:after="120" w:line="276" w:lineRule="auto"/>
              <w:ind w:right="141"/>
              <w:jc w:val="both"/>
              <w:rPr>
                <w:rFonts w:ascii="Arial Narrow" w:hAnsi="Arial Narrow"/>
                <w:sz w:val="21"/>
                <w:szCs w:val="21"/>
              </w:rPr>
            </w:pPr>
            <w:r w:rsidRPr="00BA355D">
              <w:rPr>
                <w:rFonts w:ascii="Arial Narrow" w:hAnsi="Arial Narrow"/>
                <w:sz w:val="21"/>
                <w:szCs w:val="21"/>
              </w:rPr>
              <w:t xml:space="preserve">(9) Vykazované mesačné hodnoty ukazovateľov Harmonizované indexy spotrebiteľských cien (priemer roka 2015=100) - mesačne [sp0017ms] – Spotrebiteľské ceny úhrnom a Priemerné ceny pohonných látok v SR - mesačne [sp0202ms] – Motorová nafta, je potrebné previesť na obdobie kvartál pre obdobia </w:t>
            </w:r>
            <w:r w:rsidRPr="00BA355D">
              <w:rPr>
                <w:rFonts w:ascii="Cambria Math" w:hAnsi="Cambria Math" w:cs="Cambria Math"/>
                <w:sz w:val="21"/>
                <w:szCs w:val="21"/>
              </w:rPr>
              <w:t>𝒕𝟎</w:t>
            </w:r>
            <w:r w:rsidRPr="00BA355D">
              <w:rPr>
                <w:rFonts w:ascii="Arial Narrow" w:hAnsi="Arial Narrow"/>
                <w:sz w:val="21"/>
                <w:szCs w:val="21"/>
              </w:rPr>
              <w:t xml:space="preserve"> a </w:t>
            </w:r>
            <w:r w:rsidRPr="00BA355D">
              <w:rPr>
                <w:rFonts w:ascii="Cambria Math" w:hAnsi="Cambria Math" w:cs="Cambria Math"/>
                <w:sz w:val="21"/>
                <w:szCs w:val="21"/>
              </w:rPr>
              <w:t>𝒕</w:t>
            </w:r>
            <w:r w:rsidRPr="00BA355D">
              <w:rPr>
                <w:rFonts w:ascii="Arial Narrow" w:hAnsi="Arial Narrow"/>
                <w:sz w:val="21"/>
                <w:szCs w:val="21"/>
              </w:rPr>
              <w:t xml:space="preserve"> tak, že sa </w:t>
            </w:r>
            <w:proofErr w:type="spellStart"/>
            <w:r w:rsidRPr="00BA355D">
              <w:rPr>
                <w:rFonts w:ascii="Arial Narrow" w:hAnsi="Arial Narrow"/>
                <w:sz w:val="21"/>
                <w:szCs w:val="21"/>
              </w:rPr>
              <w:t>vypočítaaritmetický</w:t>
            </w:r>
            <w:proofErr w:type="spellEnd"/>
            <w:r w:rsidRPr="00BA355D">
              <w:rPr>
                <w:rFonts w:ascii="Arial Narrow" w:hAnsi="Arial Narrow"/>
                <w:sz w:val="21"/>
                <w:szCs w:val="21"/>
              </w:rPr>
              <w:t xml:space="preserve"> priemer vykazovaných hodnôt za 3 relevantné mesiace prislúchajúce k obdobiu </w:t>
            </w:r>
            <w:r w:rsidRPr="00BA355D">
              <w:rPr>
                <w:rFonts w:ascii="Cambria Math" w:hAnsi="Cambria Math" w:cs="Cambria Math"/>
                <w:sz w:val="21"/>
                <w:szCs w:val="21"/>
              </w:rPr>
              <w:t>𝒕𝟎</w:t>
            </w:r>
            <w:r w:rsidRPr="00BA355D">
              <w:rPr>
                <w:rFonts w:ascii="Arial Narrow" w:hAnsi="Arial Narrow"/>
                <w:sz w:val="21"/>
                <w:szCs w:val="21"/>
              </w:rPr>
              <w:t xml:space="preserve"> a </w:t>
            </w:r>
            <w:r w:rsidRPr="00BA355D">
              <w:rPr>
                <w:rFonts w:ascii="Cambria Math" w:hAnsi="Cambria Math" w:cs="Cambria Math"/>
                <w:sz w:val="21"/>
                <w:szCs w:val="21"/>
              </w:rPr>
              <w:t>𝒕</w:t>
            </w:r>
            <w:r w:rsidRPr="00BA355D">
              <w:rPr>
                <w:rFonts w:ascii="Arial Narrow" w:hAnsi="Arial Narrow"/>
                <w:sz w:val="21"/>
                <w:szCs w:val="21"/>
              </w:rPr>
              <w:t>. Vypočítané aritmetické priemery sa matematicky zaokrúhľujú na 3 desatinné miesta. Hodnota použitá z ukazovateľa Indexy cien stavebných prác a materiálov (2015=100) - štvrťročne [sp2063qs] – Indexy stavebných materiálov (výrobné ceny) je už uvádzaná za štvrťrok a má povahu indexu k bázickému obdobiu priemer roka 2015, t.j. index priemer 2015=100. Podiely každého z 3 (troch) ukazovateľov sa matematicky zaokrúhľujú na 3 desatinné miesta.</w:t>
            </w:r>
          </w:p>
        </w:tc>
      </w:tr>
      <w:tr w:rsidR="00BA355D" w:rsidRPr="00BA355D" w14:paraId="17F871C3" w14:textId="77777777">
        <w:tc>
          <w:tcPr>
            <w:tcW w:w="1870" w:type="dxa"/>
          </w:tcPr>
          <w:p w14:paraId="5FF97F13" w14:textId="77777777" w:rsidR="00A50A8B" w:rsidRPr="00BA355D" w:rsidRDefault="00A50A8B">
            <w:pPr>
              <w:spacing w:before="120" w:after="120" w:line="276" w:lineRule="auto"/>
              <w:ind w:right="141"/>
              <w:rPr>
                <w:rFonts w:ascii="Arial Narrow" w:hAnsi="Arial Narrow"/>
                <w:b/>
                <w:bCs/>
                <w:sz w:val="21"/>
                <w:szCs w:val="21"/>
              </w:rPr>
            </w:pPr>
            <w:r w:rsidRPr="00BA355D">
              <w:rPr>
                <w:rFonts w:ascii="Arial Narrow" w:hAnsi="Arial Narrow"/>
                <w:b/>
                <w:bCs/>
                <w:sz w:val="21"/>
                <w:szCs w:val="21"/>
              </w:rPr>
              <w:t>14. Zmluvná cena a platby</w:t>
            </w:r>
          </w:p>
        </w:tc>
        <w:tc>
          <w:tcPr>
            <w:tcW w:w="7670" w:type="dxa"/>
          </w:tcPr>
          <w:p w14:paraId="018CF750" w14:textId="77777777" w:rsidR="00A50A8B" w:rsidRPr="00BA355D" w:rsidRDefault="00A50A8B">
            <w:pPr>
              <w:spacing w:before="120" w:after="120" w:line="276" w:lineRule="auto"/>
              <w:ind w:right="141"/>
              <w:jc w:val="both"/>
              <w:rPr>
                <w:rFonts w:ascii="Arial Narrow" w:hAnsi="Arial Narrow"/>
                <w:sz w:val="21"/>
                <w:szCs w:val="21"/>
              </w:rPr>
            </w:pPr>
          </w:p>
        </w:tc>
      </w:tr>
      <w:tr w:rsidR="00BA355D" w:rsidRPr="00BA355D" w14:paraId="0E6F6A12" w14:textId="77777777">
        <w:tc>
          <w:tcPr>
            <w:tcW w:w="1870" w:type="dxa"/>
          </w:tcPr>
          <w:p w14:paraId="3130F413" w14:textId="77777777" w:rsidR="00A50A8B" w:rsidRPr="00BA355D" w:rsidRDefault="00A50A8B">
            <w:pPr>
              <w:spacing w:before="120" w:after="120" w:line="276" w:lineRule="auto"/>
              <w:ind w:right="141"/>
              <w:rPr>
                <w:rFonts w:ascii="Arial Narrow" w:hAnsi="Arial Narrow"/>
                <w:sz w:val="21"/>
                <w:szCs w:val="21"/>
              </w:rPr>
            </w:pPr>
            <w:r w:rsidRPr="00BA355D">
              <w:rPr>
                <w:rFonts w:ascii="Arial Narrow" w:hAnsi="Arial Narrow"/>
                <w:sz w:val="21"/>
                <w:szCs w:val="21"/>
              </w:rPr>
              <w:t>14.1</w:t>
            </w:r>
          </w:p>
          <w:p w14:paraId="3E103EA7" w14:textId="77777777" w:rsidR="00A50A8B" w:rsidRPr="00BA355D" w:rsidRDefault="00A50A8B">
            <w:pPr>
              <w:spacing w:before="120" w:after="120" w:line="276" w:lineRule="auto"/>
              <w:ind w:right="141"/>
              <w:rPr>
                <w:rFonts w:ascii="Arial Narrow" w:hAnsi="Arial Narrow"/>
                <w:sz w:val="21"/>
                <w:szCs w:val="21"/>
              </w:rPr>
            </w:pPr>
            <w:r w:rsidRPr="00BA355D">
              <w:rPr>
                <w:rFonts w:ascii="Arial Narrow" w:hAnsi="Arial Narrow"/>
                <w:sz w:val="21"/>
                <w:szCs w:val="21"/>
              </w:rPr>
              <w:t>Zmluvná cena</w:t>
            </w:r>
          </w:p>
        </w:tc>
        <w:tc>
          <w:tcPr>
            <w:tcW w:w="7670" w:type="dxa"/>
          </w:tcPr>
          <w:p w14:paraId="10406247"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 xml:space="preserve">Znenie </w:t>
            </w:r>
            <w:proofErr w:type="spellStart"/>
            <w:r w:rsidRPr="00BA355D">
              <w:rPr>
                <w:rFonts w:ascii="Arial Narrow" w:hAnsi="Arial Narrow"/>
                <w:sz w:val="21"/>
                <w:szCs w:val="21"/>
              </w:rPr>
              <w:t>pododseku</w:t>
            </w:r>
            <w:proofErr w:type="spellEnd"/>
            <w:r w:rsidRPr="00BA355D">
              <w:rPr>
                <w:rFonts w:ascii="Arial Narrow" w:hAnsi="Arial Narrow"/>
                <w:sz w:val="21"/>
                <w:szCs w:val="21"/>
              </w:rPr>
              <w:t xml:space="preserve"> písmena (a) v prvom odseku podčlánku 14.1 sa zrušuje a nahrádza nasledovne:</w:t>
            </w:r>
          </w:p>
          <w:p w14:paraId="1106F23F" w14:textId="77777777" w:rsidR="00A50A8B" w:rsidRPr="00BA355D" w:rsidRDefault="00A50A8B" w:rsidP="004D1295">
            <w:pPr>
              <w:spacing w:before="120" w:after="120" w:line="276" w:lineRule="auto"/>
              <w:ind w:left="49" w:right="142"/>
              <w:jc w:val="both"/>
              <w:rPr>
                <w:rFonts w:ascii="Arial Narrow" w:hAnsi="Arial Narrow"/>
                <w:sz w:val="21"/>
                <w:szCs w:val="21"/>
              </w:rPr>
            </w:pPr>
            <w:r w:rsidRPr="00BA355D">
              <w:rPr>
                <w:rFonts w:ascii="Arial Narrow" w:hAnsi="Arial Narrow"/>
                <w:sz w:val="21"/>
                <w:szCs w:val="21"/>
              </w:rPr>
              <w:t>Zmluvná cena je Akceptovaná zmluvná hodnota, a je to paušálna suma vrátane všetkých nákladov na návrh, výrobu, dodanie, montáž, testovanie, výdavky na služby, personál, nákladov na Subdodávateľov, tlač, komunikáciu, cestovanie, ubytovanie a všetkých iných nákladov, ktoré vznikli Zhotoviteľovi pri vykonávaní prác popísaných v Požiadavkách Objednávateľa a v súlade so zmluvnými požiadavkami. Akceptovaná zmluvná hodnota bude podliehať úpravám v súlade so Zmluvou. Zmluvná cena musí byť bez akýchkoľvek daní a cla vyberaných na území Slovenskej republiky.</w:t>
            </w:r>
          </w:p>
          <w:p w14:paraId="5288140E" w14:textId="77777777" w:rsidR="00A50A8B" w:rsidRPr="00BA355D" w:rsidRDefault="00A50A8B" w:rsidP="004D1295">
            <w:pPr>
              <w:spacing w:before="120" w:after="120" w:line="276" w:lineRule="auto"/>
              <w:ind w:left="49" w:right="142"/>
              <w:jc w:val="both"/>
              <w:rPr>
                <w:rFonts w:ascii="Arial Narrow" w:hAnsi="Arial Narrow"/>
                <w:sz w:val="21"/>
                <w:szCs w:val="21"/>
              </w:rPr>
            </w:pPr>
            <w:r w:rsidRPr="00BA355D">
              <w:rPr>
                <w:rFonts w:ascii="Arial Narrow" w:hAnsi="Arial Narrow"/>
                <w:iCs/>
                <w:sz w:val="21"/>
                <w:szCs w:val="21"/>
              </w:rPr>
              <w:t>Zmluvná cena pokrýva všetky záväzky Zhotoviteľa podľa Zmluvy a všetky veci potrebné pre správne vyhotovenie a dokončenie Diela. Pre vylúčenie pochybností sa Zmluvné strany dohodli, že ak sa počas procesu zhotovovania Diela vyskytnú chyby alebo nedostatky v projektovej dokumentácii a / alebo vo Výkaze výmer a pre zhotovenie Diela bude nevyhnutné vykonať aj práce, ktoré boli uvedené iba v jednom z uvedených dokumentov, t. j. iba v projektovej dokumentácii, alebo iba vo Výkaze výmer, alebo by vznikol rozdiel v množstve požadovaných jednotiek uvádzaných v týchto dokumentoch, má sa za to, že tieto práce, a to v rozsahu podľa dokumentu, ktorý ho predpokladá väčší, sú zahrnuté v Zmluvnej cene a Zhotoviteľ je povinný ich vykonať bez nároku na akúkoľvek dodatočnú platbu.</w:t>
            </w:r>
          </w:p>
          <w:p w14:paraId="49764DA1" w14:textId="77777777" w:rsidR="00A50A8B" w:rsidRPr="00BA355D" w:rsidRDefault="00A50A8B">
            <w:pPr>
              <w:spacing w:before="120" w:after="120" w:line="276" w:lineRule="auto"/>
              <w:ind w:right="142"/>
              <w:jc w:val="both"/>
              <w:rPr>
                <w:rFonts w:ascii="Arial Narrow" w:hAnsi="Arial Narrow"/>
                <w:sz w:val="21"/>
                <w:szCs w:val="21"/>
              </w:rPr>
            </w:pPr>
            <w:r w:rsidRPr="00BA355D">
              <w:rPr>
                <w:rFonts w:ascii="Arial Narrow" w:hAnsi="Arial Narrow"/>
                <w:sz w:val="21"/>
                <w:szCs w:val="21"/>
              </w:rPr>
              <w:t>V </w:t>
            </w:r>
            <w:proofErr w:type="spellStart"/>
            <w:r w:rsidRPr="00BA355D">
              <w:rPr>
                <w:rFonts w:ascii="Arial Narrow" w:hAnsi="Arial Narrow"/>
                <w:sz w:val="21"/>
                <w:szCs w:val="21"/>
              </w:rPr>
              <w:t>pododseku</w:t>
            </w:r>
            <w:proofErr w:type="spellEnd"/>
            <w:r w:rsidRPr="00BA355D">
              <w:rPr>
                <w:rFonts w:ascii="Arial Narrow" w:hAnsi="Arial Narrow"/>
                <w:sz w:val="21"/>
                <w:szCs w:val="21"/>
              </w:rPr>
              <w:t xml:space="preserve"> písmena b) prvého odseku podčlánku 14.1 sa po texte „</w:t>
            </w:r>
            <w:r w:rsidRPr="00BA355D">
              <w:rPr>
                <w:rFonts w:ascii="Arial Narrow" w:hAnsi="Arial Narrow"/>
                <w:i/>
                <w:iCs/>
                <w:sz w:val="21"/>
                <w:szCs w:val="21"/>
              </w:rPr>
              <w:t>zaplatí požadované clá a dane podľa zmluvy”</w:t>
            </w:r>
            <w:r w:rsidRPr="00BA355D">
              <w:rPr>
                <w:rFonts w:ascii="Arial Narrow" w:hAnsi="Arial Narrow"/>
                <w:sz w:val="21"/>
                <w:szCs w:val="21"/>
              </w:rPr>
              <w:t>, vkladá nasledujúci text “v krajine, kde vykonáva svoju činnosť”.</w:t>
            </w:r>
          </w:p>
          <w:p w14:paraId="5A8CEC95" w14:textId="77777777" w:rsidR="00A50A8B" w:rsidRPr="00BA355D" w:rsidRDefault="00A50A8B">
            <w:pPr>
              <w:spacing w:before="120" w:after="120" w:line="276" w:lineRule="auto"/>
              <w:ind w:right="142"/>
              <w:jc w:val="both"/>
              <w:rPr>
                <w:rFonts w:ascii="Arial Narrow" w:hAnsi="Arial Narrow"/>
                <w:sz w:val="21"/>
                <w:szCs w:val="21"/>
              </w:rPr>
            </w:pPr>
            <w:r w:rsidRPr="00BA355D">
              <w:rPr>
                <w:rFonts w:ascii="Arial Narrow" w:hAnsi="Arial Narrow"/>
                <w:sz w:val="21"/>
                <w:szCs w:val="21"/>
              </w:rPr>
              <w:t xml:space="preserve">Za prvý odsek, za </w:t>
            </w:r>
            <w:proofErr w:type="spellStart"/>
            <w:r w:rsidRPr="00BA355D">
              <w:rPr>
                <w:rFonts w:ascii="Arial Narrow" w:hAnsi="Arial Narrow"/>
                <w:sz w:val="21"/>
                <w:szCs w:val="21"/>
              </w:rPr>
              <w:t>pododsekom</w:t>
            </w:r>
            <w:proofErr w:type="spellEnd"/>
            <w:r w:rsidRPr="00BA355D">
              <w:rPr>
                <w:rFonts w:ascii="Arial Narrow" w:hAnsi="Arial Narrow"/>
                <w:sz w:val="21"/>
                <w:szCs w:val="21"/>
              </w:rPr>
              <w:t xml:space="preserve"> písmena c) </w:t>
            </w:r>
            <w:proofErr w:type="spellStart"/>
            <w:r w:rsidRPr="00BA355D">
              <w:rPr>
                <w:rFonts w:ascii="Arial Narrow" w:hAnsi="Arial Narrow"/>
                <w:sz w:val="21"/>
                <w:szCs w:val="21"/>
              </w:rPr>
              <w:t>podčlánku</w:t>
            </w:r>
            <w:proofErr w:type="spellEnd"/>
            <w:r w:rsidRPr="00BA355D">
              <w:rPr>
                <w:rFonts w:ascii="Arial Narrow" w:hAnsi="Arial Narrow"/>
                <w:sz w:val="21"/>
                <w:szCs w:val="21"/>
              </w:rPr>
              <w:t xml:space="preserve"> 14.1 sa vkladá nasledovný text:</w:t>
            </w:r>
          </w:p>
          <w:p w14:paraId="6B5CFAD3" w14:textId="77777777" w:rsidR="00A50A8B" w:rsidRPr="00BA355D" w:rsidRDefault="00A50A8B">
            <w:pPr>
              <w:spacing w:before="120" w:after="120" w:line="276" w:lineRule="auto"/>
              <w:ind w:right="142"/>
              <w:jc w:val="both"/>
              <w:rPr>
                <w:rFonts w:ascii="Arial Narrow" w:hAnsi="Arial Narrow"/>
                <w:sz w:val="21"/>
                <w:szCs w:val="21"/>
              </w:rPr>
            </w:pPr>
            <w:r w:rsidRPr="00BA355D">
              <w:rPr>
                <w:rFonts w:ascii="Arial Narrow" w:hAnsi="Arial Narrow"/>
                <w:sz w:val="21"/>
                <w:szCs w:val="21"/>
              </w:rPr>
              <w:t>Zhotoviteľ s jeho Ponukou predloží rozbor Akceptovanej zmluvnej hodnoty na priame náklady dodávok a prác ako aj kalkulačný vzorec pre dodávky a práce určujúci priame náklady, správnu réžiu, výrobnú réžiu a zisk, s ktorými Zhotoviteľ uvažoval pri príprave jeho Ponuky. Zhotoviteľ identifikuje režijné náklady, ktoré môžu byť už zahrnuté vo Všeobecných položkách. Správna réžia bude doložená auditovanou výročnou správou spoločnosti (členov združenia). Výrobná réžia musí byť preukázaná vyčíslením všetkých nákladov na výrobnú réžiu. Má sa za to, že režijné náklady (mimo tých uvedených vo všeobecných položkách) a zisk sú rovnomerne rozložené v položkách výkazu výmeru stavebných objektov a prevádzkových súborov.</w:t>
            </w:r>
          </w:p>
          <w:p w14:paraId="690F63AA" w14:textId="77777777" w:rsidR="00A50A8B" w:rsidRPr="00BA355D" w:rsidRDefault="00A50A8B">
            <w:pPr>
              <w:spacing w:before="120" w:after="120" w:line="276" w:lineRule="auto"/>
              <w:ind w:right="142"/>
              <w:jc w:val="both"/>
              <w:rPr>
                <w:rFonts w:ascii="Arial Narrow" w:hAnsi="Arial Narrow"/>
                <w:sz w:val="21"/>
                <w:szCs w:val="21"/>
              </w:rPr>
            </w:pPr>
            <w:r w:rsidRPr="00BA355D">
              <w:rPr>
                <w:rFonts w:ascii="Arial Narrow" w:hAnsi="Arial Narrow"/>
                <w:sz w:val="21"/>
                <w:szCs w:val="21"/>
              </w:rPr>
              <w:t>Stavebný dozor a Objednávateľ majú právo vyžiadať si rozbor ceny akejkoľvek položky. V prípade, že sa rozborom preukáže, že pri zohľadnení réžií a zisku uvedenom Zhotoviteľom, vychádzajú priame náklady ako nereálne alebo neprimerané, Stavebný dozor nebude kalkulačným vzorcom viazaný.</w:t>
            </w:r>
          </w:p>
        </w:tc>
      </w:tr>
      <w:tr w:rsidR="00BA355D" w:rsidRPr="00BA355D" w14:paraId="07B51B97" w14:textId="77777777">
        <w:tc>
          <w:tcPr>
            <w:tcW w:w="1870" w:type="dxa"/>
          </w:tcPr>
          <w:p w14:paraId="6344EAEF" w14:textId="77777777" w:rsidR="00A50A8B" w:rsidRPr="00BA355D" w:rsidRDefault="00A50A8B">
            <w:pPr>
              <w:spacing w:before="120" w:after="120" w:line="276" w:lineRule="auto"/>
              <w:ind w:right="141"/>
              <w:rPr>
                <w:rFonts w:ascii="Arial Narrow" w:hAnsi="Arial Narrow"/>
                <w:sz w:val="21"/>
                <w:szCs w:val="21"/>
              </w:rPr>
            </w:pPr>
            <w:r w:rsidRPr="00BA355D">
              <w:rPr>
                <w:rFonts w:ascii="Arial Narrow" w:hAnsi="Arial Narrow"/>
                <w:sz w:val="21"/>
                <w:szCs w:val="21"/>
              </w:rPr>
              <w:t>14.2</w:t>
            </w:r>
          </w:p>
          <w:p w14:paraId="65F5CE14" w14:textId="77777777" w:rsidR="00A50A8B" w:rsidRPr="00BA355D" w:rsidRDefault="00A50A8B">
            <w:pPr>
              <w:spacing w:before="120" w:after="120" w:line="276" w:lineRule="auto"/>
              <w:ind w:right="141"/>
              <w:rPr>
                <w:rFonts w:ascii="Arial Narrow" w:hAnsi="Arial Narrow"/>
                <w:sz w:val="21"/>
                <w:szCs w:val="21"/>
              </w:rPr>
            </w:pPr>
            <w:r w:rsidRPr="00BA355D">
              <w:rPr>
                <w:rFonts w:ascii="Arial Narrow" w:hAnsi="Arial Narrow"/>
                <w:sz w:val="21"/>
                <w:szCs w:val="21"/>
              </w:rPr>
              <w:t>Zálohová platba</w:t>
            </w:r>
          </w:p>
        </w:tc>
        <w:tc>
          <w:tcPr>
            <w:tcW w:w="7670" w:type="dxa"/>
          </w:tcPr>
          <w:p w14:paraId="21EFCDC1" w14:textId="77777777" w:rsidR="00A50A8B" w:rsidRPr="00BA355D" w:rsidRDefault="00A50A8B">
            <w:pPr>
              <w:spacing w:before="120" w:after="120" w:line="276" w:lineRule="auto"/>
              <w:ind w:right="141"/>
              <w:jc w:val="both"/>
              <w:rPr>
                <w:rFonts w:ascii="Arial Narrow" w:hAnsi="Arial Narrow"/>
                <w:sz w:val="21"/>
                <w:szCs w:val="21"/>
              </w:rPr>
            </w:pPr>
            <w:proofErr w:type="spellStart"/>
            <w:r w:rsidRPr="00BA355D">
              <w:rPr>
                <w:rFonts w:ascii="Arial Narrow" w:hAnsi="Arial Narrow"/>
                <w:sz w:val="21"/>
                <w:szCs w:val="21"/>
              </w:rPr>
              <w:t>Podčlánok</w:t>
            </w:r>
            <w:proofErr w:type="spellEnd"/>
            <w:r w:rsidRPr="00BA355D">
              <w:rPr>
                <w:rFonts w:ascii="Arial Narrow" w:hAnsi="Arial Narrow"/>
                <w:sz w:val="21"/>
                <w:szCs w:val="21"/>
              </w:rPr>
              <w:t xml:space="preserve"> 14.2 Zálohová platba sa neaplikuje.</w:t>
            </w:r>
          </w:p>
        </w:tc>
      </w:tr>
      <w:tr w:rsidR="00BA355D" w:rsidRPr="00BA355D" w14:paraId="11C8B1CA" w14:textId="77777777">
        <w:tc>
          <w:tcPr>
            <w:tcW w:w="1870" w:type="dxa"/>
          </w:tcPr>
          <w:p w14:paraId="49F0255B" w14:textId="77777777" w:rsidR="00A50A8B" w:rsidRPr="00010F9B" w:rsidRDefault="00A50A8B">
            <w:pPr>
              <w:spacing w:before="120" w:after="120" w:line="276" w:lineRule="auto"/>
              <w:ind w:right="141"/>
              <w:rPr>
                <w:rFonts w:ascii="Arial Narrow" w:hAnsi="Arial Narrow"/>
                <w:color w:val="EE0000"/>
                <w:sz w:val="21"/>
                <w:szCs w:val="21"/>
                <w:rPrChange w:id="262" w:author="Gereková Michaela, JUDr." w:date="2025-08-13T08:42:00Z" w16du:dateUtc="2025-08-13T06:42:00Z">
                  <w:rPr>
                    <w:rFonts w:ascii="Arial Narrow" w:hAnsi="Arial Narrow"/>
                    <w:sz w:val="21"/>
                    <w:szCs w:val="21"/>
                  </w:rPr>
                </w:rPrChange>
              </w:rPr>
            </w:pPr>
            <w:r w:rsidRPr="00010F9B">
              <w:rPr>
                <w:rFonts w:ascii="Arial Narrow" w:hAnsi="Arial Narrow"/>
                <w:color w:val="EE0000"/>
                <w:sz w:val="21"/>
                <w:szCs w:val="21"/>
                <w:rPrChange w:id="263" w:author="Gereková Michaela, JUDr." w:date="2025-08-13T08:42:00Z" w16du:dateUtc="2025-08-13T06:42:00Z">
                  <w:rPr>
                    <w:rFonts w:ascii="Arial Narrow" w:hAnsi="Arial Narrow"/>
                    <w:sz w:val="21"/>
                    <w:szCs w:val="21"/>
                  </w:rPr>
                </w:rPrChange>
              </w:rPr>
              <w:t>14.3</w:t>
            </w:r>
          </w:p>
          <w:p w14:paraId="1CD5E210" w14:textId="77777777" w:rsidR="00A50A8B" w:rsidRPr="00BA355D" w:rsidRDefault="00A50A8B">
            <w:pPr>
              <w:spacing w:before="120" w:after="120" w:line="276" w:lineRule="auto"/>
              <w:ind w:right="141"/>
              <w:rPr>
                <w:rFonts w:ascii="Arial Narrow" w:hAnsi="Arial Narrow"/>
                <w:sz w:val="21"/>
                <w:szCs w:val="21"/>
              </w:rPr>
            </w:pPr>
            <w:r w:rsidRPr="00010F9B">
              <w:rPr>
                <w:rFonts w:ascii="Arial Narrow" w:hAnsi="Arial Narrow"/>
                <w:color w:val="EE0000"/>
                <w:sz w:val="21"/>
                <w:szCs w:val="21"/>
                <w:rPrChange w:id="264" w:author="Gereková Michaela, JUDr." w:date="2025-08-13T08:42:00Z" w16du:dateUtc="2025-08-13T06:42:00Z">
                  <w:rPr>
                    <w:rFonts w:ascii="Arial Narrow" w:hAnsi="Arial Narrow"/>
                    <w:sz w:val="21"/>
                    <w:szCs w:val="21"/>
                  </w:rPr>
                </w:rPrChange>
              </w:rPr>
              <w:t>Žiadosť o Priebežné platobné potvrdenia</w:t>
            </w:r>
          </w:p>
        </w:tc>
        <w:tc>
          <w:tcPr>
            <w:tcW w:w="7670" w:type="dxa"/>
          </w:tcPr>
          <w:p w14:paraId="544E36A9" w14:textId="77777777" w:rsidR="00A50A8B" w:rsidRPr="00BA355D" w:rsidRDefault="00A50A8B">
            <w:pPr>
              <w:spacing w:before="120" w:after="120" w:line="276" w:lineRule="auto"/>
              <w:ind w:right="141"/>
              <w:jc w:val="both"/>
              <w:rPr>
                <w:rFonts w:ascii="Arial Narrow" w:hAnsi="Arial Narrow"/>
                <w:sz w:val="21"/>
                <w:szCs w:val="21"/>
                <w:highlight w:val="yellow"/>
              </w:rPr>
            </w:pPr>
            <w:r w:rsidRPr="00BA355D">
              <w:rPr>
                <w:rFonts w:ascii="Arial Narrow" w:hAnsi="Arial Narrow"/>
                <w:sz w:val="21"/>
                <w:szCs w:val="21"/>
              </w:rPr>
              <w:t>Text podčlánku 14.3 sa celý zrušuje a nahrádza sa nasledovným textom:</w:t>
            </w:r>
          </w:p>
          <w:p w14:paraId="5793C9BC"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 xml:space="preserve">Zhotoviteľ je povinný predložiť Stavebnému dozoru vždy k 25. dňu príslušného kalendárneho mesiaca (s výnimkou prvej žiadosti o priebežné platobné potvrdenie, ktorej podmienky sú upravené v poslednom odseku tohto podčlánku) v šiestich kópiách Vyúčtovanie vo forme schválenej Stavebným dozorom, v ktorom podrobne uvedie čiastky, o ktorých za Zhotoviteľ domnieva, že má na </w:t>
            </w:r>
            <w:proofErr w:type="spellStart"/>
            <w:r w:rsidRPr="00BA355D">
              <w:rPr>
                <w:rFonts w:ascii="Arial Narrow" w:hAnsi="Arial Narrow"/>
                <w:sz w:val="21"/>
                <w:szCs w:val="21"/>
              </w:rPr>
              <w:t>ne</w:t>
            </w:r>
            <w:proofErr w:type="spellEnd"/>
            <w:r w:rsidRPr="00BA355D">
              <w:rPr>
                <w:rFonts w:ascii="Arial Narrow" w:hAnsi="Arial Narrow"/>
                <w:sz w:val="21"/>
                <w:szCs w:val="21"/>
              </w:rPr>
              <w:t xml:space="preserve"> právo spolu s dokumentmi, ktoré budú obsahovať poslednú mesačnú správu predchádzajúcu termínu predloženia Vyúčtovania v súlade s </w:t>
            </w:r>
            <w:proofErr w:type="spellStart"/>
            <w:r w:rsidRPr="00BA355D">
              <w:rPr>
                <w:rFonts w:ascii="Arial Narrow" w:hAnsi="Arial Narrow"/>
                <w:sz w:val="21"/>
                <w:szCs w:val="21"/>
              </w:rPr>
              <w:t>podčlánkom</w:t>
            </w:r>
            <w:proofErr w:type="spellEnd"/>
            <w:r w:rsidRPr="00BA355D">
              <w:rPr>
                <w:rFonts w:ascii="Arial Narrow" w:hAnsi="Arial Narrow"/>
                <w:sz w:val="21"/>
                <w:szCs w:val="21"/>
              </w:rPr>
              <w:t xml:space="preserve"> 4.21 (Správy o postupe prác).</w:t>
            </w:r>
          </w:p>
          <w:p w14:paraId="5BAF110E"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Vyúčtovanie bude obsahovať nasledujúce položky tak, ako to je aplikovateľné:</w:t>
            </w:r>
          </w:p>
          <w:p w14:paraId="662E252B" w14:textId="77777777" w:rsidR="00A50A8B" w:rsidRPr="00BA355D" w:rsidRDefault="00A50A8B" w:rsidP="00A50A8B">
            <w:pPr>
              <w:pStyle w:val="ListParagraph"/>
              <w:numPr>
                <w:ilvl w:val="0"/>
                <w:numId w:val="16"/>
              </w:numPr>
              <w:spacing w:before="120" w:after="120" w:line="276" w:lineRule="auto"/>
              <w:ind w:left="750" w:right="141"/>
              <w:contextualSpacing w:val="0"/>
              <w:jc w:val="both"/>
            </w:pPr>
            <w:r w:rsidRPr="00BA355D">
              <w:rPr>
                <w:rFonts w:ascii="Arial Narrow" w:hAnsi="Arial Narrow"/>
                <w:sz w:val="21"/>
                <w:szCs w:val="21"/>
              </w:rPr>
              <w:t xml:space="preserve">paušálnu zmluvnú hodnotu stanovenú v Formuláre platieb pre príslušnú časť Diela (vrátanie Zmien, ale okrem položiek popísaných v </w:t>
            </w:r>
            <w:proofErr w:type="spellStart"/>
            <w:r w:rsidRPr="00BA355D">
              <w:rPr>
                <w:rFonts w:ascii="Arial Narrow" w:hAnsi="Arial Narrow"/>
                <w:sz w:val="21"/>
                <w:szCs w:val="21"/>
              </w:rPr>
              <w:t>pododsekoch</w:t>
            </w:r>
            <w:proofErr w:type="spellEnd"/>
            <w:r w:rsidRPr="00BA355D">
              <w:rPr>
                <w:rFonts w:ascii="Arial Narrow" w:hAnsi="Arial Narrow"/>
                <w:sz w:val="21"/>
                <w:szCs w:val="21"/>
              </w:rPr>
              <w:t xml:space="preserve"> (c) až (f) nižšie),</w:t>
            </w:r>
            <w:r w:rsidRPr="00BA355D">
              <w:t xml:space="preserve"> </w:t>
            </w:r>
          </w:p>
          <w:p w14:paraId="1354CFB8" w14:textId="77777777" w:rsidR="00A50A8B" w:rsidRPr="00BA355D" w:rsidRDefault="00A50A8B">
            <w:pPr>
              <w:spacing w:before="120" w:after="120" w:line="276" w:lineRule="auto"/>
              <w:ind w:right="141"/>
              <w:jc w:val="both"/>
              <w:rPr>
                <w:del w:id="265" w:author="Gereková Michaela, JUDr." w:date="2025-08-13T08:24:00Z" w16du:dateUtc="2025-08-13T06:24:00Z"/>
                <w:rFonts w:ascii="Arial Narrow" w:hAnsi="Arial Narrow"/>
                <w:sz w:val="21"/>
                <w:szCs w:val="21"/>
              </w:rPr>
            </w:pPr>
            <w:del w:id="266" w:author="Gereková Michaela, JUDr." w:date="2025-08-13T08:24:00Z" w16du:dateUtc="2025-08-13T06:24:00Z">
              <w:r w:rsidRPr="00BA355D">
                <w:rPr>
                  <w:rFonts w:ascii="Arial Narrow" w:hAnsi="Arial Narrow"/>
                  <w:sz w:val="21"/>
                  <w:szCs w:val="21"/>
                </w:rPr>
                <w:delText>v prípade, že v priebehu kalendárneho mesiaca bol splnený Míľnik definovaný v Súťažných podkladoch, je Zhotoviteľ povinný k Vyúčtovaniu priložiť originál Protokolu o splnení Míľnika v zmysle podčlánku 14.7 Zmluvy,</w:delText>
              </w:r>
            </w:del>
          </w:p>
          <w:p w14:paraId="37B18B4E"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b)</w:t>
            </w:r>
            <w:r w:rsidRPr="00BA355D">
              <w:tab/>
            </w:r>
            <w:r w:rsidRPr="00BA355D">
              <w:rPr>
                <w:rFonts w:ascii="Arial Narrow" w:hAnsi="Arial Narrow"/>
                <w:sz w:val="21"/>
                <w:szCs w:val="21"/>
              </w:rPr>
              <w:t xml:space="preserve">odhadovanú zmluvnú hodnotu vykonaných prác na Diele a vyhotovenej Dokumentácie Zhotoviteľa ku koncu mesiaca (vrátane Zmien, ale okrem položiek popísaných v </w:t>
            </w:r>
            <w:proofErr w:type="spellStart"/>
            <w:r w:rsidRPr="00BA355D">
              <w:rPr>
                <w:rFonts w:ascii="Arial Narrow" w:hAnsi="Arial Narrow"/>
                <w:sz w:val="21"/>
                <w:szCs w:val="21"/>
              </w:rPr>
              <w:t>pododstavcoch</w:t>
            </w:r>
            <w:proofErr w:type="spellEnd"/>
            <w:r w:rsidRPr="00BA355D">
              <w:rPr>
                <w:rFonts w:ascii="Arial Narrow" w:hAnsi="Arial Narrow"/>
                <w:sz w:val="21"/>
                <w:szCs w:val="21"/>
              </w:rPr>
              <w:t xml:space="preserve"> (c) až (f) nižšie),</w:t>
            </w:r>
          </w:p>
          <w:p w14:paraId="3139F16D"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c)</w:t>
            </w:r>
            <w:r w:rsidRPr="00BA355D">
              <w:rPr>
                <w:rFonts w:ascii="Arial Narrow" w:hAnsi="Arial Narrow"/>
                <w:sz w:val="21"/>
                <w:szCs w:val="21"/>
              </w:rPr>
              <w:tab/>
              <w:t xml:space="preserve">všetky čiastky, ktoré majú byť pripočítané a odpočítané v dôsledku legislatívnych zmien a zmien v nákladoch v súlade s </w:t>
            </w:r>
            <w:proofErr w:type="spellStart"/>
            <w:r w:rsidRPr="00BA355D">
              <w:rPr>
                <w:rFonts w:ascii="Arial Narrow" w:hAnsi="Arial Narrow"/>
                <w:sz w:val="21"/>
                <w:szCs w:val="21"/>
              </w:rPr>
              <w:t>podčlánkom</w:t>
            </w:r>
            <w:proofErr w:type="spellEnd"/>
            <w:r w:rsidRPr="00BA355D">
              <w:rPr>
                <w:rFonts w:ascii="Arial Narrow" w:hAnsi="Arial Narrow"/>
                <w:sz w:val="21"/>
                <w:szCs w:val="21"/>
              </w:rPr>
              <w:t xml:space="preserve"> 13.7 (Úprava ceny v dôsledku legislatívnych zmien) a článkom 13.8 (Úprava ceny v dôsledku zmien Nákladov),</w:t>
            </w:r>
          </w:p>
          <w:p w14:paraId="16EF9E05"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d)</w:t>
            </w:r>
            <w:r w:rsidRPr="00BA355D">
              <w:tab/>
            </w:r>
            <w:r w:rsidRPr="00BA355D">
              <w:rPr>
                <w:rFonts w:ascii="Arial Narrow" w:hAnsi="Arial Narrow"/>
                <w:sz w:val="21"/>
                <w:szCs w:val="21"/>
              </w:rPr>
              <w:t>všetky ďalšie príplatky alebo odpočty, ktoré sa môžu stať splatné podľa Zmluvy alebo inak vrátane tých podľa článku 20 (Nároky, spory a rozhodcovské konanie),</w:t>
            </w:r>
          </w:p>
          <w:p w14:paraId="018DDADF"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e)</w:t>
            </w:r>
            <w:r w:rsidRPr="00BA355D">
              <w:tab/>
            </w:r>
            <w:r w:rsidRPr="00BA355D">
              <w:rPr>
                <w:rFonts w:ascii="Arial Narrow" w:hAnsi="Arial Narrow"/>
                <w:sz w:val="21"/>
                <w:szCs w:val="21"/>
              </w:rPr>
              <w:t>odpočet čiastok potvrdených vo všetkých predchádzajúcich Platobných potvrdeniach,</w:t>
            </w:r>
          </w:p>
          <w:p w14:paraId="3A124134" w14:textId="370A5DB0"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 xml:space="preserve">f)        </w:t>
            </w:r>
            <w:r w:rsidR="00C3739D" w:rsidRPr="00BA355D">
              <w:rPr>
                <w:rFonts w:ascii="Arial Narrow" w:hAnsi="Arial Narrow"/>
                <w:sz w:val="21"/>
                <w:szCs w:val="21"/>
              </w:rPr>
              <w:t xml:space="preserve">   </w:t>
            </w:r>
            <w:r w:rsidR="00313062" w:rsidRPr="00BA355D">
              <w:rPr>
                <w:rFonts w:ascii="Arial Narrow" w:hAnsi="Arial Narrow"/>
                <w:sz w:val="21"/>
                <w:szCs w:val="21"/>
              </w:rPr>
              <w:t xml:space="preserve">  </w:t>
            </w:r>
            <w:r w:rsidRPr="00BA355D">
              <w:rPr>
                <w:rFonts w:ascii="Arial Narrow" w:hAnsi="Arial Narrow"/>
                <w:sz w:val="21"/>
                <w:szCs w:val="21"/>
              </w:rPr>
              <w:t>bonus podľa podčlánku 13.2 (Akceleračný bonus</w:t>
            </w:r>
            <w:r w:rsidR="00C3739D" w:rsidRPr="00BA355D">
              <w:rPr>
                <w:rFonts w:ascii="Arial Narrow" w:hAnsi="Arial Narrow"/>
                <w:sz w:val="21"/>
                <w:szCs w:val="21"/>
              </w:rPr>
              <w:t xml:space="preserve"> a bonus za skoršie splnenie Míľnikov</w:t>
            </w:r>
            <w:r w:rsidRPr="00BA355D">
              <w:rPr>
                <w:rFonts w:ascii="Arial Narrow" w:hAnsi="Arial Narrow"/>
                <w:sz w:val="21"/>
                <w:szCs w:val="21"/>
              </w:rPr>
              <w:t>), prípadne podľa poslednej vety podčlánku</w:t>
            </w:r>
            <w:r w:rsidR="00C3739D" w:rsidRPr="00BA355D">
              <w:rPr>
                <w:rFonts w:ascii="Arial Narrow" w:hAnsi="Arial Narrow"/>
                <w:sz w:val="21"/>
                <w:szCs w:val="21"/>
              </w:rPr>
              <w:t xml:space="preserve"> </w:t>
            </w:r>
            <w:r w:rsidRPr="00BA355D">
              <w:rPr>
                <w:rFonts w:ascii="Arial Narrow" w:hAnsi="Arial Narrow"/>
                <w:sz w:val="21"/>
                <w:szCs w:val="21"/>
              </w:rPr>
              <w:t>8.4 (Predĺženie Lehoty výstavby)</w:t>
            </w:r>
            <w:r w:rsidR="00313062" w:rsidRPr="00BA355D">
              <w:rPr>
                <w:rFonts w:ascii="Arial Narrow" w:hAnsi="Arial Narrow"/>
                <w:sz w:val="21"/>
                <w:szCs w:val="21"/>
              </w:rPr>
              <w:t xml:space="preserve">, </w:t>
            </w:r>
          </w:p>
          <w:p w14:paraId="1BF27B00" w14:textId="69BCE30C" w:rsidR="00313062" w:rsidRPr="00BA355D" w:rsidRDefault="00313062">
            <w:pPr>
              <w:spacing w:before="120" w:after="120" w:line="276" w:lineRule="auto"/>
              <w:ind w:right="141"/>
              <w:jc w:val="both"/>
              <w:rPr>
                <w:ins w:id="267" w:author="Gereková Michaela, JUDr." w:date="2025-08-13T08:24:00Z" w16du:dateUtc="2025-08-13T06:24:00Z"/>
                <w:rFonts w:ascii="Arial Narrow" w:hAnsi="Arial Narrow"/>
                <w:sz w:val="21"/>
                <w:szCs w:val="21"/>
              </w:rPr>
            </w:pPr>
            <w:r w:rsidRPr="00BA355D">
              <w:rPr>
                <w:rFonts w:ascii="Arial Narrow" w:hAnsi="Arial Narrow"/>
                <w:sz w:val="21"/>
                <w:szCs w:val="21"/>
              </w:rPr>
              <w:t>g)          bonus podľa podčlánku 13.2.1 (Bonus za zníženie environmentálnej záťaže - hluku pri prevádzke električky).</w:t>
            </w:r>
          </w:p>
          <w:p w14:paraId="0F4A8240" w14:textId="2E338C23" w:rsidR="00010F9B" w:rsidRPr="00010F9B" w:rsidRDefault="00010F9B">
            <w:pPr>
              <w:spacing w:before="120" w:after="120" w:line="276" w:lineRule="auto"/>
              <w:ind w:right="141"/>
              <w:jc w:val="both"/>
              <w:rPr>
                <w:rFonts w:ascii="Arial Narrow" w:hAnsi="Arial Narrow"/>
                <w:color w:val="EE0000"/>
                <w:sz w:val="21"/>
                <w:szCs w:val="21"/>
                <w:rPrChange w:id="268" w:author="Gereková Michaela, JUDr." w:date="2025-08-13T08:24:00Z" w16du:dateUtc="2025-08-13T06:24:00Z">
                  <w:rPr>
                    <w:rFonts w:ascii="Arial Narrow" w:hAnsi="Arial Narrow"/>
                    <w:sz w:val="21"/>
                    <w:szCs w:val="21"/>
                  </w:rPr>
                </w:rPrChange>
              </w:rPr>
            </w:pPr>
            <w:ins w:id="269" w:author="Gereková Michaela, JUDr." w:date="2025-08-13T08:24:00Z" w16du:dateUtc="2025-08-13T06:24:00Z">
              <w:r w:rsidRPr="00010F9B">
                <w:rPr>
                  <w:rFonts w:ascii="Arial Narrow" w:hAnsi="Arial Narrow"/>
                  <w:color w:val="EE0000"/>
                  <w:sz w:val="21"/>
                  <w:szCs w:val="21"/>
                  <w:rPrChange w:id="270" w:author="Gereková Michaela, JUDr." w:date="2025-08-13T08:24:00Z" w16du:dateUtc="2025-08-13T06:24:00Z">
                    <w:rPr>
                      <w:rFonts w:ascii="Arial Narrow" w:hAnsi="Arial Narrow"/>
                      <w:sz w:val="21"/>
                      <w:szCs w:val="21"/>
                    </w:rPr>
                  </w:rPrChange>
                </w:rPr>
                <w:t>V prípade, že v priebehu kalendárneho mesiaca bol splnený Míľnik definovaný v Súťažných podkladoch, je Zhotoviteľ povinný k Vyúčtovaniu priložiť</w:t>
              </w:r>
              <w:r>
                <w:rPr>
                  <w:rFonts w:ascii="Arial Narrow" w:hAnsi="Arial Narrow"/>
                  <w:color w:val="EE0000"/>
                  <w:sz w:val="21"/>
                  <w:szCs w:val="21"/>
                </w:rPr>
                <w:t xml:space="preserve"> </w:t>
              </w:r>
            </w:ins>
            <w:ins w:id="271" w:author="Gereková Michaela, JUDr." w:date="2025-08-13T14:00:00Z" w16du:dateUtc="2025-08-13T12:00:00Z">
              <w:r w:rsidR="00CC4B8B">
                <w:rPr>
                  <w:rFonts w:ascii="Arial Narrow" w:hAnsi="Arial Narrow"/>
                  <w:color w:val="EE0000"/>
                  <w:sz w:val="21"/>
                  <w:szCs w:val="21"/>
                </w:rPr>
                <w:t>kópiu</w:t>
              </w:r>
            </w:ins>
            <w:ins w:id="272" w:author="Gereková Michaela, JUDr." w:date="2025-08-13T08:24:00Z" w16du:dateUtc="2025-08-13T06:24:00Z">
              <w:r w:rsidRPr="00010F9B">
                <w:rPr>
                  <w:rFonts w:ascii="Arial Narrow" w:hAnsi="Arial Narrow"/>
                  <w:color w:val="EE0000"/>
                  <w:sz w:val="21"/>
                  <w:szCs w:val="21"/>
                  <w:rPrChange w:id="273" w:author="Gereková Michaela, JUDr." w:date="2025-08-13T08:24:00Z" w16du:dateUtc="2025-08-13T06:24:00Z">
                    <w:rPr>
                      <w:rFonts w:ascii="Arial Narrow" w:hAnsi="Arial Narrow"/>
                      <w:sz w:val="21"/>
                      <w:szCs w:val="21"/>
                    </w:rPr>
                  </w:rPrChange>
                </w:rPr>
                <w:t xml:space="preserve"> Protokolu o splnení Míľnika v zmysle podčlánku 14.7 Zmluvy.</w:t>
              </w:r>
            </w:ins>
          </w:p>
          <w:p w14:paraId="695C3777" w14:textId="77777777" w:rsidR="00A50A8B" w:rsidRPr="00BA355D" w:rsidRDefault="00A50A8B">
            <w:pPr>
              <w:spacing w:before="120" w:after="120" w:line="276" w:lineRule="auto"/>
              <w:ind w:right="141"/>
              <w:jc w:val="both"/>
              <w:rPr>
                <w:rFonts w:ascii="Arial Narrow" w:hAnsi="Arial Narrow"/>
                <w:sz w:val="21"/>
                <w:szCs w:val="21"/>
                <w:highlight w:val="yellow"/>
              </w:rPr>
            </w:pPr>
            <w:r w:rsidRPr="00BA355D">
              <w:rPr>
                <w:rFonts w:ascii="Arial Narrow" w:hAnsi="Arial Narrow"/>
                <w:sz w:val="21"/>
                <w:szCs w:val="21"/>
              </w:rPr>
              <w:t xml:space="preserve">Zmluvné strany sa dohodli, že Zhotoviteľ je oprávnený požiadať o prvé priebežné platobné potvrdenie až po vykonaní prác na Diele a vyhotovení Dokumentácie v rozsahu 10.000.000,- EUR bez DPH (slovom: desať miliónov eur bez DPH). Pre vylúčenie akýchkoľvek pochybností platí, že prvú faktúru môže Zhotoviteľ vystaviť až po dosiahnutí </w:t>
            </w:r>
            <w:proofErr w:type="spellStart"/>
            <w:r w:rsidRPr="00BA355D">
              <w:rPr>
                <w:rFonts w:ascii="Arial Narrow" w:hAnsi="Arial Narrow"/>
                <w:sz w:val="21"/>
                <w:szCs w:val="21"/>
              </w:rPr>
              <w:t>prestavanosti</w:t>
            </w:r>
            <w:proofErr w:type="spellEnd"/>
            <w:r w:rsidRPr="00BA355D">
              <w:rPr>
                <w:rFonts w:ascii="Arial Narrow" w:hAnsi="Arial Narrow"/>
                <w:sz w:val="21"/>
                <w:szCs w:val="21"/>
              </w:rPr>
              <w:t xml:space="preserve"> Diela v predchádzajúcej vete dohodnutom rozsahu. Rozsah </w:t>
            </w:r>
            <w:proofErr w:type="spellStart"/>
            <w:r w:rsidRPr="00BA355D">
              <w:rPr>
                <w:rFonts w:ascii="Arial Narrow" w:hAnsi="Arial Narrow"/>
                <w:sz w:val="21"/>
                <w:szCs w:val="21"/>
              </w:rPr>
              <w:t>prestavanosti</w:t>
            </w:r>
            <w:proofErr w:type="spellEnd"/>
            <w:r w:rsidRPr="00BA355D">
              <w:rPr>
                <w:rFonts w:ascii="Arial Narrow" w:hAnsi="Arial Narrow"/>
                <w:sz w:val="21"/>
                <w:szCs w:val="21"/>
              </w:rPr>
              <w:t xml:space="preserve"> Diela bude zo strany Objednávateľa posudzovaný na základe podporných dokumentov, ktoré by boli podkladom pre prípadnú fakturáciu.  </w:t>
            </w:r>
          </w:p>
        </w:tc>
      </w:tr>
      <w:tr w:rsidR="00BA355D" w:rsidRPr="00BA355D" w14:paraId="7C678B07" w14:textId="77777777">
        <w:trPr>
          <w:trHeight w:val="645"/>
        </w:trPr>
        <w:tc>
          <w:tcPr>
            <w:tcW w:w="1870" w:type="dxa"/>
          </w:tcPr>
          <w:p w14:paraId="5B5958E4" w14:textId="77777777" w:rsidR="00A50A8B" w:rsidRPr="00BA355D" w:rsidRDefault="00A50A8B">
            <w:pPr>
              <w:spacing w:before="120" w:after="120" w:line="276" w:lineRule="auto"/>
              <w:ind w:right="141"/>
              <w:rPr>
                <w:rFonts w:ascii="Arial Narrow" w:hAnsi="Arial Narrow"/>
                <w:sz w:val="21"/>
                <w:szCs w:val="21"/>
              </w:rPr>
            </w:pPr>
            <w:r w:rsidRPr="00BA355D">
              <w:rPr>
                <w:rFonts w:ascii="Arial Narrow" w:hAnsi="Arial Narrow"/>
                <w:sz w:val="21"/>
                <w:szCs w:val="21"/>
              </w:rPr>
              <w:t>14.4</w:t>
            </w:r>
          </w:p>
          <w:p w14:paraId="0DB3F9C0" w14:textId="77777777" w:rsidR="00A50A8B" w:rsidRPr="00BA355D" w:rsidRDefault="00A50A8B">
            <w:pPr>
              <w:spacing w:before="120" w:after="120" w:line="276" w:lineRule="auto"/>
              <w:ind w:right="141"/>
              <w:rPr>
                <w:rFonts w:ascii="Arial Narrow" w:hAnsi="Arial Narrow"/>
                <w:sz w:val="21"/>
                <w:szCs w:val="21"/>
              </w:rPr>
            </w:pPr>
            <w:r w:rsidRPr="00BA355D">
              <w:rPr>
                <w:rFonts w:ascii="Arial Narrow" w:hAnsi="Arial Narrow"/>
                <w:sz w:val="21"/>
                <w:szCs w:val="21"/>
              </w:rPr>
              <w:t>Formulár platieb</w:t>
            </w:r>
          </w:p>
        </w:tc>
        <w:tc>
          <w:tcPr>
            <w:tcW w:w="7670" w:type="dxa"/>
          </w:tcPr>
          <w:p w14:paraId="4C80E2D6" w14:textId="77777777" w:rsidR="00A50A8B" w:rsidRPr="00BA355D" w:rsidRDefault="00A50A8B">
            <w:pPr>
              <w:spacing w:before="120" w:after="120" w:line="276" w:lineRule="auto"/>
              <w:ind w:right="279"/>
              <w:jc w:val="both"/>
              <w:rPr>
                <w:rFonts w:ascii="Arial Narrow" w:hAnsi="Arial Narrow"/>
                <w:sz w:val="21"/>
                <w:szCs w:val="21"/>
              </w:rPr>
            </w:pPr>
            <w:r w:rsidRPr="00BA355D">
              <w:rPr>
                <w:rFonts w:ascii="Arial Narrow" w:hAnsi="Arial Narrow"/>
                <w:sz w:val="21"/>
                <w:szCs w:val="21"/>
              </w:rPr>
              <w:t>Posledný odsek podčlánku sa zrušuje a nahrádza týmto textom:</w:t>
            </w:r>
          </w:p>
          <w:p w14:paraId="078B0C67" w14:textId="77777777" w:rsidR="00A50A8B" w:rsidRPr="00BA355D" w:rsidRDefault="00A50A8B">
            <w:pPr>
              <w:spacing w:before="120" w:after="120" w:line="276" w:lineRule="auto"/>
              <w:ind w:right="38"/>
              <w:jc w:val="both"/>
              <w:rPr>
                <w:rFonts w:ascii="Arial Narrow" w:hAnsi="Arial Narrow"/>
                <w:sz w:val="21"/>
                <w:szCs w:val="21"/>
              </w:rPr>
            </w:pPr>
            <w:r w:rsidRPr="00BA355D">
              <w:rPr>
                <w:rFonts w:ascii="Arial Narrow" w:hAnsi="Arial Narrow"/>
                <w:sz w:val="21"/>
                <w:szCs w:val="21"/>
              </w:rPr>
              <w:t xml:space="preserve">S odvolaním sa na prvý odsek tohto podčlánku, počas trvania Zmluvy sa uplatňuje Formulár platieb, ktorý je súčasťou Zväzku 4 Súťažných podkladov. </w:t>
            </w:r>
          </w:p>
        </w:tc>
      </w:tr>
      <w:tr w:rsidR="00BA355D" w:rsidRPr="00BA355D" w14:paraId="4DC9546E" w14:textId="77777777">
        <w:trPr>
          <w:trHeight w:val="645"/>
        </w:trPr>
        <w:tc>
          <w:tcPr>
            <w:tcW w:w="1870" w:type="dxa"/>
          </w:tcPr>
          <w:p w14:paraId="2B4D93EA" w14:textId="77777777" w:rsidR="00A50A8B" w:rsidRPr="00BA355D" w:rsidRDefault="00A50A8B">
            <w:pPr>
              <w:spacing w:before="120" w:after="120" w:line="276" w:lineRule="auto"/>
              <w:ind w:right="141"/>
              <w:rPr>
                <w:rFonts w:ascii="Arial Narrow" w:hAnsi="Arial Narrow"/>
                <w:sz w:val="21"/>
                <w:szCs w:val="21"/>
              </w:rPr>
            </w:pPr>
            <w:r w:rsidRPr="00BA355D">
              <w:rPr>
                <w:rFonts w:ascii="Arial Narrow" w:hAnsi="Arial Narrow"/>
                <w:sz w:val="21"/>
                <w:szCs w:val="21"/>
              </w:rPr>
              <w:t>14.5</w:t>
            </w:r>
          </w:p>
          <w:p w14:paraId="5A3041F6" w14:textId="77777777" w:rsidR="00A50A8B" w:rsidRPr="00BA355D" w:rsidRDefault="00A50A8B">
            <w:pPr>
              <w:spacing w:before="120" w:after="120" w:line="276" w:lineRule="auto"/>
              <w:ind w:right="141"/>
              <w:rPr>
                <w:rFonts w:ascii="Arial Narrow" w:hAnsi="Arial Narrow"/>
                <w:sz w:val="21"/>
                <w:szCs w:val="21"/>
              </w:rPr>
            </w:pPr>
            <w:r w:rsidRPr="00BA355D">
              <w:rPr>
                <w:rFonts w:ascii="Arial Narrow" w:hAnsi="Arial Narrow"/>
                <w:sz w:val="21"/>
                <w:szCs w:val="21"/>
              </w:rPr>
              <w:t>Technologické zariadenie a Materiály určené pre Dielo</w:t>
            </w:r>
          </w:p>
        </w:tc>
        <w:tc>
          <w:tcPr>
            <w:tcW w:w="7670" w:type="dxa"/>
          </w:tcPr>
          <w:p w14:paraId="085F5EED" w14:textId="77777777" w:rsidR="00A50A8B" w:rsidRPr="00BA355D" w:rsidRDefault="00A50A8B">
            <w:pPr>
              <w:spacing w:before="120" w:after="120" w:line="276" w:lineRule="auto"/>
              <w:ind w:right="279"/>
              <w:jc w:val="both"/>
              <w:rPr>
                <w:rFonts w:ascii="Arial Narrow" w:hAnsi="Arial Narrow"/>
                <w:sz w:val="21"/>
                <w:szCs w:val="21"/>
              </w:rPr>
            </w:pPr>
            <w:proofErr w:type="spellStart"/>
            <w:r w:rsidRPr="00BA355D">
              <w:rPr>
                <w:rFonts w:ascii="Arial Narrow" w:hAnsi="Arial Narrow"/>
                <w:sz w:val="21"/>
                <w:szCs w:val="21"/>
              </w:rPr>
              <w:t>Podčlánok</w:t>
            </w:r>
            <w:proofErr w:type="spellEnd"/>
            <w:r w:rsidRPr="00BA355D">
              <w:rPr>
                <w:rFonts w:ascii="Arial Narrow" w:hAnsi="Arial Narrow"/>
                <w:sz w:val="21"/>
                <w:szCs w:val="21"/>
              </w:rPr>
              <w:t xml:space="preserve"> 14.5 Technologické zariadenie a Materiály určené pre Dielo sa neaplikuje.</w:t>
            </w:r>
          </w:p>
        </w:tc>
      </w:tr>
      <w:tr w:rsidR="00BA355D" w:rsidRPr="00BA355D" w14:paraId="6F2EBC0E" w14:textId="77777777">
        <w:trPr>
          <w:trHeight w:val="645"/>
        </w:trPr>
        <w:tc>
          <w:tcPr>
            <w:tcW w:w="1870" w:type="dxa"/>
          </w:tcPr>
          <w:p w14:paraId="3FB8F1DA" w14:textId="77777777" w:rsidR="00A50A8B" w:rsidRPr="00BA355D" w:rsidRDefault="00A50A8B">
            <w:pPr>
              <w:spacing w:before="120" w:after="120" w:line="276" w:lineRule="auto"/>
              <w:ind w:right="141"/>
              <w:rPr>
                <w:rFonts w:ascii="Arial Narrow" w:hAnsi="Arial Narrow"/>
                <w:sz w:val="21"/>
                <w:szCs w:val="21"/>
              </w:rPr>
            </w:pPr>
            <w:r w:rsidRPr="00BA355D">
              <w:rPr>
                <w:rFonts w:ascii="Arial Narrow" w:hAnsi="Arial Narrow"/>
                <w:sz w:val="21"/>
                <w:szCs w:val="21"/>
              </w:rPr>
              <w:t>14.6</w:t>
            </w:r>
          </w:p>
          <w:p w14:paraId="352315A2" w14:textId="77777777" w:rsidR="00A50A8B" w:rsidRPr="00BA355D" w:rsidRDefault="00A50A8B">
            <w:pPr>
              <w:spacing w:before="120" w:after="120" w:line="276" w:lineRule="auto"/>
              <w:ind w:right="141"/>
              <w:rPr>
                <w:rFonts w:ascii="Arial Narrow" w:hAnsi="Arial Narrow"/>
                <w:sz w:val="21"/>
                <w:szCs w:val="21"/>
              </w:rPr>
            </w:pPr>
            <w:r w:rsidRPr="00BA355D">
              <w:rPr>
                <w:rFonts w:ascii="Arial Narrow" w:hAnsi="Arial Narrow"/>
                <w:sz w:val="21"/>
                <w:szCs w:val="21"/>
              </w:rPr>
              <w:t>Vydanie Priebežných platobných potvrdení</w:t>
            </w:r>
          </w:p>
        </w:tc>
        <w:tc>
          <w:tcPr>
            <w:tcW w:w="7670" w:type="dxa"/>
          </w:tcPr>
          <w:p w14:paraId="1E01AEBC" w14:textId="77777777" w:rsidR="00A50A8B" w:rsidRPr="00BA355D" w:rsidRDefault="00A50A8B">
            <w:pPr>
              <w:spacing w:before="120" w:after="120" w:line="276" w:lineRule="auto"/>
              <w:ind w:right="279"/>
              <w:jc w:val="both"/>
              <w:rPr>
                <w:rFonts w:ascii="Arial Narrow" w:hAnsi="Arial Narrow"/>
                <w:sz w:val="21"/>
                <w:szCs w:val="21"/>
              </w:rPr>
            </w:pPr>
            <w:r w:rsidRPr="00BA355D">
              <w:rPr>
                <w:rFonts w:ascii="Arial Narrow" w:hAnsi="Arial Narrow"/>
                <w:sz w:val="21"/>
                <w:szCs w:val="21"/>
              </w:rPr>
              <w:t>V prvom odseku podčlánku 14.6 sa slovné spojenie „do 28 dní“ nahrádza textom „do 10. dňa nasledujúceho kalendárneho mesiaca“.</w:t>
            </w:r>
          </w:p>
          <w:p w14:paraId="419935B1" w14:textId="77777777" w:rsidR="00A50A8B" w:rsidRPr="00BA355D" w:rsidRDefault="00A50A8B">
            <w:pPr>
              <w:spacing w:before="120" w:after="120" w:line="276" w:lineRule="auto"/>
              <w:ind w:right="279"/>
              <w:jc w:val="both"/>
              <w:rPr>
                <w:rFonts w:ascii="Arial Narrow" w:hAnsi="Arial Narrow"/>
                <w:sz w:val="21"/>
                <w:szCs w:val="21"/>
              </w:rPr>
            </w:pPr>
            <w:r w:rsidRPr="00BA355D">
              <w:rPr>
                <w:rFonts w:ascii="Arial Narrow" w:hAnsi="Arial Narrow"/>
                <w:sz w:val="21"/>
                <w:szCs w:val="21"/>
              </w:rPr>
              <w:t>Za tretí odsek podčlánku 14.6 Vydanie Priebežných platobných potvrdení sa vkladá nasledovný text:</w:t>
            </w:r>
          </w:p>
          <w:p w14:paraId="2DADA783" w14:textId="77777777" w:rsidR="00A50A8B" w:rsidRPr="00BA355D" w:rsidRDefault="00A50A8B">
            <w:pPr>
              <w:spacing w:before="120" w:after="120" w:line="276" w:lineRule="auto"/>
              <w:ind w:right="279"/>
              <w:jc w:val="both"/>
              <w:rPr>
                <w:rFonts w:ascii="Arial Narrow" w:hAnsi="Arial Narrow"/>
                <w:sz w:val="21"/>
                <w:szCs w:val="21"/>
              </w:rPr>
            </w:pPr>
            <w:r w:rsidRPr="00BA355D">
              <w:rPr>
                <w:rFonts w:ascii="Arial Narrow" w:hAnsi="Arial Narrow"/>
                <w:sz w:val="21"/>
                <w:szCs w:val="21"/>
              </w:rPr>
              <w:t xml:space="preserve">Keď Zhotoviteľ </w:t>
            </w:r>
          </w:p>
          <w:p w14:paraId="7A0008C1" w14:textId="77777777" w:rsidR="00A50A8B" w:rsidRPr="00BA355D" w:rsidRDefault="00A50A8B">
            <w:pPr>
              <w:spacing w:before="120" w:after="120" w:line="276" w:lineRule="auto"/>
              <w:ind w:right="279"/>
              <w:jc w:val="both"/>
              <w:rPr>
                <w:rFonts w:ascii="Arial Narrow" w:hAnsi="Arial Narrow"/>
                <w:sz w:val="21"/>
                <w:szCs w:val="21"/>
              </w:rPr>
            </w:pPr>
            <w:r w:rsidRPr="00BA355D">
              <w:rPr>
                <w:rFonts w:ascii="Arial Narrow" w:hAnsi="Arial Narrow"/>
                <w:sz w:val="21"/>
                <w:szCs w:val="21"/>
              </w:rPr>
              <w:t>a)</w:t>
            </w:r>
            <w:r w:rsidRPr="00BA355D">
              <w:rPr>
                <w:rFonts w:ascii="Arial Narrow" w:hAnsi="Arial Narrow"/>
                <w:sz w:val="21"/>
                <w:szCs w:val="21"/>
              </w:rPr>
              <w:tab/>
              <w:t>je v omeškaní s udržiavaním v platnosti Zábezpeky na vykonanie prác podľa podčlánku 4.2 [Zábezpeka na vykonanie prác],</w:t>
            </w:r>
          </w:p>
          <w:p w14:paraId="6E5CCED8" w14:textId="77777777" w:rsidR="00A50A8B" w:rsidRPr="00BA355D" w:rsidRDefault="00A50A8B">
            <w:pPr>
              <w:spacing w:before="120" w:after="120" w:line="276" w:lineRule="auto"/>
              <w:ind w:right="279"/>
              <w:jc w:val="both"/>
              <w:rPr>
                <w:rFonts w:ascii="Arial Narrow" w:hAnsi="Arial Narrow"/>
                <w:sz w:val="21"/>
                <w:szCs w:val="21"/>
              </w:rPr>
            </w:pPr>
            <w:r w:rsidRPr="00BA355D">
              <w:rPr>
                <w:rFonts w:ascii="Arial Narrow" w:hAnsi="Arial Narrow"/>
                <w:sz w:val="21"/>
                <w:szCs w:val="21"/>
              </w:rPr>
              <w:t>b)</w:t>
            </w:r>
            <w:r w:rsidRPr="00BA355D">
              <w:rPr>
                <w:rFonts w:ascii="Arial Narrow" w:hAnsi="Arial Narrow"/>
                <w:sz w:val="21"/>
                <w:szCs w:val="21"/>
              </w:rPr>
              <w:tab/>
              <w:t>cez pokyn Stavebného dozoru na zjednanie nápravy neplní povinnosti podľa podčlánku 6.7 [Ochrana zdravia a bezpečnosti pri práci],</w:t>
            </w:r>
          </w:p>
          <w:p w14:paraId="797822AF" w14:textId="77777777" w:rsidR="00A50A8B" w:rsidRPr="00BA355D" w:rsidRDefault="00A50A8B">
            <w:pPr>
              <w:spacing w:before="120" w:after="120" w:line="276" w:lineRule="auto"/>
              <w:ind w:right="279"/>
              <w:jc w:val="both"/>
              <w:rPr>
                <w:rFonts w:ascii="Arial Narrow" w:hAnsi="Arial Narrow"/>
                <w:sz w:val="21"/>
                <w:szCs w:val="21"/>
              </w:rPr>
            </w:pPr>
            <w:r w:rsidRPr="00BA355D">
              <w:rPr>
                <w:rFonts w:ascii="Arial Narrow" w:hAnsi="Arial Narrow"/>
                <w:sz w:val="21"/>
                <w:szCs w:val="21"/>
              </w:rPr>
              <w:t>c)</w:t>
            </w:r>
            <w:r w:rsidRPr="00BA355D">
              <w:tab/>
            </w:r>
            <w:r w:rsidRPr="00BA355D">
              <w:rPr>
                <w:rFonts w:ascii="Arial Narrow" w:hAnsi="Arial Narrow"/>
                <w:sz w:val="21"/>
                <w:szCs w:val="21"/>
              </w:rPr>
              <w:t>nepredloží na základe pokynu Stavebného dozoru v stanovenom termíne aktualizovaný revidovaný Harmonogram prác podľa podčlánku 8.3 [Harmonogram prác],</w:t>
            </w:r>
          </w:p>
          <w:p w14:paraId="10D79B46" w14:textId="77777777" w:rsidR="00A50A8B" w:rsidRPr="00BA355D" w:rsidRDefault="00A50A8B">
            <w:pPr>
              <w:spacing w:before="120" w:after="120" w:line="276" w:lineRule="auto"/>
              <w:ind w:right="279"/>
              <w:jc w:val="both"/>
              <w:rPr>
                <w:rFonts w:ascii="Arial Narrow" w:hAnsi="Arial Narrow"/>
                <w:sz w:val="21"/>
                <w:szCs w:val="21"/>
              </w:rPr>
            </w:pPr>
            <w:r w:rsidRPr="00BA355D">
              <w:rPr>
                <w:rFonts w:ascii="Arial Narrow" w:hAnsi="Arial Narrow"/>
                <w:sz w:val="21"/>
                <w:szCs w:val="21"/>
              </w:rPr>
              <w:t>d)</w:t>
            </w:r>
            <w:r w:rsidRPr="00BA355D">
              <w:rPr>
                <w:rFonts w:ascii="Arial Narrow" w:hAnsi="Arial Narrow"/>
                <w:sz w:val="21"/>
                <w:szCs w:val="21"/>
              </w:rPr>
              <w:tab/>
              <w:t xml:space="preserve">nepredloží alebo neudržuje v platnosti poistné zmluvy podľa Článku 18 [Poistenie], </w:t>
            </w:r>
          </w:p>
          <w:p w14:paraId="3A6C7E1C" w14:textId="77777777" w:rsidR="00A50A8B" w:rsidRPr="00BA355D" w:rsidRDefault="00A50A8B">
            <w:pPr>
              <w:spacing w:before="120" w:after="120" w:line="276" w:lineRule="auto"/>
              <w:ind w:right="279"/>
              <w:jc w:val="both"/>
              <w:rPr>
                <w:rFonts w:ascii="Arial Narrow" w:hAnsi="Arial Narrow"/>
                <w:sz w:val="21"/>
                <w:szCs w:val="21"/>
                <w:highlight w:val="yellow"/>
              </w:rPr>
            </w:pPr>
            <w:r w:rsidRPr="00BA355D">
              <w:rPr>
                <w:rFonts w:ascii="Arial Narrow" w:hAnsi="Arial Narrow"/>
                <w:sz w:val="21"/>
                <w:szCs w:val="21"/>
              </w:rPr>
              <w:t xml:space="preserve">môže byť v prípade porušenia každej uvedenej povinnosti zadržaná čiastka najviac vo výške podľa Prílohy k ponuke z ktoréhokoľvek Priebežného platobného potvrdenia až do doby splnenia danej povinnosti. </w:t>
            </w:r>
          </w:p>
        </w:tc>
      </w:tr>
      <w:tr w:rsidR="00BA355D" w:rsidRPr="00BA355D" w14:paraId="0FD6F294" w14:textId="77777777">
        <w:tc>
          <w:tcPr>
            <w:tcW w:w="1870" w:type="dxa"/>
          </w:tcPr>
          <w:p w14:paraId="6EF154A7" w14:textId="77777777" w:rsidR="00A50A8B" w:rsidRPr="009B7B19" w:rsidRDefault="00A50A8B">
            <w:pPr>
              <w:spacing w:before="120" w:after="120" w:line="276" w:lineRule="auto"/>
              <w:ind w:right="141"/>
              <w:rPr>
                <w:rFonts w:ascii="Arial Narrow" w:hAnsi="Arial Narrow"/>
                <w:color w:val="EE0000"/>
                <w:sz w:val="21"/>
                <w:szCs w:val="21"/>
                <w:rPrChange w:id="274" w:author="Gereková Michaela, JUDr." w:date="2025-08-13T14:05:00Z" w16du:dateUtc="2025-08-13T12:05:00Z">
                  <w:rPr>
                    <w:rFonts w:ascii="Arial Narrow" w:hAnsi="Arial Narrow"/>
                    <w:sz w:val="21"/>
                    <w:szCs w:val="21"/>
                  </w:rPr>
                </w:rPrChange>
              </w:rPr>
            </w:pPr>
            <w:r w:rsidRPr="009B7B19">
              <w:rPr>
                <w:rFonts w:ascii="Arial Narrow" w:hAnsi="Arial Narrow"/>
                <w:color w:val="EE0000"/>
                <w:sz w:val="21"/>
                <w:szCs w:val="21"/>
                <w:rPrChange w:id="275" w:author="Gereková Michaela, JUDr." w:date="2025-08-13T14:05:00Z" w16du:dateUtc="2025-08-13T12:05:00Z">
                  <w:rPr>
                    <w:rFonts w:ascii="Arial Narrow" w:hAnsi="Arial Narrow"/>
                    <w:sz w:val="21"/>
                    <w:szCs w:val="21"/>
                  </w:rPr>
                </w:rPrChange>
              </w:rPr>
              <w:t xml:space="preserve">14.7 </w:t>
            </w:r>
          </w:p>
          <w:p w14:paraId="3B497657" w14:textId="77777777" w:rsidR="00A50A8B" w:rsidRPr="009B7B19" w:rsidRDefault="00A50A8B">
            <w:pPr>
              <w:spacing w:before="120" w:after="120" w:line="276" w:lineRule="auto"/>
              <w:ind w:right="141"/>
              <w:rPr>
                <w:rFonts w:ascii="Arial Narrow" w:hAnsi="Arial Narrow"/>
                <w:color w:val="EE0000"/>
                <w:sz w:val="21"/>
                <w:szCs w:val="21"/>
                <w:rPrChange w:id="276" w:author="Gereková Michaela, JUDr." w:date="2025-08-13T14:05:00Z" w16du:dateUtc="2025-08-13T12:05:00Z">
                  <w:rPr>
                    <w:rFonts w:ascii="Arial Narrow" w:hAnsi="Arial Narrow"/>
                    <w:sz w:val="21"/>
                    <w:szCs w:val="21"/>
                  </w:rPr>
                </w:rPrChange>
              </w:rPr>
            </w:pPr>
            <w:r w:rsidRPr="009B7B19">
              <w:rPr>
                <w:rFonts w:ascii="Arial Narrow" w:hAnsi="Arial Narrow"/>
                <w:color w:val="EE0000"/>
                <w:sz w:val="21"/>
                <w:szCs w:val="21"/>
                <w:rPrChange w:id="277" w:author="Gereková Michaela, JUDr." w:date="2025-08-13T14:05:00Z" w16du:dateUtc="2025-08-13T12:05:00Z">
                  <w:rPr>
                    <w:rFonts w:ascii="Arial Narrow" w:hAnsi="Arial Narrow"/>
                    <w:sz w:val="21"/>
                    <w:szCs w:val="21"/>
                  </w:rPr>
                </w:rPrChange>
              </w:rPr>
              <w:t>Platba</w:t>
            </w:r>
          </w:p>
          <w:p w14:paraId="0C4DC232" w14:textId="77777777" w:rsidR="00A50A8B" w:rsidRPr="00BA355D" w:rsidRDefault="00A50A8B">
            <w:pPr>
              <w:spacing w:before="120" w:after="120" w:line="276" w:lineRule="auto"/>
              <w:ind w:right="141"/>
              <w:rPr>
                <w:rFonts w:ascii="Arial Narrow" w:hAnsi="Arial Narrow"/>
                <w:sz w:val="21"/>
                <w:szCs w:val="21"/>
              </w:rPr>
            </w:pPr>
          </w:p>
        </w:tc>
        <w:tc>
          <w:tcPr>
            <w:tcW w:w="7670" w:type="dxa"/>
          </w:tcPr>
          <w:p w14:paraId="1E1FC2CC"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Text podčlánku 14.7 Platba sa v celom rozsahu zrušuje a nahrádza sa textom, ktorý znie nasledovne:</w:t>
            </w:r>
          </w:p>
          <w:p w14:paraId="4380BC4A" w14:textId="77777777" w:rsidR="00A50A8B" w:rsidRPr="00BA355D" w:rsidRDefault="00A50A8B">
            <w:pPr>
              <w:spacing w:before="120" w:after="120" w:line="276" w:lineRule="auto"/>
              <w:ind w:right="141"/>
              <w:jc w:val="both"/>
              <w:rPr>
                <w:rFonts w:ascii="Arial Narrow" w:hAnsi="Arial Narrow"/>
                <w:sz w:val="21"/>
                <w:szCs w:val="21"/>
                <w:lang w:eastAsia="en-US"/>
              </w:rPr>
            </w:pPr>
            <w:r w:rsidRPr="00BA355D">
              <w:rPr>
                <w:rFonts w:ascii="Arial Narrow" w:hAnsi="Arial Narrow"/>
                <w:sz w:val="21"/>
                <w:szCs w:val="21"/>
                <w:lang w:eastAsia="en-US"/>
              </w:rPr>
              <w:t>Objednávateľ je povinný zaplatiť Zhotoviteľovi:</w:t>
            </w:r>
          </w:p>
          <w:p w14:paraId="3CC434DB" w14:textId="77777777" w:rsidR="00A50A8B" w:rsidRPr="00BA355D" w:rsidRDefault="00A50A8B">
            <w:pPr>
              <w:spacing w:before="120" w:after="120" w:line="276" w:lineRule="auto"/>
              <w:ind w:right="141"/>
              <w:jc w:val="both"/>
              <w:rPr>
                <w:rFonts w:ascii="Arial Narrow" w:hAnsi="Arial Narrow"/>
                <w:sz w:val="21"/>
                <w:szCs w:val="21"/>
                <w:lang w:eastAsia="en-US"/>
              </w:rPr>
            </w:pPr>
            <w:r w:rsidRPr="00BA355D">
              <w:rPr>
                <w:rFonts w:ascii="Arial Narrow" w:hAnsi="Arial Narrow"/>
                <w:sz w:val="21"/>
                <w:szCs w:val="21"/>
                <w:lang w:eastAsia="en-US"/>
              </w:rPr>
              <w:t>a)</w:t>
            </w:r>
            <w:r w:rsidRPr="00BA355D">
              <w:rPr>
                <w:rFonts w:ascii="Arial Narrow" w:hAnsi="Arial Narrow"/>
                <w:sz w:val="21"/>
                <w:szCs w:val="21"/>
                <w:lang w:eastAsia="en-US"/>
              </w:rPr>
              <w:tab/>
              <w:t xml:space="preserve">čiastku potvrdenú v každom Priebežnom platobnom potvrdení potom, čo Stavebný dozor obdrží Vyúčtovanie a podporné dokumenty, </w:t>
            </w:r>
          </w:p>
          <w:p w14:paraId="4E2C8475" w14:textId="77777777" w:rsidR="00A50A8B" w:rsidRPr="00BA355D" w:rsidRDefault="00A50A8B">
            <w:pPr>
              <w:spacing w:before="120" w:after="120" w:line="276" w:lineRule="auto"/>
              <w:ind w:right="141"/>
              <w:jc w:val="both"/>
              <w:rPr>
                <w:rFonts w:ascii="Arial Narrow" w:hAnsi="Arial Narrow"/>
                <w:sz w:val="21"/>
                <w:szCs w:val="21"/>
                <w:lang w:eastAsia="en-US"/>
              </w:rPr>
            </w:pPr>
            <w:r w:rsidRPr="00BA355D">
              <w:rPr>
                <w:rFonts w:ascii="Arial Narrow" w:hAnsi="Arial Narrow"/>
                <w:sz w:val="21"/>
                <w:szCs w:val="21"/>
                <w:lang w:eastAsia="en-US"/>
              </w:rPr>
              <w:t>b)</w:t>
            </w:r>
            <w:r w:rsidRPr="00BA355D">
              <w:rPr>
                <w:rFonts w:ascii="Arial Narrow" w:hAnsi="Arial Narrow"/>
                <w:sz w:val="21"/>
                <w:szCs w:val="21"/>
                <w:lang w:eastAsia="en-US"/>
              </w:rPr>
              <w:tab/>
              <w:t>čiastku odsúhlasenú v Záverečnom platobnom potvrdení potom, čo Objednávateľ obdrží toto Platobné potvrdenie doručené doporučene do sídla Objednávateľa. Na účely fakturácie sa za deň dodania považuje deň vydania Záverečného platobného potvrdenia Stavebným dozorom podľa podčlánku 14.13 (Vydanie Záverečného platobného potvrdenia).</w:t>
            </w:r>
          </w:p>
          <w:p w14:paraId="1CE2609C" w14:textId="77777777" w:rsidR="00A50A8B" w:rsidRPr="00BA355D" w:rsidRDefault="00A50A8B">
            <w:pPr>
              <w:spacing w:before="120" w:after="120" w:line="276" w:lineRule="auto"/>
              <w:ind w:right="141"/>
              <w:jc w:val="both"/>
              <w:rPr>
                <w:rFonts w:ascii="Arial Narrow" w:hAnsi="Arial Narrow"/>
                <w:sz w:val="21"/>
                <w:szCs w:val="21"/>
                <w:lang w:eastAsia="en-US"/>
              </w:rPr>
            </w:pPr>
            <w:r w:rsidRPr="00BA355D">
              <w:rPr>
                <w:rFonts w:ascii="Arial Narrow" w:hAnsi="Arial Narrow"/>
                <w:sz w:val="21"/>
                <w:szCs w:val="21"/>
                <w:lang w:eastAsia="en-US"/>
              </w:rPr>
              <w:t>Faktúra na potvrdenú čiastku za kalendárny mesiac bude vyhotovená Zhotoviteľom do 15 dní odo dňa dodania uvedenom v Priebežnom platobnom potvrdení podľa podčlánku 14.6 (Vydanie Priebežných platobných potvrdení). Deň dodania uvedený na faktúre predstavuje posledný deň obdobia, za ktoré je faktúra vyhotovená.</w:t>
            </w:r>
          </w:p>
          <w:p w14:paraId="33A10DED" w14:textId="77777777" w:rsidR="00A50A8B" w:rsidRPr="00BA355D" w:rsidRDefault="00A50A8B">
            <w:pPr>
              <w:spacing w:before="120" w:after="120" w:line="276" w:lineRule="auto"/>
              <w:ind w:right="141"/>
              <w:jc w:val="both"/>
              <w:rPr>
                <w:rFonts w:ascii="Arial Narrow" w:hAnsi="Arial Narrow"/>
                <w:sz w:val="21"/>
                <w:szCs w:val="21"/>
                <w:lang w:eastAsia="en-US"/>
              </w:rPr>
            </w:pPr>
            <w:r w:rsidRPr="00BA355D">
              <w:rPr>
                <w:rFonts w:ascii="Arial Narrow" w:hAnsi="Arial Narrow"/>
                <w:sz w:val="21"/>
                <w:szCs w:val="21"/>
                <w:lang w:eastAsia="en-US"/>
              </w:rPr>
              <w:t>Splatnosť faktúry je 60 kalendárnych dní odo dňa jej doporučeného doručenia do sídla Objednávateľa.</w:t>
            </w:r>
          </w:p>
          <w:p w14:paraId="449FFAFD" w14:textId="77777777" w:rsidR="00A50A8B" w:rsidRPr="00BA355D" w:rsidRDefault="00A50A8B">
            <w:pPr>
              <w:spacing w:before="120" w:after="120" w:line="276" w:lineRule="auto"/>
              <w:ind w:right="141"/>
              <w:jc w:val="both"/>
              <w:rPr>
                <w:rFonts w:ascii="Arial Narrow" w:hAnsi="Arial Narrow"/>
                <w:sz w:val="21"/>
                <w:szCs w:val="21"/>
                <w:lang w:eastAsia="en-US"/>
              </w:rPr>
            </w:pPr>
            <w:r w:rsidRPr="00BA355D">
              <w:rPr>
                <w:rFonts w:ascii="Arial Narrow" w:hAnsi="Arial Narrow"/>
                <w:sz w:val="21"/>
                <w:szCs w:val="21"/>
                <w:lang w:eastAsia="en-US"/>
              </w:rPr>
              <w:t>Záverečná faktúra na čiastku odsúhlasenú v Záverečnom platobnom potvrdení bude vyhotovená a doručená doporučene do sídla Objednávateľa najneskôr do 15 dní odo dňa vydania Záverečného platobného potvrdenia Stavebným dozorom.</w:t>
            </w:r>
          </w:p>
          <w:p w14:paraId="486C9719" w14:textId="77777777" w:rsidR="00A50A8B" w:rsidRPr="00BA355D" w:rsidRDefault="00A50A8B">
            <w:pPr>
              <w:spacing w:before="120" w:after="120" w:line="276" w:lineRule="auto"/>
              <w:ind w:right="141"/>
              <w:jc w:val="both"/>
              <w:rPr>
                <w:rFonts w:ascii="Arial Narrow" w:hAnsi="Arial Narrow"/>
                <w:sz w:val="21"/>
                <w:szCs w:val="21"/>
                <w:lang w:eastAsia="en-US"/>
              </w:rPr>
            </w:pPr>
            <w:r w:rsidRPr="00BA355D">
              <w:rPr>
                <w:rFonts w:ascii="Arial Narrow" w:hAnsi="Arial Narrow"/>
                <w:sz w:val="21"/>
                <w:szCs w:val="21"/>
                <w:lang w:eastAsia="en-US"/>
              </w:rPr>
              <w:t>Zmluvné strany sa dohodli a Objednávateľ súhlasí, aby Zhotoviteľ v zmysle § 71 ods. 1 písm. b) zákona č. 222/2004 Z. z. o dani z pridanej hodnoty v znení neskorších predpisov účtoval Zmluvnú cenu resp. iný nárok podľa tejto Zmluvy elektronickou faktúrou a Zhotoviteľ bude vystavovať a zasielať Objednávateľovi elektronickú faktúru na zaplatenie Zmluvnej ceny alebo iných nárokov podľa tejto Zmluvy. Zmluvné strany sa dohodli a berú na vedomie, že elektronická faktúra je plnohodnotnou náhradou faktúry v papierovej forme a riadnym daňovým dokladom. Pre vylúčenie pochybnosti platí, že Zhotoviteľ nie je povinný elektronickú faktúru podpísať zaručeným elektronickým podpisom podľa osobitného predpisu. V prípade zasielania elektronickej faktúry Zhotoviteľ nebude zasielať Objednávateľovi v papierovej podobe ani prílohy, ktoré sú súčasťou elektronickej faktúry. Zhotoviteľ bude doručovať Objednávateľovi elektronickú faktúru formou elektronickej pošty, a to na určenú e-mailovú adresu: efaktura@bratislava.sk, resp. inú e-mailovú adresu neskôr písomne oznámenú Zhotoviteľovi najmenej 5 pracovných dni pred účinnosťou tejto zmeny, ako dokument PDF (s príponou *.</w:t>
            </w:r>
            <w:proofErr w:type="spellStart"/>
            <w:r w:rsidRPr="00BA355D">
              <w:rPr>
                <w:rFonts w:ascii="Arial Narrow" w:hAnsi="Arial Narrow"/>
                <w:sz w:val="21"/>
                <w:szCs w:val="21"/>
                <w:lang w:eastAsia="en-US"/>
              </w:rPr>
              <w:t>pdf</w:t>
            </w:r>
            <w:proofErr w:type="spellEnd"/>
            <w:r w:rsidRPr="00BA355D">
              <w:rPr>
                <w:rFonts w:ascii="Arial Narrow" w:hAnsi="Arial Narrow"/>
                <w:sz w:val="21"/>
                <w:szCs w:val="21"/>
                <w:lang w:eastAsia="en-US"/>
              </w:rPr>
              <w:t>). Objednávateľ vyhlasuje, že má prístup k určenej e-mailovej adrese a že si je vedomý skutočnosti, že údaje sprístupnené mu v elektronickej faktúre doručenej mu na určenú e-mailovú adresu sú dôverné informácie, ktoré je každá Zmluvná strana povinná utajovať, okrem prípadov, v ktorých je ich sprístupnenie tretej osobe vyžadované platnými právnymi predpismi. Elektronická faktúra sa považuje za doručenú najneskôr v prvý pracovný deň nasledujúci po dni jej preukázateľného odoslania Objednávateľovi prostredníctvom elektronickej pošty na určenú e-mailovú adresu.</w:t>
            </w:r>
          </w:p>
          <w:p w14:paraId="08ED7619" w14:textId="77777777" w:rsidR="00A50A8B" w:rsidRPr="00BA355D" w:rsidRDefault="00A50A8B">
            <w:pPr>
              <w:spacing w:before="120" w:after="120" w:line="276" w:lineRule="auto"/>
              <w:ind w:right="141"/>
              <w:jc w:val="both"/>
              <w:rPr>
                <w:rFonts w:ascii="Arial Narrow" w:hAnsi="Arial Narrow"/>
                <w:sz w:val="21"/>
                <w:szCs w:val="21"/>
                <w:lang w:eastAsia="en-US"/>
              </w:rPr>
            </w:pPr>
            <w:r w:rsidRPr="00BA355D">
              <w:rPr>
                <w:rFonts w:ascii="Arial Narrow" w:hAnsi="Arial Narrow"/>
                <w:sz w:val="21"/>
                <w:szCs w:val="21"/>
                <w:lang w:eastAsia="en-US"/>
              </w:rPr>
              <w:t>Faktúry musia obsahovať náležitosti podľa § 74 zákona č. 222/2004 Z. z o dani z pridanej hodnoty v znení neskorších predpisov (ďalej len „Zákon o DPH“). Faktúra musí byť označená ako daňový doklad, musí obsahovať číslo Zmluvy, príp. dodatku, číslo dokladu, dátum vystavenia, dátum dodania, dátum splatnosti, obchodné meno a adresu Objednávateľa a Zhotoviteľa, ich IČO, DIČ a IČ DPH, bankové spojenie. Zhotoviteľ je povinný na príslušnej faktúre uviesť meno a telefónne číslo osoby, ktorú môže Objednávateľ kontaktovať v prípade nejasností. Ak sa poskytuje Dielo do inej členskej krajiny EÚ, uplatní sa prenos daňovej povinnosti na Objednávateľa.</w:t>
            </w:r>
          </w:p>
          <w:p w14:paraId="18D852A9" w14:textId="77777777" w:rsidR="00A50A8B" w:rsidRPr="00BA355D" w:rsidRDefault="00A50A8B">
            <w:pPr>
              <w:spacing w:before="120" w:after="120" w:line="276" w:lineRule="auto"/>
              <w:ind w:right="141"/>
              <w:jc w:val="both"/>
              <w:rPr>
                <w:rFonts w:ascii="Arial Narrow" w:hAnsi="Arial Narrow"/>
                <w:sz w:val="21"/>
                <w:szCs w:val="21"/>
                <w:lang w:eastAsia="en-US"/>
              </w:rPr>
            </w:pPr>
            <w:r w:rsidRPr="00BA355D">
              <w:rPr>
                <w:rFonts w:ascii="Arial Narrow" w:hAnsi="Arial Narrow"/>
                <w:sz w:val="21"/>
                <w:szCs w:val="21"/>
                <w:lang w:eastAsia="en-US"/>
              </w:rPr>
              <w:t>V prípade aplikácie ustanovenia § 69 ods. 12 pís. j) Zákona o DPH musí faktúra obsahovať aj číselný kód a popis plnenia v zmysle sekcie F Nariadenia Komisie (EÚ) č. 1209/2014 z 29.októbra 2014. V prípade, ak sa nebude aplikovať ustanovenie § 69 ods. 12 pís. j) Zákona o DPH je Zhotoviteľ povinný túto skutočnosť na faktúre výslovne uviesť. Ak faktúra nebude obsahovať vyššie uvedené údaje alebo k nej nebudú priložené požadované prílohy, Objednávateľ je oprávnený takúto faktúru vrátiť Zhotoviteľovi spolu s označením nedostatkov, pre ktoré bola vrátená. V tomto prípade sa plynutie lehoty splatnosti takejto faktúry prerušuje a nová lehota splatnosti začne plynúť dňom nasledujúcim po dni doporučeného doručenia opravenej alebo doplnenej faktúry. Zmluvné strany berú na vedomie, že za správnosť údajov na faktúre je zodpovedný výhradne Zhotoviteľ a nevrátenie faktúry zo strany Objednávateľa sa v žiadnom prípade nemôže považovať za potvrdenie správnosti údajov na nej uvedených. V prípade, že správca dane udelí Objednávateľovi akúkoľvek sankciu vyplývajúcu z nesprávnej aplikácie ustanovenia § 69 ods. 12 pís. j) Zákona o DPH, je Objednávateľ oprávnený na náhradu takto vzniknutej škody od Zhotoviteľa v plnom rozsahu.</w:t>
            </w:r>
          </w:p>
          <w:p w14:paraId="3DE7CC00" w14:textId="77777777" w:rsidR="00A50A8B" w:rsidRPr="00BA355D" w:rsidRDefault="00A50A8B">
            <w:pPr>
              <w:spacing w:before="120" w:after="120" w:line="276" w:lineRule="auto"/>
              <w:ind w:right="141"/>
              <w:jc w:val="both"/>
              <w:rPr>
                <w:rFonts w:ascii="Arial Narrow" w:hAnsi="Arial Narrow"/>
                <w:sz w:val="21"/>
                <w:szCs w:val="21"/>
                <w:lang w:eastAsia="en-US"/>
              </w:rPr>
            </w:pPr>
            <w:r w:rsidRPr="00BA355D">
              <w:rPr>
                <w:rFonts w:ascii="Arial Narrow" w:hAnsi="Arial Narrow"/>
                <w:sz w:val="21"/>
                <w:szCs w:val="21"/>
                <w:lang w:eastAsia="en-US"/>
              </w:rPr>
              <w:t>Ak faktúra nebude obsahovať alebo ak bude obsahovať nesprávne údaje, Objednávateľ je oprávnený takúto faktúru vrátiť Zhotoviteľovi spolu s označením nedostatkov, pre ktoré bola vrátená. V tomto prípade plynutie lehoty splatnosti takejto faktúry sa prerušuje a nová lehota splatnosti začne plynúť dňom nasledujúcim po dni doporučeného doručenia opravenej alebo doplnenej faktúry do sídla Objednávateľa.</w:t>
            </w:r>
          </w:p>
          <w:p w14:paraId="0089F518" w14:textId="77777777" w:rsidR="00A50A8B" w:rsidRPr="00BA355D" w:rsidRDefault="00A50A8B">
            <w:pPr>
              <w:spacing w:before="120" w:after="120" w:line="276" w:lineRule="auto"/>
              <w:ind w:right="141"/>
              <w:jc w:val="both"/>
              <w:rPr>
                <w:rFonts w:ascii="Arial Narrow" w:hAnsi="Arial Narrow"/>
                <w:sz w:val="21"/>
                <w:szCs w:val="21"/>
                <w:lang w:eastAsia="en-US"/>
              </w:rPr>
            </w:pPr>
            <w:r w:rsidRPr="00BA355D">
              <w:rPr>
                <w:rFonts w:ascii="Arial Narrow" w:hAnsi="Arial Narrow"/>
                <w:sz w:val="21"/>
                <w:szCs w:val="21"/>
                <w:lang w:eastAsia="en-US"/>
              </w:rPr>
              <w:t>Zhotoviteľ je povinný predkladať faktúry vrátane Stavebným dozorom potvrdeného Priebežného platobného potvrdenia v papierovej forme 6 krát a 1 krát v elektronickej forme na CD/DVD nosiči.</w:t>
            </w:r>
          </w:p>
          <w:p w14:paraId="478C4C12" w14:textId="77777777" w:rsidR="00A50A8B" w:rsidRPr="00BA355D" w:rsidRDefault="00A50A8B">
            <w:pPr>
              <w:spacing w:before="120" w:after="120" w:line="276" w:lineRule="auto"/>
              <w:ind w:right="141"/>
              <w:jc w:val="both"/>
              <w:rPr>
                <w:rFonts w:ascii="Arial Narrow" w:hAnsi="Arial Narrow"/>
                <w:sz w:val="21"/>
                <w:szCs w:val="21"/>
                <w:lang w:eastAsia="en-US"/>
              </w:rPr>
            </w:pPr>
            <w:r w:rsidRPr="00BA355D">
              <w:rPr>
                <w:rFonts w:ascii="Arial Narrow" w:hAnsi="Arial Narrow"/>
                <w:sz w:val="21"/>
                <w:szCs w:val="21"/>
                <w:lang w:eastAsia="en-US"/>
              </w:rPr>
              <w:t>Zhotoviteľ je povinný k faktúre doložiť porovnanie Fakturačného harmonogramu a skutočného kumulatívneho fakturačného plnenia Zhotoviteľa k poslednému dňu mesiaca, na ktorý sa platba vzťahuje.</w:t>
            </w:r>
          </w:p>
          <w:p w14:paraId="6C4F2AC6" w14:textId="77777777" w:rsidR="00A50A8B" w:rsidRPr="00BA355D" w:rsidRDefault="00A50A8B">
            <w:pPr>
              <w:spacing w:before="120" w:after="120" w:line="276" w:lineRule="auto"/>
              <w:ind w:right="141"/>
              <w:jc w:val="both"/>
              <w:rPr>
                <w:rFonts w:ascii="Arial Narrow" w:hAnsi="Arial Narrow"/>
                <w:sz w:val="21"/>
                <w:szCs w:val="21"/>
                <w:lang w:eastAsia="en-US"/>
              </w:rPr>
            </w:pPr>
            <w:r w:rsidRPr="00BA355D">
              <w:rPr>
                <w:rFonts w:ascii="Arial Narrow" w:hAnsi="Arial Narrow"/>
                <w:sz w:val="21"/>
                <w:szCs w:val="21"/>
                <w:lang w:eastAsia="en-US"/>
              </w:rPr>
              <w:t>Zhotoviteľ je povinný k faktúre predložiť aj čestné prehlásenie s náležitosťami uvedenými v poslednom odseku podčlánku 4.4.</w:t>
            </w:r>
          </w:p>
          <w:p w14:paraId="3428EA3D" w14:textId="77777777" w:rsidR="00A50A8B" w:rsidRPr="00BA355D" w:rsidRDefault="00A50A8B">
            <w:pPr>
              <w:spacing w:before="120" w:after="120" w:line="276" w:lineRule="auto"/>
              <w:ind w:right="141"/>
              <w:jc w:val="both"/>
              <w:rPr>
                <w:rFonts w:ascii="Arial Narrow" w:hAnsi="Arial Narrow"/>
                <w:sz w:val="21"/>
                <w:szCs w:val="21"/>
                <w:lang w:eastAsia="en-US"/>
              </w:rPr>
            </w:pPr>
            <w:r w:rsidRPr="00BA355D">
              <w:rPr>
                <w:rFonts w:ascii="Arial Narrow" w:hAnsi="Arial Narrow"/>
                <w:sz w:val="21"/>
                <w:szCs w:val="21"/>
                <w:lang w:eastAsia="en-US"/>
              </w:rPr>
              <w:t>V prípade, že je Zhotoviteľom zoskupenie bez právnej subjektivity, je Zhotoviteľ povinný súčasne doložiť porovnanie aj tzv. S-krivky členov (S-krivky jednotlivých členov zoskupenia bez právnej subjektivity) a zároveň informovať Objednávateľa o rozdelení fakturačného plnenia v konkrétnom mesiaci podľa jednotlivých členov uvedeného zoskupenia.</w:t>
            </w:r>
          </w:p>
          <w:p w14:paraId="20AEE6D3" w14:textId="77777777" w:rsidR="00A50A8B" w:rsidRPr="00BA355D" w:rsidRDefault="00A50A8B">
            <w:pPr>
              <w:spacing w:before="120" w:after="120" w:line="276" w:lineRule="auto"/>
              <w:ind w:right="141"/>
              <w:jc w:val="both"/>
              <w:rPr>
                <w:rFonts w:ascii="Arial Narrow" w:hAnsi="Arial Narrow"/>
                <w:sz w:val="21"/>
                <w:szCs w:val="21"/>
                <w:lang w:eastAsia="en-US"/>
              </w:rPr>
            </w:pPr>
            <w:r w:rsidRPr="00BA355D">
              <w:rPr>
                <w:rFonts w:ascii="Arial Narrow" w:hAnsi="Arial Narrow"/>
                <w:sz w:val="21"/>
                <w:szCs w:val="21"/>
                <w:lang w:eastAsia="en-US"/>
              </w:rPr>
              <w:t>Ďalšie požadované podrobnosti sú uvedené v Cenovej časti.</w:t>
            </w:r>
          </w:p>
          <w:p w14:paraId="70D9FD1F" w14:textId="77777777" w:rsidR="00A50A8B" w:rsidRPr="00BA355D" w:rsidRDefault="00A50A8B">
            <w:pPr>
              <w:spacing w:before="120" w:after="120" w:line="276" w:lineRule="auto"/>
              <w:ind w:right="141"/>
              <w:jc w:val="both"/>
              <w:rPr>
                <w:rFonts w:ascii="Arial Narrow" w:hAnsi="Arial Narrow"/>
                <w:sz w:val="21"/>
                <w:szCs w:val="21"/>
                <w:lang w:eastAsia="en-US"/>
              </w:rPr>
            </w:pPr>
            <w:r w:rsidRPr="00BA355D">
              <w:rPr>
                <w:rFonts w:ascii="Arial Narrow" w:hAnsi="Arial Narrow"/>
                <w:sz w:val="21"/>
                <w:szCs w:val="21"/>
                <w:lang w:eastAsia="en-US"/>
              </w:rPr>
              <w:t>Platba čiastky splatnej v každej mene bude vykonaná na bankový účet určený Zhotoviteľom v krajine platby (pre túto menu), uvedenej v Zmluve.</w:t>
            </w:r>
          </w:p>
          <w:p w14:paraId="75D0919C" w14:textId="77777777" w:rsidR="00A50A8B" w:rsidRPr="00BA355D" w:rsidRDefault="00A50A8B">
            <w:pPr>
              <w:spacing w:before="120" w:after="120" w:line="276" w:lineRule="auto"/>
              <w:ind w:right="141"/>
              <w:jc w:val="both"/>
              <w:rPr>
                <w:rFonts w:ascii="Arial Narrow" w:hAnsi="Arial Narrow"/>
                <w:sz w:val="21"/>
                <w:szCs w:val="21"/>
                <w:lang w:eastAsia="en-US"/>
              </w:rPr>
            </w:pPr>
            <w:r w:rsidRPr="00BA355D">
              <w:rPr>
                <w:rFonts w:ascii="Arial Narrow" w:hAnsi="Arial Narrow"/>
                <w:sz w:val="21"/>
                <w:szCs w:val="21"/>
                <w:lang w:eastAsia="en-US"/>
              </w:rPr>
              <w:t>Zmena bankového účtu pre účely vykonávania platieb môže byť vykonaná podľa článku 1.3 (Komunikácia) a nie je potrebné vyhotoviť Dodatok k Zmluve. Zhotoviteľ požiada Objednávateľa o zmenu účtu spolu s uvedením dôvodov; v prípade, že ide o Zhotoviteľa - skupinu (konzorcium), predloží aj písomný súhlas ostatných členov skupiny so zmenou účtu (potvrdený osobami oprávnenými konať v mene jednotlivých členov skupiny). Po formálnom schválení zmeny Objednávateľom a písomnom informovaní Stavebného dozoru je možné poukazovať platby na nový účet.</w:t>
            </w:r>
          </w:p>
          <w:p w14:paraId="5D6EF78B" w14:textId="77777777" w:rsidR="00A50A8B" w:rsidRPr="00BA355D" w:rsidRDefault="00A50A8B">
            <w:pPr>
              <w:spacing w:before="120" w:after="120" w:line="276" w:lineRule="auto"/>
              <w:ind w:right="141"/>
              <w:jc w:val="both"/>
              <w:rPr>
                <w:rFonts w:ascii="Arial Narrow" w:hAnsi="Arial Narrow"/>
                <w:sz w:val="21"/>
                <w:szCs w:val="21"/>
                <w:lang w:eastAsia="en-US"/>
              </w:rPr>
            </w:pPr>
            <w:r w:rsidRPr="00BA355D">
              <w:rPr>
                <w:rFonts w:ascii="Arial Narrow" w:hAnsi="Arial Narrow"/>
                <w:sz w:val="21"/>
                <w:szCs w:val="21"/>
                <w:lang w:eastAsia="en-US"/>
              </w:rPr>
              <w:t>Na účely tejto Zmluvy sa za deň zaplatenia považuje deň odpísania dlžnej sumy z účtu Objednávateľa.</w:t>
            </w:r>
          </w:p>
          <w:p w14:paraId="051B82AA" w14:textId="77777777" w:rsidR="00A50A8B" w:rsidRPr="00BA355D" w:rsidRDefault="00A50A8B">
            <w:pPr>
              <w:spacing w:before="120" w:after="120" w:line="276" w:lineRule="auto"/>
              <w:ind w:right="141"/>
              <w:jc w:val="both"/>
              <w:rPr>
                <w:rFonts w:ascii="Arial Narrow" w:hAnsi="Arial Narrow"/>
                <w:sz w:val="21"/>
                <w:szCs w:val="21"/>
                <w:lang w:eastAsia="en-US"/>
              </w:rPr>
            </w:pPr>
            <w:r w:rsidRPr="00BA355D">
              <w:rPr>
                <w:rFonts w:ascii="Arial Narrow" w:hAnsi="Arial Narrow"/>
                <w:sz w:val="21"/>
                <w:szCs w:val="21"/>
                <w:lang w:eastAsia="en-US"/>
              </w:rPr>
              <w:t>V prípade, že v priebehu kalendárneho mesiaca bol splnený Míľnik definovaný v Súťažných podkladoch, je Zhotoviteľ povinný k Vyúčtovaniu priložiť originál Protokolu o splnení Míľnika.</w:t>
            </w:r>
          </w:p>
          <w:p w14:paraId="0B706E35" w14:textId="77777777" w:rsidR="00A50A8B" w:rsidRPr="00BA355D" w:rsidRDefault="00A50A8B">
            <w:pPr>
              <w:spacing w:before="120" w:after="120" w:line="276" w:lineRule="auto"/>
              <w:ind w:right="141"/>
              <w:jc w:val="both"/>
              <w:rPr>
                <w:rFonts w:ascii="Arial Narrow" w:hAnsi="Arial Narrow"/>
                <w:sz w:val="21"/>
                <w:szCs w:val="21"/>
                <w:lang w:eastAsia="en-US"/>
              </w:rPr>
            </w:pPr>
            <w:r w:rsidRPr="00BA355D">
              <w:rPr>
                <w:rFonts w:ascii="Arial Narrow" w:hAnsi="Arial Narrow"/>
                <w:sz w:val="21"/>
                <w:szCs w:val="21"/>
                <w:lang w:eastAsia="en-US"/>
              </w:rPr>
              <w:t xml:space="preserve">Protokol o splnení Míľnika slúži ako podklad pre uplatnenie nároku na platbu súvisiacu s daným Míľnikom a tvorí prílohu k faktúre, ktorou Zhotoviteľ uplatňuje nárok na príslušnú platbu. </w:t>
            </w:r>
          </w:p>
          <w:p w14:paraId="7C442957" w14:textId="3269CF5C" w:rsidR="00A50A8B" w:rsidRPr="00BA355D" w:rsidRDefault="00A50A8B">
            <w:pPr>
              <w:spacing w:before="120" w:after="120" w:line="276" w:lineRule="auto"/>
              <w:ind w:right="141"/>
              <w:jc w:val="both"/>
              <w:rPr>
                <w:rFonts w:ascii="Arial Narrow" w:hAnsi="Arial Narrow"/>
                <w:sz w:val="21"/>
                <w:szCs w:val="21"/>
                <w:lang w:eastAsia="en-US"/>
              </w:rPr>
            </w:pPr>
            <w:r w:rsidRPr="00BA355D">
              <w:rPr>
                <w:rFonts w:ascii="Arial Narrow" w:hAnsi="Arial Narrow"/>
                <w:sz w:val="21"/>
                <w:szCs w:val="21"/>
                <w:lang w:eastAsia="en-US"/>
              </w:rPr>
              <w:t xml:space="preserve">Protokol o splnení Míľnika sa vyhotoví v </w:t>
            </w:r>
            <w:ins w:id="278" w:author="Gereková Michaela, JUDr." w:date="2025-08-13T14:03:00Z" w16du:dateUtc="2025-08-13T12:03:00Z">
              <w:r w:rsidR="00A86D9D">
                <w:rPr>
                  <w:rFonts w:ascii="Arial Narrow" w:hAnsi="Arial Narrow"/>
                  <w:sz w:val="21"/>
                  <w:szCs w:val="21"/>
                  <w:lang w:eastAsia="en-US"/>
                </w:rPr>
                <w:t>6</w:t>
              </w:r>
            </w:ins>
            <w:del w:id="279" w:author="Gereková Michaela, JUDr." w:date="2025-08-13T14:03:00Z" w16du:dateUtc="2025-08-13T12:03:00Z">
              <w:r w:rsidRPr="00BA355D">
                <w:rPr>
                  <w:rFonts w:ascii="Arial Narrow" w:hAnsi="Arial Narrow"/>
                  <w:sz w:val="21"/>
                  <w:szCs w:val="21"/>
                  <w:lang w:eastAsia="en-US"/>
                </w:rPr>
                <w:delText>4</w:delText>
              </w:r>
            </w:del>
            <w:r w:rsidRPr="00BA355D">
              <w:rPr>
                <w:rFonts w:ascii="Arial Narrow" w:hAnsi="Arial Narrow"/>
                <w:sz w:val="21"/>
                <w:szCs w:val="21"/>
                <w:lang w:eastAsia="en-US"/>
              </w:rPr>
              <w:t xml:space="preserve"> (slovom: š</w:t>
            </w:r>
            <w:ins w:id="280" w:author="Gereková Michaela, JUDr." w:date="2025-08-13T14:03:00Z" w16du:dateUtc="2025-08-13T12:03:00Z">
              <w:r w:rsidR="00A86D9D">
                <w:rPr>
                  <w:rFonts w:ascii="Arial Narrow" w:hAnsi="Arial Narrow"/>
                  <w:sz w:val="21"/>
                  <w:szCs w:val="21"/>
                  <w:lang w:eastAsia="en-US"/>
                </w:rPr>
                <w:t>iestich</w:t>
              </w:r>
            </w:ins>
            <w:del w:id="281" w:author="Gereková Michaela, JUDr." w:date="2025-08-13T14:03:00Z" w16du:dateUtc="2025-08-13T12:03:00Z">
              <w:r w:rsidRPr="00BA355D" w:rsidDel="00A86D9D">
                <w:rPr>
                  <w:rFonts w:ascii="Arial Narrow" w:hAnsi="Arial Narrow"/>
                  <w:sz w:val="21"/>
                  <w:szCs w:val="21"/>
                  <w:lang w:eastAsia="en-US"/>
                </w:rPr>
                <w:delText>tyroch</w:delText>
              </w:r>
            </w:del>
            <w:r w:rsidRPr="00BA355D">
              <w:rPr>
                <w:rFonts w:ascii="Arial Narrow" w:hAnsi="Arial Narrow"/>
                <w:sz w:val="21"/>
                <w:szCs w:val="21"/>
                <w:lang w:eastAsia="en-US"/>
              </w:rPr>
              <w:t xml:space="preserve">) origináloch, </w:t>
            </w:r>
            <w:ins w:id="282" w:author="Gereková Michaela, JUDr." w:date="2025-08-13T14:03:00Z" w16du:dateUtc="2025-08-13T12:03:00Z">
              <w:r w:rsidR="00A86D9D">
                <w:rPr>
                  <w:rFonts w:ascii="Arial Narrow" w:hAnsi="Arial Narrow"/>
                  <w:sz w:val="21"/>
                  <w:szCs w:val="21"/>
                  <w:lang w:eastAsia="en-US"/>
                </w:rPr>
                <w:t>3</w:t>
              </w:r>
            </w:ins>
            <w:del w:id="283" w:author="Gereková Michaela, JUDr." w:date="2025-08-13T14:03:00Z" w16du:dateUtc="2025-08-13T12:03:00Z">
              <w:r w:rsidRPr="00BA355D">
                <w:rPr>
                  <w:rFonts w:ascii="Arial Narrow" w:hAnsi="Arial Narrow"/>
                  <w:sz w:val="21"/>
                  <w:szCs w:val="21"/>
                  <w:lang w:eastAsia="en-US"/>
                </w:rPr>
                <w:delText>1</w:delText>
              </w:r>
            </w:del>
            <w:r w:rsidRPr="00BA355D">
              <w:rPr>
                <w:rFonts w:ascii="Arial Narrow" w:hAnsi="Arial Narrow"/>
                <w:sz w:val="21"/>
                <w:szCs w:val="21"/>
                <w:lang w:eastAsia="en-US"/>
              </w:rPr>
              <w:t xml:space="preserve"> (slovom: </w:t>
            </w:r>
            <w:del w:id="284" w:author="Gereková Michaela, JUDr." w:date="2025-08-13T14:03:00Z" w16du:dateUtc="2025-08-13T12:03:00Z">
              <w:r w:rsidRPr="00BA355D">
                <w:rPr>
                  <w:rFonts w:ascii="Arial Narrow" w:hAnsi="Arial Narrow"/>
                  <w:sz w:val="21"/>
                  <w:szCs w:val="21"/>
                  <w:lang w:eastAsia="en-US"/>
                </w:rPr>
                <w:delText>jeden</w:delText>
              </w:r>
            </w:del>
            <w:ins w:id="285" w:author="Gereková Michaela, JUDr." w:date="2025-08-13T14:03:00Z" w16du:dateUtc="2025-08-13T12:03:00Z">
              <w:r w:rsidR="00A86D9D">
                <w:rPr>
                  <w:rFonts w:ascii="Arial Narrow" w:hAnsi="Arial Narrow"/>
                  <w:sz w:val="21"/>
                  <w:szCs w:val="21"/>
                  <w:lang w:eastAsia="en-US"/>
                </w:rPr>
                <w:t>tri</w:t>
              </w:r>
            </w:ins>
            <w:r w:rsidRPr="00BA355D">
              <w:rPr>
                <w:rFonts w:ascii="Arial Narrow" w:hAnsi="Arial Narrow"/>
                <w:sz w:val="21"/>
                <w:szCs w:val="21"/>
                <w:lang w:eastAsia="en-US"/>
              </w:rPr>
              <w:t xml:space="preserve">) </w:t>
            </w:r>
            <w:del w:id="286" w:author="Gereková Michaela, JUDr." w:date="2025-08-13T14:03:00Z" w16du:dateUtc="2025-08-13T12:03:00Z">
              <w:r w:rsidRPr="00BA355D">
                <w:rPr>
                  <w:rFonts w:ascii="Arial Narrow" w:hAnsi="Arial Narrow"/>
                  <w:sz w:val="21"/>
                  <w:szCs w:val="21"/>
                  <w:lang w:eastAsia="en-US"/>
                </w:rPr>
                <w:delText xml:space="preserve">originál </w:delText>
              </w:r>
            </w:del>
            <w:r w:rsidRPr="00BA355D">
              <w:rPr>
                <w:rFonts w:ascii="Arial Narrow" w:hAnsi="Arial Narrow"/>
                <w:sz w:val="21"/>
                <w:szCs w:val="21"/>
                <w:lang w:eastAsia="en-US"/>
              </w:rPr>
              <w:t xml:space="preserve">pre Objednávateľa, 1 (slovom: jeden) pre Zhotoviteľa, dva (slovom: dva) pre riadiaci orgán. Protokol o splnení Míľnika bude základom pre vystavenie faktúr Zhotoviteľa a bude tvoriť prílohu k príslušnej faktúre Zhotoviteľa. </w:t>
            </w:r>
            <w:del w:id="287" w:author="Gereková Michaela, JUDr." w:date="2025-08-13T14:02:00Z" w16du:dateUtc="2025-08-13T12:02:00Z">
              <w:r w:rsidRPr="00BA355D">
                <w:rPr>
                  <w:rFonts w:ascii="Arial Narrow" w:hAnsi="Arial Narrow"/>
                  <w:sz w:val="21"/>
                  <w:szCs w:val="21"/>
                  <w:lang w:eastAsia="en-US"/>
                </w:rPr>
                <w:delText xml:space="preserve">Počet vyhotovení originálnych rovnopisov faktúr bude totožný s počtom vyhotovení originálov Protokolu o splnení Míľnika. </w:delText>
              </w:r>
            </w:del>
          </w:p>
          <w:p w14:paraId="0EA55ED1" w14:textId="77777777" w:rsidR="00A50A8B" w:rsidRPr="00BA355D" w:rsidRDefault="00A50A8B">
            <w:pPr>
              <w:spacing w:before="120" w:after="120" w:line="276" w:lineRule="auto"/>
              <w:ind w:right="141"/>
              <w:jc w:val="both"/>
              <w:rPr>
                <w:rFonts w:ascii="Arial Narrow" w:hAnsi="Arial Narrow"/>
                <w:sz w:val="21"/>
                <w:szCs w:val="21"/>
                <w:lang w:eastAsia="en-US"/>
              </w:rPr>
            </w:pPr>
            <w:r w:rsidRPr="00BA355D">
              <w:rPr>
                <w:rFonts w:ascii="Arial Narrow" w:hAnsi="Arial Narrow"/>
                <w:sz w:val="21"/>
                <w:szCs w:val="21"/>
                <w:lang w:eastAsia="en-US"/>
              </w:rPr>
              <w:t>Ak v danom mesiaci nebol splnený žiadny Míľnik, Protokol o splnení Míľnika nie je povinnou súčasťou Vyúčtovania a postupuje sa podľa podčlánku 14.3 Zmluvy.</w:t>
            </w:r>
          </w:p>
          <w:p w14:paraId="793342C7" w14:textId="23B90600" w:rsidR="00A50A8B" w:rsidRPr="00BA355D" w:rsidRDefault="00A50A8B">
            <w:pPr>
              <w:spacing w:before="120" w:after="120" w:line="276" w:lineRule="auto"/>
              <w:ind w:right="141"/>
              <w:jc w:val="both"/>
              <w:rPr>
                <w:rFonts w:ascii="Arial Narrow" w:hAnsi="Arial Narrow"/>
                <w:sz w:val="21"/>
                <w:szCs w:val="21"/>
                <w:lang w:eastAsia="en-US"/>
              </w:rPr>
            </w:pPr>
            <w:r w:rsidRPr="00BA355D">
              <w:rPr>
                <w:rFonts w:ascii="Arial Narrow" w:hAnsi="Arial Narrow"/>
                <w:sz w:val="21"/>
                <w:szCs w:val="21"/>
                <w:lang w:eastAsia="en-US"/>
              </w:rPr>
              <w:t>Zmluvné strany sa dohodli, že k Zmluvnej cene bude pripočítaná suma DPH vo výške podľa aktuálneho znenia Zákona o</w:t>
            </w:r>
            <w:r w:rsidR="00400E61" w:rsidRPr="00BA355D">
              <w:rPr>
                <w:rFonts w:ascii="Arial Narrow" w:hAnsi="Arial Narrow"/>
                <w:sz w:val="21"/>
                <w:szCs w:val="21"/>
                <w:lang w:eastAsia="en-US"/>
              </w:rPr>
              <w:t> </w:t>
            </w:r>
            <w:r w:rsidRPr="00BA355D">
              <w:rPr>
                <w:rFonts w:ascii="Arial Narrow" w:hAnsi="Arial Narrow"/>
                <w:sz w:val="21"/>
                <w:szCs w:val="21"/>
                <w:lang w:eastAsia="en-US"/>
              </w:rPr>
              <w:t>DPH.</w:t>
            </w:r>
          </w:p>
          <w:p w14:paraId="31A3559B" w14:textId="77777777" w:rsidR="002658C6" w:rsidRPr="00BA355D" w:rsidRDefault="00A50A8B">
            <w:pPr>
              <w:spacing w:before="120" w:after="120" w:line="276" w:lineRule="auto"/>
              <w:ind w:right="141"/>
              <w:jc w:val="both"/>
              <w:rPr>
                <w:rFonts w:ascii="Arial Narrow" w:hAnsi="Arial Narrow"/>
                <w:sz w:val="21"/>
                <w:szCs w:val="21"/>
                <w:lang w:eastAsia="en-US"/>
              </w:rPr>
            </w:pPr>
            <w:r w:rsidRPr="00BA355D">
              <w:rPr>
                <w:rFonts w:ascii="Arial Narrow" w:hAnsi="Arial Narrow"/>
                <w:sz w:val="21"/>
                <w:szCs w:val="21"/>
                <w:lang w:eastAsia="en-US"/>
              </w:rPr>
              <w:t xml:space="preserve">Zhotoviteľ berie na vedomie a uznáva, že doba splatnosti v dĺžke 60 dní podľa tohto Článku 14 [Zmluvná cena a platobné podmienky], je odôvodnená povahou záväzku, kedy </w:t>
            </w:r>
          </w:p>
          <w:p w14:paraId="3E95B7BE" w14:textId="65560FA7" w:rsidR="00A50A8B" w:rsidRPr="00BA355D" w:rsidRDefault="00A50A8B">
            <w:pPr>
              <w:spacing w:before="120" w:after="120" w:line="276" w:lineRule="auto"/>
              <w:ind w:right="141"/>
              <w:jc w:val="both"/>
              <w:rPr>
                <w:rFonts w:ascii="Arial Narrow" w:hAnsi="Arial Narrow"/>
                <w:sz w:val="21"/>
                <w:szCs w:val="21"/>
                <w:lang w:eastAsia="en-US"/>
              </w:rPr>
            </w:pPr>
            <w:r w:rsidRPr="00BA355D">
              <w:rPr>
                <w:rFonts w:ascii="Arial Narrow" w:hAnsi="Arial Narrow"/>
                <w:sz w:val="21"/>
                <w:szCs w:val="21"/>
                <w:lang w:eastAsia="en-US"/>
              </w:rPr>
              <w:t xml:space="preserve">(i) predmetom Zmluvy je vykonanie komplexného a rozsiahleho Diela, </w:t>
            </w:r>
          </w:p>
          <w:p w14:paraId="10B6B9C9" w14:textId="77777777" w:rsidR="00A50A8B" w:rsidRPr="00BA355D" w:rsidRDefault="00A50A8B">
            <w:pPr>
              <w:spacing w:before="120" w:after="120" w:line="276" w:lineRule="auto"/>
              <w:ind w:right="141"/>
              <w:jc w:val="both"/>
              <w:rPr>
                <w:rFonts w:ascii="Arial Narrow" w:hAnsi="Arial Narrow"/>
                <w:sz w:val="21"/>
                <w:szCs w:val="21"/>
                <w:lang w:eastAsia="en-US"/>
              </w:rPr>
            </w:pPr>
            <w:r w:rsidRPr="00BA355D">
              <w:rPr>
                <w:rFonts w:ascii="Arial Narrow" w:hAnsi="Arial Narrow"/>
                <w:sz w:val="21"/>
                <w:szCs w:val="21"/>
                <w:lang w:eastAsia="en-US"/>
              </w:rPr>
              <w:t xml:space="preserve">(ii) platby za vykonané práce sú čerpané z verejných prostriedkov, u ktorých existuje zvýšená miera požiadavky na preverenie správnosti a oprávnenosti ich vynaloženia, s čím je spojený dlhší a zložitejší administratívny proces ich schvaľovania, </w:t>
            </w:r>
          </w:p>
          <w:p w14:paraId="4D020B9E" w14:textId="77777777" w:rsidR="00A50A8B" w:rsidRPr="00BA355D" w:rsidRDefault="00A50A8B">
            <w:pPr>
              <w:spacing w:before="120" w:after="120" w:line="276" w:lineRule="auto"/>
              <w:ind w:right="141"/>
              <w:jc w:val="both"/>
              <w:rPr>
                <w:rFonts w:ascii="Arial Narrow" w:hAnsi="Arial Narrow"/>
                <w:sz w:val="21"/>
                <w:szCs w:val="21"/>
                <w:lang w:eastAsia="en-US"/>
              </w:rPr>
            </w:pPr>
            <w:r w:rsidRPr="00BA355D">
              <w:rPr>
                <w:rFonts w:ascii="Arial Narrow" w:hAnsi="Arial Narrow"/>
                <w:sz w:val="21"/>
                <w:szCs w:val="21"/>
                <w:lang w:eastAsia="en-US"/>
              </w:rPr>
              <w:t xml:space="preserve">(iii) pred úhradou je nutné overiť, že všetky vyúčtované práce boli vykonané riadne a kvalitne a v rozsahu zodpovedajúcom Zmluve (vrátane projektovej dokumentácie) a príslušnej faktúre. </w:t>
            </w:r>
          </w:p>
          <w:p w14:paraId="62847DB2" w14:textId="77777777" w:rsidR="00A50A8B" w:rsidRPr="00BA355D" w:rsidRDefault="00A50A8B">
            <w:pPr>
              <w:spacing w:before="120" w:after="120" w:line="276" w:lineRule="auto"/>
              <w:ind w:right="141"/>
              <w:jc w:val="both"/>
              <w:rPr>
                <w:rFonts w:ascii="Arial Narrow" w:hAnsi="Arial Narrow"/>
                <w:sz w:val="21"/>
                <w:szCs w:val="21"/>
                <w:lang w:eastAsia="en-US"/>
              </w:rPr>
            </w:pPr>
            <w:r w:rsidRPr="00BA355D">
              <w:rPr>
                <w:rFonts w:ascii="Arial Narrow" w:hAnsi="Arial Narrow"/>
                <w:sz w:val="21"/>
                <w:szCs w:val="21"/>
                <w:lang w:eastAsia="en-US"/>
              </w:rPr>
              <w:t>V prípade dodania plnenia, pri ktorom sa uplatňuje prenos daňovej povinnosti s uvedením kódov klasifikácie produktov podľa činností (CPA), je Zhotoviteľ povinný uviesť na faktúre, resp. v prílohe k faktúre, rozpis činností podľa kódov klasifikácie produktov (CPA) a zároveň uvedie na faktúre informáciu „Prenos daňovej povinnosti“.</w:t>
            </w:r>
          </w:p>
        </w:tc>
      </w:tr>
      <w:tr w:rsidR="00BA355D" w:rsidRPr="00BA355D" w14:paraId="4AC1022D" w14:textId="77777777">
        <w:tc>
          <w:tcPr>
            <w:tcW w:w="1870" w:type="dxa"/>
          </w:tcPr>
          <w:p w14:paraId="4424D43C" w14:textId="77777777" w:rsidR="00A50A8B" w:rsidRPr="00BA355D" w:rsidRDefault="00A50A8B">
            <w:pPr>
              <w:spacing w:before="120" w:after="120" w:line="276" w:lineRule="auto"/>
              <w:ind w:right="141"/>
              <w:rPr>
                <w:rFonts w:ascii="Arial Narrow" w:hAnsi="Arial Narrow"/>
                <w:sz w:val="21"/>
                <w:szCs w:val="21"/>
              </w:rPr>
            </w:pPr>
            <w:r w:rsidRPr="00BA355D">
              <w:rPr>
                <w:rFonts w:ascii="Arial Narrow" w:hAnsi="Arial Narrow"/>
                <w:sz w:val="21"/>
                <w:szCs w:val="21"/>
              </w:rPr>
              <w:t>14.8</w:t>
            </w:r>
          </w:p>
          <w:p w14:paraId="53EECBAD" w14:textId="77777777" w:rsidR="00A50A8B" w:rsidRPr="00BA355D" w:rsidRDefault="00A50A8B">
            <w:pPr>
              <w:spacing w:before="120" w:after="120" w:line="276" w:lineRule="auto"/>
              <w:ind w:right="141"/>
              <w:rPr>
                <w:rFonts w:ascii="Arial Narrow" w:hAnsi="Arial Narrow"/>
                <w:sz w:val="21"/>
                <w:szCs w:val="21"/>
              </w:rPr>
            </w:pPr>
            <w:r w:rsidRPr="00BA355D">
              <w:rPr>
                <w:rFonts w:ascii="Arial Narrow" w:hAnsi="Arial Narrow"/>
                <w:sz w:val="21"/>
                <w:szCs w:val="21"/>
              </w:rPr>
              <w:t>Omeškaná platba</w:t>
            </w:r>
          </w:p>
        </w:tc>
        <w:tc>
          <w:tcPr>
            <w:tcW w:w="7670" w:type="dxa"/>
          </w:tcPr>
          <w:p w14:paraId="0B088970"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Názov podčlánku 14.8 Oneskorená platba sa zrušuje a nahrádza sa názvom Omeškaná platba.</w:t>
            </w:r>
          </w:p>
          <w:p w14:paraId="618D3C24"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Prvý a druhý odsek podčlánku 14.8 sa zrušuje a nahrádza týmto textom:</w:t>
            </w:r>
          </w:p>
          <w:p w14:paraId="02492299"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Ak je Objednávateľ v omeškaní s platbou v súlade s </w:t>
            </w:r>
            <w:proofErr w:type="spellStart"/>
            <w:r w:rsidRPr="00BA355D">
              <w:rPr>
                <w:rFonts w:ascii="Arial Narrow" w:hAnsi="Arial Narrow"/>
                <w:sz w:val="21"/>
                <w:szCs w:val="21"/>
              </w:rPr>
              <w:t>podčlánkom</w:t>
            </w:r>
            <w:proofErr w:type="spellEnd"/>
            <w:r w:rsidRPr="00BA355D">
              <w:rPr>
                <w:rFonts w:ascii="Arial Narrow" w:hAnsi="Arial Narrow"/>
                <w:sz w:val="21"/>
                <w:szCs w:val="21"/>
              </w:rPr>
              <w:t xml:space="preserve"> 14.7 [</w:t>
            </w:r>
            <w:r w:rsidRPr="00BA355D">
              <w:rPr>
                <w:rFonts w:ascii="Arial Narrow" w:hAnsi="Arial Narrow"/>
                <w:i/>
                <w:iCs/>
                <w:sz w:val="21"/>
                <w:szCs w:val="21"/>
              </w:rPr>
              <w:t>Platba</w:t>
            </w:r>
            <w:r w:rsidRPr="00BA355D">
              <w:rPr>
                <w:rFonts w:ascii="Arial Narrow" w:hAnsi="Arial Narrow"/>
                <w:sz w:val="21"/>
                <w:szCs w:val="21"/>
              </w:rPr>
              <w:t>], je Zhotoviteľ oprávnený na úhradu úrokov z omeškania vo výške 0,01% z dlžnej sumy za každý už začatý deň omeškania. Zhotoviteľ je oprávnený na úhradu úroku z omeškania podľa predchádzajúcej vety iba za platby, s ktorých úhradou je Objednávateľ v omeškaní dlhšom ako 15 dní. Objednávateľ nie je v omeškaní s úhradou faktúry pokiaľ najneskôr v posledný deň jej splatnosti bola fakturovaná suma z jeho bankového účtu odpísaná.</w:t>
            </w:r>
          </w:p>
        </w:tc>
      </w:tr>
      <w:tr w:rsidR="00BA355D" w:rsidRPr="00BA355D" w14:paraId="5265376E" w14:textId="77777777">
        <w:tc>
          <w:tcPr>
            <w:tcW w:w="1870" w:type="dxa"/>
          </w:tcPr>
          <w:p w14:paraId="697D53D6" w14:textId="77777777" w:rsidR="00A50A8B" w:rsidRPr="00BA355D" w:rsidRDefault="00A50A8B">
            <w:pPr>
              <w:spacing w:before="120" w:after="120" w:line="276" w:lineRule="auto"/>
              <w:ind w:right="141"/>
              <w:rPr>
                <w:rFonts w:ascii="Arial Narrow" w:hAnsi="Arial Narrow"/>
                <w:sz w:val="21"/>
                <w:szCs w:val="21"/>
              </w:rPr>
            </w:pPr>
            <w:r w:rsidRPr="00BA355D">
              <w:rPr>
                <w:rFonts w:ascii="Arial Narrow" w:hAnsi="Arial Narrow"/>
                <w:sz w:val="21"/>
                <w:szCs w:val="21"/>
              </w:rPr>
              <w:t>14.9</w:t>
            </w:r>
          </w:p>
          <w:p w14:paraId="08062145" w14:textId="77777777" w:rsidR="00A50A8B" w:rsidRPr="00BA355D" w:rsidRDefault="00A50A8B">
            <w:pPr>
              <w:spacing w:before="120" w:after="120" w:line="276" w:lineRule="auto"/>
              <w:ind w:right="141"/>
              <w:rPr>
                <w:rFonts w:ascii="Arial Narrow" w:hAnsi="Arial Narrow"/>
                <w:sz w:val="21"/>
                <w:szCs w:val="21"/>
              </w:rPr>
            </w:pPr>
            <w:r w:rsidRPr="00BA355D">
              <w:rPr>
                <w:rFonts w:ascii="Arial Narrow" w:hAnsi="Arial Narrow"/>
                <w:sz w:val="21"/>
                <w:szCs w:val="21"/>
              </w:rPr>
              <w:t xml:space="preserve">Platba zádržného </w:t>
            </w:r>
          </w:p>
        </w:tc>
        <w:tc>
          <w:tcPr>
            <w:tcW w:w="7670" w:type="dxa"/>
          </w:tcPr>
          <w:p w14:paraId="6E371673" w14:textId="77777777" w:rsidR="00A50A8B" w:rsidRPr="00BA355D" w:rsidRDefault="00A50A8B">
            <w:pPr>
              <w:pStyle w:val="NoSpacing"/>
              <w:spacing w:before="120" w:after="120" w:line="276" w:lineRule="auto"/>
              <w:jc w:val="both"/>
              <w:rPr>
                <w:rFonts w:ascii="Arial Narrow" w:hAnsi="Arial Narrow"/>
                <w:sz w:val="21"/>
                <w:szCs w:val="21"/>
                <w:lang w:eastAsia="en-US"/>
              </w:rPr>
            </w:pPr>
            <w:proofErr w:type="spellStart"/>
            <w:r w:rsidRPr="00BA355D">
              <w:rPr>
                <w:rFonts w:ascii="Arial Narrow" w:hAnsi="Arial Narrow"/>
                <w:sz w:val="21"/>
                <w:szCs w:val="21"/>
                <w:lang w:eastAsia="en-US"/>
              </w:rPr>
              <w:t>Podčlánok</w:t>
            </w:r>
            <w:proofErr w:type="spellEnd"/>
            <w:r w:rsidRPr="00BA355D">
              <w:rPr>
                <w:rFonts w:ascii="Arial Narrow" w:hAnsi="Arial Narrow"/>
                <w:sz w:val="21"/>
                <w:szCs w:val="21"/>
                <w:lang w:eastAsia="en-US"/>
              </w:rPr>
              <w:t xml:space="preserve"> 14.9 Platba zádržného sa neaplikuje.</w:t>
            </w:r>
          </w:p>
        </w:tc>
      </w:tr>
      <w:tr w:rsidR="00BA355D" w:rsidRPr="00BA355D" w14:paraId="084CEAEE" w14:textId="77777777">
        <w:tc>
          <w:tcPr>
            <w:tcW w:w="1870" w:type="dxa"/>
          </w:tcPr>
          <w:p w14:paraId="100C6855" w14:textId="77777777" w:rsidR="00A50A8B" w:rsidRPr="00BA355D" w:rsidRDefault="00A50A8B">
            <w:pPr>
              <w:spacing w:before="120" w:after="120" w:line="276" w:lineRule="auto"/>
              <w:ind w:right="141"/>
              <w:rPr>
                <w:rFonts w:ascii="Arial Narrow" w:hAnsi="Arial Narrow"/>
                <w:sz w:val="21"/>
                <w:szCs w:val="21"/>
              </w:rPr>
            </w:pPr>
            <w:r w:rsidRPr="00BA355D">
              <w:rPr>
                <w:rFonts w:ascii="Arial Narrow" w:hAnsi="Arial Narrow"/>
                <w:sz w:val="21"/>
                <w:szCs w:val="21"/>
              </w:rPr>
              <w:t>14.10</w:t>
            </w:r>
          </w:p>
          <w:p w14:paraId="470B3189" w14:textId="77777777" w:rsidR="00A50A8B" w:rsidRPr="00BA355D" w:rsidRDefault="00A50A8B">
            <w:pPr>
              <w:spacing w:before="120" w:after="120" w:line="276" w:lineRule="auto"/>
              <w:ind w:right="141"/>
              <w:rPr>
                <w:rFonts w:ascii="Arial Narrow" w:hAnsi="Arial Narrow"/>
                <w:sz w:val="21"/>
                <w:szCs w:val="21"/>
              </w:rPr>
            </w:pPr>
            <w:r w:rsidRPr="00BA355D">
              <w:rPr>
                <w:rFonts w:ascii="Arial Narrow" w:hAnsi="Arial Narrow"/>
                <w:sz w:val="21"/>
                <w:szCs w:val="21"/>
              </w:rPr>
              <w:t>Vyhlásenie o dokončení Diela</w:t>
            </w:r>
          </w:p>
        </w:tc>
        <w:tc>
          <w:tcPr>
            <w:tcW w:w="7670" w:type="dxa"/>
          </w:tcPr>
          <w:p w14:paraId="13783881" w14:textId="77777777" w:rsidR="00A50A8B" w:rsidRPr="00BA355D" w:rsidRDefault="00A50A8B">
            <w:pPr>
              <w:pStyle w:val="text0"/>
              <w:spacing w:before="120" w:after="120" w:line="276" w:lineRule="auto"/>
              <w:rPr>
                <w:rFonts w:ascii="Arial Narrow" w:hAnsi="Arial Narrow"/>
                <w:noProof w:val="0"/>
                <w:sz w:val="21"/>
                <w:szCs w:val="21"/>
                <w:lang w:val="sk-SK" w:eastAsia="cs-CZ"/>
              </w:rPr>
            </w:pPr>
            <w:r w:rsidRPr="00BA355D">
              <w:rPr>
                <w:rFonts w:ascii="Arial Narrow" w:hAnsi="Arial Narrow"/>
                <w:noProof w:val="0"/>
                <w:sz w:val="21"/>
                <w:szCs w:val="21"/>
                <w:lang w:val="sk-SK" w:eastAsia="cs-CZ"/>
              </w:rPr>
              <w:t>Názov podčlánku 14.10 Prehlásenie o dokončení Diela sa zrušuje a nahrádza sa názvom „Vyhlásenie o dokončení Diela“. Tento zmenený názov podčlánku 14.10 sa používa v celom texte Zmluvy.</w:t>
            </w:r>
          </w:p>
          <w:p w14:paraId="061C5747" w14:textId="77777777" w:rsidR="00A50A8B" w:rsidRPr="00BA355D" w:rsidDel="0093612B" w:rsidRDefault="00A50A8B">
            <w:pPr>
              <w:pStyle w:val="NoSpacing"/>
              <w:spacing w:before="120" w:after="120" w:line="276" w:lineRule="auto"/>
              <w:jc w:val="both"/>
              <w:rPr>
                <w:rFonts w:ascii="Arial Narrow" w:hAnsi="Arial Narrow"/>
                <w:sz w:val="21"/>
                <w:szCs w:val="21"/>
                <w:lang w:eastAsia="en-US"/>
              </w:rPr>
            </w:pPr>
          </w:p>
        </w:tc>
      </w:tr>
      <w:tr w:rsidR="00BA355D" w:rsidRPr="00BA355D" w14:paraId="449C2B14" w14:textId="77777777">
        <w:tc>
          <w:tcPr>
            <w:tcW w:w="1870" w:type="dxa"/>
          </w:tcPr>
          <w:p w14:paraId="09DD5F6A" w14:textId="77777777" w:rsidR="00A50A8B" w:rsidRPr="00BA355D" w:rsidRDefault="00A50A8B">
            <w:pPr>
              <w:spacing w:before="120" w:after="120" w:line="276" w:lineRule="auto"/>
              <w:rPr>
                <w:rFonts w:ascii="Arial Narrow" w:hAnsi="Arial Narrow"/>
                <w:b/>
                <w:bCs/>
                <w:sz w:val="21"/>
                <w:szCs w:val="21"/>
              </w:rPr>
            </w:pPr>
            <w:r w:rsidRPr="00BA355D">
              <w:rPr>
                <w:rFonts w:ascii="Arial Narrow" w:hAnsi="Arial Narrow"/>
                <w:b/>
                <w:bCs/>
                <w:sz w:val="21"/>
                <w:szCs w:val="21"/>
              </w:rPr>
              <w:t>15.Odstúpenie od Zmluvy zo strany Objednávateľa</w:t>
            </w:r>
          </w:p>
        </w:tc>
        <w:tc>
          <w:tcPr>
            <w:tcW w:w="7670" w:type="dxa"/>
          </w:tcPr>
          <w:p w14:paraId="0CA22CC5" w14:textId="77777777" w:rsidR="00A50A8B" w:rsidRPr="00BA355D" w:rsidRDefault="00A50A8B">
            <w:pPr>
              <w:spacing w:before="120" w:after="120" w:line="276" w:lineRule="auto"/>
              <w:ind w:right="141"/>
              <w:jc w:val="both"/>
              <w:rPr>
                <w:rFonts w:ascii="Arial Narrow" w:hAnsi="Arial Narrow"/>
                <w:sz w:val="21"/>
                <w:szCs w:val="21"/>
              </w:rPr>
            </w:pPr>
          </w:p>
        </w:tc>
      </w:tr>
      <w:tr w:rsidR="00BA355D" w:rsidRPr="00BA355D" w14:paraId="544661A1" w14:textId="77777777">
        <w:tc>
          <w:tcPr>
            <w:tcW w:w="1870" w:type="dxa"/>
          </w:tcPr>
          <w:p w14:paraId="362D69DF" w14:textId="77777777" w:rsidR="00A50A8B" w:rsidRPr="00BA355D" w:rsidRDefault="00A50A8B">
            <w:pPr>
              <w:spacing w:before="120" w:after="120" w:line="276" w:lineRule="auto"/>
              <w:ind w:right="141"/>
              <w:rPr>
                <w:rFonts w:ascii="Arial Narrow" w:hAnsi="Arial Narrow"/>
                <w:sz w:val="21"/>
                <w:szCs w:val="21"/>
              </w:rPr>
            </w:pPr>
            <w:r w:rsidRPr="00BA355D">
              <w:rPr>
                <w:rFonts w:ascii="Arial Narrow" w:hAnsi="Arial Narrow"/>
                <w:sz w:val="21"/>
                <w:szCs w:val="21"/>
              </w:rPr>
              <w:t>15.1</w:t>
            </w:r>
          </w:p>
          <w:p w14:paraId="07434E0E" w14:textId="77777777" w:rsidR="00A50A8B" w:rsidRPr="00BA355D" w:rsidRDefault="00A50A8B">
            <w:pPr>
              <w:spacing w:before="120" w:after="120" w:line="276" w:lineRule="auto"/>
              <w:ind w:right="141"/>
              <w:rPr>
                <w:rFonts w:ascii="Arial Narrow" w:hAnsi="Arial Narrow"/>
                <w:sz w:val="21"/>
                <w:szCs w:val="21"/>
              </w:rPr>
            </w:pPr>
            <w:r w:rsidRPr="00BA355D">
              <w:rPr>
                <w:rFonts w:ascii="Arial Narrow" w:hAnsi="Arial Narrow"/>
                <w:sz w:val="21"/>
                <w:szCs w:val="21"/>
              </w:rPr>
              <w:t>Výzva k náprave</w:t>
            </w:r>
          </w:p>
        </w:tc>
        <w:tc>
          <w:tcPr>
            <w:tcW w:w="7670" w:type="dxa"/>
          </w:tcPr>
          <w:p w14:paraId="3C1631D9"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Na koniec podčlánku 15.1 sa vkladá nasledujúca veta:</w:t>
            </w:r>
          </w:p>
          <w:p w14:paraId="3A83259A"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Oznámenie podľa predchádzajúcej vety bude riadne odôvodnené.</w:t>
            </w:r>
          </w:p>
        </w:tc>
      </w:tr>
      <w:tr w:rsidR="00BA355D" w:rsidRPr="00BA355D" w14:paraId="7938C886" w14:textId="77777777">
        <w:tc>
          <w:tcPr>
            <w:tcW w:w="1870" w:type="dxa"/>
          </w:tcPr>
          <w:p w14:paraId="2B1C51C7" w14:textId="77777777" w:rsidR="00A50A8B" w:rsidRPr="00BA355D" w:rsidRDefault="00A50A8B">
            <w:pPr>
              <w:spacing w:before="120" w:after="120" w:line="276" w:lineRule="auto"/>
              <w:ind w:right="141"/>
              <w:rPr>
                <w:rFonts w:ascii="Arial Narrow" w:hAnsi="Arial Narrow"/>
                <w:sz w:val="21"/>
                <w:szCs w:val="21"/>
              </w:rPr>
            </w:pPr>
            <w:r w:rsidRPr="00BA355D">
              <w:rPr>
                <w:rFonts w:ascii="Arial Narrow" w:hAnsi="Arial Narrow"/>
                <w:sz w:val="21"/>
                <w:szCs w:val="21"/>
              </w:rPr>
              <w:t>15.2</w:t>
            </w:r>
          </w:p>
          <w:p w14:paraId="787A1588" w14:textId="77777777" w:rsidR="00A50A8B" w:rsidRPr="00BA355D" w:rsidRDefault="00A50A8B">
            <w:pPr>
              <w:spacing w:before="120" w:after="120" w:line="276" w:lineRule="auto"/>
              <w:ind w:right="141"/>
              <w:rPr>
                <w:rFonts w:ascii="Arial Narrow" w:hAnsi="Arial Narrow"/>
                <w:sz w:val="21"/>
                <w:szCs w:val="21"/>
              </w:rPr>
            </w:pPr>
            <w:r w:rsidRPr="00BA355D">
              <w:rPr>
                <w:rFonts w:ascii="Arial Narrow" w:hAnsi="Arial Narrow"/>
                <w:bCs/>
                <w:sz w:val="21"/>
                <w:szCs w:val="21"/>
              </w:rPr>
              <w:t>Odstúpenie od zmluvy zo strany Objednávateľa</w:t>
            </w:r>
          </w:p>
        </w:tc>
        <w:tc>
          <w:tcPr>
            <w:tcW w:w="7670" w:type="dxa"/>
          </w:tcPr>
          <w:p w14:paraId="7E99053A"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 xml:space="preserve">V </w:t>
            </w:r>
            <w:proofErr w:type="spellStart"/>
            <w:r w:rsidRPr="00BA355D">
              <w:rPr>
                <w:rFonts w:ascii="Arial Narrow" w:hAnsi="Arial Narrow"/>
                <w:sz w:val="21"/>
                <w:szCs w:val="21"/>
              </w:rPr>
              <w:t>poodseku</w:t>
            </w:r>
            <w:proofErr w:type="spellEnd"/>
            <w:r w:rsidRPr="00BA355D">
              <w:rPr>
                <w:rFonts w:ascii="Arial Narrow" w:hAnsi="Arial Narrow"/>
                <w:sz w:val="21"/>
                <w:szCs w:val="21"/>
              </w:rPr>
              <w:t xml:space="preserve"> písmena (d) </w:t>
            </w:r>
            <w:proofErr w:type="spellStart"/>
            <w:r w:rsidRPr="00BA355D">
              <w:rPr>
                <w:rFonts w:ascii="Arial Narrow" w:hAnsi="Arial Narrow"/>
                <w:sz w:val="21"/>
                <w:szCs w:val="21"/>
              </w:rPr>
              <w:t>počlánku</w:t>
            </w:r>
            <w:proofErr w:type="spellEnd"/>
            <w:r w:rsidRPr="00BA355D">
              <w:rPr>
                <w:rFonts w:ascii="Arial Narrow" w:hAnsi="Arial Narrow"/>
                <w:sz w:val="21"/>
                <w:szCs w:val="21"/>
              </w:rPr>
              <w:t xml:space="preserve"> 15.2 sa za text „zadá celé Dielo“ vkladá text „alebo časť Diela, ktorú má podľa Požiadaviek Objednávateľa vykonať výlučne Zhotoviteľ“.</w:t>
            </w:r>
          </w:p>
          <w:p w14:paraId="4F6A87F7" w14:textId="77777777" w:rsidR="00A50A8B" w:rsidRPr="00BA355D" w:rsidRDefault="00A50A8B">
            <w:pPr>
              <w:spacing w:before="120" w:after="120" w:line="276" w:lineRule="auto"/>
              <w:ind w:right="141"/>
              <w:jc w:val="both"/>
              <w:rPr>
                <w:rFonts w:ascii="Arial Narrow" w:hAnsi="Arial Narrow"/>
                <w:sz w:val="21"/>
                <w:szCs w:val="21"/>
              </w:rPr>
            </w:pPr>
            <w:proofErr w:type="spellStart"/>
            <w:r w:rsidRPr="00BA355D">
              <w:rPr>
                <w:rFonts w:ascii="Arial Narrow" w:hAnsi="Arial Narrow"/>
                <w:sz w:val="21"/>
                <w:szCs w:val="21"/>
              </w:rPr>
              <w:t>Poodsek</w:t>
            </w:r>
            <w:proofErr w:type="spellEnd"/>
            <w:r w:rsidRPr="00BA355D">
              <w:rPr>
                <w:rFonts w:ascii="Arial Narrow" w:hAnsi="Arial Narrow"/>
                <w:sz w:val="21"/>
                <w:szCs w:val="21"/>
              </w:rPr>
              <w:t xml:space="preserve"> písmena (e) sa zrušuje a nahrádza nasledovným znením:</w:t>
            </w:r>
          </w:p>
          <w:p w14:paraId="44EEFF59" w14:textId="6BF1DAAA"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e)</w:t>
            </w:r>
            <w:r w:rsidRPr="00BA355D">
              <w:rPr>
                <w:rFonts w:ascii="Arial Narrow" w:hAnsi="Arial Narrow"/>
                <w:sz w:val="21"/>
                <w:szCs w:val="21"/>
              </w:rPr>
              <w:tab/>
              <w:t>ak je na Zhotoviteľa vyhlásený konkurz podľa § 23 ods. 1 zákona č. 7/2005 o konkurze a reštrukturalizácii a o zmene a doplnení niektorých zákonov v platnom znení; ak je povolená reštrukturalizácia podľa § 118 ods. 1 zákona č. 7/2005 o konkurze a reštrukturalizácii a o zmene a doplnení niektorých zákonov v platnom znení; ak bola spoločnosť zrušená postupom podľa § 70 ods. 1 Obchodného zákonníka a v prípade ak je Zhotoviteľ združením</w:t>
            </w:r>
            <w:r w:rsidR="00CA29FB" w:rsidRPr="00BA355D">
              <w:rPr>
                <w:rFonts w:ascii="Arial Narrow" w:hAnsi="Arial Narrow"/>
                <w:sz w:val="21"/>
                <w:szCs w:val="21"/>
              </w:rPr>
              <w:t>,</w:t>
            </w:r>
            <w:r w:rsidRPr="00BA355D">
              <w:rPr>
                <w:rFonts w:ascii="Arial Narrow" w:hAnsi="Arial Narrow"/>
                <w:sz w:val="21"/>
                <w:szCs w:val="21"/>
              </w:rPr>
              <w:t xml:space="preserve"> ak došlo k niektorej z uvedených skutočností u ktoréhokoľvek člena združenia.</w:t>
            </w:r>
          </w:p>
          <w:p w14:paraId="1FC6D366"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 xml:space="preserve">Za </w:t>
            </w:r>
            <w:proofErr w:type="spellStart"/>
            <w:r w:rsidRPr="00BA355D">
              <w:rPr>
                <w:rFonts w:ascii="Arial Narrow" w:hAnsi="Arial Narrow"/>
                <w:sz w:val="21"/>
                <w:szCs w:val="21"/>
              </w:rPr>
              <w:t>pododsekom</w:t>
            </w:r>
            <w:proofErr w:type="spellEnd"/>
            <w:r w:rsidRPr="00BA355D">
              <w:rPr>
                <w:rFonts w:ascii="Arial Narrow" w:hAnsi="Arial Narrow"/>
                <w:sz w:val="21"/>
                <w:szCs w:val="21"/>
              </w:rPr>
              <w:t xml:space="preserve"> písmena (f) </w:t>
            </w:r>
            <w:proofErr w:type="spellStart"/>
            <w:r w:rsidRPr="00BA355D">
              <w:rPr>
                <w:rFonts w:ascii="Arial Narrow" w:hAnsi="Arial Narrow"/>
                <w:sz w:val="21"/>
                <w:szCs w:val="21"/>
              </w:rPr>
              <w:t>podčlánku</w:t>
            </w:r>
            <w:proofErr w:type="spellEnd"/>
            <w:r w:rsidRPr="00BA355D">
              <w:rPr>
                <w:rFonts w:ascii="Arial Narrow" w:hAnsi="Arial Narrow"/>
                <w:sz w:val="21"/>
                <w:szCs w:val="21"/>
              </w:rPr>
              <w:t xml:space="preserve"> 15.2 sa vkladajú </w:t>
            </w:r>
            <w:proofErr w:type="spellStart"/>
            <w:r w:rsidRPr="00BA355D">
              <w:rPr>
                <w:rFonts w:ascii="Arial Narrow" w:hAnsi="Arial Narrow"/>
                <w:sz w:val="21"/>
                <w:szCs w:val="21"/>
              </w:rPr>
              <w:t>pododseky</w:t>
            </w:r>
            <w:proofErr w:type="spellEnd"/>
            <w:r w:rsidRPr="00BA355D">
              <w:rPr>
                <w:rFonts w:ascii="Arial Narrow" w:hAnsi="Arial Narrow"/>
                <w:sz w:val="21"/>
                <w:szCs w:val="21"/>
              </w:rPr>
              <w:t xml:space="preserve"> (g) až (q), ktoré znejú:</w:t>
            </w:r>
          </w:p>
          <w:p w14:paraId="29A8B045" w14:textId="77777777" w:rsidR="00A50A8B" w:rsidRPr="00BA355D" w:rsidRDefault="00A50A8B" w:rsidP="00A50A8B">
            <w:pPr>
              <w:pStyle w:val="ListParagraph"/>
              <w:numPr>
                <w:ilvl w:val="0"/>
                <w:numId w:val="8"/>
              </w:numPr>
              <w:tabs>
                <w:tab w:val="clear" w:pos="819"/>
              </w:tabs>
              <w:spacing w:before="120" w:after="120" w:line="276" w:lineRule="auto"/>
              <w:ind w:right="141"/>
              <w:contextualSpacing w:val="0"/>
              <w:jc w:val="both"/>
              <w:rPr>
                <w:rFonts w:ascii="Arial Narrow" w:hAnsi="Arial Narrow"/>
                <w:sz w:val="21"/>
                <w:szCs w:val="21"/>
              </w:rPr>
            </w:pPr>
            <w:r w:rsidRPr="00BA355D">
              <w:rPr>
                <w:rFonts w:ascii="Arial Narrow" w:hAnsi="Arial Narrow"/>
                <w:sz w:val="21"/>
                <w:szCs w:val="21"/>
              </w:rPr>
              <w:t xml:space="preserve">ak sa zistí, že Zhotoviteľ, prípadne subdodávateľ Zhotoviteľa, je v konflikte záujmov, pričom konflikt záujmov na účely tohto dôvodu má význam uvedený v článku 61 NARIADENIA EURÓPSKEHO PARLAMENTU A RADY (EÚ, </w:t>
            </w:r>
            <w:proofErr w:type="spellStart"/>
            <w:r w:rsidRPr="00BA355D">
              <w:rPr>
                <w:rFonts w:ascii="Arial Narrow" w:hAnsi="Arial Narrow"/>
                <w:sz w:val="21"/>
                <w:szCs w:val="21"/>
              </w:rPr>
              <w:t>Euratom</w:t>
            </w:r>
            <w:proofErr w:type="spellEnd"/>
            <w:r w:rsidRPr="00BA355D">
              <w:rPr>
                <w:rFonts w:ascii="Arial Narrow" w:hAnsi="Arial Narrow"/>
                <w:sz w:val="21"/>
                <w:szCs w:val="21"/>
              </w:rPr>
              <w:t xml:space="preserve">) 2018/1046 z 18. júla 2018 o rozpočtových pravidlách, ktoré sa vzťahujú na všeobecný rozpočet Únie, o zmene nariadení (EÚ) č. 1296/2013, (EÚ) č. 1301/2013, (EÚ) č. 1303/2013, (EÚ) č. 1304/2013, (EÚ) č. 1309/2013, (EÚ) č. 1316/2013, (EÚ) č. 223/2014, (EÚ) č. 283/2014 a rozhodnutia č. 541/2014/EÚ a o zrušení nariadenia (EÚ, </w:t>
            </w:r>
            <w:proofErr w:type="spellStart"/>
            <w:r w:rsidRPr="00BA355D">
              <w:rPr>
                <w:rFonts w:ascii="Arial Narrow" w:hAnsi="Arial Narrow"/>
                <w:sz w:val="21"/>
                <w:szCs w:val="21"/>
              </w:rPr>
              <w:t>Euratom</w:t>
            </w:r>
            <w:proofErr w:type="spellEnd"/>
            <w:r w:rsidRPr="00BA355D">
              <w:rPr>
                <w:rFonts w:ascii="Arial Narrow" w:hAnsi="Arial Narrow"/>
                <w:sz w:val="21"/>
                <w:szCs w:val="21"/>
              </w:rPr>
              <w:t>) č. 966/2012, a ktorý môže byť predmetom výkladu alebo usmernení uvedených v Právnych dokumentoch vydaných EÚ, alebo iným, na to oprávneným subjektom, ak bol príslušný predpis alebo Právny dokument zverejnený; ak podľa názoru Objednávateľa sa Zhotoviteľ alebo jeho subdodávateľ dopustil zakázaných praktík pri súťažení o získanie alebo uzatvorenie zmluvy.</w:t>
            </w:r>
          </w:p>
          <w:p w14:paraId="477F1418"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Na účely tohto odseku:</w:t>
            </w:r>
          </w:p>
          <w:p w14:paraId="7132AC11"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Zakázané praktiky sú jedna alebo viac z nasledovných:</w:t>
            </w:r>
          </w:p>
          <w:p w14:paraId="3FFFEFBA" w14:textId="77777777" w:rsidR="00A50A8B" w:rsidRPr="00BA355D" w:rsidRDefault="00A50A8B">
            <w:pPr>
              <w:pStyle w:val="ListParagraph"/>
              <w:numPr>
                <w:ilvl w:val="0"/>
                <w:numId w:val="1"/>
              </w:numPr>
              <w:spacing w:before="120" w:after="120" w:line="276" w:lineRule="auto"/>
              <w:ind w:right="141"/>
              <w:contextualSpacing w:val="0"/>
              <w:jc w:val="both"/>
              <w:rPr>
                <w:rFonts w:ascii="Arial Narrow" w:hAnsi="Arial Narrow"/>
                <w:sz w:val="21"/>
                <w:szCs w:val="21"/>
              </w:rPr>
            </w:pPr>
            <w:r w:rsidRPr="00BA355D">
              <w:rPr>
                <w:rFonts w:ascii="Arial Narrow" w:hAnsi="Arial Narrow"/>
                <w:sz w:val="21"/>
                <w:szCs w:val="21"/>
              </w:rPr>
              <w:t>„korupčné praktiky”, to znamená ponúknutie, darovanie, prijatie alebo vyžiadanie, priamo alebo nepriamo, akejkoľvek hodnotnej veci, ktorá môže nečestne ovplyvniť konanie inej strany;</w:t>
            </w:r>
          </w:p>
          <w:p w14:paraId="589C8D9B" w14:textId="77777777" w:rsidR="00A50A8B" w:rsidRPr="00BA355D" w:rsidRDefault="00A50A8B">
            <w:pPr>
              <w:pStyle w:val="ListParagraph"/>
              <w:numPr>
                <w:ilvl w:val="0"/>
                <w:numId w:val="1"/>
              </w:numPr>
              <w:spacing w:before="120" w:after="120" w:line="276" w:lineRule="auto"/>
              <w:ind w:right="141"/>
              <w:contextualSpacing w:val="0"/>
              <w:jc w:val="both"/>
              <w:rPr>
                <w:rFonts w:ascii="Arial Narrow" w:hAnsi="Arial Narrow"/>
                <w:sz w:val="21"/>
                <w:szCs w:val="21"/>
              </w:rPr>
            </w:pPr>
            <w:r w:rsidRPr="00BA355D">
              <w:rPr>
                <w:rFonts w:ascii="Arial Narrow" w:hAnsi="Arial Narrow"/>
                <w:sz w:val="21"/>
                <w:szCs w:val="21"/>
              </w:rPr>
              <w:t>„podvodné praktiky”, to znamená akékoľvek konanie alebo zanedbanie, vrátane nesprávneho výkladu, ktorým úmyselne alebo z nedbanlivosti oklame alebo sa pokúsi oklamať druhú stranu na prijatie finančnej alebo inej výhody alebo sa vyhne záväzku;</w:t>
            </w:r>
          </w:p>
          <w:p w14:paraId="08F167C0" w14:textId="77777777" w:rsidR="00A50A8B" w:rsidRPr="00BA355D" w:rsidRDefault="00A50A8B">
            <w:pPr>
              <w:pStyle w:val="ListParagraph"/>
              <w:numPr>
                <w:ilvl w:val="0"/>
                <w:numId w:val="1"/>
              </w:numPr>
              <w:spacing w:before="120" w:after="120" w:line="276" w:lineRule="auto"/>
              <w:ind w:right="141"/>
              <w:contextualSpacing w:val="0"/>
              <w:jc w:val="both"/>
              <w:rPr>
                <w:rFonts w:ascii="Arial Narrow" w:hAnsi="Arial Narrow"/>
                <w:sz w:val="21"/>
                <w:szCs w:val="21"/>
              </w:rPr>
            </w:pPr>
            <w:r w:rsidRPr="00BA355D">
              <w:rPr>
                <w:rFonts w:ascii="Arial Narrow" w:hAnsi="Arial Narrow"/>
                <w:sz w:val="21"/>
                <w:szCs w:val="21"/>
              </w:rPr>
              <w:t>„donucovacie praktiky“, to znamená poškodzovanie alebo ubližovanie, alebo vyhrážanie sa poškodením alebo ublížením, či už priamo alebo nepriamo, akejkoľvek osobe alebo majetku za účelom nečestne ovplyvniť konanie inej strany;</w:t>
            </w:r>
          </w:p>
          <w:p w14:paraId="3025EE91" w14:textId="77777777" w:rsidR="00A50A8B" w:rsidRPr="00BA355D" w:rsidRDefault="00A50A8B">
            <w:pPr>
              <w:pStyle w:val="ListParagraph"/>
              <w:numPr>
                <w:ilvl w:val="0"/>
                <w:numId w:val="1"/>
              </w:numPr>
              <w:spacing w:before="120" w:after="120" w:line="276" w:lineRule="auto"/>
              <w:ind w:right="141"/>
              <w:contextualSpacing w:val="0"/>
              <w:jc w:val="both"/>
              <w:rPr>
                <w:rFonts w:ascii="Arial Narrow" w:hAnsi="Arial Narrow"/>
                <w:sz w:val="21"/>
                <w:szCs w:val="21"/>
              </w:rPr>
            </w:pPr>
            <w:r w:rsidRPr="00BA355D">
              <w:rPr>
                <w:rFonts w:ascii="Arial Narrow" w:hAnsi="Arial Narrow"/>
                <w:sz w:val="21"/>
                <w:szCs w:val="21"/>
              </w:rPr>
              <w:t>„nekalé praktiky“, to znamená dohoda medzi dvoma alebo viacerými stranami s úmyslom nekalo dosiahnuť cieľ, vrátane ovplyvnenia konania inej strany nečestným spôsobom;</w:t>
            </w:r>
          </w:p>
          <w:p w14:paraId="3A3E04E5" w14:textId="77777777" w:rsidR="00A50A8B" w:rsidRPr="00BA355D" w:rsidRDefault="00A50A8B">
            <w:pPr>
              <w:pStyle w:val="ListParagraph"/>
              <w:numPr>
                <w:ilvl w:val="0"/>
                <w:numId w:val="1"/>
              </w:numPr>
              <w:spacing w:before="120" w:after="120" w:line="276" w:lineRule="auto"/>
              <w:ind w:right="141"/>
              <w:contextualSpacing w:val="0"/>
              <w:jc w:val="both"/>
              <w:rPr>
                <w:rFonts w:ascii="Arial Narrow" w:hAnsi="Arial Narrow"/>
                <w:sz w:val="21"/>
                <w:szCs w:val="21"/>
              </w:rPr>
            </w:pPr>
            <w:r w:rsidRPr="00BA355D">
              <w:rPr>
                <w:rFonts w:ascii="Arial Narrow" w:hAnsi="Arial Narrow"/>
                <w:sz w:val="21"/>
                <w:szCs w:val="21"/>
              </w:rPr>
              <w:t>„odcudzenie“, to znamená zneužitie vlastníctva prináležiaceho inej strane; a</w:t>
            </w:r>
          </w:p>
          <w:p w14:paraId="784EA552"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Za zakázané praktiky sa považujú aj všetky dôvody, pre ktoré Objednávateľ nie je oprávnený uzavrieť túto Zmluvu, a ktoré sú (ak sú) uvedené v Zmluve o NFP;</w:t>
            </w:r>
          </w:p>
          <w:p w14:paraId="7C293CB6" w14:textId="77777777" w:rsidR="00A50A8B" w:rsidRPr="00BA355D" w:rsidRDefault="00A50A8B" w:rsidP="00A50A8B">
            <w:pPr>
              <w:pStyle w:val="ListParagraph"/>
              <w:numPr>
                <w:ilvl w:val="0"/>
                <w:numId w:val="8"/>
              </w:numPr>
              <w:spacing w:before="120" w:after="120" w:line="276" w:lineRule="auto"/>
              <w:ind w:right="141"/>
              <w:contextualSpacing w:val="0"/>
              <w:jc w:val="both"/>
              <w:rPr>
                <w:rFonts w:ascii="Arial Narrow" w:hAnsi="Arial Narrow"/>
                <w:sz w:val="21"/>
                <w:szCs w:val="21"/>
              </w:rPr>
            </w:pPr>
            <w:r w:rsidRPr="00BA355D">
              <w:rPr>
                <w:rFonts w:ascii="Arial Narrow" w:hAnsi="Arial Narrow"/>
                <w:sz w:val="21"/>
                <w:szCs w:val="21"/>
              </w:rPr>
              <w:t>nepostupuje v súlade s </w:t>
            </w:r>
            <w:proofErr w:type="spellStart"/>
            <w:r w:rsidRPr="00BA355D">
              <w:rPr>
                <w:rFonts w:ascii="Arial Narrow" w:hAnsi="Arial Narrow"/>
                <w:sz w:val="21"/>
                <w:szCs w:val="21"/>
              </w:rPr>
              <w:t>podčlánkom</w:t>
            </w:r>
            <w:proofErr w:type="spellEnd"/>
            <w:r w:rsidRPr="00BA355D">
              <w:rPr>
                <w:rFonts w:ascii="Arial Narrow" w:hAnsi="Arial Narrow"/>
                <w:sz w:val="21"/>
                <w:szCs w:val="21"/>
              </w:rPr>
              <w:t xml:space="preserve"> 4.4 Subdodávatelia;</w:t>
            </w:r>
          </w:p>
          <w:p w14:paraId="550B111F" w14:textId="77777777" w:rsidR="00A50A8B" w:rsidRPr="00BA355D" w:rsidRDefault="00A50A8B" w:rsidP="00A50A8B">
            <w:pPr>
              <w:pStyle w:val="ListParagraph"/>
              <w:numPr>
                <w:ilvl w:val="0"/>
                <w:numId w:val="8"/>
              </w:numPr>
              <w:spacing w:before="120" w:after="120" w:line="276" w:lineRule="auto"/>
              <w:ind w:right="141"/>
              <w:contextualSpacing w:val="0"/>
              <w:jc w:val="both"/>
              <w:rPr>
                <w:rFonts w:ascii="Arial Narrow" w:hAnsi="Arial Narrow"/>
                <w:sz w:val="21"/>
                <w:szCs w:val="21"/>
              </w:rPr>
            </w:pPr>
            <w:r w:rsidRPr="00BA355D">
              <w:rPr>
                <w:rFonts w:ascii="Arial Narrow" w:hAnsi="Arial Narrow"/>
                <w:sz w:val="21"/>
                <w:szCs w:val="21"/>
              </w:rPr>
              <w:t>ak sa preukáže, že Zhotoviteľ v rámci verejného obstarávania, ktorého výsledkom je uzatvorenie tejto Zmluvy predložil nepravdivé doklady alebo uviedol nepravdivé, neúplné alebo skreslené údaje;</w:t>
            </w:r>
          </w:p>
          <w:p w14:paraId="249CA79B" w14:textId="77777777" w:rsidR="00A50A8B" w:rsidRPr="00BA355D" w:rsidRDefault="00A50A8B" w:rsidP="00A50A8B">
            <w:pPr>
              <w:pStyle w:val="ListParagraph"/>
              <w:numPr>
                <w:ilvl w:val="0"/>
                <w:numId w:val="8"/>
              </w:numPr>
              <w:tabs>
                <w:tab w:val="clear" w:pos="819"/>
              </w:tabs>
              <w:spacing w:before="120" w:after="120" w:line="276" w:lineRule="auto"/>
              <w:ind w:right="141"/>
              <w:contextualSpacing w:val="0"/>
              <w:jc w:val="both"/>
              <w:rPr>
                <w:rFonts w:ascii="Arial Narrow" w:hAnsi="Arial Narrow"/>
                <w:sz w:val="21"/>
                <w:szCs w:val="21"/>
              </w:rPr>
            </w:pPr>
            <w:r w:rsidRPr="00BA355D">
              <w:rPr>
                <w:rFonts w:ascii="Arial Narrow" w:hAnsi="Arial Narrow"/>
                <w:sz w:val="21"/>
                <w:szCs w:val="21"/>
              </w:rPr>
              <w:t>poruší ďalšie povinnosti uvedené v Zmluve, pri ktorých je výslovne uvedené, že sa jedná o podstatné porušenie Zmluvy;</w:t>
            </w:r>
          </w:p>
          <w:p w14:paraId="28D6BAE1" w14:textId="77777777" w:rsidR="00A50A8B" w:rsidRPr="00BA355D" w:rsidRDefault="00A50A8B" w:rsidP="00A50A8B">
            <w:pPr>
              <w:pStyle w:val="ListParagraph"/>
              <w:numPr>
                <w:ilvl w:val="0"/>
                <w:numId w:val="8"/>
              </w:numPr>
              <w:tabs>
                <w:tab w:val="clear" w:pos="819"/>
              </w:tabs>
              <w:spacing w:before="120" w:after="120" w:line="276" w:lineRule="auto"/>
              <w:ind w:right="141"/>
              <w:contextualSpacing w:val="0"/>
              <w:jc w:val="both"/>
              <w:rPr>
                <w:rFonts w:ascii="Arial Narrow" w:hAnsi="Arial Narrow"/>
                <w:sz w:val="21"/>
                <w:szCs w:val="21"/>
              </w:rPr>
            </w:pPr>
            <w:r w:rsidRPr="00BA355D">
              <w:rPr>
                <w:rFonts w:ascii="Arial Narrow" w:hAnsi="Arial Narrow"/>
                <w:sz w:val="21"/>
                <w:szCs w:val="21"/>
              </w:rPr>
              <w:t>Objednávateľ je oprávnený odstúpiť od Zmluvy aj v prípadoch uvedených v Zákone o verejnom obstarávaní;</w:t>
            </w:r>
          </w:p>
          <w:p w14:paraId="50CC0DD9" w14:textId="77777777" w:rsidR="00A50A8B" w:rsidRPr="00BA355D" w:rsidRDefault="00A50A8B" w:rsidP="00A50A8B">
            <w:pPr>
              <w:pStyle w:val="ListParagraph"/>
              <w:numPr>
                <w:ilvl w:val="0"/>
                <w:numId w:val="8"/>
              </w:numPr>
              <w:tabs>
                <w:tab w:val="clear" w:pos="819"/>
              </w:tabs>
              <w:spacing w:before="120" w:after="120" w:line="276" w:lineRule="auto"/>
              <w:ind w:right="141"/>
              <w:contextualSpacing w:val="0"/>
              <w:jc w:val="both"/>
              <w:rPr>
                <w:rFonts w:ascii="Arial Narrow" w:hAnsi="Arial Narrow"/>
                <w:sz w:val="21"/>
                <w:szCs w:val="21"/>
              </w:rPr>
            </w:pPr>
            <w:r w:rsidRPr="00BA355D">
              <w:rPr>
                <w:rFonts w:ascii="Arial Narrow" w:hAnsi="Arial Narrow"/>
                <w:sz w:val="21"/>
                <w:szCs w:val="21"/>
              </w:rPr>
              <w:t xml:space="preserve">ak sa preukáže, že Zhotoviteľ porušil povinnosť podľa zákona č. 315/2016 Z. z. o registri partnerov verejného sektora a o zmene a doplnení niektorých zákonov (ďalej len „zákon o registri partnerov verejného sektora“) byť zapísaný v registri partnerov verejného sektora po celú dobu trvania Zmluvy, ak sa na neho táto povinnosť vzťahuje, v súlade s </w:t>
            </w:r>
            <w:proofErr w:type="spellStart"/>
            <w:r w:rsidRPr="00BA355D">
              <w:rPr>
                <w:rFonts w:ascii="Arial Narrow" w:hAnsi="Arial Narrow"/>
                <w:sz w:val="21"/>
                <w:szCs w:val="21"/>
              </w:rPr>
              <w:t>podčlánkom</w:t>
            </w:r>
            <w:proofErr w:type="spellEnd"/>
            <w:r w:rsidRPr="00BA355D">
              <w:rPr>
                <w:rFonts w:ascii="Arial Narrow" w:hAnsi="Arial Narrow"/>
                <w:sz w:val="21"/>
                <w:szCs w:val="21"/>
              </w:rPr>
              <w:t xml:space="preserve"> 4.1 a zároveň v súlade s </w:t>
            </w:r>
            <w:proofErr w:type="spellStart"/>
            <w:r w:rsidRPr="00BA355D">
              <w:rPr>
                <w:rFonts w:ascii="Arial Narrow" w:hAnsi="Arial Narrow"/>
                <w:sz w:val="21"/>
                <w:szCs w:val="21"/>
              </w:rPr>
              <w:t>podčlánkom</w:t>
            </w:r>
            <w:proofErr w:type="spellEnd"/>
            <w:r w:rsidRPr="00BA355D">
              <w:rPr>
                <w:rFonts w:ascii="Arial Narrow" w:hAnsi="Arial Narrow"/>
                <w:sz w:val="21"/>
                <w:szCs w:val="21"/>
              </w:rPr>
              <w:t xml:space="preserve"> 4.4 ak Zhotoviteľ nezabezpečil splnenie uvedenej povinnosti Subdodávateľom; </w:t>
            </w:r>
          </w:p>
          <w:p w14:paraId="3F3C1BF1" w14:textId="77777777" w:rsidR="00A50A8B" w:rsidRPr="00BA355D" w:rsidRDefault="00A50A8B" w:rsidP="00A50A8B">
            <w:pPr>
              <w:pStyle w:val="ListParagraph"/>
              <w:numPr>
                <w:ilvl w:val="0"/>
                <w:numId w:val="8"/>
              </w:numPr>
              <w:tabs>
                <w:tab w:val="clear" w:pos="819"/>
              </w:tabs>
              <w:spacing w:before="120" w:after="120" w:line="276" w:lineRule="auto"/>
              <w:ind w:right="141"/>
              <w:contextualSpacing w:val="0"/>
              <w:jc w:val="both"/>
              <w:rPr>
                <w:rFonts w:ascii="Arial Narrow" w:hAnsi="Arial Narrow"/>
                <w:sz w:val="21"/>
                <w:szCs w:val="21"/>
              </w:rPr>
            </w:pPr>
            <w:r w:rsidRPr="00BA355D">
              <w:rPr>
                <w:rFonts w:ascii="Arial Narrow" w:hAnsi="Arial Narrow"/>
                <w:sz w:val="21"/>
                <w:szCs w:val="21"/>
              </w:rPr>
              <w:t>poskytol nepravdivé, skreslené alebo neúplné informácie v rámci jeho povinnosti v zmysle podčlánku 1.16 (Konflikt záujmov) alebo ak Zhotoviteľ nevykonal všetky potrebné opatrenia na zabránenie vzniku Konfliktu záujmu,</w:t>
            </w:r>
          </w:p>
          <w:p w14:paraId="0008CBCA" w14:textId="77777777" w:rsidR="00A50A8B" w:rsidRPr="00BA355D" w:rsidRDefault="00A50A8B" w:rsidP="00A50A8B">
            <w:pPr>
              <w:pStyle w:val="ListParagraph"/>
              <w:numPr>
                <w:ilvl w:val="0"/>
                <w:numId w:val="8"/>
              </w:numPr>
              <w:tabs>
                <w:tab w:val="clear" w:pos="819"/>
              </w:tabs>
              <w:spacing w:before="120" w:after="120" w:line="276" w:lineRule="auto"/>
              <w:ind w:right="141"/>
              <w:contextualSpacing w:val="0"/>
              <w:jc w:val="both"/>
              <w:rPr>
                <w:rFonts w:ascii="Arial Narrow" w:hAnsi="Arial Narrow"/>
                <w:sz w:val="21"/>
                <w:szCs w:val="21"/>
              </w:rPr>
            </w:pPr>
            <w:r w:rsidRPr="00BA355D">
              <w:rPr>
                <w:rFonts w:ascii="Arial Narrow" w:hAnsi="Arial Narrow"/>
                <w:sz w:val="21"/>
                <w:szCs w:val="21"/>
              </w:rPr>
              <w:t>ak na miesto Zhotoviteľa vstúpi iná osoba následkom právneho nástupníctva,</w:t>
            </w:r>
          </w:p>
          <w:p w14:paraId="6C7EB2B0" w14:textId="77777777" w:rsidR="00A50A8B" w:rsidRPr="00BA355D" w:rsidRDefault="00A50A8B" w:rsidP="00A50A8B">
            <w:pPr>
              <w:pStyle w:val="ListParagraph"/>
              <w:numPr>
                <w:ilvl w:val="0"/>
                <w:numId w:val="8"/>
              </w:numPr>
              <w:tabs>
                <w:tab w:val="clear" w:pos="819"/>
              </w:tabs>
              <w:spacing w:before="120" w:after="120" w:line="276" w:lineRule="auto"/>
              <w:ind w:right="141"/>
              <w:contextualSpacing w:val="0"/>
              <w:jc w:val="both"/>
              <w:rPr>
                <w:rFonts w:ascii="Arial Narrow" w:hAnsi="Arial Narrow"/>
                <w:sz w:val="21"/>
                <w:szCs w:val="21"/>
              </w:rPr>
            </w:pPr>
            <w:r w:rsidRPr="00BA355D">
              <w:rPr>
                <w:rFonts w:ascii="Arial Narrow" w:hAnsi="Arial Narrow"/>
                <w:sz w:val="21"/>
                <w:szCs w:val="21"/>
              </w:rPr>
              <w:t>poruší ďalšie povinnosti uvedené v Zmluve, pri ktorých je výslovne uvedené, že sa jedná o podstatné porušenie Zmluvy,</w:t>
            </w:r>
          </w:p>
          <w:p w14:paraId="5399ED85" w14:textId="77777777" w:rsidR="00A50A8B" w:rsidRPr="00BA355D" w:rsidRDefault="00A50A8B" w:rsidP="00A50A8B">
            <w:pPr>
              <w:pStyle w:val="ListParagraph"/>
              <w:numPr>
                <w:ilvl w:val="0"/>
                <w:numId w:val="8"/>
              </w:numPr>
              <w:tabs>
                <w:tab w:val="clear" w:pos="819"/>
              </w:tabs>
              <w:spacing w:before="120" w:after="120" w:line="276" w:lineRule="auto"/>
              <w:ind w:right="141"/>
              <w:contextualSpacing w:val="0"/>
              <w:jc w:val="both"/>
              <w:rPr>
                <w:rFonts w:ascii="Arial Narrow" w:hAnsi="Arial Narrow"/>
                <w:sz w:val="21"/>
                <w:szCs w:val="21"/>
              </w:rPr>
            </w:pPr>
            <w:r w:rsidRPr="00BA355D">
              <w:rPr>
                <w:rFonts w:ascii="Arial Narrow" w:hAnsi="Arial Narrow"/>
                <w:sz w:val="21"/>
                <w:szCs w:val="21"/>
              </w:rPr>
              <w:t>ak Zhotoviteľ nedodržiava návrhy na plnenie kritérií, ktoré boli stanovené v jeho Ponuke ako úspešného uchádzača v rámci procesu verejného obstarávania;</w:t>
            </w:r>
          </w:p>
          <w:p w14:paraId="5339D7DD" w14:textId="77777777" w:rsidR="00A50A8B" w:rsidRPr="00BA355D" w:rsidRDefault="00A50A8B" w:rsidP="00A50A8B">
            <w:pPr>
              <w:pStyle w:val="ListParagraph"/>
              <w:numPr>
                <w:ilvl w:val="0"/>
                <w:numId w:val="8"/>
              </w:numPr>
              <w:tabs>
                <w:tab w:val="clear" w:pos="819"/>
              </w:tabs>
              <w:spacing w:before="120" w:after="120" w:line="276" w:lineRule="auto"/>
              <w:ind w:right="141"/>
              <w:contextualSpacing w:val="0"/>
              <w:jc w:val="both"/>
              <w:rPr>
                <w:rFonts w:ascii="Arial Narrow" w:hAnsi="Arial Narrow"/>
                <w:sz w:val="21"/>
                <w:szCs w:val="21"/>
              </w:rPr>
            </w:pPr>
            <w:r w:rsidRPr="00BA355D">
              <w:rPr>
                <w:rFonts w:ascii="Arial Narrow" w:hAnsi="Arial Narrow"/>
                <w:sz w:val="21"/>
                <w:szCs w:val="21"/>
              </w:rPr>
              <w:t>ak Objednávateľ písomne oznámi Zhotoviteľovi, že nemá alebo hrozí, že nebude mať alokované vlastné alebo externé finančné zdroje určené na plnenie podľa tejto Zmluvy.</w:t>
            </w:r>
          </w:p>
          <w:p w14:paraId="6D1B1D3D"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 xml:space="preserve">„Porušenie povinností Zhotoviteľa uvedené v písm. a) až d) a f) až q) prvého odseku tohto podčlánku sa považuje za podstatné porušenie Zmluvy a Objednávateľ je oprávnený okamžite odstúpiť od Zmluvy. Objednávateľ je oprávnený okamžite odstúpiť od Zmluvy aj v prípade, ak nastane okolnosť uvedená v písm. e) prvého odseku tohto podčlánku. Iné porušenie Zmluvy ako porušenie uvedené v písm. a) až d) a f) až q) prvého odseku tohto podčlánku sa považuje za nepodstatné porušenie Zmluvy. V prípade nepodstatného porušenia Zmluvy je Objednávateľ oprávnený od Zmluvy odstúpiť po márnom uplynutí primeranej lehoty stanovenej v písomnej výzve Zhotoviteľovi na odstránenie konania v rozpore so Zmluvou, jej prílohami a právnymi predpismi ako aj následkov takéhoto konania. Ak sa zmluvné Strany písomne nedohodnú inak, primeranou lehotou podľa predchádzajúcej vety je 14 dní. Odstúpenie od Zmluvy sa spravuje ustanoveniami § 344 a </w:t>
            </w:r>
            <w:proofErr w:type="spellStart"/>
            <w:r w:rsidRPr="00BA355D">
              <w:rPr>
                <w:rFonts w:ascii="Arial Narrow" w:hAnsi="Arial Narrow"/>
                <w:sz w:val="21"/>
                <w:szCs w:val="21"/>
              </w:rPr>
              <w:t>nasl</w:t>
            </w:r>
            <w:proofErr w:type="spellEnd"/>
            <w:r w:rsidRPr="00BA355D">
              <w:rPr>
                <w:rFonts w:ascii="Arial Narrow" w:hAnsi="Arial Narrow"/>
                <w:sz w:val="21"/>
                <w:szCs w:val="21"/>
              </w:rPr>
              <w:t>. Obchodného zákonníka, musí mať písomnú formu a musí byť doručené Zhotoviteľovi. Odstúpenie od Zmluvy je účinné dňom jeho doručenia Zhotoviteľovi.“</w:t>
            </w:r>
          </w:p>
          <w:p w14:paraId="443D92D7"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Druhý odsek podčlánku 15.2 sa zrušuje a nahrádza sa nasledovným znením:</w:t>
            </w:r>
          </w:p>
          <w:p w14:paraId="09370851"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 xml:space="preserve">Ak nastane ktorákoľvek z týchto udalostí alebo okolností, môže Objednávateľ podaním oznámenia Zhotoviteľovi, so 14-dňovou lehotou, odstúpiť od Zmluvy a vyzvať Zhotoviteľa na okamžité opustenie Staveniska. Avšak, v prípade </w:t>
            </w:r>
            <w:proofErr w:type="spellStart"/>
            <w:r w:rsidRPr="00BA355D">
              <w:rPr>
                <w:rFonts w:ascii="Arial Narrow" w:hAnsi="Arial Narrow"/>
                <w:sz w:val="21"/>
                <w:szCs w:val="21"/>
              </w:rPr>
              <w:t>pododstavca</w:t>
            </w:r>
            <w:proofErr w:type="spellEnd"/>
            <w:r w:rsidRPr="00BA355D">
              <w:rPr>
                <w:rFonts w:ascii="Arial Narrow" w:hAnsi="Arial Narrow"/>
                <w:sz w:val="21"/>
                <w:szCs w:val="21"/>
              </w:rPr>
              <w:t xml:space="preserve"> (e) alebo (f) alebo (h) môže Objednávateľ podaním oznámenia odstúpiť od Zmluvy s okamžitou platnosťou.</w:t>
            </w:r>
          </w:p>
          <w:p w14:paraId="1F46C679"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V štvrtom odseku podčlánku 15.2 sa výraz „výpovede“ nahrádza výrazom „o odstúpení“.</w:t>
            </w:r>
          </w:p>
        </w:tc>
      </w:tr>
      <w:tr w:rsidR="00BA355D" w:rsidRPr="00BA355D" w14:paraId="5C980753" w14:textId="77777777">
        <w:tc>
          <w:tcPr>
            <w:tcW w:w="1870" w:type="dxa"/>
          </w:tcPr>
          <w:p w14:paraId="1271C234" w14:textId="77777777" w:rsidR="00A50A8B" w:rsidRPr="00BA355D" w:rsidRDefault="00A50A8B">
            <w:pPr>
              <w:spacing w:before="120" w:after="120" w:line="276" w:lineRule="auto"/>
              <w:ind w:right="141"/>
              <w:rPr>
                <w:rFonts w:ascii="Arial Narrow" w:hAnsi="Arial Narrow"/>
                <w:sz w:val="21"/>
                <w:szCs w:val="21"/>
              </w:rPr>
            </w:pPr>
            <w:r w:rsidRPr="00BA355D">
              <w:rPr>
                <w:rFonts w:ascii="Arial Narrow" w:hAnsi="Arial Narrow"/>
                <w:sz w:val="21"/>
                <w:szCs w:val="21"/>
              </w:rPr>
              <w:t>15.3</w:t>
            </w:r>
          </w:p>
          <w:p w14:paraId="313412BE" w14:textId="77777777" w:rsidR="00A50A8B" w:rsidRPr="00BA355D" w:rsidRDefault="00A50A8B">
            <w:pPr>
              <w:spacing w:before="120" w:after="120" w:line="276" w:lineRule="auto"/>
              <w:ind w:right="141"/>
              <w:rPr>
                <w:rFonts w:ascii="Arial Narrow" w:hAnsi="Arial Narrow"/>
                <w:sz w:val="21"/>
                <w:szCs w:val="21"/>
              </w:rPr>
            </w:pPr>
            <w:r w:rsidRPr="00BA355D">
              <w:rPr>
                <w:rFonts w:ascii="Arial Narrow" w:hAnsi="Arial Narrow"/>
                <w:sz w:val="21"/>
                <w:szCs w:val="21"/>
              </w:rPr>
              <w:t>Ocenenie k dátumu odstúpenia</w:t>
            </w:r>
          </w:p>
        </w:tc>
        <w:tc>
          <w:tcPr>
            <w:tcW w:w="7670" w:type="dxa"/>
          </w:tcPr>
          <w:p w14:paraId="35BFD24C"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V prvej vete podčlánku 15.3 nahraďte výraz „platnosť“ výrazom „účinnosť“.</w:t>
            </w:r>
          </w:p>
          <w:p w14:paraId="1AF38E32"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Na koniec podčlánku sa dopĺňa nasledovný text:</w:t>
            </w:r>
          </w:p>
          <w:p w14:paraId="0CA2CCD0"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Hodnota Diela bude určená podľa cien špecifikovaných v Zmluve.</w:t>
            </w:r>
          </w:p>
        </w:tc>
      </w:tr>
      <w:tr w:rsidR="00BA355D" w:rsidRPr="00BA355D" w14:paraId="701FC5B3" w14:textId="77777777">
        <w:tc>
          <w:tcPr>
            <w:tcW w:w="1870" w:type="dxa"/>
          </w:tcPr>
          <w:p w14:paraId="4F5DEB18" w14:textId="77777777" w:rsidR="00A50A8B" w:rsidRPr="00BA355D" w:rsidRDefault="00A50A8B">
            <w:pPr>
              <w:spacing w:before="120" w:after="120" w:line="276" w:lineRule="auto"/>
              <w:ind w:right="141"/>
              <w:rPr>
                <w:rFonts w:ascii="Arial Narrow" w:hAnsi="Arial Narrow"/>
                <w:sz w:val="21"/>
                <w:szCs w:val="21"/>
              </w:rPr>
            </w:pPr>
            <w:r w:rsidRPr="00BA355D">
              <w:rPr>
                <w:rFonts w:ascii="Arial Narrow" w:hAnsi="Arial Narrow"/>
                <w:sz w:val="21"/>
                <w:szCs w:val="21"/>
              </w:rPr>
              <w:t>15.4</w:t>
            </w:r>
          </w:p>
          <w:p w14:paraId="6110DFCB" w14:textId="77777777" w:rsidR="00A50A8B" w:rsidRPr="00BA355D" w:rsidRDefault="00A50A8B">
            <w:pPr>
              <w:spacing w:before="120" w:after="120" w:line="276" w:lineRule="auto"/>
              <w:ind w:right="141"/>
              <w:rPr>
                <w:rFonts w:ascii="Arial Narrow" w:hAnsi="Arial Narrow"/>
                <w:sz w:val="21"/>
                <w:szCs w:val="21"/>
              </w:rPr>
            </w:pPr>
            <w:r w:rsidRPr="00BA355D">
              <w:rPr>
                <w:rFonts w:ascii="Arial Narrow" w:hAnsi="Arial Narrow"/>
                <w:sz w:val="21"/>
                <w:szCs w:val="21"/>
              </w:rPr>
              <w:t>Platba po odstúpení</w:t>
            </w:r>
          </w:p>
        </w:tc>
        <w:tc>
          <w:tcPr>
            <w:tcW w:w="7670" w:type="dxa"/>
          </w:tcPr>
          <w:p w14:paraId="5F66540C"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V prvej vete podčlánku 15.4 sa výraz „platnosť“ nahrádza výrazom „účinnosť“.</w:t>
            </w:r>
          </w:p>
          <w:p w14:paraId="73B34060"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Za odsek sa dopĺňa nový odsek s nasledovným znením:</w:t>
            </w:r>
          </w:p>
          <w:p w14:paraId="3EB991EB"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V rámci zostatku má Zhotoviteľ právo na úhradu primeraných, preukázateľných a účelne vynaložených Nákladov vzniknutých mu ku dňu účinnosti odstúpenia od Zmluvy. Zoznam preukázateľných Nákladov, na úhradu ktorých má Zhotoviteľ podľa predchádzajúcej vety právo, musí byť odsúhlasený a potvrdený Stavebným dozorom. Právo na úhradu Nákladov uplatní Zhotoviteľ u Objednávateľa do 1 mesiaca odo dňa účinnosti odstúpenia od Zmluvy.</w:t>
            </w:r>
          </w:p>
        </w:tc>
      </w:tr>
      <w:tr w:rsidR="00BA355D" w:rsidRPr="00BA355D" w14:paraId="62310FFC" w14:textId="77777777">
        <w:tc>
          <w:tcPr>
            <w:tcW w:w="1870" w:type="dxa"/>
          </w:tcPr>
          <w:p w14:paraId="0DF0625C" w14:textId="77777777" w:rsidR="00A50A8B" w:rsidRPr="00BA355D" w:rsidRDefault="00A50A8B">
            <w:pPr>
              <w:spacing w:before="120" w:after="120" w:line="276" w:lineRule="auto"/>
              <w:ind w:right="141"/>
              <w:rPr>
                <w:rFonts w:ascii="Arial Narrow" w:hAnsi="Arial Narrow"/>
                <w:sz w:val="21"/>
                <w:szCs w:val="21"/>
              </w:rPr>
            </w:pPr>
            <w:r w:rsidRPr="00BA355D">
              <w:rPr>
                <w:rFonts w:ascii="Arial Narrow" w:hAnsi="Arial Narrow"/>
                <w:sz w:val="21"/>
                <w:szCs w:val="21"/>
              </w:rPr>
              <w:t>15.5</w:t>
            </w:r>
          </w:p>
          <w:p w14:paraId="59FA207D" w14:textId="77777777" w:rsidR="00A50A8B" w:rsidRPr="00BA355D" w:rsidRDefault="00A50A8B">
            <w:pPr>
              <w:spacing w:before="120" w:after="120" w:line="276" w:lineRule="auto"/>
              <w:ind w:right="141"/>
              <w:rPr>
                <w:rFonts w:ascii="Arial Narrow" w:hAnsi="Arial Narrow"/>
                <w:sz w:val="21"/>
                <w:szCs w:val="21"/>
              </w:rPr>
            </w:pPr>
            <w:r w:rsidRPr="00BA355D">
              <w:rPr>
                <w:rFonts w:ascii="Arial Narrow" w:hAnsi="Arial Narrow"/>
                <w:sz w:val="21"/>
                <w:szCs w:val="21"/>
              </w:rPr>
              <w:t>Oprávnenie Objednávateľa vypovedať Zmluvu</w:t>
            </w:r>
          </w:p>
        </w:tc>
        <w:tc>
          <w:tcPr>
            <w:tcW w:w="7670" w:type="dxa"/>
          </w:tcPr>
          <w:p w14:paraId="6BBD36AC"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 xml:space="preserve">Pôvodný názov podčlánku 15.5 „Oprávnenie Objednávateľa odstúpiť od Zmluvy“ sa nahrádza názvom: „Oprávnenie Objednávateľa vypovedať Zmluvu.“ </w:t>
            </w:r>
          </w:p>
          <w:p w14:paraId="54E74777"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Pôvodný text podčlánku sa ruší a nahrádza nasledovným textom:</w:t>
            </w:r>
          </w:p>
          <w:p w14:paraId="47AD781F"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„Objednávateľ bude mať nárok vypovedať Zmluvu kedykoľvek keď sa mu to hodí tým, že doručí Zhotoviteľovi písomnú výpoveď. Výpovedná lehota je 28 dní odo dňa doručenia výpovede Zhotoviteľovi. Po uplynutí výpovednej lehoty je Objednávateľ povinný vrátiť Zhotoviteľovi Zábezpeku na vykonanie prác. V prípade uplatnenia výpovede v zmysle tohto podčlánku je zhotoviteľ oprávnený nárokovať si iba oprávnené náklady.</w:t>
            </w:r>
          </w:p>
          <w:p w14:paraId="64E61992"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Po uplynutí výpovednej lehoty bude Zhotoviteľ povinný postupovať podľa podčlánku 16.3 (</w:t>
            </w:r>
            <w:r w:rsidRPr="00BA355D">
              <w:rPr>
                <w:rFonts w:ascii="Arial Narrow" w:hAnsi="Arial Narrow"/>
                <w:i/>
                <w:iCs/>
                <w:sz w:val="21"/>
                <w:szCs w:val="21"/>
              </w:rPr>
              <w:t>Ukončenie prác a odstránenie Zariadenia Zhotoviteľa</w:t>
            </w:r>
            <w:r w:rsidRPr="00BA355D">
              <w:rPr>
                <w:rFonts w:ascii="Arial Narrow" w:hAnsi="Arial Narrow"/>
                <w:sz w:val="21"/>
                <w:szCs w:val="21"/>
              </w:rPr>
              <w:t xml:space="preserve">) a bude mu zaplatené v súlade s </w:t>
            </w:r>
            <w:proofErr w:type="spellStart"/>
            <w:r w:rsidRPr="00BA355D">
              <w:rPr>
                <w:rFonts w:ascii="Arial Narrow" w:hAnsi="Arial Narrow"/>
                <w:sz w:val="21"/>
                <w:szCs w:val="21"/>
              </w:rPr>
              <w:t>podčlánkom</w:t>
            </w:r>
            <w:proofErr w:type="spellEnd"/>
            <w:r w:rsidRPr="00BA355D">
              <w:rPr>
                <w:rFonts w:ascii="Arial Narrow" w:hAnsi="Arial Narrow"/>
                <w:sz w:val="21"/>
                <w:szCs w:val="21"/>
              </w:rPr>
              <w:t xml:space="preserve"> 19.6 (</w:t>
            </w:r>
            <w:r w:rsidRPr="00BA355D">
              <w:rPr>
                <w:rFonts w:ascii="Arial Narrow" w:hAnsi="Arial Narrow"/>
                <w:i/>
                <w:iCs/>
                <w:sz w:val="21"/>
                <w:szCs w:val="21"/>
              </w:rPr>
              <w:t>Dobrovoľné odstúpenie od Zmluvy, platba a uvoľnenie</w:t>
            </w:r>
            <w:r w:rsidRPr="00BA355D">
              <w:rPr>
                <w:rFonts w:ascii="Arial Narrow" w:hAnsi="Arial Narrow"/>
                <w:sz w:val="21"/>
                <w:szCs w:val="21"/>
              </w:rPr>
              <w:t>).</w:t>
            </w:r>
          </w:p>
          <w:p w14:paraId="6A6FEDD9"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V prípade, že Objednávateľ bez toho, aby Stavebný dozor doteraz oznámil Zhotoviteľovi Dátum začatia prác podľa podčlánku 8.1 (</w:t>
            </w:r>
            <w:r w:rsidRPr="00BA355D">
              <w:rPr>
                <w:rFonts w:ascii="Arial Narrow" w:hAnsi="Arial Narrow"/>
                <w:i/>
                <w:iCs/>
                <w:sz w:val="21"/>
                <w:szCs w:val="21"/>
              </w:rPr>
              <w:t>Začatie prác)</w:t>
            </w:r>
            <w:r w:rsidRPr="00BA355D">
              <w:rPr>
                <w:rFonts w:ascii="Arial Narrow" w:hAnsi="Arial Narrow"/>
                <w:sz w:val="21"/>
                <w:szCs w:val="21"/>
              </w:rPr>
              <w:t xml:space="preserve">, Zhotoviteľovi oznámi, že vypovedá Zmluvu z dôvodu, že </w:t>
            </w:r>
          </w:p>
          <w:p w14:paraId="630488AE"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 xml:space="preserve">(a) nebolo schválené financovanie vykonanie Diela z prostriedkov, z ktorých bolo financovanie predpokladané v Súťažných podkladoch alebo v oznámení o začatí verejného obstarávania na vykonanie Diela; alebo </w:t>
            </w:r>
          </w:p>
          <w:p w14:paraId="3FFC55CD"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 xml:space="preserve">(b) financovanie realizácie Diela z prostriedkov, z ktorých bolo financovanie predpokladané v Súťažných podkladoch alebo v oznámení o začatí verejného obstarávania na vykonanie Diela, je podmienené splnením podmienok, ktoré by znamenali podstatnú zmenu Diela; </w:t>
            </w:r>
          </w:p>
          <w:p w14:paraId="4E74641A"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nenáleží Zhotoviteľovi kompenzácia Nákladov ani náhrada škody vrátane ušlého zisku, ani iné nároky peňažného alebo iného charakteru.</w:t>
            </w:r>
          </w:p>
        </w:tc>
      </w:tr>
      <w:tr w:rsidR="00BA355D" w:rsidRPr="00BA355D" w14:paraId="01FEEBB5" w14:textId="77777777">
        <w:tc>
          <w:tcPr>
            <w:tcW w:w="1870" w:type="dxa"/>
          </w:tcPr>
          <w:p w14:paraId="0F3F2EE3" w14:textId="77777777" w:rsidR="00A50A8B" w:rsidRPr="00BA355D" w:rsidRDefault="00A50A8B">
            <w:pPr>
              <w:spacing w:before="120" w:after="120" w:line="276" w:lineRule="auto"/>
              <w:ind w:right="141"/>
              <w:rPr>
                <w:rFonts w:ascii="Arial Narrow" w:hAnsi="Arial Narrow"/>
                <w:sz w:val="21"/>
                <w:szCs w:val="21"/>
              </w:rPr>
            </w:pPr>
            <w:r w:rsidRPr="00BA355D">
              <w:rPr>
                <w:rFonts w:ascii="Arial Narrow" w:hAnsi="Arial Narrow"/>
                <w:sz w:val="21"/>
                <w:szCs w:val="21"/>
              </w:rPr>
              <w:t xml:space="preserve">15.6 </w:t>
            </w:r>
          </w:p>
          <w:p w14:paraId="05F66301" w14:textId="77777777" w:rsidR="00A50A8B" w:rsidRPr="00BA355D" w:rsidRDefault="00A50A8B">
            <w:pPr>
              <w:spacing w:before="120" w:after="120" w:line="276" w:lineRule="auto"/>
              <w:ind w:right="141"/>
              <w:rPr>
                <w:rFonts w:ascii="Arial Narrow" w:hAnsi="Arial Narrow"/>
                <w:sz w:val="21"/>
                <w:szCs w:val="21"/>
              </w:rPr>
            </w:pPr>
            <w:r w:rsidRPr="00BA355D">
              <w:rPr>
                <w:rFonts w:ascii="Arial Narrow" w:hAnsi="Arial Narrow"/>
                <w:sz w:val="21"/>
                <w:szCs w:val="21"/>
              </w:rPr>
              <w:t xml:space="preserve">Zánik práv a povinností po odstúpení </w:t>
            </w:r>
          </w:p>
        </w:tc>
        <w:tc>
          <w:tcPr>
            <w:tcW w:w="7670" w:type="dxa"/>
          </w:tcPr>
          <w:p w14:paraId="5840DB1A"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 xml:space="preserve">Za </w:t>
            </w:r>
            <w:proofErr w:type="spellStart"/>
            <w:r w:rsidRPr="00BA355D">
              <w:rPr>
                <w:rFonts w:ascii="Arial Narrow" w:hAnsi="Arial Narrow"/>
                <w:sz w:val="21"/>
                <w:szCs w:val="21"/>
              </w:rPr>
              <w:t>podčlánok</w:t>
            </w:r>
            <w:proofErr w:type="spellEnd"/>
            <w:r w:rsidRPr="00BA355D">
              <w:rPr>
                <w:rFonts w:ascii="Arial Narrow" w:hAnsi="Arial Narrow"/>
                <w:sz w:val="21"/>
                <w:szCs w:val="21"/>
              </w:rPr>
              <w:t xml:space="preserve"> 15.5 sa vkladá nový </w:t>
            </w:r>
            <w:proofErr w:type="spellStart"/>
            <w:r w:rsidRPr="00BA355D">
              <w:rPr>
                <w:rFonts w:ascii="Arial Narrow" w:hAnsi="Arial Narrow"/>
                <w:sz w:val="21"/>
                <w:szCs w:val="21"/>
              </w:rPr>
              <w:t>podčlánok</w:t>
            </w:r>
            <w:proofErr w:type="spellEnd"/>
            <w:r w:rsidRPr="00BA355D">
              <w:rPr>
                <w:rFonts w:ascii="Arial Narrow" w:hAnsi="Arial Narrow"/>
                <w:sz w:val="21"/>
                <w:szCs w:val="21"/>
              </w:rPr>
              <w:t xml:space="preserve"> 15.6 Zánik práv a povinností po odstúpení, ktorý znie nasledovne:</w:t>
            </w:r>
          </w:p>
          <w:p w14:paraId="4B22680F" w14:textId="0C27F868"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Odstúpenie od Zmluvy, či už podľa článku 15 alebo 16 sa týka predovšetkým hlavného záväzku Zhotoviteľa vykonávať Dielo, vyprojektovať Dokumentáciu Zhotoviteľa a dodať dodávky podľa Zmluvy, a nedotýka sa ostatných zmluvných ustanovení, ktoré vzhľadom na svoju povahu majú trvať aj po ukončení Zmluvy, teda najmä, nie však výlučne, všetky ustanovenia, ktoré upravujú vysporiadanie vzťahov Zmluvných strán, licenčné práva, nároky Zmluvných strán na zmluvné pokuty, náhradu škody, prípadnú zodpovednosť za Vady a všetky ustanovenia, ktoré podľa svojej povahy majú trvať aj po zániku Zmluvy.</w:t>
            </w:r>
          </w:p>
        </w:tc>
      </w:tr>
      <w:tr w:rsidR="00BA355D" w:rsidRPr="00BA355D" w14:paraId="7297153B" w14:textId="77777777">
        <w:tc>
          <w:tcPr>
            <w:tcW w:w="1870" w:type="dxa"/>
          </w:tcPr>
          <w:p w14:paraId="2BA53394" w14:textId="77777777" w:rsidR="00A50A8B" w:rsidRPr="00BA355D" w:rsidRDefault="00A50A8B">
            <w:pPr>
              <w:spacing w:before="120" w:after="120" w:line="276" w:lineRule="auto"/>
              <w:ind w:right="141"/>
              <w:rPr>
                <w:rFonts w:ascii="Arial Narrow" w:hAnsi="Arial Narrow"/>
                <w:b/>
                <w:bCs/>
                <w:sz w:val="21"/>
                <w:szCs w:val="21"/>
              </w:rPr>
            </w:pPr>
            <w:r w:rsidRPr="00BA355D">
              <w:rPr>
                <w:rFonts w:ascii="Arial Narrow" w:hAnsi="Arial Narrow"/>
                <w:b/>
                <w:bCs/>
                <w:sz w:val="21"/>
                <w:szCs w:val="21"/>
              </w:rPr>
              <w:t>16. Prerušenie prác a odstúpenie od Zmluvy zo strany Zhotoviteľa</w:t>
            </w:r>
          </w:p>
        </w:tc>
        <w:tc>
          <w:tcPr>
            <w:tcW w:w="7670" w:type="dxa"/>
          </w:tcPr>
          <w:p w14:paraId="7BB890C7" w14:textId="77777777" w:rsidR="00A50A8B" w:rsidRPr="00BA355D" w:rsidRDefault="00A50A8B">
            <w:pPr>
              <w:spacing w:before="120" w:after="120" w:line="276" w:lineRule="auto"/>
              <w:ind w:right="141"/>
              <w:jc w:val="both"/>
              <w:rPr>
                <w:rFonts w:ascii="Arial Narrow" w:hAnsi="Arial Narrow"/>
                <w:sz w:val="21"/>
                <w:szCs w:val="21"/>
              </w:rPr>
            </w:pPr>
          </w:p>
        </w:tc>
      </w:tr>
      <w:tr w:rsidR="00BA355D" w:rsidRPr="00BA355D" w14:paraId="1C52D615" w14:textId="77777777">
        <w:tc>
          <w:tcPr>
            <w:tcW w:w="1870" w:type="dxa"/>
          </w:tcPr>
          <w:p w14:paraId="29166ADA" w14:textId="77777777" w:rsidR="00A50A8B" w:rsidRPr="00BA355D" w:rsidRDefault="00A50A8B">
            <w:pPr>
              <w:spacing w:before="120" w:after="120" w:line="276" w:lineRule="auto"/>
              <w:ind w:right="141"/>
              <w:rPr>
                <w:rFonts w:ascii="Arial Narrow" w:hAnsi="Arial Narrow"/>
                <w:sz w:val="21"/>
                <w:szCs w:val="21"/>
              </w:rPr>
            </w:pPr>
            <w:r w:rsidRPr="00BA355D">
              <w:rPr>
                <w:rFonts w:ascii="Arial Narrow" w:hAnsi="Arial Narrow"/>
                <w:sz w:val="21"/>
                <w:szCs w:val="21"/>
              </w:rPr>
              <w:t xml:space="preserve">16.2 </w:t>
            </w:r>
          </w:p>
          <w:p w14:paraId="5C0DEEC2" w14:textId="77777777" w:rsidR="00A50A8B" w:rsidRPr="00BA355D" w:rsidRDefault="00A50A8B">
            <w:pPr>
              <w:spacing w:before="120" w:after="120" w:line="276" w:lineRule="auto"/>
              <w:ind w:right="141"/>
              <w:rPr>
                <w:rFonts w:ascii="Arial Narrow" w:hAnsi="Arial Narrow"/>
                <w:sz w:val="21"/>
                <w:szCs w:val="21"/>
              </w:rPr>
            </w:pPr>
            <w:r w:rsidRPr="00BA355D">
              <w:rPr>
                <w:rFonts w:ascii="Arial Narrow" w:hAnsi="Arial Narrow"/>
                <w:sz w:val="21"/>
                <w:szCs w:val="21"/>
              </w:rPr>
              <w:t>Prerušenie prác a odstúpenie od Zmluvy zo strany Zhotoviteľa</w:t>
            </w:r>
          </w:p>
        </w:tc>
        <w:tc>
          <w:tcPr>
            <w:tcW w:w="7670" w:type="dxa"/>
          </w:tcPr>
          <w:p w14:paraId="1D8D5FD8"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Názov podčlánku 16.2 Odstúpenie od Zmluvy zo strany Zhotoviteľa sa zrušuje a nahrádza názvom Prerušenie prác a odstúpenie od Zmluvy zo strany Zhotoviteľa.</w:t>
            </w:r>
          </w:p>
          <w:p w14:paraId="53A2B35D"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Na konci druhého odseku podčlánku 16.2 sa dopĺňa nasledovný text:</w:t>
            </w:r>
          </w:p>
          <w:p w14:paraId="23C7E515"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Odstúpenie podľa písm. a) až e) nadobudne účinnosť 14 dní po doručení Objednávateľovi. Odstúpenie podľa písm. f) nadobudne účinnosť dňom jeho doručenia Objednávateľovi.</w:t>
            </w:r>
          </w:p>
          <w:p w14:paraId="46AC187E"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Na koniec podčlánku 16.2 sa vkladá nasledovný text:</w:t>
            </w:r>
          </w:p>
          <w:p w14:paraId="533466A6"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Pre vylúčenie všetkých pochybností Zmluvné strany výslovne vyhlasujú, že nad rámec dôvodov pre odstúpenie Zhotoviteľa uvedených v tomto podčlánku pod písmenom a) až g) nie je Zhotoviteľ oprávnený odstúpiť od Zmluvy z dôvodov uvedených v Občianskom alebo Obchodnom zákonníku, keď tieto dôvody sú práve konkretizované a upresnené v tomto podčlánku a Zmluvné strany považujú uvedené dôvody za dostatočné.</w:t>
            </w:r>
          </w:p>
        </w:tc>
      </w:tr>
      <w:tr w:rsidR="00BA355D" w:rsidRPr="00BA355D" w14:paraId="16D34097" w14:textId="77777777">
        <w:tc>
          <w:tcPr>
            <w:tcW w:w="1870" w:type="dxa"/>
          </w:tcPr>
          <w:p w14:paraId="30EBAD0F" w14:textId="77777777" w:rsidR="00A50A8B" w:rsidRPr="00BA355D" w:rsidRDefault="00A50A8B">
            <w:pPr>
              <w:spacing w:before="120" w:after="120" w:line="276" w:lineRule="auto"/>
              <w:ind w:right="141"/>
              <w:rPr>
                <w:rFonts w:ascii="Arial Narrow" w:hAnsi="Arial Narrow"/>
                <w:sz w:val="21"/>
                <w:szCs w:val="21"/>
              </w:rPr>
            </w:pPr>
            <w:r w:rsidRPr="00BA355D">
              <w:rPr>
                <w:rFonts w:ascii="Arial Narrow" w:hAnsi="Arial Narrow"/>
                <w:sz w:val="21"/>
                <w:szCs w:val="21"/>
              </w:rPr>
              <w:t xml:space="preserve">16.3 </w:t>
            </w:r>
          </w:p>
          <w:p w14:paraId="5C5AF296" w14:textId="77777777" w:rsidR="00A50A8B" w:rsidRPr="00BA355D" w:rsidRDefault="00A50A8B">
            <w:pPr>
              <w:spacing w:before="120" w:after="120" w:line="276" w:lineRule="auto"/>
              <w:ind w:right="141"/>
              <w:rPr>
                <w:rFonts w:ascii="Arial Narrow" w:hAnsi="Arial Narrow"/>
                <w:sz w:val="21"/>
                <w:szCs w:val="21"/>
              </w:rPr>
            </w:pPr>
            <w:r w:rsidRPr="00BA355D">
              <w:rPr>
                <w:rFonts w:ascii="Arial Narrow" w:hAnsi="Arial Narrow"/>
                <w:sz w:val="21"/>
                <w:szCs w:val="21"/>
              </w:rPr>
              <w:t>Ukončenie prác a odstránenie Zariadení Zhotoviteľa</w:t>
            </w:r>
          </w:p>
        </w:tc>
        <w:tc>
          <w:tcPr>
            <w:tcW w:w="7670" w:type="dxa"/>
          </w:tcPr>
          <w:p w14:paraId="2819520A"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V prvej vete podčlánku 16.3 sa zrušuje znenie „Potom čo oznámenie o odstúpení podľa podčlánku 15.5 (Oprávnenie Objednávateľa odstúpiť od Zmluvy), podčlánku 16.2 (Odstúpenie od Zmluvy zo strany Zhotoviteľa) alebo podčlánku 19.6 (Dobrovoľné odstúpenie od Zmluvy, platba a uvoľnenie) nadobudne platnosť“ a nahrádza sa znením „Potom čo výpoveď podľa podčlánku 15.5 (Oprávnenie Objednávateľa vypovedať Zmluvu), oznámenie o odstúpení podľa podčlánku 16.2 (Prerušenie prác a odstúpenie od Zmluvy zo strany Zhotoviteľa), podčlánku 19.6 (Dobrovoľné odstúpenie od Zmluvy, platba a uvoľnenie) nadobudne účinnosť“.</w:t>
            </w:r>
          </w:p>
          <w:p w14:paraId="6E6D1289"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 xml:space="preserve">V podčlánku 16.3 sa za </w:t>
            </w:r>
            <w:proofErr w:type="spellStart"/>
            <w:r w:rsidRPr="00BA355D">
              <w:rPr>
                <w:rFonts w:ascii="Arial Narrow" w:hAnsi="Arial Narrow"/>
                <w:sz w:val="21"/>
                <w:szCs w:val="21"/>
              </w:rPr>
              <w:t>pododsek</w:t>
            </w:r>
            <w:proofErr w:type="spellEnd"/>
            <w:r w:rsidRPr="00BA355D">
              <w:rPr>
                <w:rFonts w:ascii="Arial Narrow" w:hAnsi="Arial Narrow"/>
                <w:sz w:val="21"/>
                <w:szCs w:val="21"/>
              </w:rPr>
              <w:t xml:space="preserve"> písmena (c) vkladá nový </w:t>
            </w:r>
            <w:proofErr w:type="spellStart"/>
            <w:r w:rsidRPr="00BA355D">
              <w:rPr>
                <w:rFonts w:ascii="Arial Narrow" w:hAnsi="Arial Narrow"/>
                <w:sz w:val="21"/>
                <w:szCs w:val="21"/>
              </w:rPr>
              <w:t>pododsek</w:t>
            </w:r>
            <w:proofErr w:type="spellEnd"/>
            <w:r w:rsidRPr="00BA355D">
              <w:rPr>
                <w:rFonts w:ascii="Arial Narrow" w:hAnsi="Arial Narrow"/>
                <w:sz w:val="21"/>
                <w:szCs w:val="21"/>
              </w:rPr>
              <w:t xml:space="preserve"> písmeno (d), ktorý znie:</w:t>
            </w:r>
          </w:p>
          <w:p w14:paraId="696D07DB" w14:textId="77777777" w:rsidR="00A50A8B" w:rsidRPr="00BA355D" w:rsidRDefault="00A50A8B" w:rsidP="00A50A8B">
            <w:pPr>
              <w:pStyle w:val="ListParagraph"/>
              <w:numPr>
                <w:ilvl w:val="0"/>
                <w:numId w:val="13"/>
              </w:numPr>
              <w:spacing w:before="120" w:after="120" w:line="276" w:lineRule="auto"/>
              <w:ind w:right="141"/>
              <w:contextualSpacing w:val="0"/>
              <w:jc w:val="both"/>
              <w:rPr>
                <w:rFonts w:ascii="Arial Narrow" w:hAnsi="Arial Narrow"/>
                <w:sz w:val="21"/>
                <w:szCs w:val="21"/>
              </w:rPr>
            </w:pPr>
            <w:r w:rsidRPr="00BA355D">
              <w:rPr>
                <w:rFonts w:ascii="Arial Narrow" w:hAnsi="Arial Narrow"/>
                <w:sz w:val="21"/>
                <w:szCs w:val="21"/>
              </w:rPr>
              <w:t>vráti Objednávateľovi všetky podklady a veci, ktoré od neho za účelom vykonania Diela prevzal, vrátane nezabudovaného vyzískaného materiálu.</w:t>
            </w:r>
          </w:p>
        </w:tc>
      </w:tr>
      <w:tr w:rsidR="00BA355D" w:rsidRPr="00BA355D" w14:paraId="52D92C27" w14:textId="77777777">
        <w:tc>
          <w:tcPr>
            <w:tcW w:w="1870" w:type="dxa"/>
          </w:tcPr>
          <w:p w14:paraId="4161A723" w14:textId="77777777" w:rsidR="00A50A8B" w:rsidRPr="00BA355D" w:rsidRDefault="00A50A8B">
            <w:pPr>
              <w:spacing w:before="120" w:after="120" w:line="276" w:lineRule="auto"/>
              <w:ind w:right="141"/>
              <w:rPr>
                <w:rFonts w:ascii="Arial Narrow" w:hAnsi="Arial Narrow"/>
                <w:sz w:val="21"/>
                <w:szCs w:val="21"/>
              </w:rPr>
            </w:pPr>
            <w:r w:rsidRPr="00BA355D">
              <w:rPr>
                <w:rFonts w:ascii="Arial Narrow" w:hAnsi="Arial Narrow"/>
                <w:sz w:val="21"/>
                <w:szCs w:val="21"/>
              </w:rPr>
              <w:t xml:space="preserve">16.4 </w:t>
            </w:r>
          </w:p>
          <w:p w14:paraId="5A55D217" w14:textId="77777777" w:rsidR="00A50A8B" w:rsidRPr="00BA355D" w:rsidRDefault="00A50A8B">
            <w:pPr>
              <w:spacing w:before="120" w:after="120" w:line="276" w:lineRule="auto"/>
              <w:ind w:right="141"/>
              <w:rPr>
                <w:rFonts w:ascii="Arial Narrow" w:hAnsi="Arial Narrow"/>
                <w:sz w:val="21"/>
                <w:szCs w:val="21"/>
              </w:rPr>
            </w:pPr>
            <w:r w:rsidRPr="00BA355D">
              <w:rPr>
                <w:rFonts w:ascii="Arial Narrow" w:hAnsi="Arial Narrow"/>
                <w:sz w:val="21"/>
                <w:szCs w:val="21"/>
              </w:rPr>
              <w:t>Platba po odstúpení</w:t>
            </w:r>
          </w:p>
        </w:tc>
        <w:tc>
          <w:tcPr>
            <w:tcW w:w="7670" w:type="dxa"/>
          </w:tcPr>
          <w:p w14:paraId="2969972C"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V podčlánku 16.4 sa výraz „platnosť“ nahrádza výrazom „účinnosť“.</w:t>
            </w:r>
          </w:p>
        </w:tc>
      </w:tr>
      <w:tr w:rsidR="00BA355D" w:rsidRPr="00BA355D" w14:paraId="5060FB64" w14:textId="77777777">
        <w:tc>
          <w:tcPr>
            <w:tcW w:w="1870" w:type="dxa"/>
          </w:tcPr>
          <w:p w14:paraId="707FC4B5" w14:textId="77777777" w:rsidR="00A50A8B" w:rsidRPr="00BA355D" w:rsidRDefault="00A50A8B">
            <w:pPr>
              <w:spacing w:before="120" w:after="120" w:line="276" w:lineRule="auto"/>
              <w:ind w:right="141"/>
              <w:rPr>
                <w:rFonts w:ascii="Arial Narrow" w:hAnsi="Arial Narrow"/>
                <w:b/>
                <w:bCs/>
                <w:sz w:val="21"/>
                <w:szCs w:val="21"/>
              </w:rPr>
            </w:pPr>
            <w:r w:rsidRPr="00BA355D">
              <w:rPr>
                <w:rFonts w:ascii="Arial Narrow" w:hAnsi="Arial Narrow"/>
                <w:b/>
                <w:bCs/>
                <w:sz w:val="21"/>
                <w:szCs w:val="21"/>
              </w:rPr>
              <w:t>17. Riziko a zodpovednosť</w:t>
            </w:r>
          </w:p>
        </w:tc>
        <w:tc>
          <w:tcPr>
            <w:tcW w:w="7670" w:type="dxa"/>
          </w:tcPr>
          <w:p w14:paraId="70AA4D36" w14:textId="77777777" w:rsidR="00A50A8B" w:rsidRPr="00BA355D" w:rsidRDefault="00A50A8B">
            <w:pPr>
              <w:spacing w:before="120" w:after="120" w:line="276" w:lineRule="auto"/>
              <w:ind w:right="141"/>
              <w:jc w:val="both"/>
              <w:rPr>
                <w:rFonts w:ascii="Arial Narrow" w:hAnsi="Arial Narrow"/>
                <w:sz w:val="21"/>
                <w:szCs w:val="21"/>
              </w:rPr>
            </w:pPr>
          </w:p>
        </w:tc>
      </w:tr>
      <w:tr w:rsidR="00BA355D" w:rsidRPr="00BA355D" w14:paraId="6CFB7B7B" w14:textId="77777777">
        <w:tc>
          <w:tcPr>
            <w:tcW w:w="1870" w:type="dxa"/>
          </w:tcPr>
          <w:p w14:paraId="3398FF06" w14:textId="77777777" w:rsidR="00A50A8B" w:rsidRPr="00BA355D" w:rsidRDefault="00A50A8B">
            <w:pPr>
              <w:spacing w:before="120" w:after="120" w:line="276" w:lineRule="auto"/>
              <w:ind w:right="141"/>
              <w:rPr>
                <w:rFonts w:ascii="Arial Narrow" w:hAnsi="Arial Narrow"/>
                <w:sz w:val="21"/>
                <w:szCs w:val="21"/>
              </w:rPr>
            </w:pPr>
            <w:r w:rsidRPr="00BA355D">
              <w:rPr>
                <w:rFonts w:ascii="Arial Narrow" w:hAnsi="Arial Narrow"/>
                <w:sz w:val="21"/>
                <w:szCs w:val="21"/>
              </w:rPr>
              <w:t>17.1</w:t>
            </w:r>
          </w:p>
          <w:p w14:paraId="0F7C5EE7" w14:textId="77777777" w:rsidR="00A50A8B" w:rsidRPr="00BA355D" w:rsidRDefault="00A50A8B">
            <w:pPr>
              <w:spacing w:before="120" w:after="120" w:line="276" w:lineRule="auto"/>
              <w:ind w:right="141"/>
              <w:rPr>
                <w:rFonts w:ascii="Arial Narrow" w:hAnsi="Arial Narrow"/>
                <w:sz w:val="21"/>
                <w:szCs w:val="21"/>
              </w:rPr>
            </w:pPr>
            <w:r w:rsidRPr="00BA355D">
              <w:rPr>
                <w:rFonts w:ascii="Arial Narrow" w:hAnsi="Arial Narrow"/>
                <w:sz w:val="21"/>
                <w:szCs w:val="21"/>
              </w:rPr>
              <w:t>Náhrada škody</w:t>
            </w:r>
          </w:p>
        </w:tc>
        <w:tc>
          <w:tcPr>
            <w:tcW w:w="7670" w:type="dxa"/>
          </w:tcPr>
          <w:p w14:paraId="31516F9A"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Text podčlánku 17.1 sa v celom rozsahu zrušuje a nahrádza sa nasledovným textom:</w:t>
            </w:r>
          </w:p>
          <w:p w14:paraId="1C333CD1" w14:textId="77777777" w:rsidR="00A50A8B" w:rsidRPr="00BA355D" w:rsidRDefault="00A50A8B">
            <w:pPr>
              <w:autoSpaceDE w:val="0"/>
              <w:autoSpaceDN w:val="0"/>
              <w:adjustRightInd w:val="0"/>
              <w:spacing w:before="120" w:after="120" w:line="276" w:lineRule="auto"/>
              <w:ind w:right="141"/>
              <w:jc w:val="both"/>
              <w:rPr>
                <w:rFonts w:ascii="Arial Narrow" w:hAnsi="Arial Narrow"/>
                <w:sz w:val="21"/>
                <w:szCs w:val="21"/>
              </w:rPr>
            </w:pPr>
            <w:r w:rsidRPr="00BA355D">
              <w:rPr>
                <w:rFonts w:ascii="Arial Narrow" w:hAnsi="Arial Narrow"/>
                <w:sz w:val="21"/>
                <w:szCs w:val="21"/>
              </w:rPr>
              <w:t>Zodpovednosť za škodu, ku ktorej došlo v dôsledku zmluvy alebo v súvislosti s ňou, sa bude riadiť ustanoveniami § 373 a </w:t>
            </w:r>
            <w:proofErr w:type="spellStart"/>
            <w:r w:rsidRPr="00BA355D">
              <w:rPr>
                <w:rFonts w:ascii="Arial Narrow" w:hAnsi="Arial Narrow"/>
                <w:sz w:val="21"/>
                <w:szCs w:val="21"/>
              </w:rPr>
              <w:t>nasl</w:t>
            </w:r>
            <w:proofErr w:type="spellEnd"/>
            <w:r w:rsidRPr="00BA355D">
              <w:rPr>
                <w:rFonts w:ascii="Arial Narrow" w:hAnsi="Arial Narrow"/>
                <w:sz w:val="21"/>
                <w:szCs w:val="21"/>
              </w:rPr>
              <w:t>. Obchodného zákonníka, ako je stanovené v tomto dokumente. Takže ak Zhotoviteľ nedodrží svoje zmluvné povinnosti alebo akékoľvek platné Právne predpisy a zapríčiní objednávateľovi škodu, bude musieť nahradiť túto škodu v súlade s nasledovnými princípmi:</w:t>
            </w:r>
          </w:p>
          <w:p w14:paraId="74B0D78B" w14:textId="77777777" w:rsidR="00A50A8B" w:rsidRPr="00BA355D" w:rsidRDefault="00A50A8B">
            <w:pPr>
              <w:autoSpaceDE w:val="0"/>
              <w:autoSpaceDN w:val="0"/>
              <w:adjustRightInd w:val="0"/>
              <w:spacing w:before="120" w:after="120" w:line="276" w:lineRule="auto"/>
              <w:ind w:left="405" w:right="141" w:hanging="405"/>
              <w:jc w:val="both"/>
              <w:rPr>
                <w:rFonts w:ascii="Arial Narrow" w:hAnsi="Arial Narrow"/>
                <w:sz w:val="21"/>
                <w:szCs w:val="21"/>
              </w:rPr>
            </w:pPr>
            <w:r w:rsidRPr="00BA355D">
              <w:rPr>
                <w:rFonts w:ascii="Arial Narrow" w:hAnsi="Arial Narrow"/>
                <w:sz w:val="21"/>
                <w:szCs w:val="21"/>
              </w:rPr>
              <w:t>(a) Zhotoviteľ nahradí všetky škody a všetky náklady, ktoré vznikli objednávateľovi v dôsledku nedodržania povinností Zhotoviteľa stanovených v zmluve alebo príslušných právnych predpisoch alebo v súvislosti s tým.</w:t>
            </w:r>
          </w:p>
          <w:p w14:paraId="3F49E37C" w14:textId="77777777" w:rsidR="00A50A8B" w:rsidRPr="00BA355D" w:rsidRDefault="00A50A8B">
            <w:pPr>
              <w:autoSpaceDE w:val="0"/>
              <w:autoSpaceDN w:val="0"/>
              <w:adjustRightInd w:val="0"/>
              <w:spacing w:before="120" w:after="120" w:line="276" w:lineRule="auto"/>
              <w:ind w:right="141"/>
              <w:jc w:val="both"/>
              <w:rPr>
                <w:rFonts w:ascii="Arial Narrow" w:hAnsi="Arial Narrow"/>
                <w:sz w:val="21"/>
                <w:szCs w:val="21"/>
              </w:rPr>
            </w:pPr>
            <w:r w:rsidRPr="00BA355D">
              <w:rPr>
                <w:rFonts w:ascii="Arial Narrow" w:hAnsi="Arial Narrow"/>
                <w:sz w:val="21"/>
                <w:szCs w:val="21"/>
              </w:rPr>
              <w:t xml:space="preserve">(b) Škody nebudú zahrňovať ušlý zisk. </w:t>
            </w:r>
          </w:p>
          <w:p w14:paraId="10A8ECC8" w14:textId="77777777" w:rsidR="00A50A8B" w:rsidRPr="00BA355D" w:rsidRDefault="00A50A8B">
            <w:pPr>
              <w:autoSpaceDE w:val="0"/>
              <w:autoSpaceDN w:val="0"/>
              <w:adjustRightInd w:val="0"/>
              <w:spacing w:before="120" w:after="120" w:line="276" w:lineRule="auto"/>
              <w:ind w:left="405" w:right="141" w:hanging="405"/>
              <w:jc w:val="both"/>
              <w:rPr>
                <w:rFonts w:ascii="Arial Narrow" w:hAnsi="Arial Narrow"/>
                <w:sz w:val="21"/>
                <w:szCs w:val="21"/>
              </w:rPr>
            </w:pPr>
            <w:r w:rsidRPr="00BA355D">
              <w:rPr>
                <w:rFonts w:ascii="Arial Narrow" w:hAnsi="Arial Narrow"/>
                <w:sz w:val="21"/>
                <w:szCs w:val="21"/>
              </w:rPr>
              <w:t>(c) Škody budú zahrňovať, ale (vzhľadom na výnimku v (b) vyššie) nebudú sa obmedzovať len na škody, ku ktorým dôjde v dôsledku nasledovných okolností alebo v súvislosti s nimi:</w:t>
            </w:r>
          </w:p>
          <w:p w14:paraId="3B907B3D" w14:textId="77777777" w:rsidR="00A50A8B" w:rsidRPr="00BA355D" w:rsidRDefault="00A50A8B">
            <w:pPr>
              <w:autoSpaceDE w:val="0"/>
              <w:autoSpaceDN w:val="0"/>
              <w:adjustRightInd w:val="0"/>
              <w:spacing w:before="120" w:after="120" w:line="276" w:lineRule="auto"/>
              <w:ind w:left="1114" w:right="141" w:hanging="388"/>
              <w:jc w:val="both"/>
              <w:rPr>
                <w:rFonts w:ascii="Arial Narrow" w:hAnsi="Arial Narrow"/>
                <w:sz w:val="21"/>
                <w:szCs w:val="21"/>
              </w:rPr>
            </w:pPr>
            <w:r w:rsidRPr="00BA355D">
              <w:rPr>
                <w:rFonts w:ascii="Arial Narrow" w:hAnsi="Arial Narrow"/>
                <w:sz w:val="21"/>
                <w:szCs w:val="21"/>
              </w:rPr>
              <w:t xml:space="preserve">(i) úraz, ochorenie, choroba alebo úmrtie akejkoľvek osoby, ku ktorým dôjde v priebehu alebo v dôsledku projektu, realizácie a dokončenia diela a odstraňovania akýchkoľvek </w:t>
            </w:r>
            <w:proofErr w:type="spellStart"/>
            <w:r w:rsidRPr="00BA355D">
              <w:rPr>
                <w:rFonts w:ascii="Arial Narrow" w:hAnsi="Arial Narrow"/>
                <w:sz w:val="21"/>
                <w:szCs w:val="21"/>
              </w:rPr>
              <w:t>závad</w:t>
            </w:r>
            <w:proofErr w:type="spellEnd"/>
            <w:r w:rsidRPr="00BA355D">
              <w:rPr>
                <w:rFonts w:ascii="Arial Narrow" w:hAnsi="Arial Narrow"/>
                <w:sz w:val="21"/>
                <w:szCs w:val="21"/>
              </w:rPr>
              <w:t xml:space="preserve"> zhotoviteľom; </w:t>
            </w:r>
          </w:p>
          <w:p w14:paraId="30D4B10C" w14:textId="77777777" w:rsidR="00A50A8B" w:rsidRPr="00BA355D" w:rsidRDefault="00A50A8B">
            <w:pPr>
              <w:autoSpaceDE w:val="0"/>
              <w:autoSpaceDN w:val="0"/>
              <w:adjustRightInd w:val="0"/>
              <w:spacing w:before="120" w:after="120" w:line="276" w:lineRule="auto"/>
              <w:ind w:left="1114" w:right="141" w:hanging="388"/>
              <w:jc w:val="both"/>
              <w:rPr>
                <w:rFonts w:ascii="Arial Narrow" w:hAnsi="Arial Narrow"/>
                <w:sz w:val="21"/>
                <w:szCs w:val="21"/>
              </w:rPr>
            </w:pPr>
            <w:r w:rsidRPr="00BA355D">
              <w:rPr>
                <w:rFonts w:ascii="Arial Narrow" w:hAnsi="Arial Narrow"/>
                <w:sz w:val="21"/>
                <w:szCs w:val="21"/>
              </w:rPr>
              <w:t>(ii) škoda alebo strata na akomkoľvek majetku, ku ktorej dôjde v dôsledku nasledovných okolností alebo v súvislosti s nimi:</w:t>
            </w:r>
          </w:p>
          <w:p w14:paraId="6A98E3B0" w14:textId="77777777" w:rsidR="00A50A8B" w:rsidRPr="00BA355D" w:rsidRDefault="00A50A8B">
            <w:pPr>
              <w:autoSpaceDE w:val="0"/>
              <w:autoSpaceDN w:val="0"/>
              <w:adjustRightInd w:val="0"/>
              <w:spacing w:before="120" w:after="120" w:line="276" w:lineRule="auto"/>
              <w:ind w:left="1446" w:right="141"/>
              <w:jc w:val="both"/>
              <w:rPr>
                <w:rFonts w:ascii="Arial Narrow" w:hAnsi="Arial Narrow"/>
                <w:sz w:val="21"/>
                <w:szCs w:val="21"/>
              </w:rPr>
            </w:pPr>
            <w:r w:rsidRPr="00BA355D">
              <w:rPr>
                <w:rFonts w:ascii="Arial Narrow" w:hAnsi="Arial Narrow"/>
                <w:sz w:val="21"/>
                <w:szCs w:val="21"/>
              </w:rPr>
              <w:t>- chyba alebo nedostatok v projekte, realizácii a dokončení diela a odstraňovaní akýchkoľvek chýb zhotoviteľom;</w:t>
            </w:r>
          </w:p>
          <w:p w14:paraId="0663B7F9" w14:textId="77777777" w:rsidR="00A50A8B" w:rsidRPr="00BA355D" w:rsidRDefault="00A50A8B">
            <w:pPr>
              <w:autoSpaceDE w:val="0"/>
              <w:autoSpaceDN w:val="0"/>
              <w:adjustRightInd w:val="0"/>
              <w:spacing w:before="120" w:after="120" w:line="276" w:lineRule="auto"/>
              <w:ind w:left="1446" w:right="141"/>
              <w:jc w:val="both"/>
              <w:rPr>
                <w:rFonts w:ascii="Arial Narrow" w:hAnsi="Arial Narrow"/>
                <w:sz w:val="21"/>
                <w:szCs w:val="21"/>
              </w:rPr>
            </w:pPr>
            <w:r w:rsidRPr="00BA355D">
              <w:rPr>
                <w:rFonts w:ascii="Arial Narrow" w:hAnsi="Arial Narrow"/>
                <w:sz w:val="21"/>
                <w:szCs w:val="21"/>
              </w:rPr>
              <w:t>- porušenie povinnosti podľa tejto zmluvy zhotoviteľom, zamestnancami Zhotoviteľa alebo akoukoľvek inou osobou, za ktorú je zhotoviteľ zodpovedný;</w:t>
            </w:r>
          </w:p>
          <w:p w14:paraId="3A95878D" w14:textId="77777777" w:rsidR="00A50A8B" w:rsidRPr="00BA355D" w:rsidRDefault="00A50A8B">
            <w:pPr>
              <w:autoSpaceDE w:val="0"/>
              <w:autoSpaceDN w:val="0"/>
              <w:adjustRightInd w:val="0"/>
              <w:spacing w:before="120" w:after="120" w:line="276" w:lineRule="auto"/>
              <w:ind w:left="1446" w:right="141"/>
              <w:jc w:val="both"/>
              <w:rPr>
                <w:rFonts w:ascii="Arial Narrow" w:hAnsi="Arial Narrow"/>
                <w:sz w:val="21"/>
                <w:szCs w:val="21"/>
              </w:rPr>
            </w:pPr>
            <w:r w:rsidRPr="00BA355D">
              <w:rPr>
                <w:rFonts w:ascii="Arial Narrow" w:hAnsi="Arial Narrow"/>
                <w:sz w:val="21"/>
                <w:szCs w:val="21"/>
              </w:rPr>
              <w:t>- neoznámenie chyby alebo nedostatku v projekte Zhotoviteľa alebo v pokynoch objednávateľa, ak je za oznámenie takejto chyby alebo nedostatku podľa zmluvy zodpovedný zhotoviteľ.</w:t>
            </w:r>
          </w:p>
          <w:p w14:paraId="157DF9A0" w14:textId="77777777" w:rsidR="00A50A8B" w:rsidRPr="00BA355D" w:rsidRDefault="00A50A8B">
            <w:pPr>
              <w:autoSpaceDE w:val="0"/>
              <w:autoSpaceDN w:val="0"/>
              <w:adjustRightInd w:val="0"/>
              <w:spacing w:before="120" w:after="120" w:line="276" w:lineRule="auto"/>
              <w:ind w:right="141"/>
              <w:jc w:val="both"/>
              <w:rPr>
                <w:rFonts w:ascii="Arial Narrow" w:hAnsi="Arial Narrow"/>
                <w:sz w:val="21"/>
                <w:szCs w:val="21"/>
              </w:rPr>
            </w:pPr>
            <w:r w:rsidRPr="00BA355D">
              <w:rPr>
                <w:rFonts w:ascii="Arial Narrow" w:hAnsi="Arial Narrow"/>
                <w:sz w:val="21"/>
                <w:szCs w:val="21"/>
              </w:rPr>
              <w:t>Ak objednávateľ nedodrží ktorúkoľvek zo svojich povinností stanovených v zmluve alebo príslušných právnych predpisoch a spôsobí škodu zhotoviteľovi, musí túto škodu nahradiť v súlade s nasledovnými princípmi:</w:t>
            </w:r>
          </w:p>
          <w:p w14:paraId="1CDE3AF4" w14:textId="77777777" w:rsidR="00A50A8B" w:rsidRPr="00BA355D" w:rsidRDefault="00A50A8B">
            <w:pPr>
              <w:autoSpaceDE w:val="0"/>
              <w:autoSpaceDN w:val="0"/>
              <w:adjustRightInd w:val="0"/>
              <w:spacing w:before="120" w:after="120" w:line="276" w:lineRule="auto"/>
              <w:ind w:left="405" w:right="141" w:hanging="405"/>
              <w:jc w:val="both"/>
              <w:rPr>
                <w:rFonts w:ascii="Arial Narrow" w:hAnsi="Arial Narrow"/>
                <w:sz w:val="21"/>
                <w:szCs w:val="21"/>
              </w:rPr>
            </w:pPr>
            <w:r w:rsidRPr="00BA355D">
              <w:rPr>
                <w:rFonts w:ascii="Arial Narrow" w:hAnsi="Arial Narrow"/>
                <w:sz w:val="21"/>
                <w:szCs w:val="21"/>
              </w:rPr>
              <w:t>(a) Podľa (b), (c), (d) a (e) nižšie objednávateľ musí nahradiť všetky škody a všetky náklady, ktoré vznikli zhotoviteľovi v dôsledku nedodržania povinností objednávateľa uvedených v zmluve alebo v príslušných právnych predpisoch alebo v súvislosti s tým.</w:t>
            </w:r>
          </w:p>
          <w:p w14:paraId="14887597" w14:textId="77777777" w:rsidR="00A50A8B" w:rsidRPr="00BA355D" w:rsidRDefault="00A50A8B">
            <w:pPr>
              <w:autoSpaceDE w:val="0"/>
              <w:autoSpaceDN w:val="0"/>
              <w:adjustRightInd w:val="0"/>
              <w:spacing w:before="120" w:after="120" w:line="276" w:lineRule="auto"/>
              <w:ind w:right="141"/>
              <w:jc w:val="both"/>
              <w:rPr>
                <w:rFonts w:ascii="Arial Narrow" w:hAnsi="Arial Narrow"/>
                <w:sz w:val="21"/>
                <w:szCs w:val="21"/>
              </w:rPr>
            </w:pPr>
            <w:r w:rsidRPr="00BA355D">
              <w:rPr>
                <w:rFonts w:ascii="Arial Narrow" w:hAnsi="Arial Narrow"/>
                <w:sz w:val="21"/>
                <w:szCs w:val="21"/>
              </w:rPr>
              <w:t>(b) Škody nebudú zahrňovať ušlý zisk.</w:t>
            </w:r>
          </w:p>
          <w:p w14:paraId="5213D841" w14:textId="77777777" w:rsidR="00A50A8B" w:rsidRPr="00BA355D" w:rsidRDefault="00A50A8B">
            <w:pPr>
              <w:autoSpaceDE w:val="0"/>
              <w:autoSpaceDN w:val="0"/>
              <w:adjustRightInd w:val="0"/>
              <w:spacing w:before="120" w:after="120" w:line="276" w:lineRule="auto"/>
              <w:ind w:left="405" w:right="141" w:hanging="405"/>
              <w:jc w:val="both"/>
              <w:rPr>
                <w:rFonts w:ascii="Arial Narrow" w:hAnsi="Arial Narrow"/>
                <w:sz w:val="21"/>
                <w:szCs w:val="21"/>
              </w:rPr>
            </w:pPr>
            <w:r w:rsidRPr="00BA355D">
              <w:rPr>
                <w:rFonts w:ascii="Arial Narrow" w:hAnsi="Arial Narrow"/>
                <w:sz w:val="21"/>
                <w:szCs w:val="21"/>
              </w:rPr>
              <w:t>(c) Objednávateľ nahradí náklady, resp. škody len do celkovej výšky rovnajúcej sa 100% zmluvnej ceny.</w:t>
            </w:r>
          </w:p>
          <w:p w14:paraId="5E5C0A81" w14:textId="77777777" w:rsidR="00A50A8B" w:rsidRPr="00BA355D" w:rsidRDefault="00A50A8B">
            <w:pPr>
              <w:autoSpaceDE w:val="0"/>
              <w:autoSpaceDN w:val="0"/>
              <w:adjustRightInd w:val="0"/>
              <w:spacing w:before="120" w:after="120" w:line="276" w:lineRule="auto"/>
              <w:ind w:left="405" w:right="141" w:hanging="405"/>
              <w:jc w:val="both"/>
              <w:rPr>
                <w:rFonts w:ascii="Arial Narrow" w:hAnsi="Arial Narrow"/>
                <w:sz w:val="21"/>
                <w:szCs w:val="21"/>
              </w:rPr>
            </w:pPr>
            <w:r w:rsidRPr="00BA355D">
              <w:rPr>
                <w:rFonts w:ascii="Arial Narrow" w:hAnsi="Arial Narrow"/>
                <w:sz w:val="21"/>
                <w:szCs w:val="21"/>
              </w:rPr>
              <w:t>(d) Objednávateľ nie je povinný nahradiť akúkoľvek škodu spôsobenú zhotoviteľovi v dôsledku meškania pri plnení povinnosti objednávateľa uhrádzať platby zhotoviteľovi načas. Na takéto oneskorené platby sa budú vzťahovať len ustanovenia bodu 14.8.</w:t>
            </w:r>
          </w:p>
          <w:p w14:paraId="0C0BEF5A" w14:textId="77777777" w:rsidR="00A50A8B" w:rsidRPr="00BA355D" w:rsidRDefault="00A50A8B">
            <w:pPr>
              <w:autoSpaceDE w:val="0"/>
              <w:autoSpaceDN w:val="0"/>
              <w:adjustRightInd w:val="0"/>
              <w:spacing w:before="120" w:after="120" w:line="276" w:lineRule="auto"/>
              <w:ind w:left="405" w:right="141" w:hanging="405"/>
              <w:jc w:val="both"/>
              <w:rPr>
                <w:rFonts w:ascii="Arial Narrow" w:hAnsi="Arial Narrow"/>
                <w:sz w:val="21"/>
                <w:szCs w:val="21"/>
              </w:rPr>
            </w:pPr>
            <w:r w:rsidRPr="00BA355D">
              <w:rPr>
                <w:rFonts w:ascii="Arial Narrow" w:hAnsi="Arial Narrow"/>
                <w:sz w:val="21"/>
                <w:szCs w:val="21"/>
              </w:rPr>
              <w:t>(e) Objednávateľ nebude povinný nahradiť akúkoľvek škodu krytú poistením podľa bodu 18.</w:t>
            </w:r>
          </w:p>
          <w:p w14:paraId="40EA062B" w14:textId="77777777" w:rsidR="00A50A8B" w:rsidRPr="00BA355D" w:rsidRDefault="00A50A8B">
            <w:pPr>
              <w:pStyle w:val="Text"/>
              <w:tabs>
                <w:tab w:val="left" w:pos="760"/>
              </w:tabs>
              <w:spacing w:before="120" w:after="120" w:line="276" w:lineRule="auto"/>
              <w:ind w:right="141"/>
              <w:rPr>
                <w:rFonts w:ascii="Arial Narrow" w:hAnsi="Arial Narrow"/>
                <w:sz w:val="21"/>
                <w:szCs w:val="21"/>
                <w:lang w:val="sk-SK"/>
              </w:rPr>
            </w:pPr>
            <w:r w:rsidRPr="00BA355D">
              <w:rPr>
                <w:rFonts w:ascii="Arial Narrow" w:hAnsi="Arial Narrow"/>
                <w:sz w:val="21"/>
                <w:szCs w:val="21"/>
                <w:lang w:val="sk-SK"/>
              </w:rPr>
              <w:t>Ustanovenia tohto bodu 17.1 o odškodnení sa nevzťahujú na bod 17.5.</w:t>
            </w:r>
          </w:p>
        </w:tc>
      </w:tr>
      <w:tr w:rsidR="00BA355D" w:rsidRPr="00BA355D" w14:paraId="19A76E00" w14:textId="77777777">
        <w:tc>
          <w:tcPr>
            <w:tcW w:w="1870" w:type="dxa"/>
          </w:tcPr>
          <w:p w14:paraId="06BD120D" w14:textId="77777777" w:rsidR="00A50A8B" w:rsidRPr="00BA355D" w:rsidRDefault="00A50A8B">
            <w:pPr>
              <w:spacing w:before="120" w:after="120" w:line="276" w:lineRule="auto"/>
              <w:ind w:right="141"/>
              <w:rPr>
                <w:rFonts w:ascii="Arial Narrow" w:hAnsi="Arial Narrow"/>
                <w:sz w:val="21"/>
                <w:szCs w:val="21"/>
              </w:rPr>
            </w:pPr>
            <w:r w:rsidRPr="00BA355D">
              <w:rPr>
                <w:rFonts w:ascii="Arial Narrow" w:hAnsi="Arial Narrow"/>
                <w:sz w:val="21"/>
                <w:szCs w:val="21"/>
              </w:rPr>
              <w:t xml:space="preserve">17.2 </w:t>
            </w:r>
          </w:p>
          <w:p w14:paraId="1E6A33A6" w14:textId="77777777" w:rsidR="00A50A8B" w:rsidRPr="00BA355D" w:rsidRDefault="00A50A8B">
            <w:pPr>
              <w:spacing w:before="120" w:after="120" w:line="276" w:lineRule="auto"/>
              <w:ind w:right="141"/>
              <w:rPr>
                <w:rFonts w:ascii="Arial Narrow" w:hAnsi="Arial Narrow"/>
                <w:sz w:val="21"/>
                <w:szCs w:val="21"/>
              </w:rPr>
            </w:pPr>
            <w:r w:rsidRPr="00BA355D">
              <w:rPr>
                <w:rFonts w:ascii="Arial Narrow" w:hAnsi="Arial Narrow"/>
                <w:sz w:val="21"/>
                <w:szCs w:val="21"/>
              </w:rPr>
              <w:t>Starostlivosť Zhotoviteľa o Dielo</w:t>
            </w:r>
          </w:p>
          <w:p w14:paraId="6B4C203F" w14:textId="77777777" w:rsidR="00A50A8B" w:rsidRPr="00BA355D" w:rsidRDefault="00A50A8B">
            <w:pPr>
              <w:spacing w:before="120" w:after="120" w:line="276" w:lineRule="auto"/>
              <w:ind w:right="141"/>
              <w:rPr>
                <w:rFonts w:ascii="Arial Narrow" w:hAnsi="Arial Narrow"/>
                <w:sz w:val="21"/>
                <w:szCs w:val="21"/>
              </w:rPr>
            </w:pPr>
          </w:p>
        </w:tc>
        <w:tc>
          <w:tcPr>
            <w:tcW w:w="7670" w:type="dxa"/>
          </w:tcPr>
          <w:p w14:paraId="627E12E3" w14:textId="77777777" w:rsidR="00A50A8B" w:rsidRPr="00BA355D" w:rsidRDefault="00A50A8B">
            <w:pPr>
              <w:pStyle w:val="Header"/>
              <w:spacing w:before="120" w:after="120" w:line="276" w:lineRule="auto"/>
              <w:ind w:right="141"/>
              <w:jc w:val="both"/>
              <w:rPr>
                <w:rFonts w:ascii="Arial Narrow" w:hAnsi="Arial Narrow"/>
                <w:sz w:val="21"/>
                <w:szCs w:val="21"/>
              </w:rPr>
            </w:pPr>
            <w:r w:rsidRPr="00BA355D">
              <w:rPr>
                <w:rFonts w:ascii="Arial Narrow" w:hAnsi="Arial Narrow"/>
                <w:sz w:val="21"/>
                <w:szCs w:val="21"/>
              </w:rPr>
              <w:t>V prvom odseku podčlánku 17.2 sa odstraňujú slová v oboch zátvorkách: „(alebo sa má za to, že bol vydaný podľa 10.1 Preberanie Diela a Sekcií)“ a „(alebo sa má za to, že bol vydaný)“.</w:t>
            </w:r>
          </w:p>
        </w:tc>
      </w:tr>
      <w:tr w:rsidR="00BA355D" w:rsidRPr="00BA355D" w14:paraId="3F50AA1B" w14:textId="77777777">
        <w:tc>
          <w:tcPr>
            <w:tcW w:w="1870" w:type="dxa"/>
          </w:tcPr>
          <w:p w14:paraId="4733C02E" w14:textId="77777777" w:rsidR="00A50A8B" w:rsidRPr="00BA355D" w:rsidRDefault="00A50A8B">
            <w:pPr>
              <w:spacing w:before="120" w:after="120" w:line="276" w:lineRule="auto"/>
              <w:ind w:right="141"/>
              <w:rPr>
                <w:rFonts w:ascii="Arial Narrow" w:hAnsi="Arial Narrow"/>
                <w:sz w:val="21"/>
                <w:szCs w:val="21"/>
              </w:rPr>
            </w:pPr>
            <w:r w:rsidRPr="00BA355D">
              <w:rPr>
                <w:rFonts w:ascii="Arial Narrow" w:hAnsi="Arial Narrow"/>
                <w:sz w:val="21"/>
                <w:szCs w:val="21"/>
              </w:rPr>
              <w:t xml:space="preserve">17.3 </w:t>
            </w:r>
          </w:p>
          <w:p w14:paraId="276077CF" w14:textId="77777777" w:rsidR="00A50A8B" w:rsidRPr="00BA355D" w:rsidRDefault="00A50A8B">
            <w:pPr>
              <w:spacing w:before="120" w:after="120" w:line="276" w:lineRule="auto"/>
              <w:ind w:right="141"/>
              <w:rPr>
                <w:rFonts w:ascii="Arial Narrow" w:hAnsi="Arial Narrow"/>
                <w:sz w:val="21"/>
                <w:szCs w:val="21"/>
              </w:rPr>
            </w:pPr>
            <w:r w:rsidRPr="00BA355D">
              <w:rPr>
                <w:rFonts w:ascii="Arial Narrow" w:hAnsi="Arial Narrow"/>
                <w:sz w:val="21"/>
                <w:szCs w:val="21"/>
              </w:rPr>
              <w:t>Riziká Objednávateľa</w:t>
            </w:r>
          </w:p>
        </w:tc>
        <w:tc>
          <w:tcPr>
            <w:tcW w:w="7670" w:type="dxa"/>
          </w:tcPr>
          <w:p w14:paraId="3AE10489" w14:textId="77777777" w:rsidR="00A50A8B" w:rsidRPr="00BA355D" w:rsidRDefault="00A50A8B">
            <w:pPr>
              <w:pStyle w:val="Header"/>
              <w:spacing w:before="120" w:after="120" w:line="276" w:lineRule="auto"/>
              <w:ind w:right="141"/>
              <w:jc w:val="both"/>
              <w:rPr>
                <w:rFonts w:ascii="Arial Narrow" w:hAnsi="Arial Narrow"/>
                <w:sz w:val="21"/>
                <w:szCs w:val="21"/>
              </w:rPr>
            </w:pPr>
            <w:r w:rsidRPr="00BA355D">
              <w:rPr>
                <w:rFonts w:ascii="Arial Narrow" w:hAnsi="Arial Narrow"/>
                <w:sz w:val="21"/>
                <w:szCs w:val="21"/>
              </w:rPr>
              <w:t>Na koniec podčlánku 17.3 sa dopĺňa nasledovný text:</w:t>
            </w:r>
          </w:p>
          <w:p w14:paraId="6577C86B" w14:textId="77777777" w:rsidR="00A50A8B" w:rsidRPr="00BA355D" w:rsidRDefault="00A50A8B">
            <w:pPr>
              <w:pStyle w:val="Header"/>
              <w:spacing w:before="120" w:after="120" w:line="276" w:lineRule="auto"/>
              <w:ind w:right="141"/>
              <w:jc w:val="both"/>
              <w:rPr>
                <w:rFonts w:ascii="Arial Narrow" w:hAnsi="Arial Narrow"/>
                <w:sz w:val="21"/>
                <w:szCs w:val="21"/>
              </w:rPr>
            </w:pPr>
            <w:r w:rsidRPr="00BA355D">
              <w:rPr>
                <w:rFonts w:ascii="Arial Narrow" w:hAnsi="Arial Narrow"/>
                <w:sz w:val="21"/>
                <w:szCs w:val="21"/>
              </w:rPr>
              <w:t xml:space="preserve">Vyššie uvedené skutočnosti sa za riziká Objednávateľa považujú iba v prípade, že nastanú v Slovenskej republike a budú mať bezprostredný vplyv na vykonávanie Diela alebo s ním budú inak súvisieť; to neplatí pre prípad uvedený v </w:t>
            </w:r>
            <w:proofErr w:type="spellStart"/>
            <w:r w:rsidRPr="00BA355D">
              <w:rPr>
                <w:rFonts w:ascii="Arial Narrow" w:hAnsi="Arial Narrow"/>
                <w:sz w:val="21"/>
                <w:szCs w:val="21"/>
              </w:rPr>
              <w:t>pododseku</w:t>
            </w:r>
            <w:proofErr w:type="spellEnd"/>
            <w:r w:rsidRPr="00BA355D">
              <w:rPr>
                <w:rFonts w:ascii="Arial Narrow" w:hAnsi="Arial Narrow"/>
                <w:sz w:val="21"/>
                <w:szCs w:val="21"/>
              </w:rPr>
              <w:t xml:space="preserve"> (g) </w:t>
            </w:r>
            <w:r w:rsidRPr="00BA355D">
              <w:rPr>
                <w:rFonts w:ascii="Arial" w:hAnsi="Arial" w:cs="Arial"/>
                <w:sz w:val="21"/>
                <w:szCs w:val="21"/>
              </w:rPr>
              <w:t>​​</w:t>
            </w:r>
            <w:r w:rsidRPr="00BA355D">
              <w:rPr>
                <w:rFonts w:ascii="Arial Narrow" w:hAnsi="Arial Narrow"/>
                <w:sz w:val="21"/>
                <w:szCs w:val="21"/>
              </w:rPr>
              <w:t xml:space="preserve">tohto </w:t>
            </w:r>
            <w:proofErr w:type="spellStart"/>
            <w:r w:rsidRPr="00BA355D">
              <w:rPr>
                <w:rFonts w:ascii="Arial Narrow" w:hAnsi="Arial Narrow"/>
                <w:sz w:val="21"/>
                <w:szCs w:val="21"/>
              </w:rPr>
              <w:t>podčlánku</w:t>
            </w:r>
            <w:proofErr w:type="spellEnd"/>
            <w:r w:rsidRPr="00BA355D">
              <w:rPr>
                <w:rFonts w:ascii="Arial Narrow" w:hAnsi="Arial Narrow"/>
                <w:sz w:val="21"/>
                <w:szCs w:val="21"/>
              </w:rPr>
              <w:t>.</w:t>
            </w:r>
          </w:p>
        </w:tc>
      </w:tr>
      <w:tr w:rsidR="00BA355D" w:rsidRPr="00BA355D" w14:paraId="5F63C43E" w14:textId="77777777">
        <w:tc>
          <w:tcPr>
            <w:tcW w:w="1870" w:type="dxa"/>
          </w:tcPr>
          <w:p w14:paraId="149AA39B" w14:textId="77777777" w:rsidR="00A50A8B" w:rsidRPr="00BA355D" w:rsidRDefault="00A50A8B">
            <w:pPr>
              <w:spacing w:before="120" w:after="120" w:line="276" w:lineRule="auto"/>
              <w:ind w:right="141"/>
              <w:rPr>
                <w:rFonts w:ascii="Arial Narrow" w:hAnsi="Arial Narrow"/>
                <w:sz w:val="21"/>
                <w:szCs w:val="21"/>
              </w:rPr>
            </w:pPr>
            <w:r w:rsidRPr="00BA355D">
              <w:rPr>
                <w:rFonts w:ascii="Arial Narrow" w:hAnsi="Arial Narrow"/>
                <w:sz w:val="21"/>
                <w:szCs w:val="21"/>
              </w:rPr>
              <w:t>17.5</w:t>
            </w:r>
          </w:p>
          <w:p w14:paraId="0B8323F7" w14:textId="77777777" w:rsidR="00A50A8B" w:rsidRPr="00BA355D" w:rsidRDefault="00A50A8B">
            <w:pPr>
              <w:spacing w:before="120" w:after="120" w:line="276" w:lineRule="auto"/>
              <w:ind w:right="141"/>
              <w:rPr>
                <w:rFonts w:ascii="Arial Narrow" w:hAnsi="Arial Narrow"/>
                <w:sz w:val="21"/>
                <w:szCs w:val="21"/>
              </w:rPr>
            </w:pPr>
            <w:r w:rsidRPr="00BA355D">
              <w:rPr>
                <w:rFonts w:ascii="Arial Narrow" w:hAnsi="Arial Narrow"/>
                <w:sz w:val="21"/>
                <w:szCs w:val="21"/>
              </w:rPr>
              <w:t>Práva priemyselného vlastníctva a práva duševného vlastníctva</w:t>
            </w:r>
          </w:p>
        </w:tc>
        <w:tc>
          <w:tcPr>
            <w:tcW w:w="7670" w:type="dxa"/>
          </w:tcPr>
          <w:p w14:paraId="4107661D" w14:textId="77777777" w:rsidR="00A50A8B" w:rsidRPr="00BA355D" w:rsidRDefault="00A50A8B">
            <w:pPr>
              <w:pStyle w:val="Header"/>
              <w:spacing w:before="120" w:after="120" w:line="276" w:lineRule="auto"/>
              <w:ind w:right="141"/>
              <w:jc w:val="both"/>
              <w:rPr>
                <w:rFonts w:ascii="Arial Narrow" w:hAnsi="Arial Narrow"/>
                <w:sz w:val="21"/>
                <w:szCs w:val="21"/>
              </w:rPr>
            </w:pPr>
            <w:r w:rsidRPr="00BA355D">
              <w:rPr>
                <w:rFonts w:ascii="Arial Narrow" w:hAnsi="Arial Narrow"/>
                <w:sz w:val="21"/>
                <w:szCs w:val="21"/>
              </w:rPr>
              <w:t>Názov podčlánku 17.5 Duševné a priemyselné vlastnícke práva sa zrušuje a nahrádza názvom v znení Práva priemyselného vlastníctva a práva duševného vlastníctva.</w:t>
            </w:r>
          </w:p>
          <w:p w14:paraId="53E546E4" w14:textId="77777777" w:rsidR="00A50A8B" w:rsidRPr="00BA355D" w:rsidRDefault="00A50A8B">
            <w:pPr>
              <w:pStyle w:val="Header"/>
              <w:spacing w:before="120" w:after="120" w:line="276" w:lineRule="auto"/>
              <w:ind w:right="141"/>
              <w:jc w:val="both"/>
              <w:rPr>
                <w:rFonts w:ascii="Arial Narrow" w:hAnsi="Arial Narrow"/>
                <w:sz w:val="21"/>
                <w:szCs w:val="21"/>
              </w:rPr>
            </w:pPr>
            <w:r w:rsidRPr="00BA355D">
              <w:rPr>
                <w:rFonts w:ascii="Arial Narrow" w:hAnsi="Arial Narrow"/>
                <w:sz w:val="21"/>
                <w:szCs w:val="21"/>
              </w:rPr>
              <w:t>Na začiatku podčlánku 17.5 pridajte nasledujúci nový odsek:</w:t>
            </w:r>
          </w:p>
          <w:p w14:paraId="1DDD894C"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 xml:space="preserve">Práva duševného vlastníctva na dodaný softvér musia ostať zverené vlastníkovi takýchto práv. </w:t>
            </w:r>
          </w:p>
          <w:p w14:paraId="56E8F4BC" w14:textId="77777777" w:rsidR="00A50A8B" w:rsidRPr="00BA355D" w:rsidRDefault="00A50A8B">
            <w:pPr>
              <w:spacing w:before="120" w:after="120" w:line="276" w:lineRule="auto"/>
              <w:ind w:right="142"/>
              <w:jc w:val="both"/>
              <w:rPr>
                <w:rFonts w:ascii="Arial Narrow" w:hAnsi="Arial Narrow"/>
                <w:sz w:val="21"/>
                <w:szCs w:val="21"/>
              </w:rPr>
            </w:pPr>
            <w:r w:rsidRPr="00BA355D">
              <w:rPr>
                <w:rFonts w:ascii="Arial Narrow" w:hAnsi="Arial Narrow"/>
                <w:sz w:val="21"/>
                <w:szCs w:val="21"/>
              </w:rPr>
              <w:t>Druhý odsek podčlánku 17.5 sa vypúšťa bez náhrady.</w:t>
            </w:r>
          </w:p>
          <w:p w14:paraId="4201BF1E" w14:textId="77777777" w:rsidR="00A50A8B" w:rsidRPr="00BA355D" w:rsidRDefault="00A50A8B">
            <w:pPr>
              <w:spacing w:before="120" w:after="120" w:line="276" w:lineRule="auto"/>
              <w:ind w:right="142"/>
              <w:rPr>
                <w:rFonts w:ascii="Arial Narrow" w:hAnsi="Arial Narrow"/>
                <w:sz w:val="21"/>
                <w:szCs w:val="21"/>
              </w:rPr>
            </w:pPr>
            <w:r w:rsidRPr="00BA355D">
              <w:rPr>
                <w:rFonts w:ascii="Arial Narrow" w:hAnsi="Arial Narrow"/>
                <w:sz w:val="21"/>
                <w:szCs w:val="21"/>
              </w:rPr>
              <w:t>Tretí odsek treba nahradiť nasledovným textom:</w:t>
            </w:r>
          </w:p>
          <w:p w14:paraId="580DAE2D"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Objednávateľ sa týmto zaväzuje poskytnúť odškodné podľa § 725 Obchodného zákonníka a zaväzuje sa odškodniť Zhotoviteľa za akékoľvek preukázané škody alebo náklady, ktoré zhotoviteľovi vznikli v dôsledku nároku tretej strany proti zhotoviteľovi v súvislosti s plnením povinností podľa tejto zmluvy, pričom tento nárok je alebo bol:</w:t>
            </w:r>
          </w:p>
          <w:p w14:paraId="1FDFCABE"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 xml:space="preserve">(a) nevyhnutným dôsledkom dodržiavania zmluvy zhotoviteľom alebo </w:t>
            </w:r>
          </w:p>
          <w:p w14:paraId="67719F0E"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(b) dôsledkom používania akéhokoľvek diela zhotoviteľom</w:t>
            </w:r>
          </w:p>
          <w:p w14:paraId="0CEFD998" w14:textId="77777777" w:rsidR="00A50A8B" w:rsidRPr="00BA355D" w:rsidRDefault="00A50A8B">
            <w:pPr>
              <w:tabs>
                <w:tab w:val="left" w:pos="972"/>
              </w:tabs>
              <w:spacing w:before="120" w:after="120" w:line="276" w:lineRule="auto"/>
              <w:ind w:left="546" w:right="141"/>
              <w:jc w:val="both"/>
              <w:rPr>
                <w:rFonts w:ascii="Arial Narrow" w:hAnsi="Arial Narrow"/>
                <w:sz w:val="21"/>
                <w:szCs w:val="21"/>
              </w:rPr>
            </w:pPr>
            <w:r w:rsidRPr="00BA355D">
              <w:rPr>
                <w:rFonts w:ascii="Arial Narrow" w:hAnsi="Arial Narrow"/>
                <w:sz w:val="21"/>
                <w:szCs w:val="21"/>
              </w:rPr>
              <w:t xml:space="preserve">(i) </w:t>
            </w:r>
            <w:r w:rsidRPr="00BA355D">
              <w:rPr>
                <w:rFonts w:ascii="Arial Narrow" w:hAnsi="Arial Narrow"/>
                <w:sz w:val="21"/>
                <w:szCs w:val="21"/>
              </w:rPr>
              <w:tab/>
              <w:t xml:space="preserve">na účel iný, než bol uvedený v zmluve alebo z nej odôvodnene vyplýval alebo </w:t>
            </w:r>
          </w:p>
          <w:p w14:paraId="687B5935" w14:textId="77777777" w:rsidR="00A50A8B" w:rsidRPr="00BA355D" w:rsidRDefault="00A50A8B">
            <w:pPr>
              <w:tabs>
                <w:tab w:val="left" w:pos="972"/>
              </w:tabs>
              <w:spacing w:before="120" w:after="120" w:line="276" w:lineRule="auto"/>
              <w:ind w:left="546" w:right="141"/>
              <w:jc w:val="both"/>
              <w:rPr>
                <w:rFonts w:ascii="Arial Narrow" w:hAnsi="Arial Narrow"/>
                <w:sz w:val="21"/>
                <w:szCs w:val="21"/>
              </w:rPr>
            </w:pPr>
            <w:r w:rsidRPr="00BA355D">
              <w:rPr>
                <w:rFonts w:ascii="Arial Narrow" w:hAnsi="Arial Narrow"/>
                <w:sz w:val="21"/>
                <w:szCs w:val="21"/>
              </w:rPr>
              <w:t xml:space="preserve">(ii) </w:t>
            </w:r>
            <w:r w:rsidRPr="00BA355D">
              <w:rPr>
                <w:rFonts w:ascii="Arial Narrow" w:hAnsi="Arial Narrow"/>
                <w:sz w:val="21"/>
                <w:szCs w:val="21"/>
              </w:rPr>
              <w:tab/>
              <w:t>v súvislosti s akoukoľvek vecou nedodanou zhotoviteľom, pokiaľ takéto použitie nebolo oznámené zhotoviteľovi ešte pred dátumom začatia prác alebo nebolo uvedené v zmluve.</w:t>
            </w:r>
          </w:p>
          <w:p w14:paraId="5F1A40E9" w14:textId="77777777" w:rsidR="00A50A8B" w:rsidRPr="00BA355D" w:rsidRDefault="00A50A8B">
            <w:pPr>
              <w:spacing w:before="120" w:after="120" w:line="276" w:lineRule="auto"/>
              <w:ind w:right="142"/>
              <w:jc w:val="both"/>
              <w:rPr>
                <w:rFonts w:ascii="Arial Narrow" w:hAnsi="Arial Narrow"/>
                <w:sz w:val="21"/>
                <w:szCs w:val="21"/>
              </w:rPr>
            </w:pPr>
            <w:r w:rsidRPr="00BA355D">
              <w:rPr>
                <w:rFonts w:ascii="Arial Narrow" w:hAnsi="Arial Narrow"/>
                <w:sz w:val="21"/>
                <w:szCs w:val="21"/>
              </w:rPr>
              <w:t>Takáto povinnosť poskytnúť odškodné existuje len v prípade, že náklady, výdavky alebo škoda Zhotoviteľovi neboli spôsobené úmyselným protiprávnym konaním alebo hrubou nedbanlivosťou Zhotoviteľa a že Zhotoviteľ sa vytrvalo snažil brániť takémuto nároku. Na účely tohto záväzku poskytnúť odškodné Objednávateľ týmto potvrdzuje, že požiadal Zhotoviteľa o uskutočnenie činností uvedených v tejto Zmluve bez toho, že by Zhotoviteľ už skôr mal zákonnú povinnosť urobiť tak. Objednávateľ nezodpovedá Zhotoviteľovi za žiadne následné škody ani za ušlý zisk.</w:t>
            </w:r>
          </w:p>
          <w:p w14:paraId="0D3911C0" w14:textId="77777777" w:rsidR="00A50A8B" w:rsidRPr="00BA355D" w:rsidRDefault="00A50A8B">
            <w:pPr>
              <w:spacing w:before="120" w:after="120" w:line="276" w:lineRule="auto"/>
              <w:ind w:right="142"/>
              <w:jc w:val="both"/>
              <w:rPr>
                <w:rFonts w:ascii="Arial Narrow" w:hAnsi="Arial Narrow"/>
                <w:sz w:val="21"/>
                <w:szCs w:val="21"/>
              </w:rPr>
            </w:pPr>
            <w:r w:rsidRPr="00BA355D">
              <w:rPr>
                <w:rFonts w:ascii="Arial Narrow" w:hAnsi="Arial Narrow"/>
                <w:sz w:val="21"/>
                <w:szCs w:val="21"/>
              </w:rPr>
              <w:t>Štvrtý odsek treba nahradiť nasledovným textom:</w:t>
            </w:r>
          </w:p>
          <w:p w14:paraId="616AA3D4" w14:textId="77777777" w:rsidR="00A50A8B" w:rsidRPr="00BA355D" w:rsidRDefault="00A50A8B">
            <w:pPr>
              <w:spacing w:before="120" w:after="120" w:line="276" w:lineRule="auto"/>
              <w:ind w:right="142"/>
              <w:jc w:val="both"/>
              <w:rPr>
                <w:rFonts w:ascii="Arial Narrow" w:hAnsi="Arial Narrow"/>
                <w:sz w:val="21"/>
                <w:szCs w:val="21"/>
              </w:rPr>
            </w:pPr>
            <w:r w:rsidRPr="00BA355D">
              <w:rPr>
                <w:rFonts w:ascii="Arial Narrow" w:hAnsi="Arial Narrow"/>
                <w:sz w:val="21"/>
                <w:szCs w:val="21"/>
              </w:rPr>
              <w:t>Zhotoviteľ sa týmto zaväzuje poskytnúť odškodné podľa § 725 Obchodného zákonníka a zaväzuje sa odškodniť Objednávateľa za akékoľvek preukázané škody alebo náklady, ktoré Objednávateľovi vznikli v dôsledku nároku tretej strany proti Objednávateľovi v súvislosti s plnením povinností podľa tejto Zmluvy, pričom tento nárok vznikol v dôsledku (i) výroby, použitia, predaja alebo dovozu akéhokoľvek vybavenia alebo (ii) akéhokoľvek projektu, za ktoré je zodpovedný Zhotoviteľ, alebo v súvislosti s tým.</w:t>
            </w:r>
          </w:p>
          <w:p w14:paraId="531BD4E1" w14:textId="77777777" w:rsidR="00A50A8B" w:rsidRPr="00BA355D" w:rsidRDefault="00A50A8B">
            <w:pPr>
              <w:spacing w:before="120" w:after="120" w:line="276" w:lineRule="auto"/>
              <w:ind w:right="142"/>
              <w:jc w:val="both"/>
              <w:rPr>
                <w:rFonts w:ascii="Arial Narrow" w:hAnsi="Arial Narrow"/>
                <w:sz w:val="21"/>
                <w:szCs w:val="21"/>
              </w:rPr>
            </w:pPr>
            <w:r w:rsidRPr="00BA355D">
              <w:rPr>
                <w:rFonts w:ascii="Arial Narrow" w:hAnsi="Arial Narrow"/>
                <w:sz w:val="21"/>
                <w:szCs w:val="21"/>
              </w:rPr>
              <w:t>Na začiatku piateho odseku podčlánku 17.5 sa vkladá nasledovný text:</w:t>
            </w:r>
          </w:p>
          <w:p w14:paraId="6DC2A5E9"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Len čo Zmluvná strana dostane oznámenie o akomkoľvek nároku, musí o tom informovať druhú zmluvnú stranu do 28 dní od obdržania nároku.</w:t>
            </w:r>
          </w:p>
        </w:tc>
      </w:tr>
      <w:tr w:rsidR="00BA355D" w:rsidRPr="00BA355D" w14:paraId="38898D50" w14:textId="77777777">
        <w:tc>
          <w:tcPr>
            <w:tcW w:w="1870" w:type="dxa"/>
          </w:tcPr>
          <w:p w14:paraId="116C6E3F" w14:textId="77777777" w:rsidR="00A50A8B" w:rsidRPr="00BA355D" w:rsidRDefault="00A50A8B">
            <w:pPr>
              <w:spacing w:before="120" w:after="120" w:line="276" w:lineRule="auto"/>
              <w:ind w:right="141"/>
              <w:rPr>
                <w:rFonts w:ascii="Arial Narrow" w:hAnsi="Arial Narrow"/>
                <w:sz w:val="21"/>
                <w:szCs w:val="21"/>
              </w:rPr>
            </w:pPr>
            <w:r w:rsidRPr="00BA355D">
              <w:rPr>
                <w:rFonts w:ascii="Arial Narrow" w:hAnsi="Arial Narrow"/>
                <w:sz w:val="21"/>
                <w:szCs w:val="21"/>
              </w:rPr>
              <w:t>17.5.1</w:t>
            </w:r>
          </w:p>
          <w:p w14:paraId="07CE13B3" w14:textId="77777777" w:rsidR="00A50A8B" w:rsidRPr="00BA355D" w:rsidRDefault="00A50A8B">
            <w:pPr>
              <w:spacing w:before="120" w:after="120" w:line="276" w:lineRule="auto"/>
              <w:ind w:right="141"/>
              <w:rPr>
                <w:rFonts w:ascii="Arial Narrow" w:hAnsi="Arial Narrow"/>
                <w:sz w:val="21"/>
                <w:szCs w:val="21"/>
              </w:rPr>
            </w:pPr>
            <w:r w:rsidRPr="00BA355D">
              <w:rPr>
                <w:rFonts w:ascii="Arial Narrow" w:hAnsi="Arial Narrow"/>
                <w:sz w:val="21"/>
                <w:szCs w:val="21"/>
              </w:rPr>
              <w:t>Autorské práva</w:t>
            </w:r>
          </w:p>
        </w:tc>
        <w:tc>
          <w:tcPr>
            <w:tcW w:w="7670" w:type="dxa"/>
          </w:tcPr>
          <w:p w14:paraId="07D65EF9" w14:textId="77777777" w:rsidR="00A50A8B" w:rsidRPr="00BA355D" w:rsidRDefault="00A50A8B">
            <w:pPr>
              <w:pStyle w:val="Header"/>
              <w:spacing w:before="120" w:after="120" w:line="276" w:lineRule="auto"/>
              <w:ind w:right="141"/>
              <w:jc w:val="both"/>
              <w:rPr>
                <w:rFonts w:ascii="Arial Narrow" w:hAnsi="Arial Narrow"/>
                <w:sz w:val="21"/>
                <w:szCs w:val="21"/>
              </w:rPr>
            </w:pPr>
            <w:r w:rsidRPr="00BA355D">
              <w:rPr>
                <w:rFonts w:ascii="Arial Narrow" w:hAnsi="Arial Narrow"/>
                <w:sz w:val="21"/>
                <w:szCs w:val="21"/>
              </w:rPr>
              <w:t xml:space="preserve">Za </w:t>
            </w:r>
            <w:proofErr w:type="spellStart"/>
            <w:r w:rsidRPr="00BA355D">
              <w:rPr>
                <w:rFonts w:ascii="Arial Narrow" w:hAnsi="Arial Narrow"/>
                <w:sz w:val="21"/>
                <w:szCs w:val="21"/>
              </w:rPr>
              <w:t>podčlánok</w:t>
            </w:r>
            <w:proofErr w:type="spellEnd"/>
            <w:r w:rsidRPr="00BA355D">
              <w:rPr>
                <w:rFonts w:ascii="Arial Narrow" w:hAnsi="Arial Narrow"/>
                <w:sz w:val="21"/>
                <w:szCs w:val="21"/>
              </w:rPr>
              <w:t xml:space="preserve"> 17.5 sa vkladá nový </w:t>
            </w:r>
            <w:proofErr w:type="spellStart"/>
            <w:r w:rsidRPr="00BA355D">
              <w:rPr>
                <w:rFonts w:ascii="Arial Narrow" w:hAnsi="Arial Narrow"/>
                <w:sz w:val="21"/>
                <w:szCs w:val="21"/>
              </w:rPr>
              <w:t>podčlánok</w:t>
            </w:r>
            <w:proofErr w:type="spellEnd"/>
            <w:r w:rsidRPr="00BA355D">
              <w:rPr>
                <w:rFonts w:ascii="Arial Narrow" w:hAnsi="Arial Narrow"/>
                <w:sz w:val="21"/>
                <w:szCs w:val="21"/>
              </w:rPr>
              <w:t xml:space="preserve"> 17.5.1 Autorské práva, ktorý znie:</w:t>
            </w:r>
          </w:p>
          <w:p w14:paraId="460618A0" w14:textId="77777777" w:rsidR="00A50A8B" w:rsidRPr="00BA355D" w:rsidRDefault="00A50A8B">
            <w:pPr>
              <w:pStyle w:val="Header"/>
              <w:spacing w:before="120" w:after="120" w:line="276" w:lineRule="auto"/>
              <w:ind w:right="141"/>
              <w:jc w:val="both"/>
              <w:rPr>
                <w:rFonts w:ascii="Arial Narrow" w:hAnsi="Arial Narrow"/>
                <w:sz w:val="21"/>
                <w:szCs w:val="21"/>
              </w:rPr>
            </w:pPr>
            <w:r w:rsidRPr="00BA355D">
              <w:rPr>
                <w:rFonts w:ascii="Arial Narrow" w:hAnsi="Arial Narrow"/>
                <w:sz w:val="21"/>
                <w:szCs w:val="21"/>
              </w:rPr>
              <w:t xml:space="preserve">Zhotoviteľ udeľuje Objednávateľovi bezodplatne, dňom podpísania Preberacieho protokolu pre časť Diela podľa podčlánku 10.1 (Preberanie Diela a Sekcií), licenciu/sublicenciu podľa § 65 a </w:t>
            </w:r>
            <w:proofErr w:type="spellStart"/>
            <w:r w:rsidRPr="00BA355D">
              <w:rPr>
                <w:rFonts w:ascii="Arial Narrow" w:hAnsi="Arial Narrow"/>
                <w:sz w:val="21"/>
                <w:szCs w:val="21"/>
              </w:rPr>
              <w:t>nasl</w:t>
            </w:r>
            <w:proofErr w:type="spellEnd"/>
            <w:r w:rsidRPr="00BA355D">
              <w:rPr>
                <w:rFonts w:ascii="Arial Narrow" w:hAnsi="Arial Narrow"/>
                <w:sz w:val="21"/>
                <w:szCs w:val="21"/>
              </w:rPr>
              <w:t xml:space="preserve">. zákona č. 185/2015 Z. z. Autorský zákon (ďalej len „Autorský zákon“) na použitie autorských diel vzniknutých na základe Zmluvy alebo v súvislosti so Zmluvou, ktoré predstavujú súčasť dokončenej časti Diela prevzatej Objednávateľom a ktoré boli vytvorené na objednávku Objednávateľa podľa osobitných požiadaviek Objednávateľa (ďalej len „dielo na objednávku“). Licencia/sublicencia podľa predchádzajúcej vety je udelená ako licencia/sublicencia výhradná, po dobu trvania majetkových práv autora v zmysle § 32 Autorského zákona, teritoriálne obmedzená na územie Slovenskej republiky a udelená na všetky známe spôsoby použitia diela na objednávku podľa § 19 ods. 4 Autorského zákona, vrátane práva meniť/upravovať dielo na objednávku, resp. použiť dielo na objednávku za účelom vytvorenia akéhokoľvek iného autorského diela. Výhradnú licenciu/sublicenciu nadobudnutú v súlade s týmto </w:t>
            </w:r>
            <w:proofErr w:type="spellStart"/>
            <w:r w:rsidRPr="00BA355D">
              <w:rPr>
                <w:rFonts w:ascii="Arial Narrow" w:hAnsi="Arial Narrow"/>
                <w:sz w:val="21"/>
                <w:szCs w:val="21"/>
              </w:rPr>
              <w:t>podčlánkom</w:t>
            </w:r>
            <w:proofErr w:type="spellEnd"/>
            <w:r w:rsidRPr="00BA355D">
              <w:rPr>
                <w:rFonts w:ascii="Arial Narrow" w:hAnsi="Arial Narrow"/>
                <w:sz w:val="21"/>
                <w:szCs w:val="21"/>
              </w:rPr>
              <w:t xml:space="preserve"> nie je Objednávateľ povinný využiť. Vo vzťahu k dielu na objednávku, ktorým je počítačový program, je Zhotoviteľ povinný pri podpise Preberacieho protokolu podľa prvej vety tohto podčlánku odovzdať Objednávateľovi všetky verzie zdrojového kódu počítačového programu a s ním súvisiace vývojové a užívateľské dokumentácie (ďalej len „Zdrojový kód“). V prípade, ak Zhotoviteľ neodovzdá Objednávateľovi Zdrojový kód podľa predchádzajúcej vety, vzniká Objednávateľovi nárok voči Zhotoviteľovi na zaplatenie zmluvnej pokuty vo výške 500,- EUR (slovom päťsto eur) za každý deň omeškania so splnením uvedenej povinnosti Zhotoviteľa. Zaplatením zmluvnej pokuty sa nezbavuje Zhotoviteľ povinnosti podľa tohto podčlánku. Zmluvná pokuta sa bude uhrádzať na základe penalizačnej faktúry vyhotovenej Objednávateľom a doporučene doručenej do sídla Zhotoviteľa. Lehota splatnosti tejto faktúry je 30 dní odo dňa jej doporučeného doručenia do sídla Zhotoviteľa.</w:t>
            </w:r>
          </w:p>
          <w:p w14:paraId="72EB855E" w14:textId="77777777" w:rsidR="00A50A8B" w:rsidRPr="00BA355D" w:rsidRDefault="00A50A8B">
            <w:pPr>
              <w:pStyle w:val="Header"/>
              <w:spacing w:before="120" w:after="120" w:line="276" w:lineRule="auto"/>
              <w:ind w:right="141"/>
              <w:jc w:val="both"/>
              <w:rPr>
                <w:rFonts w:ascii="Arial Narrow" w:hAnsi="Arial Narrow"/>
                <w:sz w:val="21"/>
                <w:szCs w:val="21"/>
              </w:rPr>
            </w:pPr>
            <w:r w:rsidRPr="00BA355D">
              <w:rPr>
                <w:rFonts w:ascii="Arial Narrow" w:hAnsi="Arial Narrow"/>
                <w:sz w:val="21"/>
                <w:szCs w:val="21"/>
              </w:rPr>
              <w:t xml:space="preserve">Zhotoviteľ udeľuje Objednávateľovi bezodplatne, dňom podpísania Preberacieho protokolu pre časť Diela podľa podčlánku 10.2 (Preberanie častí Diela do Odbornej obsluhy), licenciu/sublicenciu podľa § 65 a </w:t>
            </w:r>
            <w:proofErr w:type="spellStart"/>
            <w:r w:rsidRPr="00BA355D">
              <w:rPr>
                <w:rFonts w:ascii="Arial Narrow" w:hAnsi="Arial Narrow"/>
                <w:sz w:val="21"/>
                <w:szCs w:val="21"/>
              </w:rPr>
              <w:t>nasl</w:t>
            </w:r>
            <w:proofErr w:type="spellEnd"/>
            <w:r w:rsidRPr="00BA355D">
              <w:rPr>
                <w:rFonts w:ascii="Arial Narrow" w:hAnsi="Arial Narrow"/>
                <w:sz w:val="21"/>
                <w:szCs w:val="21"/>
              </w:rPr>
              <w:t xml:space="preserve">. Autorského zákona na použitie počítačového programu, ktorý predstavuje súčasť dokončenej časti Diela prevzatej Objednávateľom a ktorý nebol vytvorený na objednávku Objednávateľa (ďalej len „Počítačový program bez objednávky“). Licencia/sublicencia podľa predchádzajúcej vety je udelená ako licencia nevýhradná, po dobu trvania majetkových práv autora v zmysle § 32 Autorského zákona, teritoriálne obmedzená na územie Slovenskej republiky a udelená na účely dokončenia, prevádzky, údržby, úprav a opráv Diela vrátane jeho použitia za účelom realizácie obdobného autorského diela. </w:t>
            </w:r>
          </w:p>
          <w:p w14:paraId="50685FC8" w14:textId="77777777" w:rsidR="00A50A8B" w:rsidRPr="00BA355D" w:rsidRDefault="00A50A8B">
            <w:pPr>
              <w:pStyle w:val="Header"/>
              <w:spacing w:before="120" w:after="120" w:line="276" w:lineRule="auto"/>
              <w:ind w:right="141"/>
              <w:jc w:val="both"/>
              <w:rPr>
                <w:rFonts w:ascii="Arial Narrow" w:hAnsi="Arial Narrow"/>
                <w:sz w:val="21"/>
                <w:szCs w:val="21"/>
              </w:rPr>
            </w:pPr>
            <w:r w:rsidRPr="00BA355D">
              <w:rPr>
                <w:rFonts w:ascii="Arial Narrow" w:hAnsi="Arial Narrow"/>
                <w:sz w:val="21"/>
                <w:szCs w:val="21"/>
              </w:rPr>
              <w:t xml:space="preserve">Pokiaľ Zhotoviteľ pri plnené tejto zmluvy ako súčasť diela použije (spravidla spracovaním) </w:t>
            </w:r>
            <w:proofErr w:type="spellStart"/>
            <w:r w:rsidRPr="00BA355D">
              <w:rPr>
                <w:rFonts w:ascii="Arial Narrow" w:hAnsi="Arial Narrow"/>
                <w:sz w:val="21"/>
                <w:szCs w:val="21"/>
              </w:rPr>
              <w:t>preexistentný</w:t>
            </w:r>
            <w:proofErr w:type="spellEnd"/>
            <w:r w:rsidRPr="00BA355D">
              <w:rPr>
                <w:rFonts w:ascii="Arial Narrow" w:hAnsi="Arial Narrow"/>
                <w:sz w:val="21"/>
                <w:szCs w:val="21"/>
              </w:rPr>
              <w:t xml:space="preserve"> obchodne dostupný proprietárny softvér tretej strany alebo </w:t>
            </w:r>
            <w:proofErr w:type="spellStart"/>
            <w:r w:rsidRPr="00BA355D">
              <w:rPr>
                <w:rFonts w:ascii="Arial Narrow" w:hAnsi="Arial Narrow"/>
                <w:sz w:val="21"/>
                <w:szCs w:val="21"/>
              </w:rPr>
              <w:t>preexistentný</w:t>
            </w:r>
            <w:proofErr w:type="spellEnd"/>
            <w:r w:rsidRPr="00BA355D">
              <w:rPr>
                <w:rFonts w:ascii="Arial Narrow" w:hAnsi="Arial Narrow"/>
                <w:sz w:val="21"/>
                <w:szCs w:val="21"/>
              </w:rPr>
              <w:t xml:space="preserve"> </w:t>
            </w:r>
            <w:proofErr w:type="spellStart"/>
            <w:r w:rsidRPr="00BA355D">
              <w:rPr>
                <w:rFonts w:ascii="Arial Narrow" w:hAnsi="Arial Narrow"/>
                <w:sz w:val="21"/>
                <w:szCs w:val="21"/>
              </w:rPr>
              <w:t>open</w:t>
            </w:r>
            <w:proofErr w:type="spellEnd"/>
            <w:r w:rsidRPr="00BA355D">
              <w:rPr>
                <w:rFonts w:ascii="Arial Narrow" w:hAnsi="Arial Narrow"/>
                <w:sz w:val="21"/>
                <w:szCs w:val="21"/>
              </w:rPr>
              <w:t xml:space="preserve"> </w:t>
            </w:r>
            <w:proofErr w:type="spellStart"/>
            <w:r w:rsidRPr="00BA355D">
              <w:rPr>
                <w:rFonts w:ascii="Arial Narrow" w:hAnsi="Arial Narrow"/>
                <w:sz w:val="21"/>
                <w:szCs w:val="21"/>
              </w:rPr>
              <w:t>source</w:t>
            </w:r>
            <w:proofErr w:type="spellEnd"/>
            <w:r w:rsidRPr="00BA355D">
              <w:rPr>
                <w:rFonts w:ascii="Arial Narrow" w:hAnsi="Arial Narrow"/>
                <w:sz w:val="21"/>
                <w:szCs w:val="21"/>
              </w:rPr>
              <w:t xml:space="preserve"> softvér tretej strany vrátane prípadu, ak poskytovateľom licencie k softvéru tretej strany je Zhotoviteľ alebo so Zhotoviteľom majetkovo prepojená osoba (ďalej len „</w:t>
            </w:r>
            <w:proofErr w:type="spellStart"/>
            <w:r w:rsidRPr="00BA355D">
              <w:rPr>
                <w:rFonts w:ascii="Arial Narrow" w:hAnsi="Arial Narrow"/>
                <w:sz w:val="21"/>
                <w:szCs w:val="21"/>
              </w:rPr>
              <w:t>preexistentný</w:t>
            </w:r>
            <w:proofErr w:type="spellEnd"/>
            <w:r w:rsidRPr="00BA355D">
              <w:rPr>
                <w:rFonts w:ascii="Arial Narrow" w:hAnsi="Arial Narrow"/>
                <w:sz w:val="21"/>
                <w:szCs w:val="21"/>
              </w:rPr>
              <w:t xml:space="preserve"> softvér“), v takomto prípade je Zhotoviteľ povinný zabezpečiť pre Objednávateľa oprávnenie používať </w:t>
            </w:r>
            <w:proofErr w:type="spellStart"/>
            <w:r w:rsidRPr="00BA355D">
              <w:rPr>
                <w:rFonts w:ascii="Arial Narrow" w:hAnsi="Arial Narrow"/>
                <w:sz w:val="21"/>
                <w:szCs w:val="21"/>
              </w:rPr>
              <w:t>preexistentný</w:t>
            </w:r>
            <w:proofErr w:type="spellEnd"/>
            <w:r w:rsidRPr="00BA355D">
              <w:rPr>
                <w:rFonts w:ascii="Arial Narrow" w:hAnsi="Arial Narrow"/>
                <w:sz w:val="21"/>
                <w:szCs w:val="21"/>
              </w:rPr>
              <w:t xml:space="preserve"> softvér v súlade s osobitnými licenčnými podmienkami tretej strany, avšak minimálne v rozsahu potrebnom na plynulú, spoľahlivú a bezpečnú prevádzku diela zo strany Objednávateľa najmenej počas doby 60 mesiacov od podpísania Preberacieho protokolu pre Dielo podľa podčlánku 10.1.</w:t>
            </w:r>
          </w:p>
          <w:p w14:paraId="4F2F6694" w14:textId="77777777" w:rsidR="00A50A8B" w:rsidRPr="00BA355D" w:rsidRDefault="00A50A8B">
            <w:pPr>
              <w:pStyle w:val="Header"/>
              <w:spacing w:before="120" w:after="120" w:line="276" w:lineRule="auto"/>
              <w:ind w:right="141"/>
              <w:jc w:val="both"/>
              <w:rPr>
                <w:rFonts w:ascii="Arial Narrow" w:hAnsi="Arial Narrow"/>
                <w:sz w:val="21"/>
                <w:szCs w:val="21"/>
              </w:rPr>
            </w:pPr>
            <w:r w:rsidRPr="00BA355D">
              <w:rPr>
                <w:rFonts w:ascii="Arial Narrow" w:hAnsi="Arial Narrow"/>
                <w:sz w:val="21"/>
                <w:szCs w:val="21"/>
              </w:rPr>
              <w:t xml:space="preserve">Za predpokladu že licencie k proprietárnemu softvéru alebo </w:t>
            </w:r>
            <w:proofErr w:type="spellStart"/>
            <w:r w:rsidRPr="00BA355D">
              <w:rPr>
                <w:rFonts w:ascii="Arial Narrow" w:hAnsi="Arial Narrow"/>
                <w:sz w:val="21"/>
                <w:szCs w:val="21"/>
              </w:rPr>
              <w:t>open</w:t>
            </w:r>
            <w:proofErr w:type="spellEnd"/>
            <w:r w:rsidRPr="00BA355D">
              <w:rPr>
                <w:rFonts w:ascii="Arial Narrow" w:hAnsi="Arial Narrow"/>
                <w:sz w:val="21"/>
                <w:szCs w:val="21"/>
              </w:rPr>
              <w:t xml:space="preserve"> </w:t>
            </w:r>
            <w:proofErr w:type="spellStart"/>
            <w:r w:rsidRPr="00BA355D">
              <w:rPr>
                <w:rFonts w:ascii="Arial Narrow" w:hAnsi="Arial Narrow"/>
                <w:sz w:val="21"/>
                <w:szCs w:val="21"/>
              </w:rPr>
              <w:t>source</w:t>
            </w:r>
            <w:proofErr w:type="spellEnd"/>
            <w:r w:rsidRPr="00BA355D">
              <w:rPr>
                <w:rFonts w:ascii="Arial Narrow" w:hAnsi="Arial Narrow"/>
                <w:sz w:val="21"/>
                <w:szCs w:val="21"/>
              </w:rPr>
              <w:t xml:space="preserve"> softvéru podľa predchádzajúcich bodov stratia platnosť a účinnosť, Zhotoviteľ je povinný zabezpečiť kvalitatívne zodpovedajúci ekvivalent pôvodných licencií minimálne na obdobie trvania tejto Zmluvy a za obdobie po jej skončení až do uplynutia 3 kalendárnych rokov po roku, v ktorom má skončiť záručná doba k Dielu podľa tejto Zmluvy, a to takým spôsobom aby bol Objednávateľ schopný zabezpečovať plynulú, bezpečnú a spoľahlivú prevádzku Diela. Tým nie je dotknuté právo Objednávateľa zaobstarať takýto softvér aj od tretej osoby bez ohľadu na licencie skôr obstarané Zhotoviteľom.  </w:t>
            </w:r>
          </w:p>
          <w:p w14:paraId="687F1D52" w14:textId="77777777" w:rsidR="00A50A8B" w:rsidRPr="00BA355D" w:rsidRDefault="00A50A8B">
            <w:pPr>
              <w:pStyle w:val="Header"/>
              <w:spacing w:before="120" w:after="120" w:line="276" w:lineRule="auto"/>
              <w:ind w:right="141"/>
              <w:jc w:val="both"/>
              <w:rPr>
                <w:rFonts w:ascii="Arial Narrow" w:hAnsi="Arial Narrow"/>
                <w:sz w:val="21"/>
                <w:szCs w:val="21"/>
              </w:rPr>
            </w:pPr>
            <w:r w:rsidRPr="00BA355D">
              <w:rPr>
                <w:rFonts w:ascii="Arial Narrow" w:hAnsi="Arial Narrow"/>
                <w:sz w:val="21"/>
                <w:szCs w:val="21"/>
              </w:rPr>
              <w:t>Zhotoviteľ vyhlasuje, že je nositeľom všetkých autorských práv k autorským dielam podľa tohto podčlánku v rozsahu, v akom udelil Objednávateľovi licencie/sublicencie podľa tohto podčlánku. Zhotoviteľ zároveň udeľuje dňom prevzatia autorského diela podľa tohto podčlánku (podpisom Preberacieho protokolu pre časť Diela) súhlas Objednávateľovi na postúpenie licencie/sublicencie na tretiu osobu a súhlas, aby Objednávateľ udelil tretej osobe súhlas na použite autorského diela podľa tohto podčlánku (sublicenciu) v rozsahu udelenej licencie/sublicencie. Zhotoviteľ týmto zároveň vyhlasuje, že všetci autori/ spoluautori autorských diel a/alebo originálni nositelia majetkových práv k autorským dielam súhlasia s udelením licencie/sublicencie zo spoločnosti Zhotoviteľa na Objednávateľa a súhlas s udelením licencie/</w:t>
            </w:r>
            <w:proofErr w:type="spellStart"/>
            <w:r w:rsidRPr="00BA355D">
              <w:rPr>
                <w:rFonts w:ascii="Arial Narrow" w:hAnsi="Arial Narrow"/>
                <w:sz w:val="21"/>
                <w:szCs w:val="21"/>
              </w:rPr>
              <w:t>sublicenicie</w:t>
            </w:r>
            <w:proofErr w:type="spellEnd"/>
            <w:r w:rsidRPr="00BA355D">
              <w:rPr>
                <w:rFonts w:ascii="Arial Narrow" w:hAnsi="Arial Narrow"/>
                <w:sz w:val="21"/>
                <w:szCs w:val="21"/>
              </w:rPr>
              <w:t xml:space="preserve"> a/alebo postúpením licencie/sublicencie zo spoločnosti Objednávateľa na tretie osoby bez obmedzenia. Zhotoviteľ vyhlasuje, že nároky autorov/spoluautorov/ originálnych nositeľov majetkových práv k autorským dielam podľa tohto podčlánku sú v plnom rozsahu vysporiadané tak, aby Objednávateľ mohol nerušene používať autorské diela podľa tohto podčlánku a to bez akýchkoľvek nárokov autorov/spoluautorov/originálnych nositeľov majetkových práv k autorským dielam podľa tohto podčlánku voči Objednávateľovi. V prípade, ak sa po uzatvorení Zmluvy preukáže neoprávnené alebo nedostatočné/neúplné poskytnutie licenčných/</w:t>
            </w:r>
            <w:proofErr w:type="spellStart"/>
            <w:r w:rsidRPr="00BA355D">
              <w:rPr>
                <w:rFonts w:ascii="Arial Narrow" w:hAnsi="Arial Narrow"/>
                <w:sz w:val="21"/>
                <w:szCs w:val="21"/>
              </w:rPr>
              <w:t>sublicenčných</w:t>
            </w:r>
            <w:proofErr w:type="spellEnd"/>
            <w:r w:rsidRPr="00BA355D">
              <w:rPr>
                <w:rFonts w:ascii="Arial Narrow" w:hAnsi="Arial Narrow"/>
                <w:sz w:val="21"/>
                <w:szCs w:val="21"/>
              </w:rPr>
              <w:t xml:space="preserve"> práv Zhotoviteľom Objednávateľovi a v tej súvislosti si bude akýkoľvek autor/spoluautor/originálny </w:t>
            </w:r>
            <w:proofErr w:type="spellStart"/>
            <w:r w:rsidRPr="00BA355D">
              <w:rPr>
                <w:rFonts w:ascii="Arial Narrow" w:hAnsi="Arial Narrow"/>
                <w:sz w:val="21"/>
                <w:szCs w:val="21"/>
              </w:rPr>
              <w:t>nostieľ</w:t>
            </w:r>
            <w:proofErr w:type="spellEnd"/>
            <w:r w:rsidRPr="00BA355D">
              <w:rPr>
                <w:rFonts w:ascii="Arial Narrow" w:hAnsi="Arial Narrow"/>
                <w:sz w:val="21"/>
                <w:szCs w:val="21"/>
              </w:rPr>
              <w:t xml:space="preserve"> majetkových práv k autorským dielam podľa tohto podčlánku uplatňovať akékoľvek majetkové nároky voči Objednávateľovi z titulu neoprávneného použitia autorského diela podľa tohto podčlánku, zaväzuje sa Zhotoviteľ nahradiť Objednávateľovi v plnom rozsahu akúkoľvek škodu vzniknutú Objednávateľovi v dôsledku porušenia povinností Zhotoviteľa podľa tohto podčlánku. Zároveň v prípade, ak sa po uzatvorení Zmluvy preukáže neoprávnené alebo nedostatočné/neúplné poskytnutie licenčných/</w:t>
            </w:r>
            <w:proofErr w:type="spellStart"/>
            <w:r w:rsidRPr="00BA355D">
              <w:rPr>
                <w:rFonts w:ascii="Arial Narrow" w:hAnsi="Arial Narrow"/>
                <w:sz w:val="21"/>
                <w:szCs w:val="21"/>
              </w:rPr>
              <w:t>sublicenčných</w:t>
            </w:r>
            <w:proofErr w:type="spellEnd"/>
            <w:r w:rsidRPr="00BA355D">
              <w:rPr>
                <w:rFonts w:ascii="Arial Narrow" w:hAnsi="Arial Narrow"/>
                <w:sz w:val="21"/>
                <w:szCs w:val="21"/>
              </w:rPr>
              <w:t xml:space="preserve"> práv Objednávateľovi k autorským dielam podľa tohto podčlánku, Zhotoviteľ sa zaväzuje bez zbytočného odkladu zabezpečiť Objednávateľovi udelenie súhlasu (licenciu/sublicenciu) k autorským dielam v plnom rozsahu podľa tohto podčlánku tak, aby používaním autorských diel Objednávateľom na základe takéhoto súhlasu nedochádzalo k akýmkoľvek zásahom do práv duševného vlastníctva tretích osôb.    </w:t>
            </w:r>
          </w:p>
          <w:p w14:paraId="6F94BFA8" w14:textId="77777777" w:rsidR="00A50A8B" w:rsidRPr="00BA355D" w:rsidRDefault="00A50A8B">
            <w:pPr>
              <w:pStyle w:val="Header"/>
              <w:spacing w:before="120" w:after="120" w:line="276" w:lineRule="auto"/>
              <w:ind w:right="141"/>
              <w:jc w:val="both"/>
              <w:rPr>
                <w:rFonts w:ascii="Arial Narrow" w:hAnsi="Arial Narrow"/>
                <w:sz w:val="21"/>
                <w:szCs w:val="21"/>
              </w:rPr>
            </w:pPr>
            <w:r w:rsidRPr="00BA355D">
              <w:rPr>
                <w:rFonts w:ascii="Arial Narrow" w:hAnsi="Arial Narrow"/>
                <w:sz w:val="21"/>
                <w:szCs w:val="21"/>
              </w:rPr>
              <w:t>Zhotoviteľ vyhlasuje, že pred poskytnutím licencií/sublicencií Objednávateľovi podľa tohto podčlánku neposkytol žiadnej tretej osobe sublicenciu/licenciu ani nepostúpil licenciu na použitie autorských diel podľa tohto podčlánku. Zhotoviteľ vyhlasuje, že použitím autorských diel spôsobom podľa tohto podčlánku nedôjde k zásahu do práv tretích osôb, najmä do autorských práv, práv na ochranu proti nekalej súťaži, priemyselných práv a práv na označenie. V prípade, ak sa preukáže nepravdivosť akéhokoľvek vyhlásenia podľa tohto podčlánku, zodpovedá Zhotoviteľ Objednávateľovi v plnom rozsahu za škodu tým spôsobenú.”</w:t>
            </w:r>
          </w:p>
        </w:tc>
      </w:tr>
      <w:tr w:rsidR="00BA355D" w:rsidRPr="00BA355D" w14:paraId="5F8EDC13" w14:textId="77777777">
        <w:tc>
          <w:tcPr>
            <w:tcW w:w="1870" w:type="dxa"/>
          </w:tcPr>
          <w:p w14:paraId="0FFF0484" w14:textId="77777777" w:rsidR="00A50A8B" w:rsidRPr="00BA355D" w:rsidRDefault="00A50A8B">
            <w:pPr>
              <w:spacing w:before="120" w:after="120" w:line="276" w:lineRule="auto"/>
              <w:ind w:right="141"/>
              <w:rPr>
                <w:rFonts w:ascii="Arial Narrow" w:hAnsi="Arial Narrow"/>
                <w:sz w:val="21"/>
                <w:szCs w:val="21"/>
              </w:rPr>
            </w:pPr>
            <w:r w:rsidRPr="00BA355D">
              <w:rPr>
                <w:rFonts w:ascii="Arial Narrow" w:hAnsi="Arial Narrow"/>
                <w:sz w:val="21"/>
                <w:szCs w:val="21"/>
              </w:rPr>
              <w:t xml:space="preserve">17.5.2. </w:t>
            </w:r>
          </w:p>
          <w:p w14:paraId="455CF63F" w14:textId="77777777" w:rsidR="00A50A8B" w:rsidRPr="00BA355D" w:rsidRDefault="00A50A8B">
            <w:pPr>
              <w:spacing w:before="120" w:after="120" w:line="276" w:lineRule="auto"/>
              <w:ind w:right="141"/>
              <w:rPr>
                <w:rFonts w:ascii="Arial Narrow" w:hAnsi="Arial Narrow"/>
                <w:sz w:val="21"/>
                <w:szCs w:val="21"/>
              </w:rPr>
            </w:pPr>
            <w:r w:rsidRPr="00BA355D">
              <w:rPr>
                <w:rFonts w:ascii="Arial Narrow" w:hAnsi="Arial Narrow"/>
                <w:sz w:val="21"/>
                <w:szCs w:val="21"/>
              </w:rPr>
              <w:t>Udelenie sublicencie k používaniu dizajnov a návrhu prístrešku</w:t>
            </w:r>
          </w:p>
        </w:tc>
        <w:tc>
          <w:tcPr>
            <w:tcW w:w="7670" w:type="dxa"/>
          </w:tcPr>
          <w:p w14:paraId="1A5FB4DE"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 xml:space="preserve">Pod </w:t>
            </w:r>
            <w:proofErr w:type="spellStart"/>
            <w:r w:rsidRPr="00BA355D">
              <w:rPr>
                <w:rFonts w:ascii="Arial Narrow" w:hAnsi="Arial Narrow"/>
                <w:sz w:val="21"/>
                <w:szCs w:val="21"/>
              </w:rPr>
              <w:t>podčlánok</w:t>
            </w:r>
            <w:proofErr w:type="spellEnd"/>
            <w:r w:rsidRPr="00BA355D">
              <w:rPr>
                <w:rFonts w:ascii="Arial Narrow" w:hAnsi="Arial Narrow"/>
                <w:sz w:val="21"/>
                <w:szCs w:val="21"/>
              </w:rPr>
              <w:t xml:space="preserve"> 17.5.1 sa vkladá nový </w:t>
            </w:r>
            <w:proofErr w:type="spellStart"/>
            <w:r w:rsidRPr="00BA355D">
              <w:rPr>
                <w:rFonts w:ascii="Arial Narrow" w:hAnsi="Arial Narrow"/>
                <w:sz w:val="21"/>
                <w:szCs w:val="21"/>
              </w:rPr>
              <w:t>podčlánok</w:t>
            </w:r>
            <w:proofErr w:type="spellEnd"/>
            <w:r w:rsidRPr="00BA355D">
              <w:rPr>
                <w:rFonts w:ascii="Arial Narrow" w:hAnsi="Arial Narrow"/>
                <w:sz w:val="21"/>
                <w:szCs w:val="21"/>
              </w:rPr>
              <w:t xml:space="preserve"> 17.5.2 s názvom Udelenie sublicencie k používaniu dizajnov a návrhu prístrešku električkovej zastávky, ktorý znie nasledovne:</w:t>
            </w:r>
          </w:p>
          <w:p w14:paraId="64AA644A"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1)</w:t>
            </w:r>
            <w:r w:rsidRPr="00BA355D">
              <w:rPr>
                <w:rFonts w:ascii="Arial Narrow" w:hAnsi="Arial Narrow"/>
                <w:sz w:val="21"/>
                <w:szCs w:val="21"/>
              </w:rPr>
              <w:tab/>
              <w:t>Keďže v Projekte majú byť v súlade so Zmluvou použité nasledujúce prvky:</w:t>
            </w:r>
          </w:p>
          <w:p w14:paraId="77D65B32"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a)</w:t>
            </w:r>
            <w:r w:rsidRPr="00BA355D">
              <w:rPr>
                <w:rFonts w:ascii="Arial Narrow" w:hAnsi="Arial Narrow"/>
                <w:sz w:val="21"/>
                <w:szCs w:val="21"/>
              </w:rPr>
              <w:tab/>
              <w:t>Bratislavská mestská dlažba, ktorej dizajn bol vytvorený Metropolitným inštitútom Bratislavy, ako príspevkovej organizácie Objednávateľa, a je chránený dizajnom č. 28954, udeleným Úradom priemyselného vlastníctva SR v osvedčení o zápise dizajnu do registra zo dňa 31.1.2022 (ďalej len „Dizajn BMD“),</w:t>
            </w:r>
          </w:p>
          <w:p w14:paraId="75759814"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b)</w:t>
            </w:r>
            <w:r w:rsidRPr="00BA355D">
              <w:rPr>
                <w:rFonts w:ascii="Arial Narrow" w:hAnsi="Arial Narrow"/>
                <w:sz w:val="21"/>
                <w:szCs w:val="21"/>
              </w:rPr>
              <w:tab/>
              <w:t>zábradlie, ktorého dizajn bol vytvorený Metropolitným inštitútom Bratislavy, ako príspevkovej organizácie Objednávateľa a jeho dizajn je predmetom prihlášky do registra dizajnov vedený Úradom priemyselného vlastníctva SR pod č. PD 39-2024-3 (ďalej len „Dizajn Zábradlia“) (Dizajn BMD a Dizajn Zábradlia ďalej spoločne aj ako „Dizajny“),</w:t>
            </w:r>
          </w:p>
          <w:p w14:paraId="3B582E7A"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 xml:space="preserve">c)        prístrešok električkovej zastávky, </w:t>
            </w:r>
            <w:r w:rsidRPr="00BA355D">
              <w:rPr>
                <w:rStyle w:val="normaltextrun"/>
                <w:rFonts w:ascii="Arial Narrow" w:eastAsiaTheme="majorEastAsia" w:hAnsi="Arial Narrow" w:cs="Segoe UI"/>
                <w:sz w:val="21"/>
                <w:szCs w:val="21"/>
              </w:rPr>
              <w:t>k návrhu ktorého má ako k architektonickému dielu podľa Autorského zákona majetkové autorské práva Metropolitný inštitút Bratislavy (ďalej len „návrh Prístrešku“).</w:t>
            </w:r>
          </w:p>
          <w:p w14:paraId="40FBD7DC"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 xml:space="preserve">Objednávateľ udeľuje Zhotoviteľovi bezodplatne sublicenciu na vyžívanie Dizajnov a návrhu Prístrešku, a to ako nevýlučnú/nevýhradnú, časovo, územne a vecne obmedzenú v rozsahu uvedenom v odseku nižšie, a to odo dňa nadobudnutia účinnosti Zmluvy (spolu vo vzťahu k Dizajnom a k návrhu Prístrešku ďalej len ako „Sublicencia“). Poskytovateľ týmto udeľuje Nadobúdateľovi súhlas s použitím Dizajnov a návrhu Prístrešku, výlučne:  </w:t>
            </w:r>
          </w:p>
          <w:p w14:paraId="1894EF16"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 xml:space="preserve">- </w:t>
            </w:r>
            <w:r w:rsidRPr="00BA355D">
              <w:rPr>
                <w:rFonts w:ascii="Arial Narrow" w:hAnsi="Arial Narrow"/>
                <w:sz w:val="21"/>
                <w:szCs w:val="21"/>
              </w:rPr>
              <w:tab/>
              <w:t xml:space="preserve">v rozsahu potrebnom na zabezpečenie, výrobu, dodávku, skladovanie Bratislavskej mestskej dlažby, zábradlí a prístreškov električkovej zastávky a ich následné používanie v Projekte v súlade s Manuálom verejných priestorov Metropolitného inštitútu Bratislavy a v súlade so Zväzkom 3 Súťažných podkladov,   </w:t>
            </w:r>
          </w:p>
          <w:p w14:paraId="24A4E281"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 xml:space="preserve">- </w:t>
            </w:r>
            <w:r w:rsidRPr="00BA355D">
              <w:rPr>
                <w:rFonts w:ascii="Arial Narrow" w:hAnsi="Arial Narrow"/>
                <w:sz w:val="21"/>
                <w:szCs w:val="21"/>
              </w:rPr>
              <w:tab/>
              <w:t xml:space="preserve">na čas nevyhnutne potrebný na dosiahnutie účelu tejto Zmluvy,  </w:t>
            </w:r>
          </w:p>
          <w:p w14:paraId="64923B97"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 xml:space="preserve"> - </w:t>
            </w:r>
            <w:r w:rsidRPr="00BA355D">
              <w:rPr>
                <w:rFonts w:ascii="Arial Narrow" w:hAnsi="Arial Narrow"/>
                <w:sz w:val="21"/>
                <w:szCs w:val="21"/>
              </w:rPr>
              <w:tab/>
              <w:t>v</w:t>
            </w:r>
            <w:r w:rsidRPr="00BA355D">
              <w:rPr>
                <w:rFonts w:ascii="Arial" w:hAnsi="Arial" w:cs="Arial"/>
                <w:sz w:val="21"/>
                <w:szCs w:val="21"/>
              </w:rPr>
              <w:t> </w:t>
            </w:r>
            <w:r w:rsidRPr="00BA355D">
              <w:rPr>
                <w:rFonts w:ascii="Arial Narrow" w:hAnsi="Arial Narrow" w:cs="Arial Narrow"/>
                <w:sz w:val="21"/>
                <w:szCs w:val="21"/>
              </w:rPr>
              <w:t>ú</w:t>
            </w:r>
            <w:r w:rsidRPr="00BA355D">
              <w:rPr>
                <w:rFonts w:ascii="Arial Narrow" w:hAnsi="Arial Narrow"/>
                <w:sz w:val="21"/>
                <w:szCs w:val="21"/>
              </w:rPr>
              <w:t>zemne obmedzenom rozsahu iba na miestach uveden</w:t>
            </w:r>
            <w:r w:rsidRPr="00BA355D">
              <w:rPr>
                <w:rFonts w:ascii="Arial Narrow" w:hAnsi="Arial Narrow" w:cs="Arial Narrow"/>
                <w:sz w:val="21"/>
                <w:szCs w:val="21"/>
              </w:rPr>
              <w:t>ý</w:t>
            </w:r>
            <w:r w:rsidRPr="00BA355D">
              <w:rPr>
                <w:rFonts w:ascii="Arial Narrow" w:hAnsi="Arial Narrow"/>
                <w:sz w:val="21"/>
                <w:szCs w:val="21"/>
              </w:rPr>
              <w:t>ch vo Zväzku 3 Súťažných podkladov.</w:t>
            </w:r>
          </w:p>
          <w:p w14:paraId="5904E9B1"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 xml:space="preserve">Objednávateľ sa zaväzuje, že týmto článkom udelené licencie použije len v nevyhnutnom rozsahu na dosiahnutie účelu tejto Zmluvy. Pre vylúčenie akýchkoľvek pochybností platí, že na iné spôsoby použitia Dizajnov, než aký je nevyhnutný na dosiahnutie účelu Zmluvy sa táto Zmluva nevzťahuje. </w:t>
            </w:r>
          </w:p>
          <w:p w14:paraId="2C862356"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Objednávateľ zároveň udeľuje súhlas, aby Zhotoviteľ udelil sublicencie subdodávateľom alebo obchodným partnerom Zhotoviteľa, ktorí budú na základe osobitných zmlúv so Zhotoviteľom realizovať subdodávky k predmetom licencie podľa tohto podčlánku tejto Zmluvy, a to výlučne v rozsahu nevyhnutnom na dosiahnutie účelu podľa Zmluvy.</w:t>
            </w:r>
          </w:p>
          <w:p w14:paraId="310673A2"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 xml:space="preserve">Objednávateľ vyhlasuje, že licenciu k Dizajnom a k návrhu Prístrešku nadobudol platne a je oprávnený s nimi nakladať, t.j. udeliť sublicenciu, a to v rozsahu týmto </w:t>
            </w:r>
            <w:proofErr w:type="spellStart"/>
            <w:r w:rsidRPr="00BA355D">
              <w:rPr>
                <w:rFonts w:ascii="Arial Narrow" w:hAnsi="Arial Narrow"/>
                <w:sz w:val="21"/>
                <w:szCs w:val="21"/>
              </w:rPr>
              <w:t>podčlánkom</w:t>
            </w:r>
            <w:proofErr w:type="spellEnd"/>
            <w:r w:rsidRPr="00BA355D">
              <w:rPr>
                <w:rFonts w:ascii="Arial Narrow" w:hAnsi="Arial Narrow"/>
                <w:sz w:val="21"/>
                <w:szCs w:val="21"/>
              </w:rPr>
              <w:t xml:space="preserve"> udelených sublicencií.</w:t>
            </w:r>
          </w:p>
        </w:tc>
      </w:tr>
      <w:tr w:rsidR="00BA355D" w:rsidRPr="00BA355D" w14:paraId="1CA87AA2" w14:textId="77777777">
        <w:tc>
          <w:tcPr>
            <w:tcW w:w="1870" w:type="dxa"/>
          </w:tcPr>
          <w:p w14:paraId="069DB706" w14:textId="77777777" w:rsidR="00A50A8B" w:rsidRPr="00BA355D" w:rsidRDefault="00A50A8B">
            <w:pPr>
              <w:spacing w:before="120" w:after="120" w:line="276" w:lineRule="auto"/>
              <w:ind w:right="141"/>
              <w:rPr>
                <w:rFonts w:ascii="Arial Narrow" w:hAnsi="Arial Narrow"/>
                <w:b/>
                <w:bCs/>
                <w:sz w:val="21"/>
                <w:szCs w:val="21"/>
              </w:rPr>
            </w:pPr>
            <w:r w:rsidRPr="00BA355D">
              <w:rPr>
                <w:rFonts w:ascii="Arial Narrow" w:hAnsi="Arial Narrow"/>
                <w:b/>
                <w:bCs/>
                <w:sz w:val="21"/>
                <w:szCs w:val="21"/>
              </w:rPr>
              <w:t>18. Poistenie</w:t>
            </w:r>
          </w:p>
        </w:tc>
        <w:tc>
          <w:tcPr>
            <w:tcW w:w="7670" w:type="dxa"/>
          </w:tcPr>
          <w:p w14:paraId="6B8306CB" w14:textId="77777777" w:rsidR="00A50A8B" w:rsidRPr="00BA355D" w:rsidRDefault="00A50A8B">
            <w:pPr>
              <w:spacing w:before="120" w:after="120" w:line="276" w:lineRule="auto"/>
              <w:ind w:right="141"/>
              <w:jc w:val="both"/>
              <w:rPr>
                <w:rFonts w:ascii="Arial Narrow" w:hAnsi="Arial Narrow"/>
                <w:sz w:val="21"/>
                <w:szCs w:val="21"/>
              </w:rPr>
            </w:pPr>
          </w:p>
        </w:tc>
      </w:tr>
      <w:tr w:rsidR="00BA355D" w:rsidRPr="00BA355D" w14:paraId="6528C30F" w14:textId="77777777">
        <w:trPr>
          <w:trHeight w:val="483"/>
        </w:trPr>
        <w:tc>
          <w:tcPr>
            <w:tcW w:w="1870" w:type="dxa"/>
          </w:tcPr>
          <w:p w14:paraId="06754716" w14:textId="77777777" w:rsidR="00A50A8B" w:rsidRPr="00BA355D" w:rsidRDefault="00A50A8B">
            <w:pPr>
              <w:spacing w:before="120" w:after="120" w:line="276" w:lineRule="auto"/>
              <w:ind w:right="141"/>
              <w:rPr>
                <w:rFonts w:ascii="Arial Narrow" w:hAnsi="Arial Narrow"/>
                <w:sz w:val="21"/>
                <w:szCs w:val="21"/>
              </w:rPr>
            </w:pPr>
            <w:r w:rsidRPr="00BA355D">
              <w:rPr>
                <w:rFonts w:ascii="Arial Narrow" w:hAnsi="Arial Narrow"/>
                <w:sz w:val="21"/>
                <w:szCs w:val="21"/>
              </w:rPr>
              <w:t xml:space="preserve">18.1 </w:t>
            </w:r>
          </w:p>
          <w:p w14:paraId="5C34CD3D" w14:textId="77777777" w:rsidR="00A50A8B" w:rsidRPr="00BA355D" w:rsidRDefault="00A50A8B">
            <w:pPr>
              <w:spacing w:before="120" w:after="120" w:line="276" w:lineRule="auto"/>
              <w:ind w:right="141"/>
              <w:rPr>
                <w:rFonts w:ascii="Arial Narrow" w:hAnsi="Arial Narrow"/>
                <w:sz w:val="21"/>
                <w:szCs w:val="21"/>
              </w:rPr>
            </w:pPr>
            <w:r w:rsidRPr="00BA355D">
              <w:rPr>
                <w:rFonts w:ascii="Arial Narrow" w:hAnsi="Arial Narrow"/>
                <w:sz w:val="21"/>
                <w:szCs w:val="21"/>
              </w:rPr>
              <w:t>Všeobecné požiadavky na poistenie</w:t>
            </w:r>
          </w:p>
          <w:p w14:paraId="70B28A7A" w14:textId="77777777" w:rsidR="00A50A8B" w:rsidRPr="00BA355D" w:rsidRDefault="00A50A8B">
            <w:pPr>
              <w:spacing w:before="120" w:after="120" w:line="276" w:lineRule="auto"/>
              <w:ind w:right="141"/>
              <w:rPr>
                <w:rFonts w:ascii="Arial Narrow" w:hAnsi="Arial Narrow"/>
                <w:sz w:val="21"/>
                <w:szCs w:val="21"/>
              </w:rPr>
            </w:pPr>
          </w:p>
        </w:tc>
        <w:tc>
          <w:tcPr>
            <w:tcW w:w="7670" w:type="dxa"/>
          </w:tcPr>
          <w:p w14:paraId="0C776B0D" w14:textId="77777777" w:rsidR="00A50A8B" w:rsidRPr="00BA355D" w:rsidRDefault="00A50A8B">
            <w:pPr>
              <w:spacing w:before="120" w:after="120" w:line="276" w:lineRule="auto"/>
              <w:ind w:right="179"/>
              <w:jc w:val="both"/>
              <w:rPr>
                <w:rFonts w:ascii="Arial Narrow" w:hAnsi="Arial Narrow"/>
                <w:sz w:val="21"/>
                <w:szCs w:val="21"/>
              </w:rPr>
            </w:pPr>
            <w:r w:rsidRPr="00BA355D">
              <w:rPr>
                <w:rFonts w:ascii="Arial Narrow" w:hAnsi="Arial Narrow"/>
                <w:sz w:val="21"/>
                <w:szCs w:val="21"/>
              </w:rPr>
              <w:t xml:space="preserve">Prvý odsek podčlánku 18.1 sa zrušuje a nahrádza sa nasledovným textom: </w:t>
            </w:r>
          </w:p>
          <w:p w14:paraId="5C528798" w14:textId="77777777" w:rsidR="00A50A8B" w:rsidRPr="00BA355D" w:rsidRDefault="00A50A8B">
            <w:pPr>
              <w:spacing w:before="120" w:after="120" w:line="276" w:lineRule="auto"/>
              <w:ind w:right="179"/>
              <w:jc w:val="both"/>
              <w:rPr>
                <w:rFonts w:ascii="Arial Narrow" w:hAnsi="Arial Narrow"/>
                <w:sz w:val="21"/>
                <w:szCs w:val="21"/>
              </w:rPr>
            </w:pPr>
            <w:r w:rsidRPr="00BA355D">
              <w:rPr>
                <w:rFonts w:ascii="Arial Narrow" w:eastAsia="Calibri" w:hAnsi="Arial Narrow"/>
                <w:sz w:val="21"/>
                <w:szCs w:val="21"/>
                <w:lang w:eastAsia="en-US"/>
              </w:rPr>
              <w:t>„V tomto článku „Poisťujúca Strana“, pre každý druh poistenia, znamená Zhotoviteľa, ako Stranu zodpovednú za účinnosť a udržiavanie poistenia, ktoré je špecifikované v príslušnom podčlánku.“</w:t>
            </w:r>
          </w:p>
        </w:tc>
      </w:tr>
      <w:tr w:rsidR="00BA355D" w:rsidRPr="00BA355D" w14:paraId="0F604252" w14:textId="77777777">
        <w:tc>
          <w:tcPr>
            <w:tcW w:w="1870" w:type="dxa"/>
          </w:tcPr>
          <w:p w14:paraId="67D0056A" w14:textId="77777777" w:rsidR="00A50A8B" w:rsidRPr="00D448B4" w:rsidRDefault="00A50A8B">
            <w:pPr>
              <w:spacing w:before="120" w:after="120" w:line="276" w:lineRule="auto"/>
              <w:ind w:right="141"/>
              <w:rPr>
                <w:rFonts w:ascii="Arial Narrow" w:hAnsi="Arial Narrow"/>
                <w:color w:val="EE0000"/>
                <w:sz w:val="21"/>
                <w:szCs w:val="21"/>
                <w:rPrChange w:id="288" w:author="Gereková Michaela, JUDr." w:date="2025-08-13T13:41:00Z" w16du:dateUtc="2025-08-13T11:41:00Z">
                  <w:rPr>
                    <w:rFonts w:ascii="Arial Narrow" w:hAnsi="Arial Narrow"/>
                    <w:sz w:val="21"/>
                    <w:szCs w:val="21"/>
                  </w:rPr>
                </w:rPrChange>
              </w:rPr>
            </w:pPr>
            <w:r w:rsidRPr="00D448B4">
              <w:rPr>
                <w:rFonts w:ascii="Arial Narrow" w:hAnsi="Arial Narrow"/>
                <w:color w:val="EE0000"/>
                <w:sz w:val="21"/>
                <w:szCs w:val="21"/>
                <w:rPrChange w:id="289" w:author="Gereková Michaela, JUDr." w:date="2025-08-13T13:41:00Z" w16du:dateUtc="2025-08-13T11:41:00Z">
                  <w:rPr>
                    <w:rFonts w:ascii="Arial Narrow" w:hAnsi="Arial Narrow"/>
                    <w:sz w:val="21"/>
                    <w:szCs w:val="21"/>
                  </w:rPr>
                </w:rPrChange>
              </w:rPr>
              <w:t>18.2</w:t>
            </w:r>
          </w:p>
          <w:p w14:paraId="326CB416" w14:textId="77777777" w:rsidR="00A50A8B" w:rsidRPr="00BA355D" w:rsidRDefault="00A50A8B">
            <w:pPr>
              <w:spacing w:before="120" w:after="120" w:line="276" w:lineRule="auto"/>
              <w:ind w:right="141"/>
              <w:rPr>
                <w:rFonts w:ascii="Arial Narrow" w:hAnsi="Arial Narrow"/>
                <w:sz w:val="21"/>
                <w:szCs w:val="21"/>
              </w:rPr>
            </w:pPr>
            <w:r w:rsidRPr="00D448B4">
              <w:rPr>
                <w:rFonts w:ascii="Arial Narrow" w:hAnsi="Arial Narrow"/>
                <w:color w:val="EE0000"/>
                <w:sz w:val="21"/>
                <w:szCs w:val="21"/>
                <w:rPrChange w:id="290" w:author="Gereková Michaela, JUDr." w:date="2025-08-13T13:41:00Z" w16du:dateUtc="2025-08-13T11:41:00Z">
                  <w:rPr>
                    <w:rFonts w:ascii="Arial Narrow" w:hAnsi="Arial Narrow"/>
                    <w:sz w:val="21"/>
                    <w:szCs w:val="21"/>
                  </w:rPr>
                </w:rPrChange>
              </w:rPr>
              <w:t>Poistenie Diela a Zariadenia Zhotoviteľa</w:t>
            </w:r>
          </w:p>
        </w:tc>
        <w:tc>
          <w:tcPr>
            <w:tcW w:w="7670" w:type="dxa"/>
          </w:tcPr>
          <w:p w14:paraId="0F457E25"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Text podčlánku 18.2 Poistenie Diela a Zariadenia Zhotoviteľa sa odstraňuje a nahrádza sa nasledujúcim textom:</w:t>
            </w:r>
          </w:p>
          <w:p w14:paraId="78051639"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„Zhotoviteľ je povinný pred začatím vykonávania Diela uzavrieť poistnú zmluvu na majetkové poistenie typu „</w:t>
            </w:r>
            <w:proofErr w:type="spellStart"/>
            <w:r w:rsidRPr="00BA355D">
              <w:rPr>
                <w:rFonts w:ascii="Arial Narrow" w:hAnsi="Arial Narrow"/>
                <w:sz w:val="21"/>
                <w:szCs w:val="21"/>
              </w:rPr>
              <w:t>all</w:t>
            </w:r>
            <w:proofErr w:type="spellEnd"/>
            <w:r w:rsidRPr="00BA355D">
              <w:rPr>
                <w:rFonts w:ascii="Arial Narrow" w:hAnsi="Arial Narrow"/>
                <w:sz w:val="21"/>
                <w:szCs w:val="21"/>
              </w:rPr>
              <w:t xml:space="preserve"> risk“ (vzťahujúce sa najmä na požiare, povodne, záplavy či iné živelné pohromy a proti odcudzeniu či poškodeniu) Diela, súčasti Diela a jeho príslušenstva, vrátane najmä stavebných a montážnych prác, Materiálu, výrobkov, Zariadení, Dokumentácie Zhotoviteľa a ďalších dokumentov súvisiacich s vykonávaním Diela, a to na tzv. novú cenu t.j. cenu, za ktorú je možné v danom mieste a v danom čase vec rovnakú alebo porovnateľnú znovu zaobstarať ako vec rovnakú alebo novú, rovnakého druhu a účelu (ďalej len „Poistenie diela“) s poistným plnením vo výške stanovenej v Prílohe k ponuke.</w:t>
            </w:r>
          </w:p>
          <w:p w14:paraId="76327F2A" w14:textId="520FBEEF" w:rsidR="00A50A8B" w:rsidRPr="00BA355D" w:rsidRDefault="00A50A8B">
            <w:pPr>
              <w:spacing w:before="120" w:after="120" w:line="276" w:lineRule="auto"/>
              <w:ind w:right="141"/>
              <w:jc w:val="both"/>
              <w:rPr>
                <w:del w:id="291" w:author="Gereková Michaela, JUDr." w:date="2025-08-13T13:40:00Z" w16du:dateUtc="2025-08-13T11:40:00Z"/>
                <w:rFonts w:ascii="Arial Narrow" w:hAnsi="Arial Narrow"/>
                <w:sz w:val="21"/>
                <w:szCs w:val="21"/>
              </w:rPr>
            </w:pPr>
            <w:del w:id="292" w:author="Gereková Michaela, JUDr." w:date="2025-08-13T13:40:00Z" w16du:dateUtc="2025-08-13T11:40:00Z">
              <w:r w:rsidRPr="00284643">
                <w:rPr>
                  <w:rFonts w:ascii="Arial Narrow" w:hAnsi="Arial Narrow"/>
                  <w:sz w:val="21"/>
                  <w:szCs w:val="21"/>
                </w:rPr>
                <w:delText>Stavebno-montážne poistenie na hodnotu Diela uzavrie Zhotoviteľ v rozsahu špecifikovanom v Prílohe k ponuke.</w:delText>
              </w:r>
            </w:del>
          </w:p>
          <w:p w14:paraId="0A457535"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Poistenými podľa tejto poistnej zmluvy budú Objednávateľ, Zhotoviteľ a Subdodávatelia zmluvne viazaní na budovanom Diele. Zhotoviteľ je povinný udržiavať Poistenie diela do riadneho a úplného prevzatia Diela podľa podčlánku 10.1 Objednávateľom. Poistná zmluva nesmie obsahovať ustanovenia vylučujúce zodpovednosť plnenia poisťovne (tzv. výluky z poistenia), vrátane najmä ustanovení vylučujúcich či znižujúcich rozsah poistného plnenia v prípade nevykonania obnovy či rekonštrukcie poistnou udalosťou poškodenej časti Diela v určitom časovom termíne, s výnimkou výluk zodpovedajúcich výlukám štandardne uplatňovaným vo vzťahu k obdobnému predmetu poistenia na trhu poskytovania poistných služieb v Slovenskej republike.</w:t>
            </w:r>
          </w:p>
          <w:p w14:paraId="25AE2AFA" w14:textId="77777777" w:rsidR="00A50A8B" w:rsidRPr="007A0E2E"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 xml:space="preserve">Zhotoviteľ je povinný zaistiť, že v poistných zmluvách na Poistenie diela budú po celú dobu trvania </w:t>
            </w:r>
            <w:r w:rsidRPr="007A0E2E">
              <w:rPr>
                <w:rFonts w:ascii="Arial Narrow" w:hAnsi="Arial Narrow"/>
                <w:sz w:val="21"/>
                <w:szCs w:val="21"/>
              </w:rPr>
              <w:t>Poistenie diela splnené všetky podmienky podľa tohto článku a</w:t>
            </w:r>
          </w:p>
          <w:p w14:paraId="36C085C3" w14:textId="77777777" w:rsidR="007A0E2E" w:rsidRPr="007A0E2E" w:rsidRDefault="00A50A8B">
            <w:pPr>
              <w:spacing w:after="160" w:line="246" w:lineRule="auto"/>
              <w:ind w:left="36" w:right="7"/>
              <w:jc w:val="both"/>
              <w:rPr>
                <w:ins w:id="293" w:author="Gereková Michaela, JUDr." w:date="2025-09-02T11:12:00Z" w16du:dateUtc="2025-09-02T09:12:00Z"/>
                <w:rFonts w:ascii="Arial Narrow" w:hAnsi="Arial Narrow"/>
                <w:color w:val="EE0000"/>
                <w:sz w:val="21"/>
                <w:szCs w:val="21"/>
                <w:rPrChange w:id="294" w:author="Gereková Michaela, JUDr." w:date="2025-09-02T11:12:00Z" w16du:dateUtc="2025-09-02T09:12:00Z">
                  <w:rPr>
                    <w:ins w:id="295" w:author="Gereková Michaela, JUDr." w:date="2025-09-02T11:12:00Z" w16du:dateUtc="2025-09-02T09:12:00Z"/>
                    <w:i/>
                  </w:rPr>
                </w:rPrChange>
              </w:rPr>
              <w:pPrChange w:id="296" w:author="Gereková Michaela, JUDr." w:date="2025-09-02T11:12:00Z" w16du:dateUtc="2025-09-02T09:12:00Z">
                <w:pPr>
                  <w:numPr>
                    <w:numId w:val="20"/>
                  </w:numPr>
                  <w:spacing w:after="160" w:line="246" w:lineRule="auto"/>
                  <w:ind w:left="36" w:right="7"/>
                  <w:jc w:val="both"/>
                </w:pPr>
              </w:pPrChange>
            </w:pPr>
            <w:r w:rsidRPr="007A0E2E">
              <w:rPr>
                <w:rFonts w:ascii="Arial Narrow" w:hAnsi="Arial Narrow"/>
                <w:color w:val="EE0000"/>
                <w:sz w:val="21"/>
                <w:szCs w:val="21"/>
                <w:rPrChange w:id="297" w:author="Gereková Michaela, JUDr." w:date="2025-09-02T11:12:00Z" w16du:dateUtc="2025-09-02T09:12:00Z">
                  <w:rPr>
                    <w:rFonts w:ascii="Arial Narrow" w:hAnsi="Arial Narrow"/>
                    <w:sz w:val="21"/>
                    <w:szCs w:val="21"/>
                  </w:rPr>
                </w:rPrChange>
              </w:rPr>
              <w:t xml:space="preserve">(a) </w:t>
            </w:r>
            <w:ins w:id="298" w:author="Gereková Michaela, JUDr." w:date="2025-09-02T11:12:00Z" w16du:dateUtc="2025-09-02T09:12:00Z">
              <w:r w:rsidR="007A0E2E" w:rsidRPr="007A0E2E">
                <w:rPr>
                  <w:rFonts w:ascii="Arial Narrow" w:hAnsi="Arial Narrow"/>
                  <w:color w:val="EE0000"/>
                  <w:sz w:val="21"/>
                  <w:szCs w:val="21"/>
                  <w:rPrChange w:id="299" w:author="Gereková Michaela, JUDr." w:date="2025-09-02T11:12:00Z" w16du:dateUtc="2025-09-02T09:12:00Z">
                    <w:rPr>
                      <w:i/>
                    </w:rPr>
                  </w:rPrChange>
                </w:rPr>
                <w:t>že ako osoba oprávnená na prijatie poistného plnenia za majetok vo vlastníctve Objednávateľa (oprávnená osoba) bude po celú dobu trvanie Poistenie diela označený Objednávateľ, alebo</w:t>
              </w:r>
            </w:ins>
          </w:p>
          <w:p w14:paraId="25B37F8E" w14:textId="12D86CF9" w:rsidR="00A50A8B" w:rsidRPr="00BA355D" w:rsidRDefault="00A50A8B">
            <w:pPr>
              <w:spacing w:before="120" w:after="120" w:line="276" w:lineRule="auto"/>
              <w:ind w:right="141"/>
              <w:jc w:val="both"/>
              <w:rPr>
                <w:rFonts w:ascii="Arial Narrow" w:hAnsi="Arial Narrow"/>
                <w:sz w:val="21"/>
                <w:szCs w:val="21"/>
              </w:rPr>
            </w:pPr>
            <w:del w:id="300" w:author="Gereková Michaela, JUDr." w:date="2025-09-02T11:12:00Z" w16du:dateUtc="2025-09-02T09:12:00Z">
              <w:r w:rsidRPr="00BA355D" w:rsidDel="007A0E2E">
                <w:rPr>
                  <w:rFonts w:ascii="Arial Narrow" w:hAnsi="Arial Narrow"/>
                  <w:sz w:val="21"/>
                  <w:szCs w:val="21"/>
                </w:rPr>
                <w:delText>že ako osoba oprávnená na prijatie poistného plnenia (oprávnená osoba) bude po celú dobu trvanie Poistenie diela označený Objednávateľ, alebo</w:delText>
              </w:r>
            </w:del>
          </w:p>
          <w:p w14:paraId="7231300B"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(b) že poistné plnenie, vzťahujúce sa k budovanému Dielu, bude v prospech Objednávateľa vinkulované.</w:t>
            </w:r>
          </w:p>
          <w:p w14:paraId="640CFE72"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Inú osobu (vrátane seba) ako oprávneného príjemcu poistného plnenia je Zhotoviteľ oprávnený v poistných zmluvách označiť len po obdržaní predchádzajúceho písomného súhlasu Objednávateľa. Zhotoviteľ je ďalej povinný zaistiť, že v poistných zmluvách uzavretých na Poistenie diela bude stanovené, že poistné plnenie bude Objednávateľovi ako osobe oprávnenej na prijatie poistného plnenie v plnom rozsahu vyplatené na žiadosť Objednávateľa a bez toho, aby bol vyžadovaný akýkoľvek súhlas Zhotoviteľa alebo iných osôb. Porušenie povinnosti podľa tohto odseku sa považuje za podstatné porušenie Zmluvy Zhotoviteľom.</w:t>
            </w:r>
          </w:p>
          <w:p w14:paraId="618A3D58"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Kedykoľvek to Objednávateľ bude požadovať, je Zhotoviteľ povinný nechať posúdiť svoje poistné zmluvy Objednávateľom. Zhotoviteľ je rovnako povinný Objednávateľovi na jeho žiadosť doložiť riadne hradenie poistného a plnenie ďalších povinností Zhotoviteľa z príslušných poistných zmlúv.</w:t>
            </w:r>
          </w:p>
        </w:tc>
      </w:tr>
      <w:tr w:rsidR="00BA355D" w:rsidRPr="00BA355D" w14:paraId="2E216229" w14:textId="77777777">
        <w:tc>
          <w:tcPr>
            <w:tcW w:w="1870" w:type="dxa"/>
          </w:tcPr>
          <w:p w14:paraId="7ADD0619" w14:textId="77777777" w:rsidR="00A50A8B" w:rsidRPr="00BA355D" w:rsidRDefault="00A50A8B">
            <w:pPr>
              <w:spacing w:before="120" w:after="120" w:line="276" w:lineRule="auto"/>
              <w:ind w:right="141"/>
              <w:rPr>
                <w:rFonts w:ascii="Arial Narrow" w:hAnsi="Arial Narrow"/>
                <w:sz w:val="21"/>
                <w:szCs w:val="21"/>
              </w:rPr>
            </w:pPr>
            <w:r w:rsidRPr="00BA355D">
              <w:rPr>
                <w:rFonts w:ascii="Arial Narrow" w:hAnsi="Arial Narrow"/>
                <w:sz w:val="21"/>
                <w:szCs w:val="21"/>
              </w:rPr>
              <w:t>18.3</w:t>
            </w:r>
          </w:p>
          <w:p w14:paraId="0C3FE3C6" w14:textId="77777777" w:rsidR="00A50A8B" w:rsidRPr="00BA355D" w:rsidRDefault="00A50A8B">
            <w:pPr>
              <w:spacing w:before="120" w:after="120" w:line="276" w:lineRule="auto"/>
              <w:ind w:right="141"/>
              <w:rPr>
                <w:rFonts w:ascii="Arial Narrow" w:hAnsi="Arial Narrow"/>
                <w:sz w:val="21"/>
                <w:szCs w:val="21"/>
              </w:rPr>
            </w:pPr>
            <w:r w:rsidRPr="00BA355D">
              <w:rPr>
                <w:rFonts w:ascii="Arial Narrow" w:hAnsi="Arial Narrow"/>
                <w:sz w:val="21"/>
                <w:szCs w:val="21"/>
              </w:rPr>
              <w:t>Poistenie proti zraneniu osôb a škodám na majetku</w:t>
            </w:r>
          </w:p>
        </w:tc>
        <w:tc>
          <w:tcPr>
            <w:tcW w:w="7670" w:type="dxa"/>
          </w:tcPr>
          <w:p w14:paraId="0A11CB9F" w14:textId="77777777" w:rsidR="00A50A8B" w:rsidRPr="00BA355D" w:rsidRDefault="00A50A8B">
            <w:pPr>
              <w:spacing w:before="120" w:after="120" w:line="276" w:lineRule="auto"/>
              <w:jc w:val="both"/>
              <w:rPr>
                <w:rFonts w:ascii="Arial Narrow" w:hAnsi="Arial Narrow" w:cs="Arial"/>
                <w:sz w:val="21"/>
                <w:szCs w:val="21"/>
              </w:rPr>
            </w:pPr>
            <w:r w:rsidRPr="00BA355D">
              <w:rPr>
                <w:rFonts w:ascii="Arial Narrow" w:hAnsi="Arial Narrow" w:cs="Arial"/>
                <w:sz w:val="21"/>
                <w:szCs w:val="21"/>
              </w:rPr>
              <w:t>Text podčlánku 18.3 sa odstraňuje a nahrádza sa nasledujúcim textom:</w:t>
            </w:r>
          </w:p>
          <w:p w14:paraId="67BD3813" w14:textId="77777777" w:rsidR="00A50A8B" w:rsidRPr="00BA355D" w:rsidRDefault="00A50A8B">
            <w:pPr>
              <w:spacing w:before="120" w:after="120" w:line="276" w:lineRule="auto"/>
              <w:jc w:val="both"/>
              <w:rPr>
                <w:rFonts w:ascii="Arial Narrow" w:hAnsi="Arial Narrow" w:cs="Arial"/>
                <w:sz w:val="21"/>
                <w:szCs w:val="21"/>
              </w:rPr>
            </w:pPr>
            <w:r w:rsidRPr="00BA355D">
              <w:rPr>
                <w:rFonts w:ascii="Arial Narrow" w:hAnsi="Arial Narrow" w:cs="Arial"/>
                <w:sz w:val="21"/>
                <w:szCs w:val="21"/>
              </w:rPr>
              <w:t xml:space="preserve">„Zhotoviteľ je povinný pred začatím vykonávania Diela uzavrieť poistnú zmluvu, ktorej predmetom bude poistenie zodpovednosti Zhotoviteľa za škodu, ktorá vznikne Objednávateľovi alebo tretím osobám v dôsledku smrti alebo úrazu alebo za škodu na ich majetku v súvislosti s realizáciou diela v dôsledku činnosti Zhotoviteľa. Poistenie zodpovednosti bude zahŕňať aj povinnosť nahradiť škodu či ujmu spôsobenú chybným výrobkom alebo chybne vykonanou prácou a povinnosť nahradiť škodu či ujmu vzniknutú na veci, ktorú prevzal za účelom vykonania objednanej činnosti. Celkový limit poistného plnenia pre tieto jednotlivé poistenia bude predstavovať minimálne </w:t>
            </w:r>
            <w:r w:rsidRPr="00BA355D">
              <w:rPr>
                <w:rFonts w:ascii="Arial Narrow" w:hAnsi="Arial Narrow"/>
                <w:sz w:val="21"/>
                <w:szCs w:val="21"/>
              </w:rPr>
              <w:t xml:space="preserve">1,5 % z Akceptovanej zmluvnej hodnoty </w:t>
            </w:r>
            <w:r w:rsidRPr="00BA355D">
              <w:rPr>
                <w:rFonts w:ascii="Arial Narrow" w:hAnsi="Arial Narrow" w:cs="Arial"/>
                <w:sz w:val="21"/>
                <w:szCs w:val="21"/>
              </w:rPr>
              <w:t>na jednu poistnú udalosť, a to nad rámec prípadnej spoluúčasti. Poistenie zodpovednosti bude zahŕňať aj povinnosť nahradiť škodu alebo ujmu spôsobenú chybami Dokumentácie Zhotoviteľa.</w:t>
            </w:r>
          </w:p>
          <w:p w14:paraId="611D1C46" w14:textId="77777777" w:rsidR="00A50A8B" w:rsidRPr="00BA355D" w:rsidRDefault="00A50A8B">
            <w:pPr>
              <w:spacing w:before="120" w:after="120" w:line="276" w:lineRule="auto"/>
              <w:jc w:val="both"/>
              <w:rPr>
                <w:rFonts w:ascii="Arial Narrow" w:hAnsi="Arial Narrow" w:cs="Arial"/>
                <w:sz w:val="21"/>
                <w:szCs w:val="21"/>
              </w:rPr>
            </w:pPr>
            <w:r w:rsidRPr="00BA355D">
              <w:rPr>
                <w:rFonts w:ascii="Arial Narrow" w:hAnsi="Arial Narrow" w:cs="Arial"/>
                <w:sz w:val="21"/>
                <w:szCs w:val="21"/>
              </w:rPr>
              <w:t>Zhotoviteľ je povinný zabezpečiť, aby sa uvedené poistenie vzťahovalo na zodpovednosť Zhotoviteľa za škody prípadne vzniknuté podľa Zmluvy.</w:t>
            </w:r>
          </w:p>
          <w:p w14:paraId="34D28E6F" w14:textId="77777777" w:rsidR="00A50A8B" w:rsidRPr="00BA355D" w:rsidRDefault="00A50A8B">
            <w:pPr>
              <w:spacing w:before="120" w:after="120" w:line="276" w:lineRule="auto"/>
              <w:jc w:val="both"/>
              <w:rPr>
                <w:rFonts w:ascii="Arial Narrow" w:hAnsi="Arial Narrow" w:cs="Arial"/>
                <w:sz w:val="21"/>
                <w:szCs w:val="21"/>
              </w:rPr>
            </w:pPr>
            <w:r w:rsidRPr="00BA355D">
              <w:rPr>
                <w:rFonts w:ascii="Arial Narrow" w:hAnsi="Arial Narrow" w:cs="Arial"/>
                <w:sz w:val="21"/>
                <w:szCs w:val="21"/>
              </w:rPr>
              <w:t>Zhotoviteľ je povinný udržiavať poistenie najmenej v hore uvedenom rozsahu po celú dobu trvania Zmluvy. Poistná zmluva nesmie obsahovať ustanovenia vylučujúce zodpovednosť plnenia poisťovne (tzv. výluky z poistenia) s výnimkou výluk zodpovedajúcich výlukám štandardne uplatňovaným vo vzťahu k obdobnému predmetu poistenia na trhu poskytovania poistných služieb v Slovenskej republike.</w:t>
            </w:r>
          </w:p>
          <w:p w14:paraId="0CAF0C79" w14:textId="77777777" w:rsidR="00A50A8B" w:rsidRPr="00BA355D" w:rsidRDefault="00A50A8B">
            <w:pPr>
              <w:spacing w:before="120" w:after="120" w:line="276" w:lineRule="auto"/>
              <w:jc w:val="both"/>
              <w:rPr>
                <w:rFonts w:ascii="Arial Narrow" w:hAnsi="Arial Narrow" w:cs="Arial"/>
                <w:sz w:val="21"/>
                <w:szCs w:val="21"/>
              </w:rPr>
            </w:pPr>
            <w:r w:rsidRPr="00BA355D">
              <w:rPr>
                <w:rFonts w:ascii="Arial Narrow" w:hAnsi="Arial Narrow" w:cs="Arial"/>
                <w:sz w:val="21"/>
                <w:szCs w:val="21"/>
              </w:rPr>
              <w:t xml:space="preserve">Subdodávatelia Zhotoviteľa budú v poistných zmluvách uzavretých v súlade s touto Zmluvou uvedení ako </w:t>
            </w:r>
            <w:proofErr w:type="spellStart"/>
            <w:r w:rsidRPr="00BA355D">
              <w:rPr>
                <w:rFonts w:ascii="Arial Narrow" w:hAnsi="Arial Narrow" w:cs="Arial"/>
                <w:sz w:val="21"/>
                <w:szCs w:val="21"/>
              </w:rPr>
              <w:t>spolupoistení</w:t>
            </w:r>
            <w:proofErr w:type="spellEnd"/>
            <w:r w:rsidRPr="00BA355D">
              <w:rPr>
                <w:rFonts w:ascii="Arial Narrow" w:hAnsi="Arial Narrow" w:cs="Arial"/>
                <w:sz w:val="21"/>
                <w:szCs w:val="21"/>
              </w:rPr>
              <w:t xml:space="preserve">. V prípade, že </w:t>
            </w:r>
            <w:proofErr w:type="spellStart"/>
            <w:r w:rsidRPr="00BA355D">
              <w:rPr>
                <w:rFonts w:ascii="Arial Narrow" w:hAnsi="Arial Narrow" w:cs="Arial"/>
                <w:sz w:val="21"/>
                <w:szCs w:val="21"/>
              </w:rPr>
              <w:t>spolupoistenie</w:t>
            </w:r>
            <w:proofErr w:type="spellEnd"/>
            <w:r w:rsidRPr="00BA355D">
              <w:rPr>
                <w:rFonts w:ascii="Arial Narrow" w:hAnsi="Arial Narrow" w:cs="Arial"/>
                <w:sz w:val="21"/>
                <w:szCs w:val="21"/>
              </w:rPr>
              <w:t xml:space="preserve"> Subdodávateľov nebude možné, Zhotoviteľ bude vyžadovať, aby Subdodávatelia splnili požiadavky na poistenie tu uvedené. V poistnej zmluve bude dojednané vzdanie sa regresných práv poisťovateľa voči Objednávateľovi.”</w:t>
            </w:r>
          </w:p>
          <w:p w14:paraId="327E30C2" w14:textId="77777777" w:rsidR="00A50A8B" w:rsidRPr="00BA355D" w:rsidRDefault="00A50A8B">
            <w:pPr>
              <w:spacing w:before="120" w:after="120" w:line="276" w:lineRule="auto"/>
              <w:ind w:right="141"/>
              <w:jc w:val="both"/>
              <w:rPr>
                <w:rFonts w:ascii="Arial Narrow" w:hAnsi="Arial Narrow"/>
                <w:sz w:val="21"/>
                <w:szCs w:val="21"/>
              </w:rPr>
            </w:pPr>
          </w:p>
        </w:tc>
      </w:tr>
      <w:tr w:rsidR="00BA355D" w:rsidRPr="00BA355D" w14:paraId="4A7E6834" w14:textId="77777777">
        <w:tc>
          <w:tcPr>
            <w:tcW w:w="1870" w:type="dxa"/>
          </w:tcPr>
          <w:p w14:paraId="51BF9702" w14:textId="77777777" w:rsidR="00A50A8B" w:rsidRPr="00BA355D" w:rsidRDefault="00A50A8B">
            <w:pPr>
              <w:spacing w:before="120" w:after="120" w:line="276" w:lineRule="auto"/>
              <w:ind w:right="141"/>
              <w:rPr>
                <w:rFonts w:ascii="Arial Narrow" w:hAnsi="Arial Narrow"/>
                <w:sz w:val="21"/>
                <w:szCs w:val="21"/>
              </w:rPr>
            </w:pPr>
            <w:r w:rsidRPr="00BA355D">
              <w:rPr>
                <w:rFonts w:ascii="Arial Narrow" w:hAnsi="Arial Narrow"/>
                <w:sz w:val="21"/>
                <w:szCs w:val="21"/>
              </w:rPr>
              <w:t xml:space="preserve">19.1 </w:t>
            </w:r>
          </w:p>
          <w:p w14:paraId="3E1118F2" w14:textId="77777777" w:rsidR="00A50A8B" w:rsidRPr="00BA355D" w:rsidRDefault="00A50A8B">
            <w:pPr>
              <w:spacing w:before="120" w:after="120" w:line="276" w:lineRule="auto"/>
              <w:ind w:right="141"/>
              <w:rPr>
                <w:rFonts w:ascii="Arial Narrow" w:hAnsi="Arial Narrow"/>
                <w:sz w:val="21"/>
                <w:szCs w:val="21"/>
              </w:rPr>
            </w:pPr>
            <w:r w:rsidRPr="00BA355D">
              <w:rPr>
                <w:rFonts w:ascii="Arial Narrow" w:hAnsi="Arial Narrow"/>
                <w:sz w:val="21"/>
                <w:szCs w:val="21"/>
              </w:rPr>
              <w:t>Definícia Vyššej moci</w:t>
            </w:r>
          </w:p>
        </w:tc>
        <w:tc>
          <w:tcPr>
            <w:tcW w:w="7670" w:type="dxa"/>
          </w:tcPr>
          <w:p w14:paraId="30F6C100"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 xml:space="preserve">V druhom odseku podčlánku 19.1 sa dopĺňajú </w:t>
            </w:r>
            <w:proofErr w:type="spellStart"/>
            <w:r w:rsidRPr="00BA355D">
              <w:rPr>
                <w:rFonts w:ascii="Arial Narrow" w:hAnsi="Arial Narrow"/>
                <w:sz w:val="21"/>
                <w:szCs w:val="21"/>
              </w:rPr>
              <w:t>poodseky</w:t>
            </w:r>
            <w:proofErr w:type="spellEnd"/>
            <w:r w:rsidRPr="00BA355D">
              <w:rPr>
                <w:rFonts w:ascii="Arial Narrow" w:hAnsi="Arial Narrow"/>
                <w:sz w:val="21"/>
                <w:szCs w:val="21"/>
              </w:rPr>
              <w:t xml:space="preserve"> (vi) a (vii), ktoré znejú nasledovne:</w:t>
            </w:r>
          </w:p>
          <w:p w14:paraId="0556E29D"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(vi) nedostupnosť zdrojov financovania na strane Objednávateľa</w:t>
            </w:r>
          </w:p>
          <w:p w14:paraId="71404AB1"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(vii) zrušenie stavebného povolenia príslušným orgánom po podpísaní Zmluvy o dielo.</w:t>
            </w:r>
          </w:p>
        </w:tc>
      </w:tr>
      <w:tr w:rsidR="00BA355D" w:rsidRPr="00BA355D" w14:paraId="33640FF5" w14:textId="77777777">
        <w:tc>
          <w:tcPr>
            <w:tcW w:w="1870" w:type="dxa"/>
          </w:tcPr>
          <w:p w14:paraId="6E706F20" w14:textId="77777777" w:rsidR="00A50A8B" w:rsidRPr="00BA355D" w:rsidRDefault="00A50A8B">
            <w:pPr>
              <w:spacing w:before="120" w:after="120" w:line="276" w:lineRule="auto"/>
              <w:ind w:right="141"/>
              <w:rPr>
                <w:rFonts w:ascii="Arial Narrow" w:hAnsi="Arial Narrow"/>
                <w:sz w:val="21"/>
                <w:szCs w:val="21"/>
              </w:rPr>
            </w:pPr>
            <w:r w:rsidRPr="00BA355D">
              <w:rPr>
                <w:rFonts w:ascii="Arial Narrow" w:hAnsi="Arial Narrow"/>
                <w:sz w:val="21"/>
                <w:szCs w:val="21"/>
              </w:rPr>
              <w:t>19.6</w:t>
            </w:r>
          </w:p>
          <w:p w14:paraId="6A640F77" w14:textId="77777777" w:rsidR="00A50A8B" w:rsidRPr="00BA355D" w:rsidRDefault="00A50A8B">
            <w:pPr>
              <w:spacing w:before="120" w:after="120" w:line="276" w:lineRule="auto"/>
              <w:ind w:right="141"/>
              <w:rPr>
                <w:rFonts w:ascii="Arial Narrow" w:hAnsi="Arial Narrow"/>
                <w:sz w:val="21"/>
                <w:szCs w:val="21"/>
              </w:rPr>
            </w:pPr>
            <w:r w:rsidRPr="00BA355D">
              <w:rPr>
                <w:rFonts w:ascii="Arial Narrow" w:hAnsi="Arial Narrow"/>
                <w:sz w:val="21"/>
                <w:szCs w:val="21"/>
              </w:rPr>
              <w:t>Dobrovoľné odstúpenie od Zmluvy, platba a uvoľnenie</w:t>
            </w:r>
          </w:p>
        </w:tc>
        <w:tc>
          <w:tcPr>
            <w:tcW w:w="7670" w:type="dxa"/>
          </w:tcPr>
          <w:p w14:paraId="1BB2375A"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Druhá veta prvého odseku podčlánku 19.6 sa zrušuje a nahrádza sa nasledovným znením:</w:t>
            </w:r>
          </w:p>
          <w:p w14:paraId="1F02397C"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 xml:space="preserve">V tomto prípade odstúpenie nadobudne platnosť a účinnosť dňom jeho doručenia a Zhotoviteľ bude postupovať v súlade s </w:t>
            </w:r>
            <w:proofErr w:type="spellStart"/>
            <w:r w:rsidRPr="00BA355D">
              <w:rPr>
                <w:rFonts w:ascii="Arial Narrow" w:hAnsi="Arial Narrow"/>
                <w:sz w:val="21"/>
                <w:szCs w:val="21"/>
              </w:rPr>
              <w:t>podčlánkom</w:t>
            </w:r>
            <w:proofErr w:type="spellEnd"/>
            <w:r w:rsidRPr="00BA355D">
              <w:rPr>
                <w:rFonts w:ascii="Arial Narrow" w:hAnsi="Arial Narrow"/>
                <w:sz w:val="21"/>
                <w:szCs w:val="21"/>
              </w:rPr>
              <w:t xml:space="preserve"> 16.3 (Ukončenie prác a odstránenie Zariadení Zhotoviteľa).</w:t>
            </w:r>
          </w:p>
        </w:tc>
      </w:tr>
      <w:tr w:rsidR="00BA355D" w:rsidRPr="00BA355D" w14:paraId="5DF8F119" w14:textId="77777777">
        <w:tc>
          <w:tcPr>
            <w:tcW w:w="1870" w:type="dxa"/>
          </w:tcPr>
          <w:p w14:paraId="20C4EF8A" w14:textId="77777777" w:rsidR="00A50A8B" w:rsidRPr="00BA355D" w:rsidRDefault="00A50A8B">
            <w:pPr>
              <w:spacing w:before="120" w:after="120" w:line="276" w:lineRule="auto"/>
              <w:ind w:right="141"/>
              <w:rPr>
                <w:rFonts w:ascii="Arial Narrow" w:hAnsi="Arial Narrow"/>
                <w:b/>
                <w:bCs/>
                <w:sz w:val="21"/>
                <w:szCs w:val="21"/>
              </w:rPr>
            </w:pPr>
            <w:r w:rsidRPr="00BA355D">
              <w:rPr>
                <w:rFonts w:ascii="Arial Narrow" w:hAnsi="Arial Narrow"/>
                <w:b/>
                <w:bCs/>
                <w:sz w:val="21"/>
                <w:szCs w:val="21"/>
              </w:rPr>
              <w:t>20. Nároky, spory a arbitrážne Konanie</w:t>
            </w:r>
          </w:p>
        </w:tc>
        <w:tc>
          <w:tcPr>
            <w:tcW w:w="7670" w:type="dxa"/>
          </w:tcPr>
          <w:p w14:paraId="3E264A30" w14:textId="77777777" w:rsidR="00A50A8B" w:rsidRPr="00BA355D" w:rsidRDefault="00A50A8B">
            <w:pPr>
              <w:spacing w:before="120" w:after="120" w:line="276" w:lineRule="auto"/>
              <w:ind w:right="141"/>
              <w:jc w:val="both"/>
              <w:rPr>
                <w:rFonts w:ascii="Arial Narrow" w:hAnsi="Arial Narrow"/>
                <w:i/>
                <w:iCs/>
                <w:sz w:val="21"/>
                <w:szCs w:val="21"/>
              </w:rPr>
            </w:pPr>
          </w:p>
        </w:tc>
      </w:tr>
      <w:tr w:rsidR="00BA355D" w:rsidRPr="00BA355D" w14:paraId="76FD712E" w14:textId="77777777">
        <w:tc>
          <w:tcPr>
            <w:tcW w:w="1870" w:type="dxa"/>
          </w:tcPr>
          <w:p w14:paraId="324627DF" w14:textId="77777777" w:rsidR="00A50A8B" w:rsidRPr="00BA355D" w:rsidRDefault="00A50A8B">
            <w:pPr>
              <w:spacing w:before="120" w:after="120" w:line="276" w:lineRule="auto"/>
              <w:ind w:right="141"/>
              <w:rPr>
                <w:rFonts w:ascii="Arial Narrow" w:hAnsi="Arial Narrow"/>
                <w:sz w:val="21"/>
                <w:szCs w:val="21"/>
              </w:rPr>
            </w:pPr>
            <w:r w:rsidRPr="00BA355D">
              <w:rPr>
                <w:rFonts w:ascii="Arial Narrow" w:hAnsi="Arial Narrow"/>
                <w:sz w:val="21"/>
                <w:szCs w:val="21"/>
              </w:rPr>
              <w:t>20.2</w:t>
            </w:r>
          </w:p>
          <w:p w14:paraId="48745D0B" w14:textId="77777777" w:rsidR="00A50A8B" w:rsidRPr="00BA355D" w:rsidRDefault="00A50A8B">
            <w:pPr>
              <w:spacing w:before="120" w:after="120" w:line="276" w:lineRule="auto"/>
              <w:ind w:right="141"/>
              <w:rPr>
                <w:rFonts w:ascii="Arial Narrow" w:hAnsi="Arial Narrow"/>
                <w:sz w:val="21"/>
                <w:szCs w:val="21"/>
              </w:rPr>
            </w:pPr>
            <w:r w:rsidRPr="00BA355D">
              <w:rPr>
                <w:rFonts w:ascii="Arial Narrow" w:hAnsi="Arial Narrow"/>
                <w:sz w:val="21"/>
                <w:szCs w:val="21"/>
              </w:rPr>
              <w:t>Menovanie Komisie na riešenie sporov</w:t>
            </w:r>
          </w:p>
        </w:tc>
        <w:tc>
          <w:tcPr>
            <w:tcW w:w="7670" w:type="dxa"/>
          </w:tcPr>
          <w:p w14:paraId="33225054" w14:textId="77777777" w:rsidR="00A50A8B" w:rsidRPr="00BA355D" w:rsidRDefault="00A50A8B">
            <w:pPr>
              <w:spacing w:line="276" w:lineRule="auto"/>
              <w:jc w:val="both"/>
              <w:rPr>
                <w:rFonts w:ascii="Arial Narrow" w:hAnsi="Arial Narrow" w:cs="Arial"/>
                <w:sz w:val="21"/>
                <w:szCs w:val="21"/>
              </w:rPr>
            </w:pPr>
            <w:r w:rsidRPr="00BA355D">
              <w:rPr>
                <w:rFonts w:ascii="Arial Narrow" w:hAnsi="Arial Narrow" w:cs="Arial"/>
                <w:sz w:val="21"/>
                <w:szCs w:val="21"/>
              </w:rPr>
              <w:t>Text podčlánku 20.2 sa ruší a nahrádza nasledujúcim textom:</w:t>
            </w:r>
          </w:p>
          <w:p w14:paraId="46707E7B" w14:textId="77777777" w:rsidR="00A50A8B" w:rsidRPr="00BA355D" w:rsidRDefault="00A50A8B">
            <w:pPr>
              <w:spacing w:line="276" w:lineRule="auto"/>
              <w:jc w:val="both"/>
              <w:rPr>
                <w:rFonts w:ascii="Arial Narrow" w:hAnsi="Arial Narrow" w:cs="Arial"/>
                <w:sz w:val="21"/>
                <w:szCs w:val="21"/>
              </w:rPr>
            </w:pPr>
          </w:p>
          <w:p w14:paraId="64B117F6" w14:textId="77777777" w:rsidR="00A50A8B" w:rsidRPr="00BA355D" w:rsidRDefault="00A50A8B">
            <w:pPr>
              <w:spacing w:line="276" w:lineRule="auto"/>
              <w:jc w:val="both"/>
              <w:rPr>
                <w:rFonts w:ascii="Arial Narrow" w:hAnsi="Arial Narrow" w:cs="Arial"/>
                <w:sz w:val="21"/>
                <w:szCs w:val="21"/>
              </w:rPr>
            </w:pPr>
            <w:r w:rsidRPr="00BA355D">
              <w:rPr>
                <w:rFonts w:ascii="Arial Narrow" w:hAnsi="Arial Narrow" w:cs="Arial"/>
                <w:sz w:val="21"/>
                <w:szCs w:val="21"/>
              </w:rPr>
              <w:t xml:space="preserve">Spory bude posudzovať Komisia na rozhodovanie sporov (ďalej KRS) v súlade s </w:t>
            </w:r>
            <w:proofErr w:type="spellStart"/>
            <w:r w:rsidRPr="00BA355D">
              <w:rPr>
                <w:rFonts w:ascii="Arial Narrow" w:hAnsi="Arial Narrow" w:cs="Arial"/>
                <w:sz w:val="21"/>
                <w:szCs w:val="21"/>
              </w:rPr>
              <w:t>podčlánkom</w:t>
            </w:r>
            <w:proofErr w:type="spellEnd"/>
            <w:r w:rsidRPr="00BA355D">
              <w:rPr>
                <w:rFonts w:ascii="Arial Narrow" w:hAnsi="Arial Narrow" w:cs="Arial"/>
                <w:sz w:val="21"/>
                <w:szCs w:val="21"/>
              </w:rPr>
              <w:t xml:space="preserve"> 20.4 (Dosiahnutie rozhodnutia Komisie na rozhodovanie sporov). Strany spoločne vymenujú KRS k dátumu 60 dní potom, čo jedna Strana vydá oznámenie druhej Strane o jej úmysle predložiť spor KRS v súlade s </w:t>
            </w:r>
            <w:proofErr w:type="spellStart"/>
            <w:r w:rsidRPr="00BA355D">
              <w:rPr>
                <w:rFonts w:ascii="Arial Narrow" w:hAnsi="Arial Narrow" w:cs="Arial"/>
                <w:sz w:val="21"/>
                <w:szCs w:val="21"/>
              </w:rPr>
              <w:t>podčlánkom</w:t>
            </w:r>
            <w:proofErr w:type="spellEnd"/>
            <w:r w:rsidRPr="00BA355D">
              <w:rPr>
                <w:rFonts w:ascii="Arial Narrow" w:hAnsi="Arial Narrow" w:cs="Arial"/>
                <w:sz w:val="21"/>
                <w:szCs w:val="21"/>
              </w:rPr>
              <w:t xml:space="preserve"> 20.4 (Dosiahnutie rozhodnutia Komisie na rozhodovanie sporov).</w:t>
            </w:r>
          </w:p>
          <w:p w14:paraId="78F12C0E" w14:textId="77777777" w:rsidR="00A50A8B" w:rsidRPr="00BA355D" w:rsidRDefault="00A50A8B">
            <w:pPr>
              <w:spacing w:line="276" w:lineRule="auto"/>
              <w:jc w:val="both"/>
              <w:rPr>
                <w:rFonts w:ascii="Arial Narrow" w:hAnsi="Arial Narrow" w:cs="Arial"/>
                <w:sz w:val="21"/>
                <w:szCs w:val="21"/>
              </w:rPr>
            </w:pPr>
            <w:r w:rsidRPr="00BA355D">
              <w:rPr>
                <w:rFonts w:ascii="Arial Narrow" w:hAnsi="Arial Narrow" w:cs="Arial"/>
                <w:sz w:val="21"/>
                <w:szCs w:val="21"/>
              </w:rPr>
              <w:t>KRS bude pozostávať, tak ako je to uvedené v Prílohe k ponuke, z troch členov.</w:t>
            </w:r>
          </w:p>
          <w:p w14:paraId="5734004F" w14:textId="77777777" w:rsidR="00A50A8B" w:rsidRPr="00BA355D" w:rsidRDefault="00A50A8B">
            <w:pPr>
              <w:spacing w:line="276" w:lineRule="auto"/>
              <w:jc w:val="both"/>
              <w:rPr>
                <w:rFonts w:ascii="Arial Narrow" w:hAnsi="Arial Narrow" w:cs="Arial"/>
                <w:sz w:val="21"/>
                <w:szCs w:val="21"/>
              </w:rPr>
            </w:pPr>
            <w:r w:rsidRPr="00BA355D">
              <w:rPr>
                <w:rFonts w:ascii="Arial Narrow" w:hAnsi="Arial Narrow" w:cs="Arial"/>
                <w:sz w:val="21"/>
                <w:szCs w:val="21"/>
              </w:rPr>
              <w:t>Ak majú KRS vytvárať tri osoby, každá zo Strán vymenuje jedného člena pre odsúhlasenie druhou Stranou. Strany budú konzultovať s oboma týmito členmi a odsúhlasia tretieho člena, ktorý bude vymenovaný za predsedu KRS. Avšak, ak zoznam potencionálnych členov je uvedený v Zmluve, budú členovia vybraní zo zoznamu, okrem tých, ktorí sa nemôžu alebo si neprajú akceptovať vymenovanie do KRS.</w:t>
            </w:r>
          </w:p>
          <w:p w14:paraId="00FCADD8" w14:textId="77777777" w:rsidR="00A50A8B" w:rsidRPr="00BA355D" w:rsidRDefault="00A50A8B">
            <w:pPr>
              <w:spacing w:line="276" w:lineRule="auto"/>
              <w:jc w:val="both"/>
              <w:rPr>
                <w:rFonts w:ascii="Arial Narrow" w:hAnsi="Arial Narrow" w:cs="Arial"/>
                <w:sz w:val="21"/>
                <w:szCs w:val="21"/>
              </w:rPr>
            </w:pPr>
            <w:r w:rsidRPr="00BA355D">
              <w:rPr>
                <w:rFonts w:ascii="Arial Narrow" w:hAnsi="Arial Narrow" w:cs="Arial"/>
                <w:sz w:val="21"/>
                <w:szCs w:val="21"/>
              </w:rPr>
              <w:t>Dohoda medzi Stranami buď jediným členom („rozhodcom“) alebo každým z troch členov bude obsahovať, cez odvolanie sa na Všeobecné podmienky dohody o riešení sporov, ktoré sú obsiahnuté v Prílohe k týmto Všeobecným podmienkam, spolu s takými doplnkami, na ktorých sa Strany dohodli.</w:t>
            </w:r>
          </w:p>
          <w:p w14:paraId="78A5F475" w14:textId="77777777" w:rsidR="00A50A8B" w:rsidRPr="00BA355D" w:rsidRDefault="00A50A8B">
            <w:pPr>
              <w:spacing w:line="276" w:lineRule="auto"/>
              <w:jc w:val="both"/>
              <w:rPr>
                <w:rFonts w:ascii="Arial Narrow" w:hAnsi="Arial Narrow" w:cs="Arial"/>
                <w:sz w:val="21"/>
                <w:szCs w:val="21"/>
              </w:rPr>
            </w:pPr>
            <w:r w:rsidRPr="00BA355D">
              <w:rPr>
                <w:rFonts w:ascii="Arial Narrow" w:hAnsi="Arial Narrow" w:cs="Arial"/>
                <w:sz w:val="21"/>
                <w:szCs w:val="21"/>
              </w:rPr>
              <w:t>Podmienky odmeny buď jediného člena alebo každého z troch členov, budú vzájomne odsúhlasené Stranami pri odsúhlasení podmienok menovania. Každá Strana bude zodpovedná za zaplatenie polovice tejto odmeny.</w:t>
            </w:r>
          </w:p>
          <w:p w14:paraId="11A0272A" w14:textId="77777777" w:rsidR="00A50A8B" w:rsidRPr="00BA355D" w:rsidRDefault="00A50A8B">
            <w:pPr>
              <w:spacing w:line="276" w:lineRule="auto"/>
              <w:jc w:val="both"/>
              <w:rPr>
                <w:rFonts w:ascii="Arial Narrow" w:hAnsi="Arial Narrow" w:cs="Arial"/>
                <w:sz w:val="21"/>
                <w:szCs w:val="21"/>
              </w:rPr>
            </w:pPr>
            <w:r w:rsidRPr="00BA355D">
              <w:rPr>
                <w:rFonts w:ascii="Arial Narrow" w:hAnsi="Arial Narrow" w:cs="Arial"/>
                <w:sz w:val="21"/>
                <w:szCs w:val="21"/>
              </w:rPr>
              <w:t>Ak sa kedykoľvek Strany tak dohodnú, môžu menovať vhodne kvalifikovanú osobu alebo osoby, ktoré nahradia každého jedného alebo viacerých členov KRS. Pokiaľ sa Strany nedohodnú inak, menovanie nadobudne platnosť, ak člen odmietne vykonávať svoju činnosť alebo ju nemôže vykonávať v dôsledku smrti, choroby, rezignácie alebo ukončenia menovania. Náhradník bude menovaný rovnakým spôsobom, aký bol vyžadovaný pre menovanie alebo odsúhlasenie nahradenej osoby, tak ako je to popísané v tomto podčlánku.</w:t>
            </w:r>
          </w:p>
          <w:p w14:paraId="480B429C" w14:textId="77777777" w:rsidR="00A50A8B" w:rsidRPr="00BA355D" w:rsidRDefault="00A50A8B">
            <w:pPr>
              <w:spacing w:line="276" w:lineRule="auto"/>
              <w:jc w:val="both"/>
              <w:rPr>
                <w:rFonts w:ascii="Arial Narrow" w:hAnsi="Arial Narrow" w:cs="Arial"/>
                <w:sz w:val="21"/>
                <w:szCs w:val="21"/>
              </w:rPr>
            </w:pPr>
            <w:r w:rsidRPr="00BA355D">
              <w:rPr>
                <w:rFonts w:ascii="Arial Narrow" w:hAnsi="Arial Narrow" w:cs="Arial"/>
                <w:sz w:val="21"/>
                <w:szCs w:val="21"/>
              </w:rPr>
              <w:t xml:space="preserve">Vymenovanie ktoréhokoľvek člena môže byť ukončené vzájomnou dohodou oboch Strán, ale nie Objednávateľom alebo Zhotoviteľom konajúcim samostatne. Pokiaľ sa Strany nedohodnú inak, vymenovanie KRS (vrátane každého jej člena) bude ukončené vtedy, keď KRS vydá rozhodnutie o spore, na ktoré sa odvoláva </w:t>
            </w:r>
            <w:proofErr w:type="spellStart"/>
            <w:r w:rsidRPr="00BA355D">
              <w:rPr>
                <w:rFonts w:ascii="Arial Narrow" w:hAnsi="Arial Narrow" w:cs="Arial"/>
                <w:sz w:val="21"/>
                <w:szCs w:val="21"/>
              </w:rPr>
              <w:t>podčlánok</w:t>
            </w:r>
            <w:proofErr w:type="spellEnd"/>
            <w:r w:rsidRPr="00BA355D">
              <w:rPr>
                <w:rFonts w:ascii="Arial Narrow" w:hAnsi="Arial Narrow" w:cs="Arial"/>
                <w:sz w:val="21"/>
                <w:szCs w:val="21"/>
              </w:rPr>
              <w:t xml:space="preserve"> 20.4 (Dosiahnutie rozhodnutia Komisie na riešenie sporov), pokiaľ neboli KRS do toho času predložené ďalšie spory podľa podčlánku 20.4 (Dosiahnutie rozhodnutia Komisie na riešenie sporov), v tomto prípade bude príslušný dátum vtedy, keď KRS vydá rozhodnutia aj o týchto sporoch.</w:t>
            </w:r>
          </w:p>
          <w:p w14:paraId="73073808" w14:textId="77777777" w:rsidR="00A50A8B" w:rsidRPr="00BA355D" w:rsidRDefault="00A50A8B">
            <w:pPr>
              <w:spacing w:line="276" w:lineRule="auto"/>
              <w:jc w:val="both"/>
              <w:rPr>
                <w:rFonts w:ascii="Arial Narrow" w:hAnsi="Arial Narrow" w:cs="Arial"/>
                <w:sz w:val="21"/>
                <w:szCs w:val="21"/>
              </w:rPr>
            </w:pPr>
          </w:p>
        </w:tc>
      </w:tr>
      <w:tr w:rsidR="00BA355D" w:rsidRPr="00BA355D" w14:paraId="67B9D122" w14:textId="77777777">
        <w:tc>
          <w:tcPr>
            <w:tcW w:w="1870" w:type="dxa"/>
          </w:tcPr>
          <w:p w14:paraId="73EBEFAA" w14:textId="77777777" w:rsidR="00A50A8B" w:rsidRPr="00BA355D" w:rsidRDefault="00A50A8B">
            <w:pPr>
              <w:spacing w:before="120" w:after="120" w:line="276" w:lineRule="auto"/>
              <w:ind w:right="141"/>
              <w:rPr>
                <w:rFonts w:ascii="Arial Narrow" w:hAnsi="Arial Narrow"/>
                <w:sz w:val="21"/>
                <w:szCs w:val="21"/>
              </w:rPr>
            </w:pPr>
            <w:r w:rsidRPr="00BA355D">
              <w:rPr>
                <w:rFonts w:ascii="Arial Narrow" w:hAnsi="Arial Narrow"/>
                <w:sz w:val="21"/>
                <w:szCs w:val="21"/>
              </w:rPr>
              <w:t>20.4</w:t>
            </w:r>
          </w:p>
          <w:p w14:paraId="3D5633A3" w14:textId="77777777" w:rsidR="00A50A8B" w:rsidRPr="00BA355D" w:rsidRDefault="00A50A8B">
            <w:pPr>
              <w:spacing w:before="120" w:after="120" w:line="276" w:lineRule="auto"/>
              <w:ind w:right="141"/>
              <w:rPr>
                <w:rFonts w:ascii="Arial Narrow" w:hAnsi="Arial Narrow"/>
                <w:sz w:val="21"/>
                <w:szCs w:val="21"/>
              </w:rPr>
            </w:pPr>
            <w:r w:rsidRPr="00BA355D">
              <w:rPr>
                <w:rFonts w:ascii="Arial Narrow" w:hAnsi="Arial Narrow"/>
                <w:sz w:val="21"/>
                <w:szCs w:val="21"/>
              </w:rPr>
              <w:t>Dosiahnutie rozhodnutia Komisie na riešenie sporov</w:t>
            </w:r>
          </w:p>
        </w:tc>
        <w:tc>
          <w:tcPr>
            <w:tcW w:w="7670" w:type="dxa"/>
          </w:tcPr>
          <w:p w14:paraId="2F07B6D4"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V štvrtom odseku podčlánku 20.4 sa zrušuje text „arbitrážnym konaním, ako je uvedené nižšie“ a nahrádza sa textom „príslušným súdom“.</w:t>
            </w:r>
          </w:p>
          <w:p w14:paraId="55FDA8D9"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 xml:space="preserve">V šiestom odseku podčlánku 20.4 sa zrušuje text </w:t>
            </w:r>
          </w:p>
          <w:p w14:paraId="7F4371C2"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 xml:space="preserve">„S výnimkou uvedenou v podčlánku 20.7 (Nesplnenie rozhodnutia Komisie na riešenie sporov) a podčlánku 20.8 (Uplynutie funkčného obdobia Komisie na riešenie sporov) nebude žiadna zo Strán oprávnená začať súdne konanie ohľadne sporu, pokiaľ nebolo oznámenie o nespokojnosti podané v súlade s týmto </w:t>
            </w:r>
            <w:proofErr w:type="spellStart"/>
            <w:r w:rsidRPr="00BA355D">
              <w:rPr>
                <w:rFonts w:ascii="Arial Narrow" w:hAnsi="Arial Narrow"/>
                <w:sz w:val="21"/>
                <w:szCs w:val="21"/>
              </w:rPr>
              <w:t>podčlánkom</w:t>
            </w:r>
            <w:proofErr w:type="spellEnd"/>
            <w:r w:rsidRPr="00BA355D">
              <w:rPr>
                <w:rFonts w:ascii="Arial Narrow" w:hAnsi="Arial Narrow"/>
                <w:sz w:val="21"/>
                <w:szCs w:val="21"/>
              </w:rPr>
              <w:t xml:space="preserve">“ </w:t>
            </w:r>
          </w:p>
          <w:p w14:paraId="59701304"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 xml:space="preserve">a nahrádza sa nasledovným textom </w:t>
            </w:r>
          </w:p>
          <w:p w14:paraId="3B965DE4"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„Následne ktorákoľvek zo Strán môže podať žalobu o spore na miestne, vecne a funkčne príslušnom súde v Slovenskej republike.“</w:t>
            </w:r>
          </w:p>
          <w:p w14:paraId="129CBAB7"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V podčlánku 20.4 sa za posledný odsek dopĺňa nasledujúci text:</w:t>
            </w:r>
          </w:p>
          <w:p w14:paraId="21B3AB84"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„Ak je nespokojná Strana nespokojná iba s časťou/časťami rozhodnutia KRS:</w:t>
            </w:r>
          </w:p>
          <w:p w14:paraId="04C7A0CD"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(i)</w:t>
            </w:r>
            <w:r w:rsidRPr="00BA355D">
              <w:rPr>
                <w:rFonts w:ascii="Arial Narrow" w:hAnsi="Arial Narrow"/>
                <w:sz w:val="21"/>
                <w:szCs w:val="21"/>
              </w:rPr>
              <w:tab/>
              <w:t>táto časť(ti) bude v oznámení o nespokojnosti jasne identifikovaná;</w:t>
            </w:r>
          </w:p>
          <w:p w14:paraId="797094A3"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(ii)</w:t>
            </w:r>
            <w:r w:rsidRPr="00BA355D">
              <w:rPr>
                <w:rFonts w:ascii="Arial Narrow" w:hAnsi="Arial Narrow"/>
                <w:sz w:val="21"/>
                <w:szCs w:val="21"/>
              </w:rPr>
              <w:tab/>
              <w:t>táto časť(ti) a akékoľvek ostatné časti rozhodnutia, ktoré sú takou časťou(časťami) ovplyvnené alebo sa o takúto časť(časti) opierajú, sa budú považovať za oddelené od zvyšku rozhodnutia; a</w:t>
            </w:r>
          </w:p>
          <w:p w14:paraId="6F032BF2"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(iii)</w:t>
            </w:r>
            <w:r w:rsidRPr="00BA355D">
              <w:rPr>
                <w:rFonts w:ascii="Arial Narrow" w:hAnsi="Arial Narrow"/>
                <w:sz w:val="21"/>
                <w:szCs w:val="21"/>
              </w:rPr>
              <w:tab/>
              <w:t>zvyšok rozhodnutia sa pre obe Strany stane obligatórne konečným a záväzným, akoby oznámenie o nespokojnosti nebolo dané.“</w:t>
            </w:r>
          </w:p>
        </w:tc>
      </w:tr>
      <w:tr w:rsidR="00BA355D" w:rsidRPr="00BA355D" w14:paraId="0A635D9B" w14:textId="77777777">
        <w:tc>
          <w:tcPr>
            <w:tcW w:w="1870" w:type="dxa"/>
          </w:tcPr>
          <w:p w14:paraId="5E98E6AF" w14:textId="77777777" w:rsidR="00A50A8B" w:rsidRPr="00BA355D" w:rsidRDefault="00A50A8B">
            <w:pPr>
              <w:spacing w:before="120" w:after="120" w:line="276" w:lineRule="auto"/>
              <w:ind w:right="141"/>
              <w:rPr>
                <w:rFonts w:ascii="Arial Narrow" w:hAnsi="Arial Narrow"/>
                <w:sz w:val="21"/>
                <w:szCs w:val="21"/>
              </w:rPr>
            </w:pPr>
            <w:r w:rsidRPr="00BA355D">
              <w:rPr>
                <w:rFonts w:ascii="Arial Narrow" w:hAnsi="Arial Narrow"/>
                <w:sz w:val="21"/>
                <w:szCs w:val="21"/>
              </w:rPr>
              <w:t>20.5.</w:t>
            </w:r>
          </w:p>
          <w:p w14:paraId="2AD69F8B" w14:textId="77777777" w:rsidR="00A50A8B" w:rsidRPr="00BA355D" w:rsidRDefault="00A50A8B">
            <w:pPr>
              <w:spacing w:before="120" w:after="120" w:line="276" w:lineRule="auto"/>
              <w:ind w:right="141"/>
              <w:rPr>
                <w:rFonts w:ascii="Arial Narrow" w:hAnsi="Arial Narrow"/>
                <w:sz w:val="21"/>
                <w:szCs w:val="21"/>
              </w:rPr>
            </w:pPr>
            <w:r w:rsidRPr="00BA355D">
              <w:rPr>
                <w:rFonts w:ascii="Arial Narrow" w:hAnsi="Arial Narrow"/>
                <w:sz w:val="21"/>
                <w:szCs w:val="21"/>
              </w:rPr>
              <w:t>Mimosúdne vyrovnanie</w:t>
            </w:r>
          </w:p>
        </w:tc>
        <w:tc>
          <w:tcPr>
            <w:tcW w:w="7670" w:type="dxa"/>
          </w:tcPr>
          <w:p w14:paraId="06B3546B"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Text podčlánku 20.5 sa zrušuje a nahrádza sa nasledovným textom:</w:t>
            </w:r>
          </w:p>
          <w:p w14:paraId="28BA33D6"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Strany sa zaväzujú riešiť všetky prípadné spory vyplývajúce zo Zmluvy predovšetkým zmierlivo, vzájomnou dohodou, v dobrej viere a v súlade so zásadami poctivého obchodného styku. V prípade, že k vyriešeniu sporu a jeho urovnaniu formou písomnej dohody medzi Stranami nedôjde, môže ktorákoľvek zo strán podať žalobu vo veci sporu na miestne, vecne a funkčne príslušný súd v Slovenskej republike.</w:t>
            </w:r>
          </w:p>
        </w:tc>
      </w:tr>
      <w:tr w:rsidR="00BA355D" w:rsidRPr="00BA355D" w14:paraId="73D33E05" w14:textId="77777777">
        <w:tc>
          <w:tcPr>
            <w:tcW w:w="1870" w:type="dxa"/>
          </w:tcPr>
          <w:p w14:paraId="210AB404" w14:textId="77777777" w:rsidR="00A50A8B" w:rsidRPr="00BA355D" w:rsidRDefault="00A50A8B">
            <w:pPr>
              <w:spacing w:before="120" w:after="120" w:line="276" w:lineRule="auto"/>
              <w:ind w:right="141"/>
              <w:rPr>
                <w:rFonts w:ascii="Arial Narrow" w:hAnsi="Arial Narrow"/>
                <w:sz w:val="21"/>
                <w:szCs w:val="21"/>
              </w:rPr>
            </w:pPr>
            <w:r w:rsidRPr="00BA355D">
              <w:rPr>
                <w:rFonts w:ascii="Arial Narrow" w:hAnsi="Arial Narrow"/>
                <w:sz w:val="21"/>
                <w:szCs w:val="21"/>
              </w:rPr>
              <w:t>20.6.</w:t>
            </w:r>
          </w:p>
          <w:p w14:paraId="32A8B37A" w14:textId="77777777" w:rsidR="00A50A8B" w:rsidRPr="00BA355D" w:rsidRDefault="00A50A8B">
            <w:pPr>
              <w:spacing w:before="120" w:after="120" w:line="276" w:lineRule="auto"/>
              <w:ind w:right="141"/>
              <w:rPr>
                <w:rFonts w:ascii="Arial Narrow" w:hAnsi="Arial Narrow"/>
                <w:sz w:val="21"/>
                <w:szCs w:val="21"/>
              </w:rPr>
            </w:pPr>
            <w:r w:rsidRPr="00BA355D">
              <w:rPr>
                <w:rFonts w:ascii="Arial Narrow" w:hAnsi="Arial Narrow"/>
                <w:sz w:val="21"/>
                <w:szCs w:val="21"/>
              </w:rPr>
              <w:t>Arbitrážne konanie</w:t>
            </w:r>
          </w:p>
        </w:tc>
        <w:tc>
          <w:tcPr>
            <w:tcW w:w="7670" w:type="dxa"/>
          </w:tcPr>
          <w:p w14:paraId="0CFA27BD" w14:textId="77777777" w:rsidR="00A50A8B" w:rsidRPr="00BA355D" w:rsidRDefault="00A50A8B">
            <w:pPr>
              <w:spacing w:before="120" w:after="120" w:line="276" w:lineRule="auto"/>
              <w:ind w:right="142"/>
              <w:jc w:val="both"/>
              <w:rPr>
                <w:rFonts w:ascii="Arial Narrow" w:hAnsi="Arial Narrow"/>
                <w:sz w:val="21"/>
                <w:szCs w:val="21"/>
              </w:rPr>
            </w:pPr>
            <w:proofErr w:type="spellStart"/>
            <w:r w:rsidRPr="00BA355D">
              <w:rPr>
                <w:rFonts w:ascii="Arial Narrow" w:hAnsi="Arial Narrow"/>
                <w:sz w:val="21"/>
                <w:szCs w:val="21"/>
              </w:rPr>
              <w:t>Podčlánok</w:t>
            </w:r>
            <w:proofErr w:type="spellEnd"/>
            <w:r w:rsidRPr="00BA355D">
              <w:rPr>
                <w:rFonts w:ascii="Arial Narrow" w:hAnsi="Arial Narrow"/>
                <w:sz w:val="21"/>
                <w:szCs w:val="21"/>
              </w:rPr>
              <w:t xml:space="preserve"> 20.6 sa neaplikuje.</w:t>
            </w:r>
          </w:p>
        </w:tc>
      </w:tr>
      <w:tr w:rsidR="00BA355D" w:rsidRPr="00BA355D" w14:paraId="77020885" w14:textId="77777777">
        <w:tc>
          <w:tcPr>
            <w:tcW w:w="1870" w:type="dxa"/>
          </w:tcPr>
          <w:p w14:paraId="09FF4725" w14:textId="77777777" w:rsidR="00A50A8B" w:rsidRPr="00BA355D" w:rsidRDefault="00A50A8B">
            <w:pPr>
              <w:spacing w:before="120" w:after="120" w:line="276" w:lineRule="auto"/>
              <w:ind w:right="141"/>
              <w:rPr>
                <w:rFonts w:ascii="Arial Narrow" w:hAnsi="Arial Narrow"/>
                <w:sz w:val="21"/>
                <w:szCs w:val="21"/>
              </w:rPr>
            </w:pPr>
            <w:r w:rsidRPr="00BA355D">
              <w:rPr>
                <w:rFonts w:ascii="Arial Narrow" w:hAnsi="Arial Narrow"/>
                <w:sz w:val="21"/>
                <w:szCs w:val="21"/>
              </w:rPr>
              <w:t>20.7</w:t>
            </w:r>
          </w:p>
          <w:p w14:paraId="21591DB3" w14:textId="77777777" w:rsidR="00A50A8B" w:rsidRPr="00BA355D" w:rsidRDefault="00A50A8B">
            <w:pPr>
              <w:spacing w:before="120" w:after="120" w:line="276" w:lineRule="auto"/>
              <w:ind w:right="141"/>
              <w:rPr>
                <w:rFonts w:ascii="Arial Narrow" w:hAnsi="Arial Narrow"/>
                <w:sz w:val="21"/>
                <w:szCs w:val="21"/>
              </w:rPr>
            </w:pPr>
            <w:r w:rsidRPr="00BA355D">
              <w:rPr>
                <w:rFonts w:ascii="Arial Narrow" w:hAnsi="Arial Narrow"/>
                <w:sz w:val="21"/>
                <w:szCs w:val="21"/>
              </w:rPr>
              <w:t>Nesplnenie rozhodnutia Komisie na riešenie sporov</w:t>
            </w:r>
          </w:p>
        </w:tc>
        <w:tc>
          <w:tcPr>
            <w:tcW w:w="7670" w:type="dxa"/>
          </w:tcPr>
          <w:p w14:paraId="72D52BE6" w14:textId="77777777" w:rsidR="00A50A8B" w:rsidRPr="00BA355D" w:rsidRDefault="00A50A8B">
            <w:pPr>
              <w:spacing w:before="120" w:after="120" w:line="276" w:lineRule="auto"/>
              <w:ind w:right="141"/>
              <w:jc w:val="both"/>
              <w:rPr>
                <w:rFonts w:ascii="Arial Narrow" w:hAnsi="Arial Narrow"/>
                <w:sz w:val="21"/>
                <w:szCs w:val="21"/>
              </w:rPr>
            </w:pPr>
            <w:proofErr w:type="spellStart"/>
            <w:r w:rsidRPr="00BA355D">
              <w:rPr>
                <w:rFonts w:ascii="Arial Narrow" w:hAnsi="Arial Narrow"/>
                <w:sz w:val="21"/>
                <w:szCs w:val="21"/>
              </w:rPr>
              <w:t>Podčlánok</w:t>
            </w:r>
            <w:proofErr w:type="spellEnd"/>
            <w:r w:rsidRPr="00BA355D">
              <w:rPr>
                <w:rFonts w:ascii="Arial Narrow" w:hAnsi="Arial Narrow"/>
                <w:sz w:val="21"/>
                <w:szCs w:val="21"/>
              </w:rPr>
              <w:t xml:space="preserve"> 20.7 sa neaplikuje.</w:t>
            </w:r>
          </w:p>
        </w:tc>
      </w:tr>
    </w:tbl>
    <w:p w14:paraId="240DBACC" w14:textId="77777777" w:rsidR="00A50A8B" w:rsidRPr="00BA355D" w:rsidRDefault="00A50A8B" w:rsidP="00A50A8B">
      <w:pPr>
        <w:rPr>
          <w:rFonts w:ascii="Arial Narrow" w:hAnsi="Arial Narrow"/>
          <w:sz w:val="21"/>
          <w:szCs w:val="21"/>
        </w:rPr>
      </w:pPr>
    </w:p>
    <w:p w14:paraId="3DC3EDEA" w14:textId="77777777" w:rsidR="00A50A8B" w:rsidRPr="00BA355D" w:rsidRDefault="00A50A8B" w:rsidP="00A50A8B">
      <w:pPr>
        <w:rPr>
          <w:rFonts w:ascii="Arial Narrow" w:hAnsi="Arial Narrow"/>
          <w:sz w:val="21"/>
          <w:szCs w:val="21"/>
        </w:rPr>
        <w:sectPr w:rsidR="00A50A8B" w:rsidRPr="00BA355D" w:rsidSect="00A50A8B">
          <w:headerReference w:type="default" r:id="rId29"/>
          <w:footerReference w:type="default" r:id="rId30"/>
          <w:headerReference w:type="first" r:id="rId31"/>
          <w:footerReference w:type="first" r:id="rId32"/>
          <w:pgSz w:w="11906" w:h="16838"/>
          <w:pgMar w:top="1440" w:right="1416" w:bottom="1440" w:left="1800" w:header="708" w:footer="708" w:gutter="0"/>
          <w:pgNumType w:start="1"/>
          <w:cols w:space="708"/>
          <w:titlePg/>
          <w:docGrid w:linePitch="360"/>
        </w:sectPr>
      </w:pPr>
    </w:p>
    <w:p w14:paraId="208B00A1" w14:textId="77777777" w:rsidR="00A50A8B" w:rsidRPr="00BA355D" w:rsidRDefault="00A50A8B" w:rsidP="00A50A8B">
      <w:pPr>
        <w:pStyle w:val="Header"/>
        <w:rPr>
          <w:rFonts w:ascii="Arial Narrow" w:hAnsi="Arial Narrow"/>
          <w:sz w:val="21"/>
          <w:szCs w:val="21"/>
          <w:lang w:eastAsia="en-US"/>
        </w:rPr>
      </w:pPr>
    </w:p>
    <w:p w14:paraId="0FA3D311" w14:textId="77777777" w:rsidR="00A50A8B" w:rsidRPr="00BA355D" w:rsidRDefault="00A50A8B" w:rsidP="00A50A8B">
      <w:pPr>
        <w:widowControl w:val="0"/>
        <w:autoSpaceDE w:val="0"/>
        <w:autoSpaceDN w:val="0"/>
        <w:adjustRightInd w:val="0"/>
        <w:jc w:val="center"/>
        <w:rPr>
          <w:rFonts w:ascii="Arial Narrow" w:hAnsi="Arial Narrow" w:cs="Arial"/>
          <w:spacing w:val="6"/>
          <w:sz w:val="21"/>
          <w:szCs w:val="22"/>
        </w:rPr>
      </w:pPr>
      <w:r w:rsidRPr="00BA355D">
        <w:rPr>
          <w:rFonts w:ascii="Arial Narrow" w:hAnsi="Arial Narrow"/>
          <w:noProof/>
          <w:spacing w:val="6"/>
          <w:sz w:val="40"/>
          <w:szCs w:val="40"/>
          <w:lang w:eastAsia="en-US"/>
        </w:rPr>
        <w:drawing>
          <wp:inline distT="0" distB="0" distL="0" distR="0" wp14:anchorId="3DBC3168" wp14:editId="77C0465C">
            <wp:extent cx="3951406" cy="1888176"/>
            <wp:effectExtent l="0" t="0" r="0" b="0"/>
            <wp:docPr id="314199482" name="Obrázok 314199482" descr="Obrázok, na ktorom je text, snímka obrazovky, softvér, webová stránka&#10;&#10;Automaticky generovaný popi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43082182" name="Obrázok 2143082182" descr="Obrázok, na ktorom je text, snímka obrazovky, softvér, webová stránka&#10;&#10;Automaticky generovaný popis"/>
                    <pic:cNvPicPr/>
                  </pic:nvPicPr>
                  <pic:blipFill rotWithShape="1">
                    <a:blip r:embed="rId10"/>
                    <a:srcRect l="17601" t="30065" r="36465" b="30911"/>
                    <a:stretch/>
                  </pic:blipFill>
                  <pic:spPr bwMode="auto">
                    <a:xfrm>
                      <a:off x="0" y="0"/>
                      <a:ext cx="3993058" cy="1908079"/>
                    </a:xfrm>
                    <a:prstGeom prst="rect">
                      <a:avLst/>
                    </a:prstGeom>
                    <a:ln>
                      <a:noFill/>
                    </a:ln>
                    <a:extLst>
                      <a:ext uri="{53640926-AAD7-44D8-BBD7-CCE9431645EC}">
                        <a14:shadowObscured xmlns:a14="http://schemas.microsoft.com/office/drawing/2010/main"/>
                      </a:ext>
                    </a:extLst>
                  </pic:spPr>
                </pic:pic>
              </a:graphicData>
            </a:graphic>
          </wp:inline>
        </w:drawing>
      </w:r>
    </w:p>
    <w:p w14:paraId="1AE4FDF5" w14:textId="77777777" w:rsidR="00A50A8B" w:rsidRPr="00BA355D" w:rsidRDefault="00A50A8B" w:rsidP="00A50A8B">
      <w:pPr>
        <w:widowControl w:val="0"/>
        <w:autoSpaceDE w:val="0"/>
        <w:autoSpaceDN w:val="0"/>
        <w:adjustRightInd w:val="0"/>
        <w:jc w:val="center"/>
        <w:rPr>
          <w:rFonts w:ascii="Arial Narrow" w:hAnsi="Arial Narrow" w:cs="Arial"/>
          <w:spacing w:val="6"/>
          <w:sz w:val="21"/>
          <w:szCs w:val="22"/>
        </w:rPr>
      </w:pPr>
    </w:p>
    <w:p w14:paraId="5DEF5E1E" w14:textId="77777777" w:rsidR="00A50A8B" w:rsidRPr="00BA355D" w:rsidRDefault="00A50A8B" w:rsidP="00A50A8B">
      <w:pPr>
        <w:widowControl w:val="0"/>
        <w:autoSpaceDE w:val="0"/>
        <w:autoSpaceDN w:val="0"/>
        <w:adjustRightInd w:val="0"/>
        <w:jc w:val="center"/>
        <w:rPr>
          <w:rFonts w:ascii="Arial Narrow" w:hAnsi="Arial Narrow" w:cs="Arial"/>
          <w:spacing w:val="6"/>
          <w:sz w:val="21"/>
          <w:szCs w:val="22"/>
        </w:rPr>
      </w:pPr>
    </w:p>
    <w:p w14:paraId="42FA94FE" w14:textId="77777777" w:rsidR="00A50A8B" w:rsidRPr="00BA355D" w:rsidRDefault="00A50A8B" w:rsidP="00A50A8B">
      <w:pPr>
        <w:widowControl w:val="0"/>
        <w:autoSpaceDE w:val="0"/>
        <w:autoSpaceDN w:val="0"/>
        <w:adjustRightInd w:val="0"/>
        <w:jc w:val="center"/>
        <w:rPr>
          <w:rFonts w:ascii="Arial Narrow" w:hAnsi="Arial Narrow" w:cs="Arial"/>
          <w:spacing w:val="6"/>
          <w:sz w:val="21"/>
          <w:szCs w:val="22"/>
        </w:rPr>
      </w:pPr>
    </w:p>
    <w:p w14:paraId="2232A3ED" w14:textId="77777777" w:rsidR="00A50A8B" w:rsidRPr="00BA355D" w:rsidRDefault="00A50A8B" w:rsidP="00A50A8B">
      <w:pPr>
        <w:widowControl w:val="0"/>
        <w:autoSpaceDE w:val="0"/>
        <w:autoSpaceDN w:val="0"/>
        <w:adjustRightInd w:val="0"/>
        <w:jc w:val="center"/>
        <w:rPr>
          <w:rFonts w:ascii="Arial Narrow" w:hAnsi="Arial Narrow" w:cs="Arial"/>
          <w:spacing w:val="6"/>
          <w:sz w:val="21"/>
          <w:szCs w:val="22"/>
        </w:rPr>
      </w:pPr>
    </w:p>
    <w:p w14:paraId="0BC771CC" w14:textId="77777777" w:rsidR="00A50A8B" w:rsidRPr="00BA355D" w:rsidRDefault="00A50A8B" w:rsidP="00A50A8B">
      <w:pPr>
        <w:widowControl w:val="0"/>
        <w:autoSpaceDE w:val="0"/>
        <w:autoSpaceDN w:val="0"/>
        <w:adjustRightInd w:val="0"/>
        <w:jc w:val="center"/>
        <w:rPr>
          <w:rFonts w:ascii="Arial Narrow" w:hAnsi="Arial Narrow" w:cs="Arial"/>
          <w:spacing w:val="6"/>
          <w:sz w:val="21"/>
          <w:szCs w:val="22"/>
        </w:rPr>
      </w:pPr>
      <w:r w:rsidRPr="00BA355D">
        <w:rPr>
          <w:rFonts w:ascii="Arial Narrow" w:hAnsi="Arial Narrow" w:cs="Arial"/>
          <w:spacing w:val="6"/>
          <w:sz w:val="32"/>
          <w:szCs w:val="32"/>
        </w:rPr>
        <w:t>Zákazka na uskutočnenie stavebných prác</w:t>
      </w:r>
    </w:p>
    <w:p w14:paraId="7D656982" w14:textId="77777777" w:rsidR="00A50A8B" w:rsidRPr="00BA355D" w:rsidRDefault="00A50A8B" w:rsidP="00A50A8B">
      <w:pPr>
        <w:widowControl w:val="0"/>
        <w:autoSpaceDE w:val="0"/>
        <w:autoSpaceDN w:val="0"/>
        <w:adjustRightInd w:val="0"/>
        <w:jc w:val="center"/>
        <w:rPr>
          <w:rFonts w:ascii="Arial Narrow" w:hAnsi="Arial Narrow" w:cs="Arial"/>
          <w:spacing w:val="6"/>
          <w:sz w:val="21"/>
          <w:szCs w:val="22"/>
        </w:rPr>
      </w:pPr>
    </w:p>
    <w:p w14:paraId="368DAE97" w14:textId="77777777" w:rsidR="00A50A8B" w:rsidRPr="00BA355D" w:rsidRDefault="00A50A8B" w:rsidP="00A50A8B">
      <w:pPr>
        <w:widowControl w:val="0"/>
        <w:autoSpaceDE w:val="0"/>
        <w:autoSpaceDN w:val="0"/>
        <w:adjustRightInd w:val="0"/>
        <w:jc w:val="center"/>
        <w:rPr>
          <w:rFonts w:ascii="Arial Narrow" w:hAnsi="Arial Narrow" w:cs="Arial"/>
          <w:spacing w:val="6"/>
          <w:sz w:val="21"/>
          <w:szCs w:val="22"/>
        </w:rPr>
      </w:pPr>
    </w:p>
    <w:p w14:paraId="746FB530" w14:textId="77777777" w:rsidR="00A50A8B" w:rsidRPr="00BA355D" w:rsidRDefault="00A50A8B" w:rsidP="00A50A8B">
      <w:pPr>
        <w:widowControl w:val="0"/>
        <w:autoSpaceDE w:val="0"/>
        <w:autoSpaceDN w:val="0"/>
        <w:adjustRightInd w:val="0"/>
        <w:jc w:val="center"/>
        <w:rPr>
          <w:rFonts w:ascii="Arial Narrow" w:hAnsi="Arial Narrow" w:cs="Arial"/>
          <w:spacing w:val="6"/>
          <w:sz w:val="21"/>
          <w:szCs w:val="22"/>
        </w:rPr>
      </w:pPr>
    </w:p>
    <w:p w14:paraId="7C86E693" w14:textId="77777777" w:rsidR="00A50A8B" w:rsidRPr="00BA355D" w:rsidRDefault="00A50A8B" w:rsidP="00A50A8B">
      <w:pPr>
        <w:widowControl w:val="0"/>
        <w:autoSpaceDE w:val="0"/>
        <w:autoSpaceDN w:val="0"/>
        <w:adjustRightInd w:val="0"/>
        <w:jc w:val="center"/>
        <w:rPr>
          <w:rFonts w:ascii="Arial Narrow" w:hAnsi="Arial Narrow" w:cs="Arial"/>
          <w:spacing w:val="6"/>
          <w:sz w:val="21"/>
          <w:szCs w:val="22"/>
        </w:rPr>
      </w:pPr>
    </w:p>
    <w:p w14:paraId="5E488438" w14:textId="77777777" w:rsidR="00A50A8B" w:rsidRPr="00BA355D" w:rsidRDefault="00A50A8B" w:rsidP="00A50A8B">
      <w:pPr>
        <w:widowControl w:val="0"/>
        <w:autoSpaceDE w:val="0"/>
        <w:autoSpaceDN w:val="0"/>
        <w:adjustRightInd w:val="0"/>
        <w:jc w:val="center"/>
        <w:rPr>
          <w:rFonts w:ascii="Arial Narrow" w:hAnsi="Arial Narrow" w:cs="Arial"/>
          <w:spacing w:val="6"/>
          <w:sz w:val="21"/>
          <w:szCs w:val="22"/>
        </w:rPr>
      </w:pPr>
    </w:p>
    <w:p w14:paraId="1F054B10" w14:textId="77777777" w:rsidR="00A50A8B" w:rsidRPr="00BA355D" w:rsidRDefault="00A50A8B" w:rsidP="00A50A8B">
      <w:pPr>
        <w:widowControl w:val="0"/>
        <w:autoSpaceDE w:val="0"/>
        <w:autoSpaceDN w:val="0"/>
        <w:adjustRightInd w:val="0"/>
        <w:jc w:val="center"/>
        <w:rPr>
          <w:rFonts w:ascii="Arial Narrow" w:hAnsi="Arial Narrow" w:cs="Arial"/>
          <w:spacing w:val="6"/>
          <w:sz w:val="21"/>
          <w:szCs w:val="22"/>
        </w:rPr>
      </w:pPr>
    </w:p>
    <w:p w14:paraId="291D5BD0" w14:textId="77777777" w:rsidR="00A50A8B" w:rsidRPr="00BA355D" w:rsidRDefault="00A50A8B" w:rsidP="00A50A8B">
      <w:pPr>
        <w:widowControl w:val="0"/>
        <w:autoSpaceDE w:val="0"/>
        <w:autoSpaceDN w:val="0"/>
        <w:adjustRightInd w:val="0"/>
        <w:jc w:val="center"/>
        <w:rPr>
          <w:rFonts w:ascii="Arial Narrow" w:hAnsi="Arial Narrow" w:cs="Arial"/>
          <w:b/>
          <w:spacing w:val="6"/>
          <w:sz w:val="40"/>
          <w:szCs w:val="40"/>
        </w:rPr>
      </w:pPr>
      <w:r w:rsidRPr="00BA355D">
        <w:rPr>
          <w:rFonts w:ascii="Arial Narrow" w:hAnsi="Arial Narrow" w:cs="Arial"/>
          <w:b/>
          <w:spacing w:val="6"/>
          <w:sz w:val="36"/>
          <w:szCs w:val="36"/>
        </w:rPr>
        <w:t>„</w:t>
      </w:r>
      <w:r w:rsidRPr="00BA355D">
        <w:rPr>
          <w:rFonts w:ascii="Arial Narrow" w:eastAsia="Arial" w:hAnsi="Arial Narrow" w:cs="Arial"/>
          <w:b/>
          <w:spacing w:val="6"/>
          <w:sz w:val="36"/>
          <w:szCs w:val="22"/>
          <w:lang w:eastAsia="en-US"/>
        </w:rPr>
        <w:t>Modernizácia električkovej trate - Ružinovská radiála“</w:t>
      </w:r>
    </w:p>
    <w:p w14:paraId="6657FA79" w14:textId="77777777" w:rsidR="00A50A8B" w:rsidRPr="00BA355D" w:rsidRDefault="00A50A8B" w:rsidP="00A50A8B">
      <w:pPr>
        <w:widowControl w:val="0"/>
        <w:autoSpaceDE w:val="0"/>
        <w:autoSpaceDN w:val="0"/>
        <w:adjustRightInd w:val="0"/>
        <w:jc w:val="center"/>
        <w:rPr>
          <w:rFonts w:ascii="Arial Narrow" w:hAnsi="Arial Narrow" w:cs="Arial"/>
          <w:spacing w:val="6"/>
          <w:sz w:val="21"/>
          <w:szCs w:val="22"/>
        </w:rPr>
      </w:pPr>
    </w:p>
    <w:p w14:paraId="5830F1D6" w14:textId="77777777" w:rsidR="00A50A8B" w:rsidRPr="00BA355D" w:rsidRDefault="00A50A8B" w:rsidP="00A50A8B">
      <w:pPr>
        <w:widowControl w:val="0"/>
        <w:autoSpaceDE w:val="0"/>
        <w:autoSpaceDN w:val="0"/>
        <w:adjustRightInd w:val="0"/>
        <w:jc w:val="center"/>
        <w:rPr>
          <w:rFonts w:ascii="Arial Narrow" w:hAnsi="Arial Narrow" w:cs="Arial"/>
          <w:spacing w:val="6"/>
          <w:sz w:val="21"/>
          <w:szCs w:val="22"/>
        </w:rPr>
      </w:pPr>
    </w:p>
    <w:p w14:paraId="68BA7E93" w14:textId="77777777" w:rsidR="00A50A8B" w:rsidRPr="00BA355D" w:rsidRDefault="00A50A8B" w:rsidP="00A50A8B">
      <w:pPr>
        <w:widowControl w:val="0"/>
        <w:autoSpaceDE w:val="0"/>
        <w:autoSpaceDN w:val="0"/>
        <w:adjustRightInd w:val="0"/>
        <w:jc w:val="center"/>
        <w:rPr>
          <w:rFonts w:ascii="Arial Narrow" w:hAnsi="Arial Narrow" w:cs="Arial"/>
          <w:spacing w:val="6"/>
          <w:sz w:val="21"/>
          <w:szCs w:val="22"/>
        </w:rPr>
      </w:pPr>
    </w:p>
    <w:p w14:paraId="5596B374" w14:textId="77777777" w:rsidR="00A50A8B" w:rsidRPr="00BA355D" w:rsidRDefault="00A50A8B" w:rsidP="00A50A8B">
      <w:pPr>
        <w:widowControl w:val="0"/>
        <w:autoSpaceDE w:val="0"/>
        <w:autoSpaceDN w:val="0"/>
        <w:adjustRightInd w:val="0"/>
        <w:jc w:val="center"/>
        <w:rPr>
          <w:rFonts w:ascii="Arial Narrow" w:hAnsi="Arial Narrow" w:cs="Arial"/>
          <w:spacing w:val="6"/>
          <w:sz w:val="21"/>
          <w:szCs w:val="22"/>
        </w:rPr>
      </w:pPr>
    </w:p>
    <w:p w14:paraId="116F521E" w14:textId="77777777" w:rsidR="00A50A8B" w:rsidRPr="00BA355D" w:rsidRDefault="00A50A8B" w:rsidP="00A50A8B">
      <w:pPr>
        <w:widowControl w:val="0"/>
        <w:autoSpaceDE w:val="0"/>
        <w:autoSpaceDN w:val="0"/>
        <w:adjustRightInd w:val="0"/>
        <w:jc w:val="center"/>
        <w:rPr>
          <w:rFonts w:ascii="Arial Narrow" w:hAnsi="Arial Narrow" w:cs="Arial"/>
          <w:b/>
          <w:bCs/>
          <w:spacing w:val="6"/>
          <w:sz w:val="44"/>
          <w:szCs w:val="44"/>
        </w:rPr>
      </w:pPr>
      <w:r w:rsidRPr="00BA355D">
        <w:rPr>
          <w:rFonts w:ascii="Arial Narrow" w:hAnsi="Arial Narrow" w:cs="Arial"/>
          <w:spacing w:val="6"/>
          <w:sz w:val="44"/>
          <w:szCs w:val="44"/>
        </w:rPr>
        <w:t>SÚŤAŽNÉ PODKLADY</w:t>
      </w:r>
    </w:p>
    <w:p w14:paraId="76AE0EBB" w14:textId="77777777" w:rsidR="00A50A8B" w:rsidRPr="00BA355D" w:rsidRDefault="00A50A8B" w:rsidP="00A50A8B">
      <w:pPr>
        <w:widowControl w:val="0"/>
        <w:autoSpaceDE w:val="0"/>
        <w:autoSpaceDN w:val="0"/>
        <w:adjustRightInd w:val="0"/>
        <w:jc w:val="center"/>
        <w:rPr>
          <w:rFonts w:ascii="Arial Narrow" w:hAnsi="Arial Narrow" w:cs="Arial"/>
          <w:spacing w:val="6"/>
          <w:sz w:val="21"/>
          <w:szCs w:val="22"/>
        </w:rPr>
      </w:pPr>
    </w:p>
    <w:p w14:paraId="0E7800DE" w14:textId="77777777" w:rsidR="00A50A8B" w:rsidRPr="00BA355D" w:rsidRDefault="00A50A8B" w:rsidP="00A50A8B">
      <w:pPr>
        <w:widowControl w:val="0"/>
        <w:autoSpaceDE w:val="0"/>
        <w:autoSpaceDN w:val="0"/>
        <w:adjustRightInd w:val="0"/>
        <w:jc w:val="center"/>
        <w:rPr>
          <w:rFonts w:ascii="Arial Narrow" w:hAnsi="Arial Narrow" w:cs="Arial"/>
          <w:spacing w:val="6"/>
          <w:sz w:val="21"/>
          <w:szCs w:val="22"/>
        </w:rPr>
      </w:pPr>
    </w:p>
    <w:p w14:paraId="2CC5EB8A" w14:textId="77777777" w:rsidR="00A50A8B" w:rsidRPr="00BA355D" w:rsidRDefault="00A50A8B" w:rsidP="00A50A8B">
      <w:pPr>
        <w:widowControl w:val="0"/>
        <w:autoSpaceDE w:val="0"/>
        <w:autoSpaceDN w:val="0"/>
        <w:adjustRightInd w:val="0"/>
        <w:jc w:val="center"/>
        <w:rPr>
          <w:rFonts w:ascii="Arial Narrow" w:hAnsi="Arial Narrow" w:cs="Arial"/>
          <w:spacing w:val="6"/>
          <w:sz w:val="21"/>
          <w:szCs w:val="22"/>
        </w:rPr>
      </w:pPr>
    </w:p>
    <w:p w14:paraId="3FE9CB06" w14:textId="77777777" w:rsidR="00A50A8B" w:rsidRPr="00BA355D" w:rsidRDefault="00A50A8B" w:rsidP="00A50A8B">
      <w:pPr>
        <w:widowControl w:val="0"/>
        <w:autoSpaceDE w:val="0"/>
        <w:autoSpaceDN w:val="0"/>
        <w:adjustRightInd w:val="0"/>
        <w:jc w:val="center"/>
        <w:rPr>
          <w:rFonts w:ascii="Arial Narrow" w:hAnsi="Arial Narrow" w:cs="Arial"/>
          <w:spacing w:val="6"/>
          <w:sz w:val="21"/>
          <w:szCs w:val="22"/>
        </w:rPr>
      </w:pPr>
    </w:p>
    <w:p w14:paraId="071E805F" w14:textId="77777777" w:rsidR="00A50A8B" w:rsidRPr="00BA355D" w:rsidRDefault="00A50A8B" w:rsidP="00A50A8B">
      <w:pPr>
        <w:widowControl w:val="0"/>
        <w:autoSpaceDE w:val="0"/>
        <w:autoSpaceDN w:val="0"/>
        <w:adjustRightInd w:val="0"/>
        <w:jc w:val="center"/>
        <w:rPr>
          <w:rFonts w:ascii="Arial Narrow" w:hAnsi="Arial Narrow" w:cs="Arial"/>
          <w:spacing w:val="6"/>
          <w:sz w:val="21"/>
          <w:szCs w:val="22"/>
        </w:rPr>
      </w:pPr>
    </w:p>
    <w:p w14:paraId="382F7229" w14:textId="77777777" w:rsidR="00A50A8B" w:rsidRPr="00BA355D" w:rsidRDefault="00A50A8B" w:rsidP="00A50A8B">
      <w:pPr>
        <w:widowControl w:val="0"/>
        <w:autoSpaceDE w:val="0"/>
        <w:autoSpaceDN w:val="0"/>
        <w:adjustRightInd w:val="0"/>
        <w:jc w:val="center"/>
        <w:rPr>
          <w:rFonts w:ascii="Arial Narrow" w:hAnsi="Arial Narrow" w:cs="Arial"/>
          <w:spacing w:val="6"/>
          <w:sz w:val="21"/>
          <w:szCs w:val="22"/>
        </w:rPr>
      </w:pPr>
    </w:p>
    <w:p w14:paraId="0F3B6AD6" w14:textId="77777777" w:rsidR="00A50A8B" w:rsidRPr="00BA355D" w:rsidRDefault="00A50A8B" w:rsidP="00A50A8B">
      <w:pPr>
        <w:widowControl w:val="0"/>
        <w:autoSpaceDE w:val="0"/>
        <w:autoSpaceDN w:val="0"/>
        <w:adjustRightInd w:val="0"/>
        <w:jc w:val="center"/>
        <w:rPr>
          <w:rFonts w:ascii="Arial Narrow" w:hAnsi="Arial Narrow" w:cs="Arial"/>
          <w:b/>
          <w:bCs/>
          <w:spacing w:val="6"/>
          <w:sz w:val="44"/>
          <w:szCs w:val="44"/>
        </w:rPr>
      </w:pPr>
      <w:r w:rsidRPr="00BA355D">
        <w:rPr>
          <w:rFonts w:ascii="Arial Narrow" w:hAnsi="Arial Narrow" w:cs="Arial"/>
          <w:b/>
          <w:bCs/>
          <w:spacing w:val="6"/>
          <w:sz w:val="44"/>
          <w:szCs w:val="44"/>
        </w:rPr>
        <w:t xml:space="preserve">Zväzok 2, Časť 3 </w:t>
      </w:r>
    </w:p>
    <w:p w14:paraId="757E4258" w14:textId="77777777" w:rsidR="00A50A8B" w:rsidRPr="00BA355D" w:rsidRDefault="00A50A8B" w:rsidP="00A50A8B">
      <w:pPr>
        <w:widowControl w:val="0"/>
        <w:autoSpaceDE w:val="0"/>
        <w:autoSpaceDN w:val="0"/>
        <w:adjustRightInd w:val="0"/>
        <w:jc w:val="center"/>
        <w:rPr>
          <w:rFonts w:ascii="Arial Narrow" w:hAnsi="Arial Narrow" w:cs="Arial"/>
          <w:spacing w:val="6"/>
          <w:sz w:val="21"/>
          <w:szCs w:val="22"/>
        </w:rPr>
      </w:pPr>
      <w:r w:rsidRPr="00BA355D">
        <w:rPr>
          <w:rFonts w:ascii="Arial Narrow" w:hAnsi="Arial Narrow" w:cs="Arial"/>
          <w:b/>
          <w:bCs/>
          <w:spacing w:val="6"/>
          <w:sz w:val="44"/>
          <w:szCs w:val="44"/>
        </w:rPr>
        <w:t>Príloha k ponuke</w:t>
      </w:r>
    </w:p>
    <w:p w14:paraId="07C4296D" w14:textId="77777777" w:rsidR="00A50A8B" w:rsidRPr="00BA355D" w:rsidRDefault="00A50A8B" w:rsidP="00A50A8B">
      <w:pPr>
        <w:widowControl w:val="0"/>
        <w:autoSpaceDE w:val="0"/>
        <w:autoSpaceDN w:val="0"/>
        <w:adjustRightInd w:val="0"/>
        <w:jc w:val="center"/>
        <w:rPr>
          <w:rFonts w:ascii="Arial Narrow" w:hAnsi="Arial Narrow" w:cs="Arial"/>
          <w:spacing w:val="6"/>
          <w:sz w:val="21"/>
          <w:szCs w:val="22"/>
        </w:rPr>
      </w:pPr>
    </w:p>
    <w:p w14:paraId="0B75ED07" w14:textId="77777777" w:rsidR="00A50A8B" w:rsidRPr="00BA355D" w:rsidRDefault="00A50A8B" w:rsidP="00A50A8B">
      <w:pPr>
        <w:widowControl w:val="0"/>
        <w:autoSpaceDE w:val="0"/>
        <w:autoSpaceDN w:val="0"/>
        <w:adjustRightInd w:val="0"/>
        <w:jc w:val="center"/>
        <w:rPr>
          <w:rFonts w:ascii="Arial Narrow" w:hAnsi="Arial Narrow" w:cs="Arial"/>
          <w:spacing w:val="6"/>
          <w:sz w:val="21"/>
          <w:szCs w:val="22"/>
        </w:rPr>
      </w:pPr>
    </w:p>
    <w:p w14:paraId="4612E262" w14:textId="77777777" w:rsidR="00A50A8B" w:rsidRPr="00BA355D" w:rsidRDefault="00A50A8B" w:rsidP="00A50A8B">
      <w:pPr>
        <w:widowControl w:val="0"/>
        <w:autoSpaceDE w:val="0"/>
        <w:autoSpaceDN w:val="0"/>
        <w:adjustRightInd w:val="0"/>
        <w:jc w:val="center"/>
        <w:rPr>
          <w:rFonts w:ascii="Arial Narrow" w:hAnsi="Arial Narrow" w:cs="Arial"/>
          <w:spacing w:val="6"/>
          <w:sz w:val="21"/>
          <w:szCs w:val="22"/>
        </w:rPr>
      </w:pPr>
    </w:p>
    <w:p w14:paraId="5D83B652" w14:textId="77777777" w:rsidR="00A50A8B" w:rsidRPr="00BA355D" w:rsidRDefault="00A50A8B" w:rsidP="00A50A8B">
      <w:pPr>
        <w:widowControl w:val="0"/>
        <w:autoSpaceDE w:val="0"/>
        <w:autoSpaceDN w:val="0"/>
        <w:adjustRightInd w:val="0"/>
        <w:jc w:val="center"/>
        <w:rPr>
          <w:rFonts w:ascii="Arial Narrow" w:hAnsi="Arial Narrow" w:cs="Arial"/>
          <w:spacing w:val="6"/>
          <w:sz w:val="21"/>
          <w:szCs w:val="22"/>
        </w:rPr>
      </w:pPr>
    </w:p>
    <w:p w14:paraId="20F65722" w14:textId="77777777" w:rsidR="00A50A8B" w:rsidRPr="00BA355D" w:rsidRDefault="00A50A8B" w:rsidP="00A50A8B">
      <w:pPr>
        <w:widowControl w:val="0"/>
        <w:autoSpaceDE w:val="0"/>
        <w:autoSpaceDN w:val="0"/>
        <w:adjustRightInd w:val="0"/>
        <w:jc w:val="center"/>
        <w:rPr>
          <w:rFonts w:ascii="Arial Narrow" w:hAnsi="Arial Narrow" w:cs="Arial"/>
          <w:spacing w:val="6"/>
          <w:sz w:val="21"/>
          <w:szCs w:val="22"/>
        </w:rPr>
      </w:pPr>
    </w:p>
    <w:p w14:paraId="25798A0C" w14:textId="77777777" w:rsidR="00A50A8B" w:rsidRPr="00BA355D" w:rsidRDefault="00A50A8B" w:rsidP="00A50A8B">
      <w:pPr>
        <w:widowControl w:val="0"/>
        <w:autoSpaceDE w:val="0"/>
        <w:autoSpaceDN w:val="0"/>
        <w:adjustRightInd w:val="0"/>
        <w:jc w:val="center"/>
        <w:rPr>
          <w:rFonts w:ascii="Arial Narrow" w:hAnsi="Arial Narrow" w:cs="Arial"/>
          <w:spacing w:val="6"/>
          <w:sz w:val="21"/>
          <w:szCs w:val="22"/>
        </w:rPr>
      </w:pPr>
    </w:p>
    <w:p w14:paraId="42B1A7E8" w14:textId="77777777" w:rsidR="00A50A8B" w:rsidRPr="00BA355D" w:rsidRDefault="00A50A8B" w:rsidP="00A50A8B">
      <w:pPr>
        <w:widowControl w:val="0"/>
        <w:autoSpaceDE w:val="0"/>
        <w:autoSpaceDN w:val="0"/>
        <w:adjustRightInd w:val="0"/>
        <w:jc w:val="center"/>
        <w:rPr>
          <w:rFonts w:ascii="Arial Narrow" w:hAnsi="Arial Narrow" w:cs="Arial"/>
          <w:spacing w:val="6"/>
          <w:sz w:val="21"/>
          <w:szCs w:val="22"/>
        </w:rPr>
      </w:pPr>
    </w:p>
    <w:p w14:paraId="348335F1" w14:textId="77777777" w:rsidR="00A50A8B" w:rsidRPr="00BA355D" w:rsidRDefault="00A50A8B" w:rsidP="00A50A8B">
      <w:pPr>
        <w:widowControl w:val="0"/>
        <w:autoSpaceDE w:val="0"/>
        <w:autoSpaceDN w:val="0"/>
        <w:adjustRightInd w:val="0"/>
        <w:jc w:val="center"/>
        <w:rPr>
          <w:rFonts w:ascii="Arial Narrow" w:hAnsi="Arial Narrow" w:cs="Arial"/>
          <w:spacing w:val="6"/>
          <w:sz w:val="21"/>
          <w:szCs w:val="22"/>
        </w:rPr>
      </w:pPr>
    </w:p>
    <w:p w14:paraId="28B91D0B" w14:textId="77777777" w:rsidR="00A50A8B" w:rsidRPr="00BA355D" w:rsidRDefault="00A50A8B" w:rsidP="00A50A8B">
      <w:pPr>
        <w:widowControl w:val="0"/>
        <w:autoSpaceDE w:val="0"/>
        <w:autoSpaceDN w:val="0"/>
        <w:adjustRightInd w:val="0"/>
        <w:jc w:val="center"/>
        <w:rPr>
          <w:rFonts w:ascii="Arial Narrow" w:hAnsi="Arial Narrow" w:cs="Arial"/>
          <w:spacing w:val="6"/>
          <w:sz w:val="21"/>
          <w:szCs w:val="22"/>
        </w:rPr>
      </w:pPr>
    </w:p>
    <w:p w14:paraId="609BF534" w14:textId="77777777" w:rsidR="00A50A8B" w:rsidRPr="00BA355D" w:rsidRDefault="00A50A8B" w:rsidP="00A50A8B">
      <w:pPr>
        <w:widowControl w:val="0"/>
        <w:autoSpaceDE w:val="0"/>
        <w:autoSpaceDN w:val="0"/>
        <w:adjustRightInd w:val="0"/>
        <w:jc w:val="center"/>
        <w:rPr>
          <w:rFonts w:ascii="Arial Narrow" w:hAnsi="Arial Narrow" w:cs="Arial"/>
          <w:spacing w:val="6"/>
          <w:sz w:val="21"/>
          <w:szCs w:val="22"/>
        </w:rPr>
      </w:pPr>
    </w:p>
    <w:p w14:paraId="5A1AAD4C" w14:textId="366AC1E8" w:rsidR="00A50A8B" w:rsidRPr="00BA355D" w:rsidRDefault="00A50A8B" w:rsidP="00A50A8B">
      <w:pPr>
        <w:widowControl w:val="0"/>
        <w:autoSpaceDE w:val="0"/>
        <w:autoSpaceDN w:val="0"/>
        <w:adjustRightInd w:val="0"/>
        <w:jc w:val="center"/>
        <w:rPr>
          <w:rFonts w:ascii="Arial Narrow" w:hAnsi="Arial Narrow" w:cs="Arial"/>
          <w:spacing w:val="6"/>
        </w:rPr>
        <w:sectPr w:rsidR="00A50A8B" w:rsidRPr="00BA355D" w:rsidSect="00A50A8B">
          <w:headerReference w:type="default" r:id="rId33"/>
          <w:footerReference w:type="default" r:id="rId34"/>
          <w:headerReference w:type="first" r:id="rId35"/>
          <w:footerReference w:type="first" r:id="rId36"/>
          <w:pgSz w:w="11907" w:h="16840" w:code="9"/>
          <w:pgMar w:top="1537" w:right="1275" w:bottom="1418" w:left="1418" w:header="567" w:footer="567" w:gutter="0"/>
          <w:pgNumType w:start="1"/>
          <w:cols w:space="708"/>
          <w:titlePg/>
          <w:docGrid w:linePitch="326"/>
        </w:sectPr>
      </w:pPr>
      <w:r w:rsidRPr="00BA355D">
        <w:rPr>
          <w:rFonts w:ascii="Arial Narrow" w:hAnsi="Arial Narrow" w:cs="Arial"/>
          <w:spacing w:val="6"/>
        </w:rPr>
        <w:t xml:space="preserve">Bratislava, </w:t>
      </w:r>
      <w:r w:rsidR="00D712B2" w:rsidRPr="00BA355D">
        <w:rPr>
          <w:rFonts w:ascii="Arial Narrow" w:hAnsi="Arial Narrow" w:cs="Arial"/>
          <w:spacing w:val="6"/>
        </w:rPr>
        <w:t>0</w:t>
      </w:r>
      <w:r w:rsidR="00D712B2">
        <w:rPr>
          <w:rFonts w:ascii="Arial Narrow" w:hAnsi="Arial Narrow" w:cs="Arial"/>
          <w:spacing w:val="6"/>
        </w:rPr>
        <w:t>7</w:t>
      </w:r>
      <w:r w:rsidRPr="00BA355D">
        <w:rPr>
          <w:rFonts w:ascii="Arial Narrow" w:hAnsi="Arial Narrow" w:cs="Arial"/>
          <w:spacing w:val="6"/>
        </w:rPr>
        <w:t>/2025</w:t>
      </w:r>
    </w:p>
    <w:p w14:paraId="4C771B8B" w14:textId="77777777" w:rsidR="00A50A8B" w:rsidRPr="00BA355D" w:rsidRDefault="00A50A8B" w:rsidP="00A50A8B">
      <w:pPr>
        <w:widowControl w:val="0"/>
        <w:autoSpaceDE w:val="0"/>
        <w:autoSpaceDN w:val="0"/>
        <w:adjustRightInd w:val="0"/>
        <w:jc w:val="center"/>
        <w:rPr>
          <w:rFonts w:ascii="Arial Narrow" w:hAnsi="Arial Narrow" w:cs="Arial"/>
          <w:spacing w:val="6"/>
          <w:sz w:val="21"/>
          <w:szCs w:val="22"/>
        </w:rPr>
      </w:pPr>
    </w:p>
    <w:tbl>
      <w:tblPr>
        <w:tblW w:w="9376" w:type="dxa"/>
        <w:tblInd w:w="-72" w:type="dxa"/>
        <w:tblLayout w:type="fixed"/>
        <w:tblLook w:val="0000" w:firstRow="0" w:lastRow="0" w:firstColumn="0" w:lastColumn="0" w:noHBand="0" w:noVBand="0"/>
      </w:tblPr>
      <w:tblGrid>
        <w:gridCol w:w="3820"/>
        <w:gridCol w:w="1463"/>
        <w:gridCol w:w="4093"/>
      </w:tblGrid>
      <w:tr w:rsidR="00BA355D" w:rsidRPr="00BA355D" w14:paraId="2318D1A3" w14:textId="77777777">
        <w:trPr>
          <w:trHeight w:val="300"/>
        </w:trPr>
        <w:tc>
          <w:tcPr>
            <w:tcW w:w="9376" w:type="dxa"/>
            <w:gridSpan w:val="3"/>
            <w:tcBorders>
              <w:bottom w:val="double" w:sz="6" w:space="0" w:color="auto"/>
            </w:tcBorders>
            <w:tcMar>
              <w:left w:w="105" w:type="dxa"/>
              <w:right w:w="105" w:type="dxa"/>
            </w:tcMar>
          </w:tcPr>
          <w:p w14:paraId="106882A9" w14:textId="77777777" w:rsidR="00A50A8B" w:rsidRPr="00BA355D" w:rsidRDefault="00A50A8B">
            <w:pPr>
              <w:pStyle w:val="Heading1"/>
              <w:rPr>
                <w:rFonts w:ascii="Arial Narrow" w:hAnsi="Arial Narrow"/>
                <w:color w:val="auto"/>
                <w:sz w:val="21"/>
                <w:szCs w:val="21"/>
              </w:rPr>
            </w:pPr>
            <w:r w:rsidRPr="00BA355D">
              <w:rPr>
                <w:rFonts w:ascii="Arial Narrow" w:hAnsi="Arial Narrow"/>
                <w:color w:val="auto"/>
                <w:sz w:val="21"/>
                <w:szCs w:val="21"/>
              </w:rPr>
              <w:t>PRÍLOHA K PONUKE</w:t>
            </w:r>
          </w:p>
          <w:p w14:paraId="146934BC" w14:textId="77777777" w:rsidR="00A50A8B" w:rsidRPr="00BA355D" w:rsidRDefault="00A50A8B">
            <w:pPr>
              <w:spacing w:before="60" w:after="60"/>
              <w:ind w:left="12"/>
              <w:jc w:val="center"/>
              <w:rPr>
                <w:rFonts w:ascii="Arial Narrow" w:hAnsi="Arial Narrow"/>
                <w:sz w:val="21"/>
                <w:szCs w:val="21"/>
              </w:rPr>
            </w:pPr>
          </w:p>
        </w:tc>
      </w:tr>
      <w:tr w:rsidR="00BA355D" w:rsidRPr="00BA355D" w14:paraId="744C709C" w14:textId="77777777">
        <w:trPr>
          <w:trHeight w:val="300"/>
        </w:trPr>
        <w:tc>
          <w:tcPr>
            <w:tcW w:w="3820" w:type="dxa"/>
            <w:tcBorders>
              <w:top w:val="double" w:sz="6" w:space="0" w:color="auto"/>
              <w:left w:val="double" w:sz="6" w:space="0" w:color="auto"/>
              <w:bottom w:val="single" w:sz="6" w:space="0" w:color="auto"/>
              <w:right w:val="single" w:sz="6" w:space="0" w:color="auto"/>
            </w:tcBorders>
            <w:shd w:val="clear" w:color="auto" w:fill="F3F3F3"/>
            <w:tcMar>
              <w:left w:w="105" w:type="dxa"/>
              <w:right w:w="105" w:type="dxa"/>
            </w:tcMar>
            <w:vAlign w:val="center"/>
          </w:tcPr>
          <w:p w14:paraId="0A2F1CAE" w14:textId="77777777" w:rsidR="00A50A8B" w:rsidRPr="00BA355D" w:rsidRDefault="00A50A8B">
            <w:pPr>
              <w:spacing w:before="60" w:after="60"/>
              <w:ind w:left="12"/>
              <w:rPr>
                <w:rFonts w:ascii="Arial Narrow" w:hAnsi="Arial Narrow"/>
                <w:sz w:val="21"/>
                <w:szCs w:val="21"/>
              </w:rPr>
            </w:pPr>
            <w:r w:rsidRPr="00BA355D">
              <w:rPr>
                <w:rFonts w:ascii="Arial Narrow" w:hAnsi="Arial Narrow"/>
                <w:b/>
                <w:bCs/>
                <w:sz w:val="21"/>
                <w:szCs w:val="21"/>
              </w:rPr>
              <w:t>Položka</w:t>
            </w:r>
          </w:p>
        </w:tc>
        <w:tc>
          <w:tcPr>
            <w:tcW w:w="1463" w:type="dxa"/>
            <w:tcBorders>
              <w:top w:val="double" w:sz="6" w:space="0" w:color="auto"/>
              <w:left w:val="single" w:sz="6" w:space="0" w:color="auto"/>
              <w:bottom w:val="single" w:sz="6" w:space="0" w:color="auto"/>
              <w:right w:val="single" w:sz="6" w:space="0" w:color="auto"/>
            </w:tcBorders>
            <w:shd w:val="clear" w:color="auto" w:fill="F3F3F3"/>
            <w:tcMar>
              <w:left w:w="105" w:type="dxa"/>
              <w:right w:w="105" w:type="dxa"/>
            </w:tcMar>
            <w:vAlign w:val="center"/>
          </w:tcPr>
          <w:p w14:paraId="4C6BF71B" w14:textId="77777777" w:rsidR="00A50A8B" w:rsidRPr="00BA355D" w:rsidRDefault="00A50A8B">
            <w:pPr>
              <w:spacing w:before="60" w:after="60"/>
              <w:ind w:left="12"/>
              <w:jc w:val="center"/>
              <w:rPr>
                <w:rFonts w:ascii="Arial Narrow" w:hAnsi="Arial Narrow"/>
                <w:sz w:val="21"/>
                <w:szCs w:val="21"/>
              </w:rPr>
            </w:pPr>
            <w:proofErr w:type="spellStart"/>
            <w:r w:rsidRPr="00BA355D">
              <w:rPr>
                <w:rFonts w:ascii="Arial Narrow" w:hAnsi="Arial Narrow"/>
                <w:b/>
                <w:bCs/>
                <w:sz w:val="21"/>
                <w:szCs w:val="21"/>
              </w:rPr>
              <w:t>Podčlánok</w:t>
            </w:r>
            <w:proofErr w:type="spellEnd"/>
            <w:r w:rsidRPr="00BA355D">
              <w:rPr>
                <w:rFonts w:ascii="Arial Narrow" w:hAnsi="Arial Narrow"/>
                <w:b/>
                <w:bCs/>
                <w:sz w:val="21"/>
                <w:szCs w:val="21"/>
              </w:rPr>
              <w:t xml:space="preserve"> </w:t>
            </w:r>
          </w:p>
        </w:tc>
        <w:tc>
          <w:tcPr>
            <w:tcW w:w="4093" w:type="dxa"/>
            <w:tcBorders>
              <w:top w:val="double" w:sz="6" w:space="0" w:color="auto"/>
              <w:left w:val="single" w:sz="6" w:space="0" w:color="auto"/>
              <w:bottom w:val="single" w:sz="6" w:space="0" w:color="auto"/>
              <w:right w:val="double" w:sz="6" w:space="0" w:color="auto"/>
            </w:tcBorders>
            <w:shd w:val="clear" w:color="auto" w:fill="F3F3F3"/>
            <w:tcMar>
              <w:left w:w="105" w:type="dxa"/>
              <w:right w:w="105" w:type="dxa"/>
            </w:tcMar>
            <w:vAlign w:val="center"/>
          </w:tcPr>
          <w:p w14:paraId="64F3B3FA" w14:textId="77777777" w:rsidR="00A50A8B" w:rsidRPr="00BA355D" w:rsidRDefault="00A50A8B">
            <w:pPr>
              <w:spacing w:before="60" w:after="60"/>
              <w:ind w:left="12"/>
              <w:jc w:val="center"/>
              <w:rPr>
                <w:rFonts w:ascii="Arial Narrow" w:hAnsi="Arial Narrow"/>
                <w:sz w:val="21"/>
                <w:szCs w:val="21"/>
              </w:rPr>
            </w:pPr>
            <w:r w:rsidRPr="00BA355D">
              <w:rPr>
                <w:rFonts w:ascii="Arial Narrow" w:hAnsi="Arial Narrow"/>
                <w:b/>
                <w:bCs/>
                <w:sz w:val="21"/>
                <w:szCs w:val="21"/>
              </w:rPr>
              <w:t>Údaje</w:t>
            </w:r>
          </w:p>
        </w:tc>
      </w:tr>
      <w:tr w:rsidR="00BA355D" w:rsidRPr="00BA355D" w14:paraId="448AB792" w14:textId="77777777">
        <w:trPr>
          <w:trHeight w:val="300"/>
        </w:trPr>
        <w:tc>
          <w:tcPr>
            <w:tcW w:w="3820"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3388F500" w14:textId="77777777" w:rsidR="00A50A8B" w:rsidRPr="00BA355D" w:rsidRDefault="00A50A8B">
            <w:pPr>
              <w:spacing w:before="60" w:after="60"/>
              <w:ind w:left="11"/>
              <w:rPr>
                <w:rFonts w:ascii="Arial Narrow" w:hAnsi="Arial Narrow"/>
                <w:sz w:val="21"/>
                <w:szCs w:val="21"/>
              </w:rPr>
            </w:pPr>
            <w:r w:rsidRPr="00BA355D">
              <w:rPr>
                <w:rFonts w:ascii="Arial Narrow" w:hAnsi="Arial Narrow"/>
                <w:sz w:val="21"/>
                <w:szCs w:val="21"/>
              </w:rPr>
              <w:t>Názov a adresa Objednávateľa</w:t>
            </w:r>
          </w:p>
        </w:tc>
        <w:tc>
          <w:tcPr>
            <w:tcW w:w="1463"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282BE33C" w14:textId="77777777" w:rsidR="00A50A8B" w:rsidRPr="00BA355D" w:rsidRDefault="00A50A8B">
            <w:pPr>
              <w:spacing w:before="60" w:after="60"/>
              <w:ind w:left="11"/>
              <w:jc w:val="center"/>
              <w:rPr>
                <w:rFonts w:ascii="Arial Narrow" w:hAnsi="Arial Narrow"/>
                <w:sz w:val="21"/>
                <w:szCs w:val="21"/>
              </w:rPr>
            </w:pPr>
            <w:r w:rsidRPr="00BA355D">
              <w:rPr>
                <w:rFonts w:ascii="Arial Narrow" w:hAnsi="Arial Narrow"/>
                <w:sz w:val="21"/>
                <w:szCs w:val="21"/>
              </w:rPr>
              <w:t>1.1.2.2.&amp;1.3</w:t>
            </w:r>
          </w:p>
        </w:tc>
        <w:tc>
          <w:tcPr>
            <w:tcW w:w="4093"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36B92D4B" w14:textId="77777777" w:rsidR="00A50A8B" w:rsidRPr="00BA355D" w:rsidRDefault="00A50A8B">
            <w:pPr>
              <w:rPr>
                <w:rFonts w:ascii="Arial Narrow" w:hAnsi="Arial Narrow"/>
                <w:sz w:val="21"/>
                <w:szCs w:val="21"/>
              </w:rPr>
            </w:pPr>
            <w:r w:rsidRPr="00BA355D">
              <w:rPr>
                <w:rStyle w:val="PageNumber"/>
                <w:rFonts w:ascii="Arial Narrow" w:hAnsi="Arial Narrow"/>
                <w:sz w:val="21"/>
                <w:szCs w:val="21"/>
              </w:rPr>
              <w:t>Hlavné mesto Slovenskej republiky Bratislava</w:t>
            </w:r>
          </w:p>
          <w:p w14:paraId="790B6E6F" w14:textId="77777777" w:rsidR="00A50A8B" w:rsidRPr="00BA355D" w:rsidRDefault="00A50A8B">
            <w:pPr>
              <w:rPr>
                <w:rFonts w:ascii="Arial Narrow" w:hAnsi="Arial Narrow"/>
                <w:sz w:val="21"/>
                <w:szCs w:val="21"/>
              </w:rPr>
            </w:pPr>
            <w:r w:rsidRPr="00BA355D">
              <w:rPr>
                <w:rStyle w:val="PageNumber"/>
                <w:rFonts w:ascii="Arial Narrow" w:hAnsi="Arial Narrow"/>
                <w:sz w:val="21"/>
                <w:szCs w:val="21"/>
              </w:rPr>
              <w:t>Primaciálne námestie 1, 814 99 Bratislava</w:t>
            </w:r>
          </w:p>
          <w:p w14:paraId="46989082" w14:textId="77777777" w:rsidR="00A50A8B" w:rsidRPr="00BA355D" w:rsidRDefault="00A50A8B">
            <w:pPr>
              <w:rPr>
                <w:rFonts w:ascii="Arial Narrow" w:hAnsi="Arial Narrow"/>
                <w:sz w:val="21"/>
                <w:szCs w:val="21"/>
              </w:rPr>
            </w:pPr>
            <w:r w:rsidRPr="00BA355D">
              <w:rPr>
                <w:rStyle w:val="PageNumber"/>
                <w:rFonts w:ascii="Arial Narrow" w:hAnsi="Arial Narrow"/>
                <w:sz w:val="21"/>
                <w:szCs w:val="21"/>
              </w:rPr>
              <w:t>Osoba oprávnená konať vo veciach zmluvných: ....</w:t>
            </w:r>
          </w:p>
          <w:p w14:paraId="65ECB28D" w14:textId="77777777" w:rsidR="00A50A8B" w:rsidRPr="00BA355D" w:rsidRDefault="00A50A8B">
            <w:pPr>
              <w:rPr>
                <w:rFonts w:ascii="Arial Narrow" w:hAnsi="Arial Narrow"/>
                <w:sz w:val="21"/>
                <w:szCs w:val="21"/>
              </w:rPr>
            </w:pPr>
            <w:r w:rsidRPr="00BA355D">
              <w:rPr>
                <w:rStyle w:val="PageNumber"/>
                <w:rFonts w:ascii="Arial Narrow" w:hAnsi="Arial Narrow"/>
                <w:sz w:val="21"/>
                <w:szCs w:val="21"/>
              </w:rPr>
              <w:t>Osoba oprávnená konať vo veciach technických: ...</w:t>
            </w:r>
          </w:p>
        </w:tc>
      </w:tr>
      <w:tr w:rsidR="00BA355D" w:rsidRPr="00BA355D" w14:paraId="6D1E4CE6" w14:textId="77777777">
        <w:trPr>
          <w:trHeight w:val="300"/>
        </w:trPr>
        <w:tc>
          <w:tcPr>
            <w:tcW w:w="3820"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18B1288B" w14:textId="77777777" w:rsidR="00A50A8B" w:rsidRPr="00BA355D" w:rsidRDefault="00A50A8B">
            <w:pPr>
              <w:spacing w:before="60" w:after="60"/>
              <w:ind w:left="12"/>
              <w:rPr>
                <w:rFonts w:ascii="Arial Narrow" w:hAnsi="Arial Narrow"/>
                <w:sz w:val="21"/>
                <w:szCs w:val="21"/>
              </w:rPr>
            </w:pPr>
            <w:r w:rsidRPr="00BA355D">
              <w:rPr>
                <w:rFonts w:ascii="Arial Narrow" w:hAnsi="Arial Narrow"/>
                <w:sz w:val="21"/>
                <w:szCs w:val="21"/>
              </w:rPr>
              <w:t>Názov a adresa Zhotoviteľa</w:t>
            </w:r>
          </w:p>
        </w:tc>
        <w:tc>
          <w:tcPr>
            <w:tcW w:w="1463"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5F6D216E" w14:textId="77777777" w:rsidR="00A50A8B" w:rsidRPr="00BA355D" w:rsidRDefault="00A50A8B">
            <w:pPr>
              <w:spacing w:before="60" w:after="60"/>
              <w:ind w:left="12"/>
              <w:jc w:val="center"/>
              <w:rPr>
                <w:rFonts w:ascii="Arial Narrow" w:hAnsi="Arial Narrow"/>
                <w:sz w:val="21"/>
                <w:szCs w:val="21"/>
              </w:rPr>
            </w:pPr>
            <w:r w:rsidRPr="00BA355D">
              <w:rPr>
                <w:rFonts w:ascii="Arial Narrow" w:hAnsi="Arial Narrow"/>
                <w:sz w:val="21"/>
                <w:szCs w:val="21"/>
              </w:rPr>
              <w:t>1.1.2.3.&amp;1.3</w:t>
            </w:r>
          </w:p>
        </w:tc>
        <w:tc>
          <w:tcPr>
            <w:tcW w:w="4093"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78A856FE" w14:textId="77777777" w:rsidR="00A50A8B" w:rsidRPr="00BA355D" w:rsidRDefault="00A50A8B">
            <w:pPr>
              <w:spacing w:before="60" w:after="60"/>
              <w:rPr>
                <w:rFonts w:ascii="Arial Narrow" w:hAnsi="Arial Narrow"/>
                <w:sz w:val="21"/>
                <w:szCs w:val="21"/>
              </w:rPr>
            </w:pPr>
            <w:r w:rsidRPr="00BA355D">
              <w:rPr>
                <w:rFonts w:ascii="Arial Narrow" w:hAnsi="Arial Narrow"/>
                <w:i/>
                <w:iCs/>
                <w:sz w:val="21"/>
                <w:szCs w:val="21"/>
              </w:rPr>
              <w:t>[uveďte meno zástupcu zhotoviteľa a názov a adresu spoločnosti]</w:t>
            </w:r>
          </w:p>
        </w:tc>
      </w:tr>
      <w:tr w:rsidR="00BA355D" w:rsidRPr="00BA355D" w14:paraId="4D92D5D9" w14:textId="77777777">
        <w:trPr>
          <w:trHeight w:val="300"/>
        </w:trPr>
        <w:tc>
          <w:tcPr>
            <w:tcW w:w="3820"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3E7912DC" w14:textId="77777777" w:rsidR="00A50A8B" w:rsidRPr="00BA355D" w:rsidRDefault="00A50A8B">
            <w:pPr>
              <w:spacing w:before="60" w:after="60"/>
              <w:ind w:left="12"/>
              <w:rPr>
                <w:rFonts w:ascii="Arial Narrow" w:hAnsi="Arial Narrow"/>
                <w:sz w:val="21"/>
                <w:szCs w:val="21"/>
              </w:rPr>
            </w:pPr>
            <w:r w:rsidRPr="00BA355D">
              <w:rPr>
                <w:rFonts w:ascii="Arial Narrow" w:hAnsi="Arial Narrow"/>
                <w:sz w:val="21"/>
                <w:szCs w:val="21"/>
              </w:rPr>
              <w:t>Meno a adresa Stavebného dozoru</w:t>
            </w:r>
          </w:p>
        </w:tc>
        <w:tc>
          <w:tcPr>
            <w:tcW w:w="1463"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45D54CC6" w14:textId="77777777" w:rsidR="00A50A8B" w:rsidRPr="00BA355D" w:rsidRDefault="00A50A8B">
            <w:pPr>
              <w:spacing w:before="60" w:after="60"/>
              <w:ind w:left="12"/>
              <w:jc w:val="center"/>
              <w:rPr>
                <w:rFonts w:ascii="Arial Narrow" w:hAnsi="Arial Narrow"/>
                <w:sz w:val="21"/>
                <w:szCs w:val="21"/>
              </w:rPr>
            </w:pPr>
            <w:r w:rsidRPr="00BA355D">
              <w:rPr>
                <w:rFonts w:ascii="Arial Narrow" w:hAnsi="Arial Narrow"/>
                <w:sz w:val="21"/>
                <w:szCs w:val="21"/>
              </w:rPr>
              <w:t>1.1.2.4.&amp;1.3</w:t>
            </w:r>
          </w:p>
        </w:tc>
        <w:tc>
          <w:tcPr>
            <w:tcW w:w="4093"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22EF3361" w14:textId="77777777" w:rsidR="00A50A8B" w:rsidRPr="00BA355D" w:rsidRDefault="00A50A8B">
            <w:pPr>
              <w:ind w:right="-52"/>
              <w:rPr>
                <w:rFonts w:ascii="Arial Narrow" w:hAnsi="Arial Narrow"/>
                <w:sz w:val="21"/>
                <w:szCs w:val="21"/>
              </w:rPr>
            </w:pPr>
            <w:r w:rsidRPr="00BA355D">
              <w:rPr>
                <w:rFonts w:ascii="Arial Narrow" w:hAnsi="Arial Narrow"/>
                <w:sz w:val="21"/>
                <w:szCs w:val="21"/>
              </w:rPr>
              <w:t>Osoba Stavebného dozoru bude menovaná a jeho doručovacia adresa bude oznámená do 10 dní odo dňa uzavretia Zmluvy o dielo.</w:t>
            </w:r>
          </w:p>
        </w:tc>
      </w:tr>
      <w:tr w:rsidR="00BA355D" w:rsidRPr="00BA355D" w14:paraId="40504F8C" w14:textId="77777777">
        <w:trPr>
          <w:trHeight w:val="300"/>
        </w:trPr>
        <w:tc>
          <w:tcPr>
            <w:tcW w:w="3820"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1522B5DC" w14:textId="77777777" w:rsidR="00A50A8B" w:rsidRPr="00BA355D" w:rsidRDefault="00A50A8B">
            <w:pPr>
              <w:spacing w:before="60" w:after="60"/>
              <w:ind w:left="12"/>
              <w:rPr>
                <w:rFonts w:ascii="Arial Narrow" w:hAnsi="Arial Narrow"/>
                <w:sz w:val="21"/>
                <w:szCs w:val="21"/>
              </w:rPr>
            </w:pPr>
            <w:r w:rsidRPr="00BA355D">
              <w:rPr>
                <w:rFonts w:ascii="Arial Narrow" w:hAnsi="Arial Narrow"/>
                <w:sz w:val="21"/>
                <w:szCs w:val="21"/>
              </w:rPr>
              <w:t>Predstaviteľ Zhotoviteľa</w:t>
            </w:r>
          </w:p>
        </w:tc>
        <w:tc>
          <w:tcPr>
            <w:tcW w:w="1463"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6FA76C18" w14:textId="77777777" w:rsidR="00A50A8B" w:rsidRPr="00BA355D" w:rsidRDefault="00A50A8B">
            <w:pPr>
              <w:spacing w:before="60" w:after="60"/>
              <w:ind w:left="12"/>
              <w:jc w:val="center"/>
              <w:rPr>
                <w:rFonts w:ascii="Arial Narrow" w:hAnsi="Arial Narrow"/>
                <w:sz w:val="21"/>
                <w:szCs w:val="21"/>
              </w:rPr>
            </w:pPr>
            <w:r w:rsidRPr="00BA355D">
              <w:rPr>
                <w:rFonts w:ascii="Arial Narrow" w:hAnsi="Arial Narrow"/>
                <w:sz w:val="21"/>
                <w:szCs w:val="21"/>
              </w:rPr>
              <w:t>1.1.2.5 a 4.3</w:t>
            </w:r>
          </w:p>
        </w:tc>
        <w:tc>
          <w:tcPr>
            <w:tcW w:w="4093"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04EAD73F" w14:textId="77777777" w:rsidR="00A50A8B" w:rsidRPr="00BA355D" w:rsidRDefault="00A50A8B">
            <w:pPr>
              <w:rPr>
                <w:rFonts w:ascii="Arial Narrow" w:hAnsi="Arial Narrow"/>
                <w:sz w:val="21"/>
                <w:szCs w:val="21"/>
              </w:rPr>
            </w:pPr>
            <w:r w:rsidRPr="00BA355D">
              <w:rPr>
                <w:rFonts w:ascii="Arial Narrow" w:hAnsi="Arial Narrow"/>
                <w:sz w:val="21"/>
                <w:szCs w:val="21"/>
              </w:rPr>
              <w:t xml:space="preserve">Riaditeľ stavby je </w:t>
            </w:r>
            <w:r w:rsidRPr="00BA355D">
              <w:rPr>
                <w:rFonts w:ascii="Arial Narrow" w:hAnsi="Arial Narrow"/>
                <w:i/>
                <w:iCs/>
                <w:sz w:val="21"/>
                <w:szCs w:val="21"/>
              </w:rPr>
              <w:t xml:space="preserve">[uveďte meno a priezvisko] </w:t>
            </w:r>
            <w:r w:rsidRPr="00BA355D">
              <w:rPr>
                <w:rFonts w:ascii="Arial Narrow" w:hAnsi="Arial Narrow"/>
                <w:sz w:val="21"/>
                <w:szCs w:val="21"/>
              </w:rPr>
              <w:t xml:space="preserve">Hlavný stavbyvedúci je </w:t>
            </w:r>
            <w:r w:rsidRPr="00BA355D">
              <w:rPr>
                <w:rFonts w:ascii="Arial Narrow" w:hAnsi="Arial Narrow"/>
                <w:i/>
                <w:iCs/>
                <w:sz w:val="21"/>
                <w:szCs w:val="21"/>
              </w:rPr>
              <w:t>[uveďte meno a priezvisko]</w:t>
            </w:r>
          </w:p>
        </w:tc>
      </w:tr>
      <w:tr w:rsidR="00BA355D" w:rsidRPr="00BA355D" w14:paraId="552C2C53" w14:textId="77777777">
        <w:trPr>
          <w:trHeight w:val="300"/>
        </w:trPr>
        <w:tc>
          <w:tcPr>
            <w:tcW w:w="3820"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64088885" w14:textId="77777777" w:rsidR="00A50A8B" w:rsidRPr="00BA355D" w:rsidRDefault="00A50A8B">
            <w:pPr>
              <w:spacing w:before="60" w:after="60"/>
              <w:ind w:left="12"/>
              <w:rPr>
                <w:rFonts w:ascii="Arial Narrow" w:hAnsi="Arial Narrow"/>
                <w:sz w:val="21"/>
                <w:szCs w:val="21"/>
              </w:rPr>
            </w:pPr>
            <w:r w:rsidRPr="00BA355D">
              <w:rPr>
                <w:rFonts w:ascii="Arial Narrow" w:hAnsi="Arial Narrow"/>
                <w:sz w:val="21"/>
                <w:szCs w:val="21"/>
              </w:rPr>
              <w:t>Lehota výstavby</w:t>
            </w:r>
          </w:p>
        </w:tc>
        <w:tc>
          <w:tcPr>
            <w:tcW w:w="1463"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366A4E47" w14:textId="77777777" w:rsidR="00A50A8B" w:rsidRPr="00BA355D" w:rsidRDefault="00A50A8B">
            <w:pPr>
              <w:spacing w:before="60" w:after="60"/>
              <w:ind w:left="12"/>
              <w:jc w:val="center"/>
              <w:rPr>
                <w:rFonts w:ascii="Arial Narrow" w:hAnsi="Arial Narrow"/>
                <w:sz w:val="21"/>
                <w:szCs w:val="21"/>
              </w:rPr>
            </w:pPr>
            <w:r w:rsidRPr="00BA355D">
              <w:rPr>
                <w:rFonts w:ascii="Arial Narrow" w:hAnsi="Arial Narrow"/>
                <w:sz w:val="21"/>
                <w:szCs w:val="21"/>
              </w:rPr>
              <w:t>1.1.3.3</w:t>
            </w:r>
          </w:p>
        </w:tc>
        <w:tc>
          <w:tcPr>
            <w:tcW w:w="4093"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2749CC37" w14:textId="77777777" w:rsidR="00A50A8B" w:rsidRPr="00BA355D" w:rsidRDefault="00A50A8B">
            <w:pPr>
              <w:spacing w:after="60"/>
              <w:ind w:left="12"/>
              <w:rPr>
                <w:rFonts w:ascii="Arial Narrow" w:hAnsi="Arial Narrow"/>
                <w:sz w:val="21"/>
                <w:szCs w:val="21"/>
              </w:rPr>
            </w:pPr>
            <w:r w:rsidRPr="00BA355D">
              <w:rPr>
                <w:rFonts w:ascii="Arial Narrow" w:hAnsi="Arial Narrow"/>
                <w:sz w:val="21"/>
                <w:szCs w:val="21"/>
              </w:rPr>
              <w:t>30 mesiacov, od Dátumu začatia prác až po vydanie Preberacieho protokolu pre Dielo podľa 10.1 Zmluvy</w:t>
            </w:r>
          </w:p>
        </w:tc>
      </w:tr>
      <w:tr w:rsidR="00BA355D" w:rsidRPr="00BA355D" w14:paraId="6EAFFA3E" w14:textId="77777777">
        <w:trPr>
          <w:trHeight w:val="300"/>
        </w:trPr>
        <w:tc>
          <w:tcPr>
            <w:tcW w:w="3820"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1AAD5DE5" w14:textId="77777777" w:rsidR="00A50A8B" w:rsidRPr="00BA355D" w:rsidRDefault="00A50A8B">
            <w:pPr>
              <w:spacing w:before="60" w:after="60"/>
              <w:ind w:left="12"/>
              <w:rPr>
                <w:rFonts w:ascii="Arial Narrow" w:hAnsi="Arial Narrow"/>
                <w:sz w:val="21"/>
                <w:szCs w:val="21"/>
              </w:rPr>
            </w:pPr>
            <w:r w:rsidRPr="00BA355D">
              <w:rPr>
                <w:rFonts w:ascii="Arial Narrow" w:hAnsi="Arial Narrow"/>
                <w:sz w:val="21"/>
                <w:szCs w:val="21"/>
              </w:rPr>
              <w:t>Lehota na oznámenie vád Diela</w:t>
            </w:r>
          </w:p>
        </w:tc>
        <w:tc>
          <w:tcPr>
            <w:tcW w:w="1463"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07F7E9B2" w14:textId="77777777" w:rsidR="00A50A8B" w:rsidRPr="00BA355D" w:rsidRDefault="00A50A8B">
            <w:pPr>
              <w:spacing w:before="60" w:after="60"/>
              <w:ind w:left="12"/>
              <w:jc w:val="center"/>
              <w:rPr>
                <w:rFonts w:ascii="Arial Narrow" w:hAnsi="Arial Narrow"/>
                <w:sz w:val="21"/>
                <w:szCs w:val="21"/>
              </w:rPr>
            </w:pPr>
            <w:r w:rsidRPr="00BA355D">
              <w:rPr>
                <w:rFonts w:ascii="Arial Narrow" w:hAnsi="Arial Narrow"/>
                <w:sz w:val="21"/>
                <w:szCs w:val="21"/>
              </w:rPr>
              <w:t>1.1.3.7</w:t>
            </w:r>
          </w:p>
        </w:tc>
        <w:tc>
          <w:tcPr>
            <w:tcW w:w="4093"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4CCCFA6D" w14:textId="77777777" w:rsidR="00A50A8B" w:rsidRPr="00BA355D" w:rsidRDefault="00A50A8B">
            <w:pPr>
              <w:spacing w:before="60" w:after="60"/>
              <w:ind w:left="12"/>
              <w:rPr>
                <w:rFonts w:ascii="Arial Narrow" w:hAnsi="Arial Narrow"/>
                <w:sz w:val="21"/>
                <w:szCs w:val="21"/>
              </w:rPr>
            </w:pPr>
            <w:r w:rsidRPr="00BA355D">
              <w:rPr>
                <w:rFonts w:ascii="Arial Narrow" w:hAnsi="Arial Narrow"/>
                <w:sz w:val="21"/>
                <w:szCs w:val="21"/>
              </w:rPr>
              <w:t>12 mesiacov od dátumu vydania Preberacieho protokolu pre Dielo až po vydanie Protokolu o vyhotovení Diela (</w:t>
            </w:r>
            <w:proofErr w:type="spellStart"/>
            <w:r w:rsidRPr="00BA355D">
              <w:rPr>
                <w:rFonts w:ascii="Arial Narrow" w:hAnsi="Arial Narrow"/>
                <w:sz w:val="21"/>
                <w:szCs w:val="21"/>
              </w:rPr>
              <w:t>podčlánok</w:t>
            </w:r>
            <w:proofErr w:type="spellEnd"/>
            <w:r w:rsidRPr="00BA355D">
              <w:rPr>
                <w:rFonts w:ascii="Arial Narrow" w:hAnsi="Arial Narrow"/>
                <w:sz w:val="21"/>
                <w:szCs w:val="21"/>
              </w:rPr>
              <w:t xml:space="preserve"> 11.9)</w:t>
            </w:r>
          </w:p>
        </w:tc>
      </w:tr>
      <w:tr w:rsidR="00BA355D" w:rsidRPr="00BA355D" w14:paraId="50017CF8" w14:textId="77777777">
        <w:trPr>
          <w:trHeight w:val="300"/>
        </w:trPr>
        <w:tc>
          <w:tcPr>
            <w:tcW w:w="3820"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702003C6" w14:textId="77777777" w:rsidR="00A50A8B" w:rsidRPr="00BA355D" w:rsidRDefault="00A50A8B">
            <w:pPr>
              <w:rPr>
                <w:rFonts w:ascii="Arial Narrow" w:hAnsi="Arial Narrow"/>
                <w:sz w:val="21"/>
                <w:szCs w:val="21"/>
              </w:rPr>
            </w:pPr>
            <w:r w:rsidRPr="00BA355D">
              <w:rPr>
                <w:rFonts w:ascii="Arial Narrow" w:hAnsi="Arial Narrow"/>
                <w:sz w:val="21"/>
                <w:szCs w:val="21"/>
              </w:rPr>
              <w:t>Doba na uvedenie do prevádzky</w:t>
            </w:r>
          </w:p>
        </w:tc>
        <w:tc>
          <w:tcPr>
            <w:tcW w:w="1463"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173DA876" w14:textId="77777777" w:rsidR="00A50A8B" w:rsidRPr="00BA355D" w:rsidRDefault="00A50A8B">
            <w:pPr>
              <w:jc w:val="center"/>
              <w:rPr>
                <w:rFonts w:ascii="Arial Narrow" w:hAnsi="Arial Narrow"/>
                <w:sz w:val="21"/>
                <w:szCs w:val="21"/>
              </w:rPr>
            </w:pPr>
            <w:r w:rsidRPr="00BA355D">
              <w:rPr>
                <w:rFonts w:ascii="Arial Narrow" w:hAnsi="Arial Narrow"/>
                <w:sz w:val="21"/>
                <w:szCs w:val="21"/>
              </w:rPr>
              <w:t>10.2</w:t>
            </w:r>
          </w:p>
        </w:tc>
        <w:tc>
          <w:tcPr>
            <w:tcW w:w="4093"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33746F24" w14:textId="3ECC3A35" w:rsidR="00A50A8B" w:rsidRPr="00BA355D" w:rsidRDefault="00A50A8B" w:rsidP="00A50A8B">
            <w:pPr>
              <w:pStyle w:val="ListParagraph"/>
              <w:numPr>
                <w:ilvl w:val="0"/>
                <w:numId w:val="4"/>
              </w:numPr>
              <w:ind w:left="350" w:hanging="283"/>
              <w:contextualSpacing w:val="0"/>
              <w:rPr>
                <w:rFonts w:ascii="Arial Narrow" w:hAnsi="Arial Narrow"/>
                <w:sz w:val="21"/>
                <w:szCs w:val="21"/>
              </w:rPr>
            </w:pPr>
            <w:r w:rsidRPr="00BA355D">
              <w:rPr>
                <w:rFonts w:ascii="Arial Narrow" w:hAnsi="Arial Narrow"/>
                <w:sz w:val="21"/>
                <w:szCs w:val="21"/>
              </w:rPr>
              <w:t xml:space="preserve">Úsek časti Diela </w:t>
            </w:r>
            <w:r w:rsidR="004A596E" w:rsidRPr="00BA355D">
              <w:rPr>
                <w:rFonts w:ascii="Arial Narrow" w:hAnsi="Arial Narrow"/>
                <w:sz w:val="21"/>
                <w:szCs w:val="21"/>
              </w:rPr>
              <w:t xml:space="preserve">- </w:t>
            </w:r>
            <w:r w:rsidRPr="00BA355D">
              <w:rPr>
                <w:rFonts w:ascii="Arial Narrow" w:hAnsi="Arial Narrow"/>
                <w:sz w:val="21"/>
                <w:szCs w:val="21"/>
              </w:rPr>
              <w:t>Etapa 1 sa uvedie do prevádzky do 420 dní od Dátumu začatia prác</w:t>
            </w:r>
          </w:p>
          <w:p w14:paraId="14D87B5E" w14:textId="1B4BAE37" w:rsidR="00A50A8B" w:rsidRPr="00BA355D" w:rsidRDefault="00A50A8B" w:rsidP="00A50A8B">
            <w:pPr>
              <w:pStyle w:val="ListParagraph"/>
              <w:numPr>
                <w:ilvl w:val="0"/>
                <w:numId w:val="3"/>
              </w:numPr>
              <w:ind w:left="350" w:hanging="283"/>
              <w:contextualSpacing w:val="0"/>
              <w:rPr>
                <w:rFonts w:ascii="Arial Narrow" w:hAnsi="Arial Narrow"/>
                <w:sz w:val="21"/>
                <w:szCs w:val="21"/>
              </w:rPr>
            </w:pPr>
            <w:r w:rsidRPr="00BA355D">
              <w:rPr>
                <w:rFonts w:ascii="Arial Narrow" w:hAnsi="Arial Narrow"/>
                <w:sz w:val="21"/>
                <w:szCs w:val="21"/>
              </w:rPr>
              <w:t xml:space="preserve">Úsek časti Diela </w:t>
            </w:r>
            <w:r w:rsidR="006F3F11" w:rsidRPr="00BA355D">
              <w:rPr>
                <w:rFonts w:ascii="Arial Narrow" w:hAnsi="Arial Narrow"/>
                <w:sz w:val="21"/>
                <w:szCs w:val="21"/>
              </w:rPr>
              <w:t xml:space="preserve">- </w:t>
            </w:r>
            <w:r w:rsidRPr="00BA355D">
              <w:rPr>
                <w:rFonts w:ascii="Arial Narrow" w:hAnsi="Arial Narrow"/>
                <w:sz w:val="21"/>
                <w:szCs w:val="21"/>
              </w:rPr>
              <w:t xml:space="preserve">Etapa </w:t>
            </w:r>
            <w:r w:rsidR="00B82743" w:rsidRPr="00BA355D">
              <w:rPr>
                <w:rFonts w:ascii="Arial Narrow" w:hAnsi="Arial Narrow"/>
                <w:sz w:val="21"/>
                <w:szCs w:val="21"/>
              </w:rPr>
              <w:t>3</w:t>
            </w:r>
            <w:r w:rsidRPr="00BA355D">
              <w:rPr>
                <w:rFonts w:ascii="Arial Narrow" w:hAnsi="Arial Narrow"/>
                <w:sz w:val="21"/>
                <w:szCs w:val="21"/>
              </w:rPr>
              <w:t xml:space="preserve"> sa uvedie do prevádzky do 720 dní od Dátumu začatia prác</w:t>
            </w:r>
          </w:p>
        </w:tc>
      </w:tr>
      <w:tr w:rsidR="00BA355D" w:rsidRPr="00BA355D" w14:paraId="3BCD58D4" w14:textId="77777777">
        <w:trPr>
          <w:trHeight w:val="300"/>
        </w:trPr>
        <w:tc>
          <w:tcPr>
            <w:tcW w:w="3820"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64241C4B" w14:textId="74508123" w:rsidR="00A50A8B" w:rsidRPr="00BA355D" w:rsidRDefault="00A50A8B">
            <w:pPr>
              <w:spacing w:before="60" w:after="60"/>
              <w:ind w:left="12"/>
              <w:rPr>
                <w:rFonts w:ascii="Arial Narrow" w:hAnsi="Arial Narrow"/>
                <w:sz w:val="21"/>
                <w:szCs w:val="21"/>
              </w:rPr>
            </w:pPr>
            <w:r w:rsidRPr="002E25F3">
              <w:rPr>
                <w:rFonts w:ascii="Arial Narrow" w:hAnsi="Arial Narrow"/>
                <w:color w:val="EE0000"/>
                <w:sz w:val="21"/>
                <w:szCs w:val="21"/>
                <w:rPrChange w:id="301" w:author="Gereková Michaela, JUDr." w:date="2025-08-13T13:58:00Z" w16du:dateUtc="2025-08-13T11:58:00Z">
                  <w:rPr>
                    <w:rFonts w:ascii="Arial Narrow" w:hAnsi="Arial Narrow"/>
                    <w:sz w:val="21"/>
                    <w:szCs w:val="21"/>
                  </w:rPr>
                </w:rPrChange>
              </w:rPr>
              <w:t>Záručná doba pre Dielo a Technologické zariadenia</w:t>
            </w:r>
            <w:ins w:id="302" w:author="Markovič Michal, Ing." w:date="2025-08-13T15:35:00Z" w16du:dateUtc="2025-08-13T13:35:00Z">
              <w:r w:rsidR="005D79B9">
                <w:rPr>
                  <w:rFonts w:ascii="Arial Narrow" w:hAnsi="Arial Narrow"/>
                  <w:color w:val="EE0000"/>
                  <w:sz w:val="21"/>
                  <w:szCs w:val="21"/>
                </w:rPr>
                <w:t xml:space="preserve"> a Materiály</w:t>
              </w:r>
            </w:ins>
          </w:p>
        </w:tc>
        <w:tc>
          <w:tcPr>
            <w:tcW w:w="1463"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585E6028" w14:textId="426BA520" w:rsidR="00A50A8B" w:rsidRPr="00BA355D" w:rsidRDefault="00A50A8B">
            <w:pPr>
              <w:spacing w:before="60" w:after="60"/>
              <w:ind w:left="12"/>
              <w:jc w:val="center"/>
              <w:rPr>
                <w:rFonts w:ascii="Arial Narrow" w:hAnsi="Arial Narrow"/>
                <w:sz w:val="21"/>
                <w:szCs w:val="21"/>
              </w:rPr>
            </w:pPr>
            <w:r w:rsidRPr="002E25F3">
              <w:rPr>
                <w:rFonts w:ascii="Arial Narrow" w:hAnsi="Arial Narrow"/>
                <w:color w:val="EE0000"/>
                <w:sz w:val="21"/>
                <w:szCs w:val="21"/>
                <w:rPrChange w:id="303" w:author="Gereková Michaela, JUDr." w:date="2025-08-13T13:58:00Z" w16du:dateUtc="2025-08-13T11:58:00Z">
                  <w:rPr>
                    <w:rFonts w:ascii="Arial Narrow" w:hAnsi="Arial Narrow"/>
                    <w:sz w:val="21"/>
                    <w:szCs w:val="21"/>
                  </w:rPr>
                </w:rPrChange>
              </w:rPr>
              <w:t>1.1.3.</w:t>
            </w:r>
            <w:r w:rsidRPr="002E25F3">
              <w:rPr>
                <w:rFonts w:ascii="Arial Narrow" w:hAnsi="Arial Narrow"/>
                <w:color w:val="EE0000"/>
                <w:sz w:val="21"/>
                <w:szCs w:val="21"/>
                <w:rPrChange w:id="304" w:author="Gereková Michaela, JUDr." w:date="2025-08-13T13:57:00Z" w16du:dateUtc="2025-08-13T11:57:00Z">
                  <w:rPr>
                    <w:rFonts w:ascii="Arial Narrow" w:hAnsi="Arial Narrow"/>
                    <w:sz w:val="21"/>
                    <w:szCs w:val="21"/>
                  </w:rPr>
                </w:rPrChange>
              </w:rPr>
              <w:t>1</w:t>
            </w:r>
            <w:ins w:id="305" w:author="Gereková Michaela, JUDr." w:date="2025-08-13T13:58:00Z" w16du:dateUtc="2025-08-13T11:58:00Z">
              <w:r w:rsidR="00EE4E35">
                <w:rPr>
                  <w:rFonts w:ascii="Arial Narrow" w:hAnsi="Arial Narrow"/>
                  <w:color w:val="EE0000"/>
                  <w:sz w:val="21"/>
                  <w:szCs w:val="21"/>
                </w:rPr>
                <w:t>2</w:t>
              </w:r>
            </w:ins>
            <w:del w:id="306" w:author="Gereková Michaela, JUDr." w:date="2025-08-13T13:58:00Z" w16du:dateUtc="2025-08-13T11:58:00Z">
              <w:r w:rsidRPr="002E25F3" w:rsidDel="00EE4E35">
                <w:rPr>
                  <w:rFonts w:ascii="Arial Narrow" w:hAnsi="Arial Narrow"/>
                  <w:color w:val="EE0000"/>
                  <w:sz w:val="21"/>
                  <w:szCs w:val="21"/>
                  <w:rPrChange w:id="307" w:author="Gereková Michaela, JUDr." w:date="2025-08-13T13:57:00Z" w16du:dateUtc="2025-08-13T11:57:00Z">
                    <w:rPr>
                      <w:rFonts w:ascii="Arial Narrow" w:hAnsi="Arial Narrow"/>
                      <w:sz w:val="21"/>
                      <w:szCs w:val="21"/>
                    </w:rPr>
                  </w:rPrChange>
                </w:rPr>
                <w:delText>0</w:delText>
              </w:r>
            </w:del>
            <w:r w:rsidRPr="002E25F3">
              <w:rPr>
                <w:rFonts w:ascii="Arial Narrow" w:hAnsi="Arial Narrow"/>
                <w:color w:val="EE0000"/>
                <w:sz w:val="21"/>
                <w:szCs w:val="21"/>
                <w:rPrChange w:id="308" w:author="Gereková Michaela, JUDr." w:date="2025-08-13T13:58:00Z" w16du:dateUtc="2025-08-13T11:58:00Z">
                  <w:rPr>
                    <w:rFonts w:ascii="Arial Narrow" w:hAnsi="Arial Narrow"/>
                    <w:sz w:val="21"/>
                    <w:szCs w:val="21"/>
                  </w:rPr>
                </w:rPrChange>
              </w:rPr>
              <w:t xml:space="preserve"> &amp; 11.12</w:t>
            </w:r>
          </w:p>
        </w:tc>
        <w:tc>
          <w:tcPr>
            <w:tcW w:w="4093"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379BC27D" w14:textId="28412CBE" w:rsidR="00A50A8B" w:rsidRPr="002E25F3" w:rsidRDefault="00A50A8B">
            <w:pPr>
              <w:spacing w:before="60" w:after="60"/>
              <w:ind w:left="12"/>
              <w:rPr>
                <w:rFonts w:ascii="Arial Narrow" w:hAnsi="Arial Narrow"/>
                <w:color w:val="EE0000"/>
                <w:sz w:val="21"/>
                <w:szCs w:val="21"/>
                <w:rPrChange w:id="309" w:author="Gereková Michaela, JUDr." w:date="2025-08-13T13:58:00Z" w16du:dateUtc="2025-08-13T11:58:00Z">
                  <w:rPr>
                    <w:rFonts w:ascii="Arial Narrow" w:hAnsi="Arial Narrow"/>
                    <w:sz w:val="21"/>
                    <w:szCs w:val="21"/>
                  </w:rPr>
                </w:rPrChange>
              </w:rPr>
            </w:pPr>
            <w:del w:id="310" w:author="Gereková Michaela, JUDr." w:date="2025-08-13T13:56:00Z" w16du:dateUtc="2025-08-13T11:56:00Z">
              <w:r w:rsidRPr="002E25F3">
                <w:rPr>
                  <w:rFonts w:ascii="Arial Narrow" w:hAnsi="Arial Narrow"/>
                  <w:color w:val="EE0000"/>
                  <w:sz w:val="21"/>
                  <w:szCs w:val="21"/>
                  <w:rPrChange w:id="311" w:author="Gereková Michaela, JUDr." w:date="2025-08-13T13:58:00Z" w16du:dateUtc="2025-08-13T11:58:00Z">
                    <w:rPr>
                      <w:rFonts w:ascii="Arial Narrow" w:hAnsi="Arial Narrow"/>
                      <w:sz w:val="21"/>
                      <w:szCs w:val="21"/>
                    </w:rPr>
                  </w:rPrChange>
                </w:rPr>
                <w:delText xml:space="preserve">Stavebná časť Diela: </w:delText>
              </w:r>
            </w:del>
            <w:r w:rsidRPr="002E25F3">
              <w:rPr>
                <w:rFonts w:ascii="Arial Narrow" w:hAnsi="Arial Narrow"/>
                <w:color w:val="EE0000"/>
                <w:sz w:val="21"/>
                <w:szCs w:val="21"/>
                <w:rPrChange w:id="312" w:author="Gereková Michaela, JUDr." w:date="2025-08-13T13:58:00Z" w16du:dateUtc="2025-08-13T11:58:00Z">
                  <w:rPr>
                    <w:rFonts w:ascii="Arial Narrow" w:hAnsi="Arial Narrow"/>
                    <w:sz w:val="21"/>
                    <w:szCs w:val="21"/>
                  </w:rPr>
                </w:rPrChange>
              </w:rPr>
              <w:t xml:space="preserve">60 mesiacov od dátumu vydania Preberacieho protokolu </w:t>
            </w:r>
            <w:ins w:id="313" w:author="Gereková Michaela, JUDr." w:date="2025-09-05T10:35:00Z" w16du:dateUtc="2025-09-05T08:35:00Z">
              <w:r w:rsidR="00FD2A87">
                <w:rPr>
                  <w:rFonts w:ascii="Arial Narrow" w:hAnsi="Arial Narrow"/>
                  <w:color w:val="EE0000"/>
                  <w:sz w:val="21"/>
                  <w:szCs w:val="21"/>
                </w:rPr>
                <w:t xml:space="preserve">podľa </w:t>
              </w:r>
              <w:proofErr w:type="spellStart"/>
              <w:r w:rsidR="00FD2A87">
                <w:rPr>
                  <w:rFonts w:ascii="Arial Narrow" w:hAnsi="Arial Narrow"/>
                  <w:color w:val="EE0000"/>
                  <w:sz w:val="21"/>
                  <w:szCs w:val="21"/>
                </w:rPr>
                <w:t>počl</w:t>
              </w:r>
              <w:proofErr w:type="spellEnd"/>
              <w:r w:rsidR="00FD2A87">
                <w:rPr>
                  <w:rFonts w:ascii="Arial Narrow" w:hAnsi="Arial Narrow"/>
                  <w:color w:val="EE0000"/>
                  <w:sz w:val="21"/>
                  <w:szCs w:val="21"/>
                </w:rPr>
                <w:t>. 10.1 alebo 10.2</w:t>
              </w:r>
              <w:r w:rsidR="0068572D">
                <w:rPr>
                  <w:rFonts w:ascii="Arial Narrow" w:hAnsi="Arial Narrow"/>
                  <w:color w:val="EE0000"/>
                  <w:sz w:val="21"/>
                  <w:szCs w:val="21"/>
                </w:rPr>
                <w:t>.</w:t>
              </w:r>
            </w:ins>
          </w:p>
          <w:p w14:paraId="6D80F4B9" w14:textId="164D9B0E" w:rsidR="00A50A8B" w:rsidRPr="00BA355D" w:rsidRDefault="00A50A8B">
            <w:pPr>
              <w:spacing w:before="60" w:after="60"/>
              <w:ind w:left="12"/>
              <w:rPr>
                <w:del w:id="314" w:author="Gereková Michaela, JUDr." w:date="2025-08-13T13:56:00Z" w16du:dateUtc="2025-08-13T11:56:00Z"/>
                <w:rFonts w:ascii="Arial Narrow" w:hAnsi="Arial Narrow"/>
                <w:sz w:val="21"/>
                <w:szCs w:val="21"/>
              </w:rPr>
            </w:pPr>
            <w:del w:id="315" w:author="Gereková Michaela, JUDr." w:date="2025-08-13T13:56:00Z" w16du:dateUtc="2025-08-13T11:56:00Z">
              <w:r w:rsidRPr="00BA355D">
                <w:rPr>
                  <w:rFonts w:ascii="Arial Narrow" w:hAnsi="Arial Narrow"/>
                  <w:sz w:val="21"/>
                  <w:szCs w:val="21"/>
                </w:rPr>
                <w:delText>pre Technologické zariadenia Diela: 24 mesiacov od dátumu vydania Preberacieho protokolu pre Dielo</w:delText>
              </w:r>
            </w:del>
          </w:p>
          <w:p w14:paraId="073949B5" w14:textId="263308B4" w:rsidR="00A50A8B" w:rsidRPr="00BA355D" w:rsidRDefault="00A50A8B">
            <w:pPr>
              <w:spacing w:before="60" w:after="60"/>
              <w:ind w:left="12"/>
              <w:rPr>
                <w:rFonts w:ascii="Arial Narrow" w:hAnsi="Arial Narrow"/>
                <w:sz w:val="21"/>
                <w:szCs w:val="21"/>
              </w:rPr>
            </w:pPr>
            <w:r w:rsidRPr="00BA355D">
              <w:rPr>
                <w:rFonts w:ascii="Arial Narrow" w:hAnsi="Arial Narrow"/>
                <w:sz w:val="21"/>
                <w:szCs w:val="21"/>
              </w:rPr>
              <w:t xml:space="preserve">Pre zamedzenie pochybností: Lehota na oznámenie vád pre Dielo a Záručná doba pre Dielo plynú 365 dní od dátumu vydania Preberacieho protokolu </w:t>
            </w:r>
            <w:ins w:id="316" w:author="Gereková Michaela, JUDr." w:date="2025-09-05T11:10:00Z" w16du:dateUtc="2025-09-05T09:10:00Z">
              <w:r w:rsidR="0029453E" w:rsidRPr="0029453E">
                <w:rPr>
                  <w:rFonts w:ascii="Arial Narrow" w:hAnsi="Arial Narrow"/>
                  <w:color w:val="EE0000"/>
                  <w:sz w:val="21"/>
                  <w:szCs w:val="21"/>
                  <w:rPrChange w:id="317" w:author="Gereková Michaela, JUDr." w:date="2025-09-05T11:10:00Z" w16du:dateUtc="2025-09-05T09:10:00Z">
                    <w:rPr>
                      <w:rFonts w:ascii="Arial Narrow" w:hAnsi="Arial Narrow"/>
                      <w:sz w:val="21"/>
                      <w:szCs w:val="21"/>
                    </w:rPr>
                  </w:rPrChange>
                </w:rPr>
                <w:t>podľa 10.1</w:t>
              </w:r>
              <w:r w:rsidR="0029453E">
                <w:rPr>
                  <w:rFonts w:ascii="Arial Narrow" w:hAnsi="Arial Narrow"/>
                  <w:sz w:val="21"/>
                  <w:szCs w:val="21"/>
                </w:rPr>
                <w:t xml:space="preserve"> </w:t>
              </w:r>
            </w:ins>
            <w:r w:rsidRPr="00BA355D">
              <w:rPr>
                <w:rFonts w:ascii="Arial Narrow" w:hAnsi="Arial Narrow"/>
                <w:sz w:val="21"/>
                <w:szCs w:val="21"/>
              </w:rPr>
              <w:t>súbežne.</w:t>
            </w:r>
          </w:p>
        </w:tc>
      </w:tr>
      <w:tr w:rsidR="00BA355D" w:rsidRPr="00BA355D" w14:paraId="735FCED1" w14:textId="77777777">
        <w:trPr>
          <w:trHeight w:val="300"/>
        </w:trPr>
        <w:tc>
          <w:tcPr>
            <w:tcW w:w="3820"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4FD5A012" w14:textId="77777777" w:rsidR="00A50A8B" w:rsidRPr="00BA355D" w:rsidRDefault="00A50A8B">
            <w:pPr>
              <w:rPr>
                <w:rFonts w:ascii="Arial Narrow" w:hAnsi="Arial Narrow"/>
                <w:sz w:val="21"/>
                <w:szCs w:val="21"/>
              </w:rPr>
            </w:pPr>
            <w:r w:rsidRPr="00726AD0">
              <w:rPr>
                <w:rFonts w:ascii="Arial Narrow" w:hAnsi="Arial Narrow"/>
                <w:color w:val="EE0000"/>
                <w:sz w:val="21"/>
                <w:szCs w:val="21"/>
                <w:rPrChange w:id="318" w:author="Gereková Michaela, JUDr." w:date="2025-09-05T13:38:00Z" w16du:dateUtc="2025-09-05T11:38:00Z">
                  <w:rPr>
                    <w:rFonts w:ascii="Arial Narrow" w:hAnsi="Arial Narrow"/>
                    <w:sz w:val="21"/>
                    <w:szCs w:val="21"/>
                  </w:rPr>
                </w:rPrChange>
              </w:rPr>
              <w:t>Výška Bankovej záruky na záručné opravy</w:t>
            </w:r>
          </w:p>
        </w:tc>
        <w:tc>
          <w:tcPr>
            <w:tcW w:w="1463"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516AB153" w14:textId="77777777" w:rsidR="00A50A8B" w:rsidRPr="002A26F8" w:rsidRDefault="00A50A8B">
            <w:pPr>
              <w:jc w:val="center"/>
              <w:rPr>
                <w:rFonts w:ascii="Arial Narrow" w:hAnsi="Arial Narrow"/>
                <w:color w:val="EE0000"/>
                <w:sz w:val="21"/>
                <w:szCs w:val="21"/>
                <w:rPrChange w:id="319" w:author="Gereková Michaela, JUDr." w:date="2025-09-05T11:19:00Z" w16du:dateUtc="2025-09-05T09:19:00Z">
                  <w:rPr>
                    <w:rFonts w:ascii="Arial Narrow" w:hAnsi="Arial Narrow"/>
                    <w:sz w:val="21"/>
                    <w:szCs w:val="21"/>
                  </w:rPr>
                </w:rPrChange>
              </w:rPr>
            </w:pPr>
            <w:r w:rsidRPr="002A26F8">
              <w:rPr>
                <w:rFonts w:ascii="Arial Narrow" w:hAnsi="Arial Narrow"/>
                <w:color w:val="EE0000"/>
                <w:sz w:val="21"/>
                <w:szCs w:val="21"/>
                <w:rPrChange w:id="320" w:author="Gereková Michaela, JUDr." w:date="2025-09-05T11:19:00Z" w16du:dateUtc="2025-09-05T09:19:00Z">
                  <w:rPr>
                    <w:rFonts w:ascii="Arial Narrow" w:hAnsi="Arial Narrow"/>
                    <w:sz w:val="21"/>
                    <w:szCs w:val="21"/>
                  </w:rPr>
                </w:rPrChange>
              </w:rPr>
              <w:t>11.13</w:t>
            </w:r>
          </w:p>
        </w:tc>
        <w:tc>
          <w:tcPr>
            <w:tcW w:w="4093"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05218E61" w14:textId="042ABAB1" w:rsidR="00A50A8B" w:rsidRPr="002A26F8" w:rsidRDefault="00DD06D6">
            <w:pPr>
              <w:rPr>
                <w:rFonts w:ascii="Arial Narrow" w:hAnsi="Arial Narrow"/>
                <w:color w:val="EE0000"/>
                <w:sz w:val="21"/>
                <w:szCs w:val="21"/>
                <w:highlight w:val="yellow"/>
                <w:rPrChange w:id="321" w:author="Gereková Michaela, JUDr." w:date="2025-09-05T11:19:00Z" w16du:dateUtc="2025-09-05T09:19:00Z">
                  <w:rPr>
                    <w:rFonts w:ascii="Arial Narrow" w:hAnsi="Arial Narrow"/>
                    <w:sz w:val="21"/>
                    <w:szCs w:val="21"/>
                  </w:rPr>
                </w:rPrChange>
              </w:rPr>
            </w:pPr>
            <w:ins w:id="322" w:author="Gereková Michaela, JUDr." w:date="2025-09-05T13:15:00Z">
              <w:r w:rsidRPr="00DD06D6">
                <w:rPr>
                  <w:rFonts w:ascii="Arial Narrow" w:hAnsi="Arial Narrow"/>
                  <w:color w:val="EE0000"/>
                  <w:sz w:val="21"/>
                  <w:szCs w:val="21"/>
                  <w:highlight w:val="yellow"/>
                </w:rPr>
                <w:t xml:space="preserve">Päť percent (5 %) zo Zmluvnej ceny bez DPH, pričom za Zmluvnú cenu sa na tieto účely považuje cena dohodnutá v Zmluve po zapracovaní posledného platného a účinného dodatku k Zmluve, ktorým bola upravená </w:t>
              </w:r>
            </w:ins>
            <w:ins w:id="323" w:author="Gereková Michaela, JUDr." w:date="2025-09-05T13:15:00Z" w16du:dateUtc="2025-09-05T11:15:00Z">
              <w:r>
                <w:rPr>
                  <w:rFonts w:ascii="Arial Narrow" w:hAnsi="Arial Narrow"/>
                  <w:color w:val="EE0000"/>
                  <w:sz w:val="21"/>
                  <w:szCs w:val="21"/>
                  <w:highlight w:val="yellow"/>
                </w:rPr>
                <w:t xml:space="preserve">Zmluvná </w:t>
              </w:r>
            </w:ins>
            <w:ins w:id="324" w:author="Gereková Michaela, JUDr." w:date="2025-09-05T13:15:00Z">
              <w:r w:rsidRPr="00DD06D6">
                <w:rPr>
                  <w:rFonts w:ascii="Arial Narrow" w:hAnsi="Arial Narrow"/>
                  <w:color w:val="EE0000"/>
                  <w:sz w:val="21"/>
                  <w:szCs w:val="21"/>
                  <w:highlight w:val="yellow"/>
                </w:rPr>
                <w:t>cena</w:t>
              </w:r>
            </w:ins>
            <w:ins w:id="325" w:author="Gereková Michaela, JUDr." w:date="2025-09-05T13:15:00Z" w16du:dateUtc="2025-09-05T11:15:00Z">
              <w:r>
                <w:rPr>
                  <w:rFonts w:ascii="Arial Narrow" w:hAnsi="Arial Narrow"/>
                  <w:color w:val="EE0000"/>
                  <w:sz w:val="21"/>
                  <w:szCs w:val="21"/>
                  <w:highlight w:val="yellow"/>
                </w:rPr>
                <w:t>.</w:t>
              </w:r>
            </w:ins>
            <w:del w:id="326" w:author="Gereková Michaela, JUDr." w:date="2025-09-05T13:15:00Z" w16du:dateUtc="2025-09-05T11:15:00Z">
              <w:r w:rsidR="00A50A8B" w:rsidRPr="002A26F8" w:rsidDel="00DD06D6">
                <w:rPr>
                  <w:rFonts w:ascii="Arial Narrow" w:hAnsi="Arial Narrow"/>
                  <w:color w:val="EE0000"/>
                  <w:sz w:val="21"/>
                  <w:szCs w:val="21"/>
                  <w:highlight w:val="yellow"/>
                  <w:rPrChange w:id="327" w:author="Gereková Michaela, JUDr." w:date="2025-09-05T11:19:00Z" w16du:dateUtc="2025-09-05T09:19:00Z">
                    <w:rPr>
                      <w:rFonts w:ascii="Arial Narrow" w:hAnsi="Arial Narrow"/>
                      <w:sz w:val="21"/>
                      <w:szCs w:val="21"/>
                    </w:rPr>
                  </w:rPrChange>
                </w:rPr>
                <w:delText>Päť percent (5%) z</w:delText>
              </w:r>
            </w:del>
            <w:del w:id="328" w:author="Gereková Michaela, JUDr." w:date="2025-09-05T11:17:00Z" w16du:dateUtc="2025-09-05T09:17:00Z">
              <w:r w:rsidR="00A50A8B" w:rsidRPr="002A26F8" w:rsidDel="0015141C">
                <w:rPr>
                  <w:rFonts w:ascii="Arial Narrow" w:hAnsi="Arial Narrow"/>
                  <w:color w:val="EE0000"/>
                  <w:sz w:val="21"/>
                  <w:szCs w:val="21"/>
                  <w:highlight w:val="yellow"/>
                  <w:rPrChange w:id="329" w:author="Gereková Michaela, JUDr." w:date="2025-09-05T11:19:00Z" w16du:dateUtc="2025-09-05T09:19:00Z">
                    <w:rPr>
                      <w:rFonts w:ascii="Arial Narrow" w:hAnsi="Arial Narrow"/>
                      <w:sz w:val="21"/>
                      <w:szCs w:val="21"/>
                    </w:rPr>
                  </w:rPrChange>
                </w:rPr>
                <w:delText xml:space="preserve"> Akceptovanej zmluvnej hodnoty pre Dielo bez DPH</w:delText>
              </w:r>
            </w:del>
          </w:p>
        </w:tc>
      </w:tr>
      <w:tr w:rsidR="00BA355D" w:rsidRPr="00BA355D" w14:paraId="3D980BB2" w14:textId="77777777">
        <w:trPr>
          <w:trHeight w:val="300"/>
        </w:trPr>
        <w:tc>
          <w:tcPr>
            <w:tcW w:w="3820"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3D8E0EE1" w14:textId="77777777" w:rsidR="00A50A8B" w:rsidRPr="00BA355D" w:rsidRDefault="00A50A8B">
            <w:pPr>
              <w:spacing w:before="60" w:after="60"/>
              <w:ind w:left="12"/>
              <w:rPr>
                <w:rFonts w:ascii="Arial Narrow" w:hAnsi="Arial Narrow"/>
                <w:sz w:val="21"/>
                <w:szCs w:val="21"/>
              </w:rPr>
            </w:pPr>
            <w:r w:rsidRPr="00BA355D">
              <w:rPr>
                <w:rFonts w:ascii="Arial Narrow" w:hAnsi="Arial Narrow"/>
                <w:sz w:val="21"/>
                <w:szCs w:val="21"/>
              </w:rPr>
              <w:t>Elektronické prenosové systémy</w:t>
            </w:r>
          </w:p>
        </w:tc>
        <w:tc>
          <w:tcPr>
            <w:tcW w:w="1463"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0DDD9765" w14:textId="77777777" w:rsidR="00A50A8B" w:rsidRPr="00BA355D" w:rsidRDefault="00A50A8B">
            <w:pPr>
              <w:spacing w:before="60" w:after="60"/>
              <w:ind w:left="12"/>
              <w:jc w:val="center"/>
              <w:rPr>
                <w:rFonts w:ascii="Arial Narrow" w:hAnsi="Arial Narrow"/>
                <w:sz w:val="21"/>
                <w:szCs w:val="21"/>
              </w:rPr>
            </w:pPr>
            <w:r w:rsidRPr="00BA355D">
              <w:rPr>
                <w:rFonts w:ascii="Arial Narrow" w:hAnsi="Arial Narrow"/>
                <w:sz w:val="21"/>
                <w:szCs w:val="21"/>
              </w:rPr>
              <w:t>1.3(a)</w:t>
            </w:r>
          </w:p>
        </w:tc>
        <w:tc>
          <w:tcPr>
            <w:tcW w:w="4093"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0905C660" w14:textId="77777777" w:rsidR="00A50A8B" w:rsidRPr="00BA355D" w:rsidRDefault="00A50A8B">
            <w:pPr>
              <w:spacing w:before="60" w:after="60"/>
              <w:ind w:left="12"/>
              <w:rPr>
                <w:rFonts w:ascii="Arial Narrow" w:hAnsi="Arial Narrow"/>
                <w:sz w:val="21"/>
                <w:szCs w:val="21"/>
              </w:rPr>
            </w:pPr>
            <w:r w:rsidRPr="00BA355D">
              <w:rPr>
                <w:rFonts w:ascii="Arial Narrow" w:hAnsi="Arial Narrow"/>
                <w:sz w:val="21"/>
                <w:szCs w:val="21"/>
              </w:rPr>
              <w:t>e-mail spolu s listom v .</w:t>
            </w:r>
            <w:proofErr w:type="spellStart"/>
            <w:r w:rsidRPr="00BA355D">
              <w:rPr>
                <w:rFonts w:ascii="Arial Narrow" w:hAnsi="Arial Narrow"/>
                <w:sz w:val="21"/>
                <w:szCs w:val="21"/>
              </w:rPr>
              <w:t>pdf</w:t>
            </w:r>
            <w:proofErr w:type="spellEnd"/>
            <w:r w:rsidRPr="00BA355D">
              <w:rPr>
                <w:rFonts w:ascii="Arial Narrow" w:hAnsi="Arial Narrow"/>
                <w:sz w:val="21"/>
                <w:szCs w:val="21"/>
              </w:rPr>
              <w:t xml:space="preserve"> formáte, iba komunikácia potvrdená písomnou formou doručenou na príjemcu</w:t>
            </w:r>
          </w:p>
        </w:tc>
      </w:tr>
      <w:tr w:rsidR="00BA355D" w:rsidRPr="00BA355D" w14:paraId="0C9BB129" w14:textId="77777777">
        <w:trPr>
          <w:trHeight w:val="300"/>
        </w:trPr>
        <w:tc>
          <w:tcPr>
            <w:tcW w:w="3820"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0D0575B2" w14:textId="77777777" w:rsidR="00A50A8B" w:rsidRPr="00BA355D" w:rsidRDefault="00A50A8B">
            <w:pPr>
              <w:spacing w:before="60" w:after="60"/>
              <w:ind w:left="12"/>
              <w:rPr>
                <w:rFonts w:ascii="Arial Narrow" w:hAnsi="Arial Narrow"/>
                <w:sz w:val="21"/>
                <w:szCs w:val="21"/>
              </w:rPr>
            </w:pPr>
            <w:r w:rsidRPr="00BA355D">
              <w:rPr>
                <w:rFonts w:ascii="Arial Narrow" w:hAnsi="Arial Narrow"/>
                <w:sz w:val="21"/>
                <w:szCs w:val="21"/>
              </w:rPr>
              <w:t>Doručovacia adresa</w:t>
            </w:r>
          </w:p>
        </w:tc>
        <w:tc>
          <w:tcPr>
            <w:tcW w:w="1463"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2580F2D3" w14:textId="77777777" w:rsidR="00A50A8B" w:rsidRPr="00BA355D" w:rsidRDefault="00A50A8B">
            <w:pPr>
              <w:spacing w:before="60" w:after="60"/>
              <w:ind w:left="12"/>
              <w:jc w:val="center"/>
              <w:rPr>
                <w:rFonts w:ascii="Arial Narrow" w:hAnsi="Arial Narrow"/>
                <w:sz w:val="21"/>
                <w:szCs w:val="21"/>
              </w:rPr>
            </w:pPr>
            <w:r w:rsidRPr="00BA355D">
              <w:rPr>
                <w:rFonts w:ascii="Arial Narrow" w:hAnsi="Arial Narrow"/>
                <w:sz w:val="21"/>
                <w:szCs w:val="21"/>
              </w:rPr>
              <w:t>1.3(b)</w:t>
            </w:r>
          </w:p>
        </w:tc>
        <w:tc>
          <w:tcPr>
            <w:tcW w:w="4093"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5EF0553A" w14:textId="77777777" w:rsidR="00A50A8B" w:rsidRPr="00BA355D" w:rsidRDefault="00A50A8B">
            <w:pPr>
              <w:spacing w:before="60" w:after="60"/>
              <w:ind w:left="12"/>
              <w:rPr>
                <w:rFonts w:ascii="Arial Narrow" w:hAnsi="Arial Narrow"/>
                <w:sz w:val="21"/>
                <w:szCs w:val="21"/>
              </w:rPr>
            </w:pPr>
            <w:r w:rsidRPr="00BA355D">
              <w:rPr>
                <w:rFonts w:ascii="Arial Narrow" w:hAnsi="Arial Narrow"/>
                <w:sz w:val="21"/>
                <w:szCs w:val="21"/>
              </w:rPr>
              <w:t>Hlavné mesto Slovenskej republiky Bratislava, Primaciálne námestie, 814 99 Bratislava</w:t>
            </w:r>
          </w:p>
          <w:p w14:paraId="45028456" w14:textId="77777777" w:rsidR="00A50A8B" w:rsidRPr="00BA355D" w:rsidRDefault="00A50A8B">
            <w:pPr>
              <w:spacing w:before="60" w:after="60"/>
              <w:ind w:left="12"/>
              <w:rPr>
                <w:rFonts w:ascii="Arial Narrow" w:hAnsi="Arial Narrow"/>
                <w:sz w:val="21"/>
                <w:szCs w:val="21"/>
              </w:rPr>
            </w:pPr>
            <w:r w:rsidRPr="00BA355D">
              <w:rPr>
                <w:rFonts w:ascii="Arial Narrow" w:hAnsi="Arial Narrow"/>
                <w:sz w:val="21"/>
                <w:szCs w:val="21"/>
              </w:rPr>
              <w:t>[Adresa Zhotoviteľa]</w:t>
            </w:r>
          </w:p>
        </w:tc>
      </w:tr>
      <w:tr w:rsidR="00BA355D" w:rsidRPr="00BA355D" w14:paraId="3B702B36" w14:textId="77777777">
        <w:trPr>
          <w:trHeight w:val="300"/>
        </w:trPr>
        <w:tc>
          <w:tcPr>
            <w:tcW w:w="3820"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4BE8242C" w14:textId="77777777" w:rsidR="00A50A8B" w:rsidRPr="00BA355D" w:rsidRDefault="00A50A8B">
            <w:pPr>
              <w:spacing w:before="60" w:after="60"/>
              <w:ind w:left="12"/>
              <w:rPr>
                <w:rFonts w:ascii="Arial Narrow" w:hAnsi="Arial Narrow"/>
                <w:sz w:val="21"/>
                <w:szCs w:val="21"/>
              </w:rPr>
            </w:pPr>
            <w:r w:rsidRPr="00BA355D">
              <w:rPr>
                <w:rFonts w:ascii="Arial Narrow" w:hAnsi="Arial Narrow"/>
                <w:sz w:val="21"/>
                <w:szCs w:val="21"/>
              </w:rPr>
              <w:t>Rozhodujúce právo</w:t>
            </w:r>
          </w:p>
        </w:tc>
        <w:tc>
          <w:tcPr>
            <w:tcW w:w="1463"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23C08141" w14:textId="77777777" w:rsidR="00A50A8B" w:rsidRPr="00BA355D" w:rsidRDefault="00A50A8B">
            <w:pPr>
              <w:spacing w:before="60" w:after="60"/>
              <w:ind w:left="12"/>
              <w:jc w:val="center"/>
              <w:rPr>
                <w:rFonts w:ascii="Arial Narrow" w:hAnsi="Arial Narrow"/>
                <w:sz w:val="21"/>
                <w:szCs w:val="21"/>
              </w:rPr>
            </w:pPr>
            <w:r w:rsidRPr="00BA355D">
              <w:rPr>
                <w:rFonts w:ascii="Arial Narrow" w:hAnsi="Arial Narrow"/>
                <w:sz w:val="21"/>
                <w:szCs w:val="21"/>
              </w:rPr>
              <w:t>1.4</w:t>
            </w:r>
          </w:p>
        </w:tc>
        <w:tc>
          <w:tcPr>
            <w:tcW w:w="4093"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2B2B6937" w14:textId="77777777" w:rsidR="00A50A8B" w:rsidRPr="00BA355D" w:rsidRDefault="00A50A8B">
            <w:pPr>
              <w:spacing w:before="60" w:after="60"/>
              <w:ind w:left="12"/>
              <w:rPr>
                <w:rFonts w:ascii="Arial Narrow" w:hAnsi="Arial Narrow"/>
                <w:sz w:val="21"/>
                <w:szCs w:val="21"/>
              </w:rPr>
            </w:pPr>
            <w:r w:rsidRPr="00BA355D">
              <w:rPr>
                <w:rFonts w:ascii="Arial Narrow" w:hAnsi="Arial Narrow"/>
                <w:sz w:val="21"/>
                <w:szCs w:val="21"/>
              </w:rPr>
              <w:t>Právne predpisy Slovenskej republiky</w:t>
            </w:r>
          </w:p>
        </w:tc>
      </w:tr>
      <w:tr w:rsidR="00BA355D" w:rsidRPr="00BA355D" w14:paraId="6D08C06D" w14:textId="77777777">
        <w:trPr>
          <w:trHeight w:val="300"/>
        </w:trPr>
        <w:tc>
          <w:tcPr>
            <w:tcW w:w="3820"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5936945A" w14:textId="77777777" w:rsidR="00A50A8B" w:rsidRPr="00BA355D" w:rsidRDefault="00A50A8B">
            <w:pPr>
              <w:spacing w:before="60" w:after="60"/>
              <w:ind w:left="12"/>
              <w:rPr>
                <w:rFonts w:ascii="Arial Narrow" w:hAnsi="Arial Narrow"/>
                <w:sz w:val="21"/>
                <w:szCs w:val="21"/>
              </w:rPr>
            </w:pPr>
            <w:r w:rsidRPr="00BA355D">
              <w:rPr>
                <w:rFonts w:ascii="Arial Narrow" w:hAnsi="Arial Narrow"/>
                <w:sz w:val="21"/>
                <w:szCs w:val="21"/>
              </w:rPr>
              <w:t>Rozhodujúci jazyk</w:t>
            </w:r>
          </w:p>
        </w:tc>
        <w:tc>
          <w:tcPr>
            <w:tcW w:w="1463"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1DE62374" w14:textId="77777777" w:rsidR="00A50A8B" w:rsidRPr="00BA355D" w:rsidRDefault="00A50A8B">
            <w:pPr>
              <w:spacing w:before="60" w:after="60"/>
              <w:ind w:left="12"/>
              <w:jc w:val="center"/>
              <w:rPr>
                <w:rFonts w:ascii="Arial Narrow" w:hAnsi="Arial Narrow"/>
                <w:sz w:val="21"/>
                <w:szCs w:val="21"/>
              </w:rPr>
            </w:pPr>
            <w:r w:rsidRPr="00BA355D">
              <w:rPr>
                <w:rFonts w:ascii="Arial Narrow" w:hAnsi="Arial Narrow"/>
                <w:sz w:val="21"/>
                <w:szCs w:val="21"/>
              </w:rPr>
              <w:t>1.4</w:t>
            </w:r>
          </w:p>
        </w:tc>
        <w:tc>
          <w:tcPr>
            <w:tcW w:w="4093"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20EADC0E" w14:textId="77777777" w:rsidR="00A50A8B" w:rsidRPr="00BA355D" w:rsidRDefault="00A50A8B">
            <w:pPr>
              <w:spacing w:before="60" w:after="60"/>
              <w:ind w:left="12"/>
              <w:rPr>
                <w:rFonts w:ascii="Arial Narrow" w:hAnsi="Arial Narrow"/>
                <w:sz w:val="21"/>
                <w:szCs w:val="21"/>
              </w:rPr>
            </w:pPr>
            <w:r w:rsidRPr="00BA355D">
              <w:rPr>
                <w:rFonts w:ascii="Arial Narrow" w:hAnsi="Arial Narrow"/>
                <w:sz w:val="21"/>
                <w:szCs w:val="21"/>
              </w:rPr>
              <w:t>Slovenský jazyk</w:t>
            </w:r>
          </w:p>
        </w:tc>
      </w:tr>
      <w:tr w:rsidR="00BA355D" w:rsidRPr="00BA355D" w14:paraId="26F3ABE6" w14:textId="77777777">
        <w:trPr>
          <w:trHeight w:val="300"/>
        </w:trPr>
        <w:tc>
          <w:tcPr>
            <w:tcW w:w="3820"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03CB1069" w14:textId="77777777" w:rsidR="00A50A8B" w:rsidRPr="00BA355D" w:rsidRDefault="00A50A8B">
            <w:pPr>
              <w:spacing w:before="60" w:after="60"/>
              <w:ind w:left="12"/>
              <w:rPr>
                <w:rFonts w:ascii="Arial Narrow" w:hAnsi="Arial Narrow"/>
                <w:sz w:val="21"/>
                <w:szCs w:val="21"/>
              </w:rPr>
            </w:pPr>
            <w:r w:rsidRPr="00BA355D">
              <w:rPr>
                <w:rFonts w:ascii="Arial Narrow" w:hAnsi="Arial Narrow"/>
                <w:sz w:val="21"/>
                <w:szCs w:val="21"/>
              </w:rPr>
              <w:t>Komunikačný jazyk</w:t>
            </w:r>
          </w:p>
        </w:tc>
        <w:tc>
          <w:tcPr>
            <w:tcW w:w="1463"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20413488" w14:textId="77777777" w:rsidR="00A50A8B" w:rsidRPr="00BA355D" w:rsidRDefault="00A50A8B">
            <w:pPr>
              <w:spacing w:before="60" w:after="60"/>
              <w:ind w:left="12"/>
              <w:jc w:val="center"/>
              <w:rPr>
                <w:rFonts w:ascii="Arial Narrow" w:hAnsi="Arial Narrow"/>
                <w:sz w:val="21"/>
                <w:szCs w:val="21"/>
              </w:rPr>
            </w:pPr>
            <w:r w:rsidRPr="00BA355D">
              <w:rPr>
                <w:rFonts w:ascii="Arial Narrow" w:hAnsi="Arial Narrow"/>
                <w:sz w:val="21"/>
                <w:szCs w:val="21"/>
              </w:rPr>
              <w:t>1.4</w:t>
            </w:r>
          </w:p>
        </w:tc>
        <w:tc>
          <w:tcPr>
            <w:tcW w:w="4093"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00891B94" w14:textId="77777777" w:rsidR="00A50A8B" w:rsidRPr="00BA355D" w:rsidRDefault="00A50A8B">
            <w:pPr>
              <w:spacing w:before="60" w:after="60"/>
              <w:ind w:left="12"/>
              <w:rPr>
                <w:rFonts w:ascii="Arial Narrow" w:hAnsi="Arial Narrow"/>
                <w:sz w:val="21"/>
                <w:szCs w:val="21"/>
              </w:rPr>
            </w:pPr>
            <w:r w:rsidRPr="00BA355D">
              <w:rPr>
                <w:rFonts w:ascii="Arial Narrow" w:hAnsi="Arial Narrow"/>
                <w:sz w:val="21"/>
                <w:szCs w:val="21"/>
              </w:rPr>
              <w:t>Slovenský jazyk</w:t>
            </w:r>
          </w:p>
        </w:tc>
      </w:tr>
      <w:tr w:rsidR="00BA355D" w:rsidRPr="00BA355D" w14:paraId="0EBC25F0" w14:textId="77777777">
        <w:trPr>
          <w:trHeight w:val="300"/>
        </w:trPr>
        <w:tc>
          <w:tcPr>
            <w:tcW w:w="3820"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6D1653B2" w14:textId="77777777" w:rsidR="00A50A8B" w:rsidRPr="00BA355D" w:rsidRDefault="00A50A8B">
            <w:pPr>
              <w:spacing w:before="60" w:after="60"/>
              <w:ind w:left="12"/>
              <w:rPr>
                <w:rFonts w:ascii="Arial Narrow" w:hAnsi="Arial Narrow"/>
                <w:sz w:val="21"/>
                <w:szCs w:val="21"/>
              </w:rPr>
            </w:pPr>
            <w:r w:rsidRPr="00BA355D">
              <w:rPr>
                <w:rFonts w:ascii="Arial Narrow" w:hAnsi="Arial Narrow"/>
                <w:sz w:val="21"/>
                <w:szCs w:val="21"/>
              </w:rPr>
              <w:t>Lehota pre prístup na Stavenisko</w:t>
            </w:r>
          </w:p>
        </w:tc>
        <w:tc>
          <w:tcPr>
            <w:tcW w:w="1463"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0C95C166" w14:textId="77777777" w:rsidR="00A50A8B" w:rsidRPr="00BA355D" w:rsidRDefault="00A50A8B">
            <w:pPr>
              <w:spacing w:before="60" w:after="60"/>
              <w:ind w:left="12"/>
              <w:jc w:val="center"/>
              <w:rPr>
                <w:rFonts w:ascii="Arial Narrow" w:hAnsi="Arial Narrow"/>
                <w:sz w:val="21"/>
                <w:szCs w:val="21"/>
              </w:rPr>
            </w:pPr>
            <w:r w:rsidRPr="00BA355D">
              <w:rPr>
                <w:rFonts w:ascii="Arial Narrow" w:hAnsi="Arial Narrow"/>
                <w:sz w:val="21"/>
                <w:szCs w:val="21"/>
              </w:rPr>
              <w:t>2.1</w:t>
            </w:r>
          </w:p>
        </w:tc>
        <w:tc>
          <w:tcPr>
            <w:tcW w:w="4093"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0CFF1918" w14:textId="77777777" w:rsidR="00A50A8B" w:rsidRPr="00571DB8" w:rsidRDefault="00A50A8B">
            <w:pPr>
              <w:pStyle w:val="NoSpacing"/>
              <w:rPr>
                <w:rFonts w:ascii="Arial Narrow" w:hAnsi="Arial Narrow"/>
                <w:color w:val="EE0000"/>
                <w:sz w:val="21"/>
                <w:szCs w:val="21"/>
                <w:rPrChange w:id="330" w:author="Gereková Michaela, JUDr." w:date="2025-09-03T11:22:00Z" w16du:dateUtc="2025-09-03T09:22:00Z">
                  <w:rPr>
                    <w:rFonts w:ascii="Arial Narrow" w:hAnsi="Arial Narrow"/>
                    <w:sz w:val="21"/>
                    <w:szCs w:val="21"/>
                  </w:rPr>
                </w:rPrChange>
              </w:rPr>
            </w:pPr>
            <w:r w:rsidRPr="00571DB8">
              <w:rPr>
                <w:rFonts w:ascii="Arial Narrow" w:hAnsi="Arial Narrow"/>
                <w:color w:val="EE0000"/>
                <w:sz w:val="21"/>
                <w:szCs w:val="21"/>
                <w:rPrChange w:id="331" w:author="Gereková Michaela, JUDr." w:date="2025-09-03T11:22:00Z" w16du:dateUtc="2025-09-03T09:22:00Z">
                  <w:rPr>
                    <w:rFonts w:ascii="Arial Narrow" w:hAnsi="Arial Narrow"/>
                    <w:sz w:val="21"/>
                    <w:szCs w:val="21"/>
                  </w:rPr>
                </w:rPrChange>
              </w:rPr>
              <w:t>Podľa Harmonogramu prác (</w:t>
            </w:r>
            <w:proofErr w:type="spellStart"/>
            <w:r w:rsidRPr="00571DB8">
              <w:rPr>
                <w:rFonts w:ascii="Arial Narrow" w:hAnsi="Arial Narrow"/>
                <w:color w:val="EE0000"/>
                <w:sz w:val="21"/>
                <w:szCs w:val="21"/>
                <w:rPrChange w:id="332" w:author="Gereková Michaela, JUDr." w:date="2025-09-03T11:22:00Z" w16du:dateUtc="2025-09-03T09:22:00Z">
                  <w:rPr>
                    <w:rFonts w:ascii="Arial Narrow" w:hAnsi="Arial Narrow"/>
                    <w:sz w:val="21"/>
                    <w:szCs w:val="21"/>
                  </w:rPr>
                </w:rPrChange>
              </w:rPr>
              <w:t>podčlánok</w:t>
            </w:r>
            <w:proofErr w:type="spellEnd"/>
            <w:r w:rsidRPr="00571DB8">
              <w:rPr>
                <w:rFonts w:ascii="Arial Narrow" w:hAnsi="Arial Narrow"/>
                <w:color w:val="EE0000"/>
                <w:sz w:val="21"/>
                <w:szCs w:val="21"/>
                <w:rPrChange w:id="333" w:author="Gereková Michaela, JUDr." w:date="2025-09-03T11:22:00Z" w16du:dateUtc="2025-09-03T09:22:00Z">
                  <w:rPr>
                    <w:rFonts w:ascii="Arial Narrow" w:hAnsi="Arial Narrow"/>
                    <w:sz w:val="21"/>
                    <w:szCs w:val="21"/>
                  </w:rPr>
                </w:rPrChange>
              </w:rPr>
              <w:t xml:space="preserve"> 8.3) a po dohode so Zhotov</w:t>
            </w:r>
            <w:r w:rsidRPr="00571DB8">
              <w:rPr>
                <w:rFonts w:ascii="Arial Narrow" w:hAnsi="Arial Narrow"/>
                <w:color w:val="EE0000"/>
                <w:sz w:val="21"/>
                <w:szCs w:val="21"/>
                <w:rPrChange w:id="334" w:author="Gereková Michaela, JUDr." w:date="2025-09-03T11:22:00Z" w16du:dateUtc="2025-09-03T09:22:00Z">
                  <w:rPr>
                    <w:rFonts w:ascii="Arial Narrow" w:hAnsi="Arial Narrow"/>
                    <w:sz w:val="21"/>
                    <w:szCs w:val="21"/>
                  </w:rPr>
                </w:rPrChange>
              </w:rPr>
              <w:t>iteľom</w:t>
            </w:r>
          </w:p>
        </w:tc>
      </w:tr>
      <w:tr w:rsidR="00BA355D" w:rsidRPr="00BA355D" w14:paraId="060D7737" w14:textId="77777777">
        <w:trPr>
          <w:trHeight w:val="300"/>
        </w:trPr>
        <w:tc>
          <w:tcPr>
            <w:tcW w:w="3820"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630833CA" w14:textId="3F430F53" w:rsidR="00A50A8B" w:rsidRPr="00BA355D" w:rsidRDefault="00A50A8B">
            <w:pPr>
              <w:spacing w:before="60" w:after="60"/>
              <w:ind w:left="12"/>
              <w:rPr>
                <w:rFonts w:ascii="Arial Narrow" w:hAnsi="Arial Narrow"/>
                <w:sz w:val="21"/>
                <w:szCs w:val="21"/>
              </w:rPr>
            </w:pPr>
            <w:r w:rsidRPr="00571DB8">
              <w:rPr>
                <w:rFonts w:ascii="Arial Narrow" w:hAnsi="Arial Narrow"/>
                <w:color w:val="EE0000"/>
                <w:sz w:val="21"/>
                <w:szCs w:val="21"/>
                <w:rPrChange w:id="335" w:author="Gereková Michaela, JUDr." w:date="2025-09-03T11:22:00Z" w16du:dateUtc="2025-09-03T09:22:00Z">
                  <w:rPr>
                    <w:rFonts w:ascii="Arial Narrow" w:hAnsi="Arial Narrow"/>
                    <w:sz w:val="21"/>
                    <w:szCs w:val="21"/>
                  </w:rPr>
                </w:rPrChange>
              </w:rPr>
              <w:t>Čiastka Bankov</w:t>
            </w:r>
            <w:r w:rsidR="003D079D" w:rsidRPr="00571DB8">
              <w:rPr>
                <w:rFonts w:ascii="Arial Narrow" w:hAnsi="Arial Narrow"/>
                <w:color w:val="EE0000"/>
                <w:sz w:val="21"/>
                <w:szCs w:val="21"/>
                <w:rPrChange w:id="336" w:author="Gereková Michaela, JUDr." w:date="2025-09-03T11:22:00Z" w16du:dateUtc="2025-09-03T09:22:00Z">
                  <w:rPr>
                    <w:rFonts w:ascii="Arial Narrow" w:hAnsi="Arial Narrow"/>
                    <w:sz w:val="21"/>
                    <w:szCs w:val="21"/>
                  </w:rPr>
                </w:rPrChange>
              </w:rPr>
              <w:t>ej</w:t>
            </w:r>
            <w:r w:rsidRPr="00571DB8">
              <w:rPr>
                <w:rFonts w:ascii="Arial Narrow" w:hAnsi="Arial Narrow"/>
                <w:color w:val="EE0000"/>
                <w:sz w:val="21"/>
                <w:szCs w:val="21"/>
                <w:rPrChange w:id="337" w:author="Gereková Michaela, JUDr." w:date="2025-09-03T11:22:00Z" w16du:dateUtc="2025-09-03T09:22:00Z">
                  <w:rPr>
                    <w:rFonts w:ascii="Arial Narrow" w:hAnsi="Arial Narrow"/>
                    <w:sz w:val="21"/>
                    <w:szCs w:val="21"/>
                  </w:rPr>
                </w:rPrChange>
              </w:rPr>
              <w:t xml:space="preserve"> záruk</w:t>
            </w:r>
            <w:r w:rsidR="00FD6F5B" w:rsidRPr="00571DB8">
              <w:rPr>
                <w:rFonts w:ascii="Arial Narrow" w:hAnsi="Arial Narrow"/>
                <w:color w:val="EE0000"/>
                <w:sz w:val="21"/>
                <w:szCs w:val="21"/>
                <w:rPrChange w:id="338" w:author="Gereková Michaela, JUDr." w:date="2025-09-03T11:22:00Z" w16du:dateUtc="2025-09-03T09:22:00Z">
                  <w:rPr>
                    <w:rFonts w:ascii="Arial Narrow" w:hAnsi="Arial Narrow"/>
                    <w:sz w:val="21"/>
                    <w:szCs w:val="21"/>
                  </w:rPr>
                </w:rPrChange>
              </w:rPr>
              <w:t>y</w:t>
            </w:r>
            <w:r w:rsidRPr="00571DB8">
              <w:rPr>
                <w:rFonts w:ascii="Arial Narrow" w:hAnsi="Arial Narrow"/>
                <w:color w:val="EE0000"/>
                <w:sz w:val="21"/>
                <w:szCs w:val="21"/>
                <w:rPrChange w:id="339" w:author="Gereková Michaela, JUDr." w:date="2025-09-03T11:22:00Z" w16du:dateUtc="2025-09-03T09:22:00Z">
                  <w:rPr>
                    <w:rFonts w:ascii="Arial Narrow" w:hAnsi="Arial Narrow"/>
                    <w:sz w:val="21"/>
                    <w:szCs w:val="21"/>
                  </w:rPr>
                </w:rPrChange>
              </w:rPr>
              <w:t xml:space="preserve"> na vykonanie prác (na splnenie zmluvných záväzkov)</w:t>
            </w:r>
          </w:p>
        </w:tc>
        <w:tc>
          <w:tcPr>
            <w:tcW w:w="1463"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4CB7B0C9" w14:textId="77777777" w:rsidR="00A50A8B" w:rsidRPr="00BA355D" w:rsidRDefault="00A50A8B">
            <w:pPr>
              <w:spacing w:before="60" w:after="60"/>
              <w:ind w:left="12"/>
              <w:jc w:val="center"/>
              <w:rPr>
                <w:rFonts w:ascii="Arial Narrow" w:hAnsi="Arial Narrow"/>
                <w:sz w:val="21"/>
                <w:szCs w:val="21"/>
              </w:rPr>
            </w:pPr>
            <w:r w:rsidRPr="00BA355D">
              <w:rPr>
                <w:rFonts w:ascii="Arial Narrow" w:hAnsi="Arial Narrow"/>
                <w:sz w:val="21"/>
                <w:szCs w:val="21"/>
              </w:rPr>
              <w:t>4.2</w:t>
            </w:r>
          </w:p>
        </w:tc>
        <w:tc>
          <w:tcPr>
            <w:tcW w:w="4093"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691D4746" w14:textId="58351DA2" w:rsidR="00A50A8B" w:rsidRPr="00571DB8" w:rsidRDefault="00A50A8B" w:rsidP="004D1295">
            <w:pPr>
              <w:pStyle w:val="NoSpacing"/>
              <w:spacing w:after="240"/>
              <w:rPr>
                <w:ins w:id="340" w:author="Gereková Michaela, JUDr." w:date="2025-09-03T11:19:00Z" w16du:dateUtc="2025-09-03T09:19:00Z"/>
                <w:rFonts w:ascii="Arial Narrow" w:hAnsi="Arial Narrow"/>
                <w:color w:val="EE0000"/>
                <w:sz w:val="21"/>
                <w:szCs w:val="21"/>
                <w:rPrChange w:id="341" w:author="Gereková Michaela, JUDr." w:date="2025-09-03T11:22:00Z" w16du:dateUtc="2025-09-03T09:22:00Z">
                  <w:rPr>
                    <w:ins w:id="342" w:author="Gereková Michaela, JUDr." w:date="2025-09-03T11:19:00Z" w16du:dateUtc="2025-09-03T09:19:00Z"/>
                    <w:rFonts w:ascii="Arial Narrow" w:hAnsi="Arial Narrow"/>
                    <w:sz w:val="21"/>
                    <w:szCs w:val="21"/>
                  </w:rPr>
                </w:rPrChange>
              </w:rPr>
            </w:pPr>
            <w:r w:rsidRPr="00571DB8">
              <w:rPr>
                <w:rFonts w:ascii="Arial Narrow" w:hAnsi="Arial Narrow"/>
                <w:color w:val="EE0000"/>
                <w:sz w:val="21"/>
                <w:szCs w:val="21"/>
                <w:rPrChange w:id="343" w:author="Gereková Michaela, JUDr." w:date="2025-09-03T11:22:00Z" w16du:dateUtc="2025-09-03T09:22:00Z">
                  <w:rPr>
                    <w:rFonts w:ascii="Arial Narrow" w:hAnsi="Arial Narrow"/>
                    <w:sz w:val="21"/>
                    <w:szCs w:val="21"/>
                  </w:rPr>
                </w:rPrChange>
              </w:rPr>
              <w:t>Pätnásť percent (15%) z Akceptovanej zmluvnej hodnoty pre Dielo bez DPH</w:t>
            </w:r>
            <w:r w:rsidR="001A55B1" w:rsidRPr="00571DB8">
              <w:rPr>
                <w:rFonts w:ascii="Arial Narrow" w:hAnsi="Arial Narrow"/>
                <w:color w:val="EE0000"/>
                <w:sz w:val="21"/>
                <w:szCs w:val="21"/>
                <w:rPrChange w:id="344" w:author="Gereková Michaela, JUDr." w:date="2025-09-03T11:22:00Z" w16du:dateUtc="2025-09-03T09:22:00Z">
                  <w:rPr>
                    <w:rFonts w:ascii="Arial Narrow" w:hAnsi="Arial Narrow"/>
                    <w:sz w:val="21"/>
                    <w:szCs w:val="21"/>
                  </w:rPr>
                </w:rPrChange>
              </w:rPr>
              <w:t>, resp. zo zvýšenej Akceptovanej zmluvnej hodnoty za podmienok uvedených v </w:t>
            </w:r>
            <w:proofErr w:type="spellStart"/>
            <w:r w:rsidR="001A55B1" w:rsidRPr="00571DB8">
              <w:rPr>
                <w:rFonts w:ascii="Arial Narrow" w:hAnsi="Arial Narrow"/>
                <w:color w:val="EE0000"/>
                <w:sz w:val="21"/>
                <w:szCs w:val="21"/>
                <w:rPrChange w:id="345" w:author="Gereková Michaela, JUDr." w:date="2025-09-03T11:22:00Z" w16du:dateUtc="2025-09-03T09:22:00Z">
                  <w:rPr>
                    <w:rFonts w:ascii="Arial Narrow" w:hAnsi="Arial Narrow"/>
                    <w:sz w:val="21"/>
                    <w:szCs w:val="21"/>
                  </w:rPr>
                </w:rPrChange>
              </w:rPr>
              <w:t>podčlánku</w:t>
            </w:r>
            <w:proofErr w:type="spellEnd"/>
            <w:r w:rsidR="001A55B1" w:rsidRPr="00571DB8">
              <w:rPr>
                <w:rFonts w:ascii="Arial Narrow" w:hAnsi="Arial Narrow"/>
                <w:color w:val="EE0000"/>
                <w:sz w:val="21"/>
                <w:szCs w:val="21"/>
                <w:rPrChange w:id="346" w:author="Gereková Michaela, JUDr." w:date="2025-09-03T11:22:00Z" w16du:dateUtc="2025-09-03T09:22:00Z">
                  <w:rPr>
                    <w:rFonts w:ascii="Arial Narrow" w:hAnsi="Arial Narrow"/>
                    <w:sz w:val="21"/>
                    <w:szCs w:val="21"/>
                  </w:rPr>
                </w:rPrChange>
              </w:rPr>
              <w:t xml:space="preserve"> 4.2</w:t>
            </w:r>
            <w:ins w:id="347" w:author="Gereková Michaela, JUDr." w:date="2025-09-03T11:19:00Z" w16du:dateUtc="2025-09-03T09:19:00Z">
              <w:r w:rsidR="00B040FA" w:rsidRPr="00571DB8">
                <w:rPr>
                  <w:rFonts w:ascii="Arial Narrow" w:hAnsi="Arial Narrow"/>
                  <w:color w:val="EE0000"/>
                  <w:sz w:val="21"/>
                  <w:szCs w:val="21"/>
                  <w:rPrChange w:id="348" w:author="Gereková Michaela, JUDr." w:date="2025-09-03T11:22:00Z" w16du:dateUtc="2025-09-03T09:22:00Z">
                    <w:rPr>
                      <w:rFonts w:ascii="Arial Narrow" w:hAnsi="Arial Narrow"/>
                      <w:sz w:val="21"/>
                      <w:szCs w:val="21"/>
                    </w:rPr>
                  </w:rPrChange>
                </w:rPr>
                <w:t xml:space="preserve"> </w:t>
              </w:r>
            </w:ins>
            <w:ins w:id="349" w:author="Gereková Michaela, JUDr." w:date="2025-09-03T11:21:00Z" w16du:dateUtc="2025-09-03T09:21:00Z">
              <w:r w:rsidR="00C02846" w:rsidRPr="00571DB8">
                <w:rPr>
                  <w:rFonts w:ascii="Arial Narrow" w:hAnsi="Arial Narrow"/>
                  <w:color w:val="EE0000"/>
                  <w:sz w:val="21"/>
                  <w:szCs w:val="21"/>
                  <w:rPrChange w:id="350" w:author="Gereková Michaela, JUDr." w:date="2025-09-03T11:22:00Z" w16du:dateUtc="2025-09-03T09:22:00Z">
                    <w:rPr>
                      <w:rFonts w:ascii="Arial Narrow" w:hAnsi="Arial Narrow"/>
                      <w:sz w:val="21"/>
                      <w:szCs w:val="21"/>
                    </w:rPr>
                  </w:rPrChange>
                </w:rPr>
                <w:t xml:space="preserve">v dobe </w:t>
              </w:r>
            </w:ins>
            <w:ins w:id="351" w:author="Gereková Michaela, JUDr." w:date="2025-09-03T11:19:00Z" w16du:dateUtc="2025-09-03T09:19:00Z">
              <w:r w:rsidR="00D237AB" w:rsidRPr="00571DB8">
                <w:rPr>
                  <w:rFonts w:ascii="Arial Narrow" w:hAnsi="Arial Narrow"/>
                  <w:color w:val="EE0000"/>
                  <w:sz w:val="21"/>
                  <w:szCs w:val="21"/>
                  <w:rPrChange w:id="352" w:author="Gereková Michaela, JUDr." w:date="2025-09-03T11:22:00Z" w16du:dateUtc="2025-09-03T09:22:00Z">
                    <w:rPr>
                      <w:rFonts w:ascii="Arial Narrow" w:hAnsi="Arial Narrow"/>
                      <w:sz w:val="21"/>
                      <w:szCs w:val="21"/>
                    </w:rPr>
                  </w:rPrChange>
                </w:rPr>
                <w:t xml:space="preserve">do podpisu Preberacieho protokolu pre dielo podľa </w:t>
              </w:r>
              <w:proofErr w:type="spellStart"/>
              <w:r w:rsidR="00D237AB" w:rsidRPr="00571DB8">
                <w:rPr>
                  <w:rFonts w:ascii="Arial Narrow" w:hAnsi="Arial Narrow"/>
                  <w:color w:val="EE0000"/>
                  <w:sz w:val="21"/>
                  <w:szCs w:val="21"/>
                  <w:rPrChange w:id="353" w:author="Gereková Michaela, JUDr." w:date="2025-09-03T11:22:00Z" w16du:dateUtc="2025-09-03T09:22:00Z">
                    <w:rPr>
                      <w:rFonts w:ascii="Arial Narrow" w:hAnsi="Arial Narrow"/>
                      <w:sz w:val="21"/>
                      <w:szCs w:val="21"/>
                    </w:rPr>
                  </w:rPrChange>
                </w:rPr>
                <w:t>podčlánku</w:t>
              </w:r>
              <w:proofErr w:type="spellEnd"/>
              <w:r w:rsidR="00D237AB" w:rsidRPr="00571DB8">
                <w:rPr>
                  <w:rFonts w:ascii="Arial Narrow" w:hAnsi="Arial Narrow"/>
                  <w:color w:val="EE0000"/>
                  <w:sz w:val="21"/>
                  <w:szCs w:val="21"/>
                  <w:rPrChange w:id="354" w:author="Gereková Michaela, JUDr." w:date="2025-09-03T11:22:00Z" w16du:dateUtc="2025-09-03T09:22:00Z">
                    <w:rPr>
                      <w:rFonts w:ascii="Arial Narrow" w:hAnsi="Arial Narrow"/>
                      <w:sz w:val="21"/>
                      <w:szCs w:val="21"/>
                    </w:rPr>
                  </w:rPrChange>
                </w:rPr>
                <w:t xml:space="preserve"> 10.1</w:t>
              </w:r>
            </w:ins>
            <w:ins w:id="355" w:author="Gereková Michaela, JUDr." w:date="2025-09-03T11:21:00Z" w16du:dateUtc="2025-09-03T09:21:00Z">
              <w:r w:rsidR="009716BC" w:rsidRPr="00571DB8">
                <w:rPr>
                  <w:rFonts w:ascii="Arial Narrow" w:hAnsi="Arial Narrow"/>
                  <w:color w:val="EE0000"/>
                  <w:sz w:val="21"/>
                  <w:szCs w:val="21"/>
                  <w:rPrChange w:id="356" w:author="Gereková Michaela, JUDr." w:date="2025-09-03T11:22:00Z" w16du:dateUtc="2025-09-03T09:22:00Z">
                    <w:rPr>
                      <w:rFonts w:ascii="Arial Narrow" w:hAnsi="Arial Narrow"/>
                      <w:sz w:val="21"/>
                      <w:szCs w:val="21"/>
                    </w:rPr>
                  </w:rPrChange>
                </w:rPr>
                <w:t xml:space="preserve"> Zmluvy.</w:t>
              </w:r>
            </w:ins>
          </w:p>
          <w:p w14:paraId="3E05F825" w14:textId="15C79067" w:rsidR="00D237AB" w:rsidRPr="00571DB8" w:rsidRDefault="00C92B8D" w:rsidP="00C02846">
            <w:pPr>
              <w:pStyle w:val="NoSpacing"/>
              <w:spacing w:after="240"/>
              <w:rPr>
                <w:rFonts w:ascii="Arial Narrow" w:hAnsi="Arial Narrow"/>
                <w:color w:val="EE0000"/>
                <w:sz w:val="21"/>
                <w:szCs w:val="21"/>
                <w:rPrChange w:id="357" w:author="Gereková Michaela, JUDr." w:date="2025-09-03T11:22:00Z" w16du:dateUtc="2025-09-03T09:22:00Z">
                  <w:rPr>
                    <w:rFonts w:ascii="Arial Narrow" w:hAnsi="Arial Narrow"/>
                    <w:sz w:val="21"/>
                    <w:szCs w:val="21"/>
                  </w:rPr>
                </w:rPrChange>
              </w:rPr>
            </w:pPr>
            <w:ins w:id="358" w:author="Gereková Michaela, JUDr." w:date="2025-09-03T11:20:00Z" w16du:dateUtc="2025-09-03T09:20:00Z">
              <w:r w:rsidRPr="00571DB8">
                <w:rPr>
                  <w:rFonts w:ascii="Arial Narrow" w:hAnsi="Arial Narrow"/>
                  <w:color w:val="EE0000"/>
                  <w:sz w:val="21"/>
                  <w:szCs w:val="21"/>
                  <w:rPrChange w:id="359" w:author="Gereková Michaela, JUDr." w:date="2025-09-03T11:22:00Z" w16du:dateUtc="2025-09-03T09:22:00Z">
                    <w:rPr>
                      <w:rFonts w:ascii="Arial Narrow" w:hAnsi="Arial Narrow"/>
                      <w:sz w:val="21"/>
                      <w:szCs w:val="21"/>
                    </w:rPr>
                  </w:rPrChange>
                </w:rPr>
                <w:t>Sedem a pol percenta (7,5%) z Akceptovanej zmluvnej hodnoty pre Dielo bez DPH, resp. zo zvýšenej Akceptovanej zmluvnej hodnoty za podmienok uvedených v </w:t>
              </w:r>
              <w:proofErr w:type="spellStart"/>
              <w:r w:rsidRPr="00571DB8">
                <w:rPr>
                  <w:rFonts w:ascii="Arial Narrow" w:hAnsi="Arial Narrow"/>
                  <w:color w:val="EE0000"/>
                  <w:sz w:val="21"/>
                  <w:szCs w:val="21"/>
                  <w:rPrChange w:id="360" w:author="Gereková Michaela, JUDr." w:date="2025-09-03T11:22:00Z" w16du:dateUtc="2025-09-03T09:22:00Z">
                    <w:rPr>
                      <w:rFonts w:ascii="Arial Narrow" w:hAnsi="Arial Narrow"/>
                      <w:sz w:val="21"/>
                      <w:szCs w:val="21"/>
                    </w:rPr>
                  </w:rPrChange>
                </w:rPr>
                <w:t>podčlánku</w:t>
              </w:r>
              <w:proofErr w:type="spellEnd"/>
              <w:r w:rsidRPr="00571DB8">
                <w:rPr>
                  <w:rFonts w:ascii="Arial Narrow" w:hAnsi="Arial Narrow"/>
                  <w:color w:val="EE0000"/>
                  <w:sz w:val="21"/>
                  <w:szCs w:val="21"/>
                  <w:rPrChange w:id="361" w:author="Gereková Michaela, JUDr." w:date="2025-09-03T11:22:00Z" w16du:dateUtc="2025-09-03T09:22:00Z">
                    <w:rPr>
                      <w:rFonts w:ascii="Arial Narrow" w:hAnsi="Arial Narrow"/>
                      <w:sz w:val="21"/>
                      <w:szCs w:val="21"/>
                    </w:rPr>
                  </w:rPrChange>
                </w:rPr>
                <w:t xml:space="preserve"> 4.2 </w:t>
              </w:r>
              <w:r w:rsidR="003719DF" w:rsidRPr="00571DB8">
                <w:rPr>
                  <w:rFonts w:ascii="Arial Narrow" w:eastAsia="Arial Narrow" w:hAnsi="Arial Narrow" w:cs="Arial Narrow"/>
                  <w:color w:val="EE0000"/>
                  <w:sz w:val="21"/>
                  <w:szCs w:val="21"/>
                  <w:rPrChange w:id="362" w:author="Gereková Michaela, JUDr." w:date="2025-09-03T11:22:00Z" w16du:dateUtc="2025-09-03T09:22:00Z">
                    <w:rPr>
                      <w:rFonts w:ascii="Arial Narrow" w:eastAsia="Arial Narrow" w:hAnsi="Arial Narrow" w:cs="Arial Narrow"/>
                      <w:sz w:val="21"/>
                      <w:szCs w:val="21"/>
                    </w:rPr>
                  </w:rPrChange>
                </w:rPr>
                <w:t>v dobe od</w:t>
              </w:r>
              <w:r w:rsidR="003719DF" w:rsidRPr="00571DB8">
                <w:rPr>
                  <w:rFonts w:ascii="Arial Narrow" w:eastAsia="Arial Narrow" w:hAnsi="Arial Narrow"/>
                  <w:color w:val="EE0000"/>
                  <w:sz w:val="21"/>
                  <w:szCs w:val="21"/>
                  <w:rPrChange w:id="363" w:author="Gereková Michaela, JUDr." w:date="2025-09-03T11:22:00Z" w16du:dateUtc="2025-09-03T09:22:00Z">
                    <w:rPr>
                      <w:rFonts w:ascii="Arial Narrow" w:eastAsia="Arial Narrow" w:hAnsi="Arial Narrow"/>
                      <w:sz w:val="21"/>
                      <w:szCs w:val="21"/>
                    </w:rPr>
                  </w:rPrChange>
                </w:rPr>
                <w:t xml:space="preserve"> podpisu Preberacieho protokolu pre </w:t>
              </w:r>
              <w:r w:rsidR="003719DF" w:rsidRPr="00571DB8">
                <w:rPr>
                  <w:rFonts w:ascii="Arial Narrow" w:eastAsia="Arial Narrow" w:hAnsi="Arial Narrow" w:cs="Arial Narrow"/>
                  <w:color w:val="EE0000"/>
                  <w:sz w:val="21"/>
                  <w:szCs w:val="21"/>
                  <w:rPrChange w:id="364" w:author="Gereková Michaela, JUDr." w:date="2025-09-03T11:22:00Z" w16du:dateUtc="2025-09-03T09:22:00Z">
                    <w:rPr>
                      <w:rFonts w:ascii="Arial Narrow" w:eastAsia="Arial Narrow" w:hAnsi="Arial Narrow" w:cs="Arial Narrow"/>
                      <w:sz w:val="21"/>
                      <w:szCs w:val="21"/>
                    </w:rPr>
                  </w:rPrChange>
                </w:rPr>
                <w:t>Dielo</w:t>
              </w:r>
              <w:r w:rsidR="003719DF" w:rsidRPr="00571DB8">
                <w:rPr>
                  <w:rFonts w:ascii="Arial Narrow" w:eastAsia="Arial Narrow" w:hAnsi="Arial Narrow"/>
                  <w:color w:val="EE0000"/>
                  <w:sz w:val="21"/>
                  <w:szCs w:val="21"/>
                  <w:rPrChange w:id="365" w:author="Gereková Michaela, JUDr." w:date="2025-09-03T11:22:00Z" w16du:dateUtc="2025-09-03T09:22:00Z">
                    <w:rPr>
                      <w:rFonts w:ascii="Arial Narrow" w:eastAsia="Arial Narrow" w:hAnsi="Arial Narrow"/>
                      <w:sz w:val="21"/>
                      <w:szCs w:val="21"/>
                    </w:rPr>
                  </w:rPrChange>
                </w:rPr>
                <w:t xml:space="preserve"> podľa 10.1</w:t>
              </w:r>
              <w:r w:rsidR="003719DF" w:rsidRPr="00571DB8">
                <w:rPr>
                  <w:rFonts w:ascii="Arial Narrow" w:eastAsia="Arial Narrow" w:hAnsi="Arial Narrow" w:cs="Arial Narrow"/>
                  <w:color w:val="EE0000"/>
                  <w:sz w:val="21"/>
                  <w:szCs w:val="21"/>
                  <w:rPrChange w:id="366" w:author="Gereková Michaela, JUDr." w:date="2025-09-03T11:22:00Z" w16du:dateUtc="2025-09-03T09:22:00Z">
                    <w:rPr>
                      <w:rFonts w:ascii="Arial Narrow" w:eastAsia="Arial Narrow" w:hAnsi="Arial Narrow" w:cs="Arial Narrow"/>
                      <w:sz w:val="21"/>
                      <w:szCs w:val="21"/>
                    </w:rPr>
                  </w:rPrChange>
                </w:rPr>
                <w:t xml:space="preserve"> Zmluvy do podpisu Protokolu o vyhotovení Diela podľa 11.9 Zmluvy.</w:t>
              </w:r>
            </w:ins>
          </w:p>
        </w:tc>
      </w:tr>
      <w:tr w:rsidR="00BA355D" w:rsidRPr="00BA355D" w14:paraId="72DB6996" w14:textId="77777777">
        <w:trPr>
          <w:trHeight w:val="300"/>
        </w:trPr>
        <w:tc>
          <w:tcPr>
            <w:tcW w:w="3820"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4DA32F4E" w14:textId="77777777" w:rsidR="00A50A8B" w:rsidRPr="00BA355D" w:rsidRDefault="00A50A8B">
            <w:pPr>
              <w:rPr>
                <w:rFonts w:ascii="Arial Narrow" w:hAnsi="Arial Narrow"/>
                <w:sz w:val="21"/>
                <w:szCs w:val="21"/>
              </w:rPr>
            </w:pPr>
            <w:r w:rsidRPr="003A29FA">
              <w:rPr>
                <w:rFonts w:ascii="Arial Narrow" w:hAnsi="Arial Narrow"/>
                <w:color w:val="EE0000"/>
                <w:sz w:val="21"/>
                <w:szCs w:val="21"/>
                <w:rPrChange w:id="367" w:author="Markovič Michal, Ing." w:date="2025-08-26T12:14:00Z" w16du:dateUtc="2025-08-26T10:14:00Z">
                  <w:rPr>
                    <w:rFonts w:ascii="Arial Narrow" w:hAnsi="Arial Narrow"/>
                    <w:sz w:val="21"/>
                    <w:szCs w:val="21"/>
                  </w:rPr>
                </w:rPrChange>
              </w:rPr>
              <w:t>Menovaní subdodávatelia</w:t>
            </w:r>
          </w:p>
        </w:tc>
        <w:tc>
          <w:tcPr>
            <w:tcW w:w="1463"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085A9144" w14:textId="77777777" w:rsidR="00A50A8B" w:rsidRPr="00BA355D" w:rsidRDefault="00A50A8B" w:rsidP="004D1295">
            <w:pPr>
              <w:jc w:val="center"/>
              <w:rPr>
                <w:rFonts w:ascii="Arial Narrow" w:hAnsi="Arial Narrow"/>
                <w:sz w:val="21"/>
                <w:szCs w:val="21"/>
              </w:rPr>
            </w:pPr>
            <w:r w:rsidRPr="003A29FA">
              <w:rPr>
                <w:rFonts w:ascii="Arial Narrow" w:hAnsi="Arial Narrow"/>
                <w:color w:val="EE0000"/>
                <w:sz w:val="21"/>
                <w:szCs w:val="21"/>
                <w:rPrChange w:id="368" w:author="Markovič Michal, Ing." w:date="2025-08-26T12:14:00Z" w16du:dateUtc="2025-08-26T10:14:00Z">
                  <w:rPr>
                    <w:rFonts w:ascii="Arial Narrow" w:hAnsi="Arial Narrow"/>
                    <w:sz w:val="21"/>
                    <w:szCs w:val="21"/>
                  </w:rPr>
                </w:rPrChange>
              </w:rPr>
              <w:t>4.5.1 (a)</w:t>
            </w:r>
          </w:p>
        </w:tc>
        <w:tc>
          <w:tcPr>
            <w:tcW w:w="4093"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529830D7" w14:textId="7581335D" w:rsidR="00A50A8B" w:rsidRDefault="008A7488" w:rsidP="004D1295">
            <w:pPr>
              <w:pStyle w:val="NoSpacing"/>
              <w:spacing w:after="240"/>
              <w:rPr>
                <w:ins w:id="369" w:author="Markovič Michal, Ing." w:date="2025-08-26T12:12:00Z" w16du:dateUtc="2025-08-26T10:12:00Z"/>
                <w:rFonts w:ascii="Arial Narrow" w:eastAsia="Arial" w:hAnsi="Arial Narrow" w:cs="Arial"/>
                <w:sz w:val="21"/>
                <w:szCs w:val="21"/>
              </w:rPr>
            </w:pPr>
            <w:ins w:id="370" w:author="Markovič Michal, Ing." w:date="2025-08-26T12:12:00Z" w16du:dateUtc="2025-08-26T10:12:00Z">
              <w:r>
                <w:rPr>
                  <w:rFonts w:ascii="Arial Narrow" w:eastAsia="Arial" w:hAnsi="Arial Narrow" w:cs="Arial"/>
                  <w:sz w:val="21"/>
                  <w:szCs w:val="21"/>
                </w:rPr>
                <w:t xml:space="preserve">-  </w:t>
              </w:r>
            </w:ins>
            <w:r w:rsidR="00A50A8B" w:rsidRPr="00BA355D">
              <w:rPr>
                <w:rFonts w:ascii="Arial Narrow" w:eastAsia="Arial" w:hAnsi="Arial Narrow" w:cs="Arial"/>
                <w:sz w:val="21"/>
                <w:szCs w:val="21"/>
              </w:rPr>
              <w:t xml:space="preserve">obchodná spoločnosť Západoslovenská distribučná, </w:t>
            </w:r>
            <w:proofErr w:type="spellStart"/>
            <w:r w:rsidR="00A50A8B" w:rsidRPr="00BA355D">
              <w:rPr>
                <w:rFonts w:ascii="Arial Narrow" w:eastAsia="Arial" w:hAnsi="Arial Narrow" w:cs="Arial"/>
                <w:sz w:val="21"/>
                <w:szCs w:val="21"/>
              </w:rPr>
              <w:t>a.s</w:t>
            </w:r>
            <w:proofErr w:type="spellEnd"/>
            <w:r w:rsidR="00A50A8B" w:rsidRPr="00BA355D">
              <w:rPr>
                <w:rFonts w:ascii="Arial Narrow" w:eastAsia="Arial" w:hAnsi="Arial Narrow" w:cs="Arial"/>
                <w:sz w:val="21"/>
                <w:szCs w:val="21"/>
              </w:rPr>
              <w:t xml:space="preserve">., sídlo: Čulenova 6, 816 47 Bratislava, IČO: 36 361 518, ktorá bude zabezpečovať realizáciu </w:t>
            </w:r>
            <w:r w:rsidR="00A50A8B" w:rsidRPr="003A29FA">
              <w:rPr>
                <w:rFonts w:ascii="Arial Narrow" w:eastAsia="Arial" w:hAnsi="Arial Narrow" w:cs="Arial"/>
                <w:color w:val="EE0000"/>
                <w:sz w:val="21"/>
                <w:szCs w:val="21"/>
                <w:rPrChange w:id="371" w:author="Markovič Michal, Ing." w:date="2025-08-26T12:14:00Z" w16du:dateUtc="2025-08-26T10:14:00Z">
                  <w:rPr>
                    <w:rFonts w:ascii="Arial Narrow" w:eastAsia="Arial" w:hAnsi="Arial Narrow" w:cs="Arial"/>
                    <w:sz w:val="21"/>
                    <w:szCs w:val="21"/>
                  </w:rPr>
                </w:rPrChange>
              </w:rPr>
              <w:t>SO</w:t>
            </w:r>
            <w:ins w:id="372" w:author="Markovič Michal, Ing." w:date="2025-08-26T12:14:00Z" w16du:dateUtc="2025-08-26T10:14:00Z">
              <w:r w:rsidR="003A29FA" w:rsidRPr="003A29FA">
                <w:rPr>
                  <w:rFonts w:ascii="Arial Narrow" w:eastAsia="Arial" w:hAnsi="Arial Narrow" w:cs="Arial"/>
                  <w:color w:val="EE0000"/>
                  <w:sz w:val="21"/>
                  <w:szCs w:val="21"/>
                  <w:rPrChange w:id="373" w:author="Markovič Michal, Ing." w:date="2025-08-26T12:14:00Z" w16du:dateUtc="2025-08-26T10:14:00Z">
                    <w:rPr>
                      <w:rFonts w:ascii="Arial Narrow" w:eastAsia="Arial" w:hAnsi="Arial Narrow" w:cs="Arial"/>
                      <w:sz w:val="21"/>
                      <w:szCs w:val="21"/>
                    </w:rPr>
                  </w:rPrChange>
                </w:rPr>
                <w:t xml:space="preserve"> 629</w:t>
              </w:r>
            </w:ins>
            <w:r w:rsidR="00A50A8B" w:rsidRPr="003A29FA">
              <w:rPr>
                <w:rFonts w:ascii="Arial Narrow" w:eastAsia="Arial" w:hAnsi="Arial Narrow" w:cs="Arial"/>
                <w:color w:val="EE0000"/>
                <w:sz w:val="21"/>
                <w:szCs w:val="21"/>
                <w:rPrChange w:id="374" w:author="Markovič Michal, Ing." w:date="2025-08-26T12:14:00Z" w16du:dateUtc="2025-08-26T10:14:00Z">
                  <w:rPr>
                    <w:rFonts w:ascii="Arial Narrow" w:eastAsia="Arial" w:hAnsi="Arial Narrow" w:cs="Arial"/>
                    <w:sz w:val="21"/>
                    <w:szCs w:val="21"/>
                  </w:rPr>
                </w:rPrChange>
              </w:rPr>
              <w:t xml:space="preserve"> </w:t>
            </w:r>
            <w:r w:rsidR="00A50A8B" w:rsidRPr="00BA355D">
              <w:rPr>
                <w:rFonts w:ascii="Arial Narrow" w:eastAsia="Arial" w:hAnsi="Arial Narrow" w:cs="Arial"/>
                <w:sz w:val="21"/>
                <w:szCs w:val="21"/>
              </w:rPr>
              <w:t xml:space="preserve">a pripravovať dodanie podkladov na odovzdanie a kolaudáciu tohto </w:t>
            </w:r>
            <w:r w:rsidR="00A50A8B" w:rsidRPr="003A29FA">
              <w:rPr>
                <w:rFonts w:ascii="Arial Narrow" w:eastAsia="Arial" w:hAnsi="Arial Narrow" w:cs="Arial"/>
                <w:color w:val="EE0000"/>
                <w:sz w:val="21"/>
                <w:szCs w:val="21"/>
                <w:rPrChange w:id="375" w:author="Markovič Michal, Ing." w:date="2025-08-26T12:15:00Z" w16du:dateUtc="2025-08-26T10:15:00Z">
                  <w:rPr>
                    <w:rFonts w:ascii="Arial Narrow" w:eastAsia="Arial" w:hAnsi="Arial Narrow" w:cs="Arial"/>
                    <w:sz w:val="21"/>
                    <w:szCs w:val="21"/>
                  </w:rPr>
                </w:rPrChange>
              </w:rPr>
              <w:t>SO</w:t>
            </w:r>
            <w:ins w:id="376" w:author="Markovič Michal, Ing." w:date="2025-08-26T12:14:00Z" w16du:dateUtc="2025-08-26T10:14:00Z">
              <w:r w:rsidR="003A29FA" w:rsidRPr="003A29FA">
                <w:rPr>
                  <w:rFonts w:ascii="Arial Narrow" w:eastAsia="Arial" w:hAnsi="Arial Narrow" w:cs="Arial"/>
                  <w:color w:val="EE0000"/>
                  <w:sz w:val="21"/>
                  <w:szCs w:val="21"/>
                  <w:rPrChange w:id="377" w:author="Markovič Michal, Ing." w:date="2025-08-26T12:15:00Z" w16du:dateUtc="2025-08-26T10:15:00Z">
                    <w:rPr>
                      <w:rFonts w:ascii="Arial Narrow" w:eastAsia="Arial" w:hAnsi="Arial Narrow" w:cs="Arial"/>
                      <w:sz w:val="21"/>
                      <w:szCs w:val="21"/>
                    </w:rPr>
                  </w:rPrChange>
                </w:rPr>
                <w:t xml:space="preserve"> 629</w:t>
              </w:r>
            </w:ins>
          </w:p>
          <w:p w14:paraId="15838D96" w14:textId="2E509160" w:rsidR="001759FC" w:rsidRPr="00BA355D" w:rsidRDefault="008A7488" w:rsidP="008A7488">
            <w:pPr>
              <w:pStyle w:val="NoSpacing"/>
              <w:spacing w:after="240"/>
              <w:rPr>
                <w:rFonts w:ascii="Arial Narrow" w:eastAsia="Arial" w:hAnsi="Arial Narrow" w:cs="Arial"/>
                <w:sz w:val="21"/>
                <w:szCs w:val="21"/>
              </w:rPr>
            </w:pPr>
            <w:ins w:id="378" w:author="Markovič Michal, Ing." w:date="2025-08-26T12:12:00Z" w16du:dateUtc="2025-08-26T10:12:00Z">
              <w:r w:rsidRPr="003A29FA">
                <w:rPr>
                  <w:rFonts w:ascii="Arial Narrow" w:eastAsia="Arial" w:hAnsi="Arial Narrow" w:cs="Arial"/>
                  <w:color w:val="EE0000"/>
                  <w:sz w:val="21"/>
                  <w:szCs w:val="21"/>
                  <w:rPrChange w:id="379" w:author="Markovič Michal, Ing." w:date="2025-08-26T12:15:00Z" w16du:dateUtc="2025-08-26T10:15:00Z">
                    <w:rPr>
                      <w:rFonts w:ascii="Arial Narrow" w:eastAsia="Arial" w:hAnsi="Arial Narrow" w:cs="Arial"/>
                      <w:sz w:val="21"/>
                      <w:szCs w:val="21"/>
                    </w:rPr>
                  </w:rPrChange>
                </w:rPr>
                <w:t xml:space="preserve">- </w:t>
              </w:r>
            </w:ins>
            <w:ins w:id="380" w:author="Gereková Michaela, JUDr." w:date="2025-09-02T13:27:00Z" w16du:dateUtc="2025-09-02T11:27:00Z">
              <w:r w:rsidR="00A93D0D">
                <w:rPr>
                  <w:rFonts w:ascii="Arial Narrow" w:eastAsia="Arial" w:hAnsi="Arial Narrow" w:cs="Arial"/>
                  <w:color w:val="EE0000"/>
                  <w:sz w:val="21"/>
                  <w:szCs w:val="21"/>
                </w:rPr>
                <w:t>o</w:t>
              </w:r>
            </w:ins>
            <w:ins w:id="381" w:author="Markovič Michal, Ing." w:date="2025-08-26T12:12:00Z" w16du:dateUtc="2025-08-26T10:12:00Z">
              <w:del w:id="382" w:author="Gereková Michaela, JUDr." w:date="2025-09-02T13:27:00Z" w16du:dateUtc="2025-09-02T11:27:00Z">
                <w:r w:rsidRPr="003A29FA" w:rsidDel="00A93D0D">
                  <w:rPr>
                    <w:rFonts w:ascii="Arial Narrow" w:eastAsia="Arial" w:hAnsi="Arial Narrow" w:cs="Arial"/>
                    <w:color w:val="EE0000"/>
                    <w:sz w:val="21"/>
                    <w:szCs w:val="21"/>
                    <w:rPrChange w:id="383" w:author="Markovič Michal, Ing." w:date="2025-08-26T12:15:00Z" w16du:dateUtc="2025-08-26T10:15:00Z">
                      <w:rPr>
                        <w:rFonts w:ascii="Arial Narrow" w:eastAsia="Arial" w:hAnsi="Arial Narrow" w:cs="Arial"/>
                        <w:sz w:val="21"/>
                        <w:szCs w:val="21"/>
                      </w:rPr>
                    </w:rPrChange>
                  </w:rPr>
                  <w:delText>O</w:delText>
                </w:r>
              </w:del>
              <w:r w:rsidRPr="003A29FA">
                <w:rPr>
                  <w:rFonts w:ascii="Arial Narrow" w:eastAsia="Arial" w:hAnsi="Arial Narrow" w:cs="Arial"/>
                  <w:color w:val="EE0000"/>
                  <w:sz w:val="21"/>
                  <w:szCs w:val="21"/>
                  <w:rPrChange w:id="384" w:author="Markovič Michal, Ing." w:date="2025-08-26T12:15:00Z" w16du:dateUtc="2025-08-26T10:15:00Z">
                    <w:rPr>
                      <w:rFonts w:ascii="Arial Narrow" w:eastAsia="Arial" w:hAnsi="Arial Narrow" w:cs="Arial"/>
                      <w:sz w:val="21"/>
                      <w:szCs w:val="21"/>
                    </w:rPr>
                  </w:rPrChange>
                </w:rPr>
                <w:t>bchodná spoločnosť S</w:t>
              </w:r>
            </w:ins>
            <w:ins w:id="385" w:author="Markovič Michal, Ing." w:date="2025-08-26T12:13:00Z" w16du:dateUtc="2025-08-26T10:13:00Z">
              <w:r w:rsidRPr="003A29FA">
                <w:rPr>
                  <w:rFonts w:ascii="Arial Narrow" w:eastAsia="Arial" w:hAnsi="Arial Narrow" w:cs="Arial"/>
                  <w:color w:val="EE0000"/>
                  <w:sz w:val="21"/>
                  <w:szCs w:val="21"/>
                  <w:rPrChange w:id="386" w:author="Markovič Michal, Ing." w:date="2025-08-26T12:15:00Z" w16du:dateUtc="2025-08-26T10:15:00Z">
                    <w:rPr>
                      <w:rFonts w:ascii="Arial Narrow" w:eastAsia="Arial" w:hAnsi="Arial Narrow" w:cs="Arial"/>
                      <w:sz w:val="21"/>
                      <w:szCs w:val="21"/>
                    </w:rPr>
                  </w:rPrChange>
                </w:rPr>
                <w:t>PP</w:t>
              </w:r>
              <w:r w:rsidR="00195E6C" w:rsidRPr="003A29FA">
                <w:rPr>
                  <w:rFonts w:ascii="Arial Narrow" w:eastAsia="Arial" w:hAnsi="Arial Narrow" w:cs="Arial"/>
                  <w:color w:val="EE0000"/>
                  <w:sz w:val="21"/>
                  <w:szCs w:val="21"/>
                  <w:rPrChange w:id="387" w:author="Markovič Michal, Ing." w:date="2025-08-26T12:15:00Z" w16du:dateUtc="2025-08-26T10:15:00Z">
                    <w:rPr>
                      <w:rFonts w:ascii="Arial Narrow" w:eastAsia="Arial" w:hAnsi="Arial Narrow" w:cs="Arial"/>
                      <w:sz w:val="21"/>
                      <w:szCs w:val="21"/>
                    </w:rPr>
                  </w:rPrChange>
                </w:rPr>
                <w:t xml:space="preserve"> -</w:t>
              </w:r>
              <w:r w:rsidRPr="003A29FA">
                <w:rPr>
                  <w:rFonts w:ascii="Arial Narrow" w:eastAsia="Arial" w:hAnsi="Arial Narrow" w:cs="Arial"/>
                  <w:color w:val="EE0000"/>
                  <w:sz w:val="21"/>
                  <w:szCs w:val="21"/>
                  <w:rPrChange w:id="388" w:author="Markovič Michal, Ing." w:date="2025-08-26T12:15:00Z" w16du:dateUtc="2025-08-26T10:15:00Z">
                    <w:rPr>
                      <w:rFonts w:ascii="Arial Narrow" w:eastAsia="Arial" w:hAnsi="Arial Narrow" w:cs="Arial"/>
                      <w:sz w:val="21"/>
                      <w:szCs w:val="21"/>
                    </w:rPr>
                  </w:rPrChange>
                </w:rPr>
                <w:t xml:space="preserve"> </w:t>
              </w:r>
              <w:r w:rsidR="00195E6C" w:rsidRPr="003A29FA">
                <w:rPr>
                  <w:rFonts w:ascii="Arial Narrow" w:eastAsia="Arial" w:hAnsi="Arial Narrow" w:cs="Arial"/>
                  <w:color w:val="EE0000"/>
                  <w:sz w:val="21"/>
                  <w:szCs w:val="21"/>
                  <w:rPrChange w:id="389" w:author="Markovič Michal, Ing." w:date="2025-08-26T12:15:00Z" w16du:dateUtc="2025-08-26T10:15:00Z">
                    <w:rPr>
                      <w:rFonts w:ascii="Arial Narrow" w:eastAsia="Arial" w:hAnsi="Arial Narrow" w:cs="Arial"/>
                      <w:sz w:val="21"/>
                      <w:szCs w:val="21"/>
                    </w:rPr>
                  </w:rPrChange>
                </w:rPr>
                <w:t>d</w:t>
              </w:r>
              <w:r w:rsidRPr="003A29FA">
                <w:rPr>
                  <w:rFonts w:ascii="Arial Narrow" w:eastAsia="Arial" w:hAnsi="Arial Narrow" w:cs="Arial"/>
                  <w:color w:val="EE0000"/>
                  <w:sz w:val="21"/>
                  <w:szCs w:val="21"/>
                  <w:rPrChange w:id="390" w:author="Markovič Michal, Ing." w:date="2025-08-26T12:15:00Z" w16du:dateUtc="2025-08-26T10:15:00Z">
                    <w:rPr>
                      <w:rFonts w:ascii="Arial Narrow" w:eastAsia="Arial" w:hAnsi="Arial Narrow" w:cs="Arial"/>
                      <w:sz w:val="21"/>
                      <w:szCs w:val="21"/>
                    </w:rPr>
                  </w:rPrChange>
                </w:rPr>
                <w:t>istribúcia Serv</w:t>
              </w:r>
            </w:ins>
            <w:ins w:id="391" w:author="Gereková Michaela, JUDr." w:date="2025-09-02T13:28:00Z" w16du:dateUtc="2025-09-02T11:28:00Z">
              <w:r w:rsidR="0049794E">
                <w:rPr>
                  <w:rFonts w:ascii="Arial Narrow" w:eastAsia="Arial" w:hAnsi="Arial Narrow" w:cs="Arial"/>
                  <w:color w:val="EE0000"/>
                  <w:sz w:val="21"/>
                  <w:szCs w:val="21"/>
                </w:rPr>
                <w:t>is</w:t>
              </w:r>
            </w:ins>
            <w:ins w:id="392" w:author="Markovič Michal, Ing." w:date="2025-08-26T12:13:00Z" w16du:dateUtc="2025-08-26T10:13:00Z">
              <w:del w:id="393" w:author="Gereková Michaela, JUDr." w:date="2025-09-02T13:28:00Z" w16du:dateUtc="2025-09-02T11:28:00Z">
                <w:r w:rsidRPr="003A29FA" w:rsidDel="0049794E">
                  <w:rPr>
                    <w:rFonts w:ascii="Arial Narrow" w:eastAsia="Arial" w:hAnsi="Arial Narrow" w:cs="Arial"/>
                    <w:color w:val="EE0000"/>
                    <w:sz w:val="21"/>
                    <w:szCs w:val="21"/>
                    <w:rPrChange w:id="394" w:author="Markovič Michal, Ing." w:date="2025-08-26T12:15:00Z" w16du:dateUtc="2025-08-26T10:15:00Z">
                      <w:rPr>
                        <w:rFonts w:ascii="Arial Narrow" w:eastAsia="Arial" w:hAnsi="Arial Narrow" w:cs="Arial"/>
                        <w:sz w:val="21"/>
                        <w:szCs w:val="21"/>
                      </w:rPr>
                    </w:rPrChange>
                  </w:rPr>
                  <w:delText>ice</w:delText>
                </w:r>
              </w:del>
              <w:r w:rsidRPr="003A29FA">
                <w:rPr>
                  <w:rFonts w:ascii="Arial Narrow" w:eastAsia="Arial" w:hAnsi="Arial Narrow" w:cs="Arial"/>
                  <w:color w:val="EE0000"/>
                  <w:sz w:val="21"/>
                  <w:szCs w:val="21"/>
                  <w:rPrChange w:id="395" w:author="Markovič Michal, Ing." w:date="2025-08-26T12:15:00Z" w16du:dateUtc="2025-08-26T10:15:00Z">
                    <w:rPr>
                      <w:rFonts w:ascii="Arial Narrow" w:eastAsia="Arial" w:hAnsi="Arial Narrow" w:cs="Arial"/>
                      <w:sz w:val="21"/>
                      <w:szCs w:val="21"/>
                    </w:rPr>
                  </w:rPrChange>
                </w:rPr>
                <w:t xml:space="preserve">, </w:t>
              </w:r>
              <w:proofErr w:type="spellStart"/>
              <w:r w:rsidRPr="003A29FA">
                <w:rPr>
                  <w:rFonts w:ascii="Arial Narrow" w:eastAsia="Arial" w:hAnsi="Arial Narrow" w:cs="Arial"/>
                  <w:color w:val="EE0000"/>
                  <w:sz w:val="21"/>
                  <w:szCs w:val="21"/>
                  <w:rPrChange w:id="396" w:author="Markovič Michal, Ing." w:date="2025-08-26T12:15:00Z" w16du:dateUtc="2025-08-26T10:15:00Z">
                    <w:rPr>
                      <w:rFonts w:ascii="Arial Narrow" w:eastAsia="Arial" w:hAnsi="Arial Narrow" w:cs="Arial"/>
                      <w:sz w:val="21"/>
                      <w:szCs w:val="21"/>
                    </w:rPr>
                  </w:rPrChange>
                </w:rPr>
                <w:t>s.r.o</w:t>
              </w:r>
              <w:proofErr w:type="spellEnd"/>
              <w:r w:rsidRPr="003A29FA">
                <w:rPr>
                  <w:rFonts w:ascii="Arial Narrow" w:eastAsia="Arial" w:hAnsi="Arial Narrow" w:cs="Arial"/>
                  <w:color w:val="EE0000"/>
                  <w:sz w:val="21"/>
                  <w:szCs w:val="21"/>
                  <w:rPrChange w:id="397" w:author="Markovič Michal, Ing." w:date="2025-08-26T12:15:00Z" w16du:dateUtc="2025-08-26T10:15:00Z">
                    <w:rPr>
                      <w:rFonts w:ascii="Arial Narrow" w:eastAsia="Arial" w:hAnsi="Arial Narrow" w:cs="Arial"/>
                      <w:sz w:val="21"/>
                      <w:szCs w:val="21"/>
                    </w:rPr>
                  </w:rPrChange>
                </w:rPr>
                <w:t xml:space="preserve">., </w:t>
              </w:r>
              <w:r w:rsidR="00195E6C" w:rsidRPr="003A29FA">
                <w:rPr>
                  <w:rFonts w:ascii="Arial Narrow" w:eastAsia="Arial" w:hAnsi="Arial Narrow" w:cs="Arial"/>
                  <w:color w:val="EE0000"/>
                  <w:sz w:val="21"/>
                  <w:szCs w:val="21"/>
                  <w:rPrChange w:id="398" w:author="Markovič Michal, Ing." w:date="2025-08-26T12:15:00Z" w16du:dateUtc="2025-08-26T10:15:00Z">
                    <w:rPr>
                      <w:rFonts w:ascii="Arial Narrow" w:eastAsia="Arial" w:hAnsi="Arial Narrow" w:cs="Arial"/>
                      <w:sz w:val="21"/>
                      <w:szCs w:val="21"/>
                    </w:rPr>
                  </w:rPrChange>
                </w:rPr>
                <w:t xml:space="preserve">sídlo: </w:t>
              </w:r>
            </w:ins>
            <w:ins w:id="399" w:author="Gereková Michaela, JUDr." w:date="2025-09-02T13:28:00Z" w16du:dateUtc="2025-09-02T11:28:00Z">
              <w:r w:rsidR="00BC7E55" w:rsidRPr="00BC7E55">
                <w:rPr>
                  <w:rFonts w:ascii="Arial Narrow" w:eastAsia="Arial" w:hAnsi="Arial Narrow" w:cs="Arial"/>
                  <w:color w:val="EE0000"/>
                  <w:sz w:val="21"/>
                  <w:szCs w:val="21"/>
                </w:rPr>
                <w:t>Plátennícka 19013/2</w:t>
              </w:r>
            </w:ins>
            <w:ins w:id="400" w:author="Markovič Michal, Ing." w:date="2025-08-26T12:13:00Z" w16du:dateUtc="2025-08-26T10:13:00Z">
              <w:del w:id="401" w:author="Gereková Michaela, JUDr." w:date="2025-09-02T13:28:00Z" w16du:dateUtc="2025-09-02T11:28:00Z">
                <w:r w:rsidR="00195E6C" w:rsidRPr="003A29FA" w:rsidDel="00BC7E55">
                  <w:rPr>
                    <w:rFonts w:ascii="Arial Narrow" w:eastAsia="Arial" w:hAnsi="Arial Narrow" w:cs="Arial"/>
                    <w:color w:val="EE0000"/>
                    <w:sz w:val="21"/>
                    <w:szCs w:val="21"/>
                    <w:rPrChange w:id="402" w:author="Markovič Michal, Ing." w:date="2025-08-26T12:15:00Z" w16du:dateUtc="2025-08-26T10:15:00Z">
                      <w:rPr>
                        <w:rFonts w:ascii="Arial Narrow" w:eastAsia="Arial" w:hAnsi="Arial Narrow" w:cs="Arial"/>
                        <w:sz w:val="21"/>
                        <w:szCs w:val="21"/>
                      </w:rPr>
                    </w:rPrChange>
                  </w:rPr>
                  <w:delText>Mlynské nivy 44/b</w:delText>
                </w:r>
              </w:del>
              <w:r w:rsidR="00195E6C" w:rsidRPr="003A29FA">
                <w:rPr>
                  <w:rFonts w:ascii="Arial Narrow" w:eastAsia="Arial" w:hAnsi="Arial Narrow" w:cs="Arial"/>
                  <w:color w:val="EE0000"/>
                  <w:sz w:val="21"/>
                  <w:szCs w:val="21"/>
                  <w:rPrChange w:id="403" w:author="Markovič Michal, Ing." w:date="2025-08-26T12:15:00Z" w16du:dateUtc="2025-08-26T10:15:00Z">
                    <w:rPr>
                      <w:rFonts w:ascii="Arial Narrow" w:eastAsia="Arial" w:hAnsi="Arial Narrow" w:cs="Arial"/>
                      <w:sz w:val="21"/>
                      <w:szCs w:val="21"/>
                    </w:rPr>
                  </w:rPrChange>
                </w:rPr>
                <w:t>, 821 09 Bratisl</w:t>
              </w:r>
              <w:r w:rsidR="003B3721" w:rsidRPr="003A29FA">
                <w:rPr>
                  <w:rFonts w:ascii="Arial Narrow" w:eastAsia="Arial" w:hAnsi="Arial Narrow" w:cs="Arial"/>
                  <w:color w:val="EE0000"/>
                  <w:sz w:val="21"/>
                  <w:szCs w:val="21"/>
                  <w:rPrChange w:id="404" w:author="Markovič Michal, Ing." w:date="2025-08-26T12:15:00Z" w16du:dateUtc="2025-08-26T10:15:00Z">
                    <w:rPr>
                      <w:rFonts w:ascii="Arial Narrow" w:eastAsia="Arial" w:hAnsi="Arial Narrow" w:cs="Arial"/>
                      <w:sz w:val="21"/>
                      <w:szCs w:val="21"/>
                    </w:rPr>
                  </w:rPrChange>
                </w:rPr>
                <w:t>a</w:t>
              </w:r>
              <w:r w:rsidR="00195E6C" w:rsidRPr="003A29FA">
                <w:rPr>
                  <w:rFonts w:ascii="Arial Narrow" w:eastAsia="Arial" w:hAnsi="Arial Narrow" w:cs="Arial"/>
                  <w:color w:val="EE0000"/>
                  <w:sz w:val="21"/>
                  <w:szCs w:val="21"/>
                  <w:rPrChange w:id="405" w:author="Markovič Michal, Ing." w:date="2025-08-26T12:15:00Z" w16du:dateUtc="2025-08-26T10:15:00Z">
                    <w:rPr>
                      <w:rFonts w:ascii="Arial Narrow" w:eastAsia="Arial" w:hAnsi="Arial Narrow" w:cs="Arial"/>
                      <w:sz w:val="21"/>
                      <w:szCs w:val="21"/>
                    </w:rPr>
                  </w:rPrChange>
                </w:rPr>
                <w:t>va</w:t>
              </w:r>
            </w:ins>
            <w:ins w:id="406" w:author="Markovič Michal, Ing." w:date="2025-08-26T12:14:00Z" w16du:dateUtc="2025-08-26T10:14:00Z">
              <w:r w:rsidR="003B3721" w:rsidRPr="003A29FA">
                <w:rPr>
                  <w:rFonts w:ascii="Arial Narrow" w:eastAsia="Arial" w:hAnsi="Arial Narrow" w:cs="Arial"/>
                  <w:color w:val="EE0000"/>
                  <w:sz w:val="21"/>
                  <w:szCs w:val="21"/>
                  <w:rPrChange w:id="407" w:author="Markovič Michal, Ing." w:date="2025-08-26T12:15:00Z" w16du:dateUtc="2025-08-26T10:15:00Z">
                    <w:rPr>
                      <w:rFonts w:ascii="Arial Narrow" w:eastAsia="Arial" w:hAnsi="Arial Narrow" w:cs="Arial"/>
                      <w:sz w:val="21"/>
                      <w:szCs w:val="21"/>
                    </w:rPr>
                  </w:rPrChange>
                </w:rPr>
                <w:t>,</w:t>
              </w:r>
            </w:ins>
            <w:ins w:id="408" w:author="Gereková Michaela, JUDr." w:date="2025-09-02T13:28:00Z" w16du:dateUtc="2025-09-02T11:28:00Z">
              <w:r w:rsidR="00F7059E">
                <w:rPr>
                  <w:rFonts w:ascii="Arial Narrow" w:eastAsia="Arial" w:hAnsi="Arial Narrow" w:cs="Arial"/>
                  <w:color w:val="EE0000"/>
                  <w:sz w:val="21"/>
                  <w:szCs w:val="21"/>
                </w:rPr>
                <w:t xml:space="preserve"> IČO: </w:t>
              </w:r>
              <w:r w:rsidR="00F7059E" w:rsidRPr="00F7059E">
                <w:rPr>
                  <w:rFonts w:ascii="Arial Narrow" w:eastAsia="Arial" w:hAnsi="Arial Narrow" w:cs="Arial"/>
                  <w:color w:val="EE0000"/>
                  <w:sz w:val="21"/>
                  <w:szCs w:val="21"/>
                </w:rPr>
                <w:t>46 816</w:t>
              </w:r>
              <w:r w:rsidR="00F7059E">
                <w:rPr>
                  <w:rFonts w:ascii="Arial Narrow" w:eastAsia="Arial" w:hAnsi="Arial Narrow" w:cs="Arial"/>
                  <w:color w:val="EE0000"/>
                  <w:sz w:val="21"/>
                  <w:szCs w:val="21"/>
                </w:rPr>
                <w:t> </w:t>
              </w:r>
              <w:r w:rsidR="00F7059E" w:rsidRPr="00F7059E">
                <w:rPr>
                  <w:rFonts w:ascii="Arial Narrow" w:eastAsia="Arial" w:hAnsi="Arial Narrow" w:cs="Arial"/>
                  <w:color w:val="EE0000"/>
                  <w:sz w:val="21"/>
                  <w:szCs w:val="21"/>
                </w:rPr>
                <w:t>097</w:t>
              </w:r>
              <w:r w:rsidR="00F7059E">
                <w:rPr>
                  <w:rFonts w:ascii="Arial Narrow" w:eastAsia="Arial" w:hAnsi="Arial Narrow" w:cs="Arial"/>
                  <w:color w:val="EE0000"/>
                  <w:sz w:val="21"/>
                  <w:szCs w:val="21"/>
                </w:rPr>
                <w:t>,</w:t>
              </w:r>
            </w:ins>
            <w:ins w:id="409" w:author="Markovič Michal, Ing." w:date="2025-08-26T12:14:00Z" w16du:dateUtc="2025-08-26T10:14:00Z">
              <w:r w:rsidR="003B3721" w:rsidRPr="003A29FA">
                <w:rPr>
                  <w:rFonts w:ascii="Arial Narrow" w:eastAsia="Arial" w:hAnsi="Arial Narrow" w:cs="Arial"/>
                  <w:color w:val="EE0000"/>
                  <w:sz w:val="21"/>
                  <w:szCs w:val="21"/>
                  <w:rPrChange w:id="410" w:author="Markovič Michal, Ing." w:date="2025-08-26T12:15:00Z" w16du:dateUtc="2025-08-26T10:15:00Z">
                    <w:rPr>
                      <w:rFonts w:ascii="Arial Narrow" w:eastAsia="Arial" w:hAnsi="Arial Narrow" w:cs="Arial"/>
                      <w:sz w:val="21"/>
                      <w:szCs w:val="21"/>
                    </w:rPr>
                  </w:rPrChange>
                </w:rPr>
                <w:t xml:space="preserve"> ktorá bude zabezpečovať SO 701</w:t>
              </w:r>
            </w:ins>
          </w:p>
        </w:tc>
      </w:tr>
      <w:tr w:rsidR="00BA355D" w:rsidRPr="00BA355D" w14:paraId="1D2502F9" w14:textId="77777777">
        <w:trPr>
          <w:trHeight w:val="300"/>
        </w:trPr>
        <w:tc>
          <w:tcPr>
            <w:tcW w:w="3820"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666EA53D" w14:textId="77777777" w:rsidR="00A50A8B" w:rsidRPr="00BA355D" w:rsidRDefault="00A50A8B">
            <w:pPr>
              <w:spacing w:before="60" w:after="60"/>
              <w:ind w:left="12"/>
              <w:rPr>
                <w:rFonts w:ascii="Arial Narrow" w:hAnsi="Arial Narrow"/>
                <w:sz w:val="21"/>
                <w:szCs w:val="21"/>
              </w:rPr>
            </w:pPr>
            <w:r w:rsidRPr="00BA355D">
              <w:rPr>
                <w:rFonts w:ascii="Arial Narrow" w:hAnsi="Arial Narrow"/>
                <w:sz w:val="21"/>
                <w:szCs w:val="21"/>
              </w:rPr>
              <w:t>Maximálna výška celkovej možnej zmluvnej pokuty za všetky porušenia Zhotoviteľa zo Zmluvy nepresiahne</w:t>
            </w:r>
          </w:p>
        </w:tc>
        <w:tc>
          <w:tcPr>
            <w:tcW w:w="1463"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3DC5F7D7" w14:textId="77777777" w:rsidR="00A50A8B" w:rsidRPr="00BA355D" w:rsidRDefault="00A50A8B">
            <w:pPr>
              <w:spacing w:before="60" w:after="60"/>
              <w:ind w:left="12"/>
              <w:jc w:val="center"/>
              <w:rPr>
                <w:rFonts w:ascii="Arial Narrow" w:hAnsi="Arial Narrow"/>
                <w:sz w:val="21"/>
                <w:szCs w:val="21"/>
              </w:rPr>
            </w:pPr>
            <w:r w:rsidRPr="00BA355D">
              <w:rPr>
                <w:rFonts w:ascii="Arial Narrow" w:hAnsi="Arial Narrow"/>
                <w:sz w:val="21"/>
                <w:szCs w:val="21"/>
              </w:rPr>
              <w:t>4.29</w:t>
            </w:r>
          </w:p>
        </w:tc>
        <w:tc>
          <w:tcPr>
            <w:tcW w:w="4093"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6EC1D569" w14:textId="4D7978AC" w:rsidR="00A50A8B" w:rsidRPr="00BA355D" w:rsidRDefault="00A50A8B">
            <w:pPr>
              <w:pStyle w:val="NoSpacing"/>
              <w:rPr>
                <w:rFonts w:ascii="Arial Narrow" w:hAnsi="Arial Narrow"/>
                <w:sz w:val="21"/>
                <w:szCs w:val="21"/>
              </w:rPr>
            </w:pPr>
            <w:r w:rsidRPr="00BA355D">
              <w:rPr>
                <w:rFonts w:ascii="Arial Narrow" w:hAnsi="Arial Narrow"/>
                <w:sz w:val="21"/>
                <w:szCs w:val="21"/>
              </w:rPr>
              <w:t xml:space="preserve">15% Akceptovanej zmluvnej hodnoty pre Dielo bez DPH so zohľadnením všetkých jej prípadných navýšení v súlade so Zmluvou </w:t>
            </w:r>
          </w:p>
        </w:tc>
      </w:tr>
      <w:tr w:rsidR="00BA355D" w:rsidRPr="00BA355D" w14:paraId="703441AC" w14:textId="77777777">
        <w:trPr>
          <w:trHeight w:val="300"/>
        </w:trPr>
        <w:tc>
          <w:tcPr>
            <w:tcW w:w="3820"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2FEFDE9A" w14:textId="77777777" w:rsidR="00A50A8B" w:rsidRPr="00BA355D" w:rsidRDefault="00A50A8B">
            <w:pPr>
              <w:pStyle w:val="NoSpacing"/>
              <w:rPr>
                <w:rFonts w:ascii="Arial Narrow" w:hAnsi="Arial Narrow"/>
                <w:sz w:val="21"/>
                <w:szCs w:val="21"/>
              </w:rPr>
            </w:pPr>
            <w:r w:rsidRPr="00BA355D">
              <w:rPr>
                <w:rFonts w:ascii="Arial Narrow" w:hAnsi="Arial Narrow"/>
                <w:sz w:val="21"/>
                <w:szCs w:val="21"/>
              </w:rPr>
              <w:t>Lehota na oznámenie nepredvídateľných chýb, omylov a vád v Požiadavkách Objednávateľa</w:t>
            </w:r>
          </w:p>
        </w:tc>
        <w:tc>
          <w:tcPr>
            <w:tcW w:w="1463"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203B931D" w14:textId="77777777" w:rsidR="00A50A8B" w:rsidRPr="00BA355D" w:rsidRDefault="00A50A8B">
            <w:pPr>
              <w:spacing w:before="60" w:after="60"/>
              <w:ind w:left="12"/>
              <w:jc w:val="center"/>
              <w:rPr>
                <w:rFonts w:ascii="Arial Narrow" w:hAnsi="Arial Narrow"/>
                <w:sz w:val="21"/>
                <w:szCs w:val="21"/>
              </w:rPr>
            </w:pPr>
            <w:r w:rsidRPr="00BA355D">
              <w:rPr>
                <w:rFonts w:ascii="Arial Narrow" w:hAnsi="Arial Narrow"/>
                <w:sz w:val="21"/>
                <w:szCs w:val="21"/>
              </w:rPr>
              <w:t>5.1</w:t>
            </w:r>
          </w:p>
        </w:tc>
        <w:tc>
          <w:tcPr>
            <w:tcW w:w="4093"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288778DB" w14:textId="77777777" w:rsidR="00A50A8B" w:rsidRPr="00BA355D" w:rsidRDefault="00A50A8B">
            <w:pPr>
              <w:pStyle w:val="NoSpacing"/>
              <w:rPr>
                <w:rFonts w:ascii="Arial Narrow" w:hAnsi="Arial Narrow"/>
                <w:sz w:val="21"/>
                <w:szCs w:val="21"/>
              </w:rPr>
            </w:pPr>
            <w:r w:rsidRPr="00BA355D">
              <w:rPr>
                <w:rFonts w:ascii="Arial Narrow" w:hAnsi="Arial Narrow"/>
                <w:sz w:val="21"/>
                <w:szCs w:val="21"/>
              </w:rPr>
              <w:t>21 dní od Začatia prác</w:t>
            </w:r>
          </w:p>
        </w:tc>
      </w:tr>
      <w:tr w:rsidR="00BA355D" w:rsidRPr="00BA355D" w14:paraId="47B06F60" w14:textId="77777777">
        <w:trPr>
          <w:trHeight w:val="300"/>
        </w:trPr>
        <w:tc>
          <w:tcPr>
            <w:tcW w:w="3820"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1FC854B4" w14:textId="77777777" w:rsidR="00A50A8B" w:rsidRPr="00BA355D" w:rsidRDefault="00A50A8B">
            <w:pPr>
              <w:spacing w:before="60" w:after="60"/>
              <w:ind w:left="12"/>
              <w:rPr>
                <w:rFonts w:ascii="Arial Narrow" w:hAnsi="Arial Narrow"/>
                <w:sz w:val="21"/>
                <w:szCs w:val="21"/>
              </w:rPr>
            </w:pPr>
            <w:r w:rsidRPr="00BA355D">
              <w:rPr>
                <w:rFonts w:ascii="Arial Narrow" w:hAnsi="Arial Narrow"/>
                <w:sz w:val="21"/>
                <w:szCs w:val="21"/>
              </w:rPr>
              <w:t>Pracovná doba</w:t>
            </w:r>
          </w:p>
        </w:tc>
        <w:tc>
          <w:tcPr>
            <w:tcW w:w="1463"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6366428C" w14:textId="77777777" w:rsidR="00A50A8B" w:rsidRPr="00BA355D" w:rsidRDefault="00A50A8B">
            <w:pPr>
              <w:spacing w:before="60" w:after="60"/>
              <w:ind w:left="12"/>
              <w:jc w:val="center"/>
              <w:rPr>
                <w:rFonts w:ascii="Arial Narrow" w:hAnsi="Arial Narrow"/>
                <w:sz w:val="21"/>
                <w:szCs w:val="21"/>
              </w:rPr>
            </w:pPr>
            <w:r w:rsidRPr="00BA355D">
              <w:rPr>
                <w:rFonts w:ascii="Arial Narrow" w:hAnsi="Arial Narrow"/>
                <w:sz w:val="21"/>
                <w:szCs w:val="21"/>
              </w:rPr>
              <w:t>6.5</w:t>
            </w:r>
          </w:p>
        </w:tc>
        <w:tc>
          <w:tcPr>
            <w:tcW w:w="4093"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6513E7CC" w14:textId="77777777" w:rsidR="00A50A8B" w:rsidRPr="00BA355D" w:rsidRDefault="00A50A8B" w:rsidP="004D1295">
            <w:pPr>
              <w:pStyle w:val="NoSpacing"/>
              <w:spacing w:after="240"/>
              <w:rPr>
                <w:rFonts w:ascii="Arial Narrow" w:hAnsi="Arial Narrow"/>
                <w:sz w:val="21"/>
                <w:szCs w:val="21"/>
              </w:rPr>
            </w:pPr>
            <w:r w:rsidRPr="00BA355D">
              <w:rPr>
                <w:rFonts w:ascii="Arial Narrow" w:hAnsi="Arial Narrow"/>
                <w:sz w:val="21"/>
                <w:szCs w:val="21"/>
              </w:rPr>
              <w:t>Nie je obmedzená, obmedzenie sa týka iba vykonávania hlučných prác počas nočných hodín, cez víkendy a v dňoch pracovného pokoja v zmysle VZN</w:t>
            </w:r>
          </w:p>
        </w:tc>
      </w:tr>
      <w:tr w:rsidR="00BA355D" w:rsidRPr="00BA355D" w14:paraId="39DA1B78" w14:textId="77777777">
        <w:trPr>
          <w:trHeight w:val="300"/>
        </w:trPr>
        <w:tc>
          <w:tcPr>
            <w:tcW w:w="3820"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56AD8FCA" w14:textId="77777777" w:rsidR="00A50A8B" w:rsidRPr="00BA355D" w:rsidRDefault="00A50A8B">
            <w:pPr>
              <w:spacing w:before="60" w:after="60"/>
              <w:ind w:left="12"/>
              <w:rPr>
                <w:rFonts w:ascii="Arial Narrow" w:hAnsi="Arial Narrow"/>
                <w:sz w:val="21"/>
                <w:szCs w:val="21"/>
              </w:rPr>
            </w:pPr>
            <w:r w:rsidRPr="00BA355D">
              <w:rPr>
                <w:rFonts w:ascii="Arial Narrow" w:hAnsi="Arial Narrow"/>
                <w:sz w:val="21"/>
                <w:szCs w:val="21"/>
              </w:rPr>
              <w:t>Zmluvná pokuta za nesplnenie Lehoty výstavby Diela</w:t>
            </w:r>
          </w:p>
        </w:tc>
        <w:tc>
          <w:tcPr>
            <w:tcW w:w="1463"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5B721106" w14:textId="77777777" w:rsidR="00A50A8B" w:rsidRPr="00BA355D" w:rsidRDefault="00A50A8B">
            <w:pPr>
              <w:spacing w:before="60" w:after="60"/>
              <w:ind w:left="12"/>
              <w:jc w:val="center"/>
              <w:rPr>
                <w:rFonts w:ascii="Arial Narrow" w:hAnsi="Arial Narrow"/>
                <w:sz w:val="21"/>
                <w:szCs w:val="21"/>
              </w:rPr>
            </w:pPr>
            <w:r w:rsidRPr="00BA355D">
              <w:rPr>
                <w:rFonts w:ascii="Arial Narrow" w:hAnsi="Arial Narrow"/>
                <w:sz w:val="21"/>
                <w:szCs w:val="21"/>
              </w:rPr>
              <w:t>8.2</w:t>
            </w:r>
          </w:p>
        </w:tc>
        <w:tc>
          <w:tcPr>
            <w:tcW w:w="4093"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4203E873" w14:textId="77777777" w:rsidR="00A50A8B" w:rsidRPr="00BA355D" w:rsidRDefault="00A50A8B">
            <w:pPr>
              <w:pStyle w:val="NoSpacing"/>
              <w:rPr>
                <w:rFonts w:ascii="Arial Narrow" w:hAnsi="Arial Narrow"/>
                <w:sz w:val="21"/>
                <w:szCs w:val="21"/>
              </w:rPr>
            </w:pPr>
            <w:r w:rsidRPr="00BA355D">
              <w:rPr>
                <w:rFonts w:ascii="Arial Narrow" w:hAnsi="Arial Narrow"/>
                <w:sz w:val="21"/>
                <w:szCs w:val="21"/>
              </w:rPr>
              <w:t>0,05% z Akceptovanej zmluvnej hodnoty bez DPH v (EUR) za každý deň omeškania od nesplneného termínu ukončenia Lehoty výstavby Diela</w:t>
            </w:r>
          </w:p>
          <w:p w14:paraId="2AF95261" w14:textId="4FF96F59" w:rsidR="00A50A8B" w:rsidRPr="00BA355D" w:rsidRDefault="00A50A8B" w:rsidP="004D1295">
            <w:pPr>
              <w:pStyle w:val="NoSpacing"/>
              <w:spacing w:after="240"/>
              <w:rPr>
                <w:rFonts w:ascii="Arial Narrow" w:hAnsi="Arial Narrow"/>
                <w:sz w:val="21"/>
                <w:szCs w:val="21"/>
              </w:rPr>
            </w:pPr>
            <w:r w:rsidRPr="00BA355D">
              <w:rPr>
                <w:rFonts w:ascii="Arial Narrow" w:hAnsi="Arial Narrow"/>
                <w:sz w:val="21"/>
                <w:szCs w:val="21"/>
              </w:rPr>
              <w:t>až do podpísania Preberacieho protokolu Diela</w:t>
            </w:r>
            <w:r w:rsidR="00EB45FA" w:rsidRPr="00BA355D">
              <w:rPr>
                <w:rFonts w:ascii="Arial Narrow" w:hAnsi="Arial Narrow"/>
                <w:sz w:val="21"/>
                <w:szCs w:val="21"/>
              </w:rPr>
              <w:t xml:space="preserve"> podľa podčlánku 10.</w:t>
            </w:r>
            <w:r w:rsidR="0050127C" w:rsidRPr="00BA355D">
              <w:rPr>
                <w:rFonts w:ascii="Arial Narrow" w:hAnsi="Arial Narrow"/>
                <w:sz w:val="21"/>
                <w:szCs w:val="21"/>
              </w:rPr>
              <w:t>1</w:t>
            </w:r>
          </w:p>
        </w:tc>
      </w:tr>
      <w:tr w:rsidR="00BA355D" w:rsidRPr="00BA355D" w14:paraId="4E73330F" w14:textId="77777777">
        <w:trPr>
          <w:trHeight w:val="300"/>
        </w:trPr>
        <w:tc>
          <w:tcPr>
            <w:tcW w:w="3820"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7F5CA853" w14:textId="77777777" w:rsidR="00A50A8B" w:rsidRPr="00BA355D" w:rsidRDefault="00A50A8B">
            <w:pPr>
              <w:spacing w:before="60" w:after="60"/>
              <w:ind w:left="12"/>
              <w:rPr>
                <w:rFonts w:ascii="Arial Narrow" w:hAnsi="Arial Narrow"/>
                <w:sz w:val="21"/>
                <w:szCs w:val="21"/>
              </w:rPr>
            </w:pPr>
            <w:r w:rsidRPr="00BA355D">
              <w:rPr>
                <w:rFonts w:ascii="Arial Narrow" w:hAnsi="Arial Narrow"/>
                <w:sz w:val="21"/>
                <w:szCs w:val="21"/>
              </w:rPr>
              <w:t>Míľniky</w:t>
            </w:r>
          </w:p>
        </w:tc>
        <w:tc>
          <w:tcPr>
            <w:tcW w:w="1463"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20B28146" w14:textId="77777777" w:rsidR="00A50A8B" w:rsidRPr="00BA355D" w:rsidRDefault="00A50A8B">
            <w:pPr>
              <w:spacing w:before="60" w:after="60"/>
              <w:ind w:left="12"/>
              <w:jc w:val="center"/>
              <w:rPr>
                <w:rFonts w:ascii="Arial Narrow" w:hAnsi="Arial Narrow"/>
                <w:sz w:val="21"/>
                <w:szCs w:val="21"/>
              </w:rPr>
            </w:pPr>
            <w:r w:rsidRPr="00BA355D">
              <w:rPr>
                <w:rFonts w:ascii="Arial Narrow" w:hAnsi="Arial Narrow"/>
                <w:sz w:val="21"/>
                <w:szCs w:val="21"/>
              </w:rPr>
              <w:t>8.3</w:t>
            </w:r>
          </w:p>
        </w:tc>
        <w:tc>
          <w:tcPr>
            <w:tcW w:w="4093" w:type="dxa"/>
            <w:tcBorders>
              <w:top w:val="single" w:sz="6" w:space="0" w:color="auto"/>
              <w:left w:val="single" w:sz="6" w:space="0" w:color="auto"/>
              <w:bottom w:val="single" w:sz="6" w:space="0" w:color="auto"/>
              <w:right w:val="single" w:sz="6" w:space="0" w:color="auto"/>
            </w:tcBorders>
            <w:tcMar>
              <w:left w:w="105" w:type="dxa"/>
              <w:right w:w="105" w:type="dxa"/>
            </w:tcMar>
          </w:tcPr>
          <w:p w14:paraId="7B161D7D" w14:textId="08CD3579" w:rsidR="00A50A8B" w:rsidRPr="00BA355D" w:rsidRDefault="00A50A8B">
            <w:pPr>
              <w:jc w:val="both"/>
              <w:rPr>
                <w:rFonts w:ascii="Arial Narrow" w:hAnsi="Arial Narrow"/>
                <w:sz w:val="21"/>
                <w:szCs w:val="21"/>
              </w:rPr>
            </w:pPr>
            <w:r w:rsidRPr="00BA355D">
              <w:rPr>
                <w:rFonts w:ascii="Arial Narrow" w:hAnsi="Arial Narrow"/>
                <w:sz w:val="21"/>
                <w:szCs w:val="21"/>
              </w:rPr>
              <w:t>Objednávateľom stanovené míľniky</w:t>
            </w:r>
            <w:r w:rsidR="00AC060E" w:rsidRPr="00BA355D">
              <w:rPr>
                <w:rFonts w:ascii="Arial Narrow" w:hAnsi="Arial Narrow"/>
                <w:sz w:val="21"/>
                <w:szCs w:val="21"/>
              </w:rPr>
              <w:t>, ktorých vecný rozsah je uvedený v čl. 2.3.2.2 Z</w:t>
            </w:r>
            <w:r w:rsidR="0059218F" w:rsidRPr="00BA355D">
              <w:rPr>
                <w:rFonts w:ascii="Arial Narrow" w:hAnsi="Arial Narrow"/>
                <w:sz w:val="21"/>
                <w:szCs w:val="21"/>
              </w:rPr>
              <w:t>väzok 3</w:t>
            </w:r>
            <w:r w:rsidR="00AC060E" w:rsidRPr="00BA355D">
              <w:rPr>
                <w:rFonts w:ascii="Arial Narrow" w:hAnsi="Arial Narrow"/>
                <w:sz w:val="21"/>
                <w:szCs w:val="21"/>
              </w:rPr>
              <w:t xml:space="preserve"> </w:t>
            </w:r>
            <w:r w:rsidR="0059218F" w:rsidRPr="00BA355D">
              <w:rPr>
                <w:rFonts w:ascii="Arial Narrow" w:hAnsi="Arial Narrow"/>
                <w:sz w:val="21"/>
                <w:szCs w:val="21"/>
              </w:rPr>
              <w:t xml:space="preserve">Časť </w:t>
            </w:r>
            <w:r w:rsidR="00AC060E" w:rsidRPr="00BA355D">
              <w:rPr>
                <w:rFonts w:ascii="Arial Narrow" w:hAnsi="Arial Narrow"/>
                <w:sz w:val="21"/>
                <w:szCs w:val="21"/>
              </w:rPr>
              <w:t xml:space="preserve">1 </w:t>
            </w:r>
            <w:r w:rsidR="0095471F" w:rsidRPr="00BA355D">
              <w:rPr>
                <w:rFonts w:ascii="Arial Narrow" w:hAnsi="Arial Narrow"/>
                <w:sz w:val="21"/>
                <w:szCs w:val="21"/>
              </w:rPr>
              <w:t>Súťažných podkladov</w:t>
            </w:r>
            <w:r w:rsidR="00DD361A" w:rsidRPr="00BA355D">
              <w:rPr>
                <w:rFonts w:ascii="Arial Narrow" w:hAnsi="Arial Narrow"/>
                <w:sz w:val="21"/>
                <w:szCs w:val="21"/>
              </w:rPr>
              <w:t>, je Zhotoviteľ povinný splniť nasledovne</w:t>
            </w:r>
            <w:r w:rsidRPr="00BA355D">
              <w:rPr>
                <w:rFonts w:ascii="Arial Narrow" w:hAnsi="Arial Narrow"/>
                <w:sz w:val="21"/>
                <w:szCs w:val="21"/>
              </w:rPr>
              <w:t>:</w:t>
            </w:r>
          </w:p>
          <w:p w14:paraId="1A76340E" w14:textId="77777777" w:rsidR="00A50A8B" w:rsidRPr="00BA355D" w:rsidRDefault="00A50A8B">
            <w:pPr>
              <w:jc w:val="both"/>
              <w:rPr>
                <w:rFonts w:ascii="Arial Narrow" w:hAnsi="Arial Narrow"/>
                <w:sz w:val="10"/>
                <w:szCs w:val="10"/>
              </w:rPr>
            </w:pPr>
          </w:p>
          <w:p w14:paraId="43B7C970" w14:textId="77777777" w:rsidR="00A50A8B" w:rsidRPr="00BA355D" w:rsidRDefault="00A50A8B">
            <w:pPr>
              <w:jc w:val="both"/>
              <w:rPr>
                <w:rFonts w:ascii="Arial Narrow" w:hAnsi="Arial Narrow"/>
                <w:sz w:val="21"/>
                <w:szCs w:val="21"/>
              </w:rPr>
            </w:pPr>
            <w:r w:rsidRPr="00BA355D">
              <w:rPr>
                <w:rFonts w:ascii="Arial Narrow" w:hAnsi="Arial Narrow"/>
                <w:sz w:val="21"/>
                <w:szCs w:val="21"/>
              </w:rPr>
              <w:t>Míľnik č. 1: do 120 dní od Dátumu začatia prác.</w:t>
            </w:r>
          </w:p>
          <w:p w14:paraId="7CB7AB0B" w14:textId="77777777" w:rsidR="00A50A8B" w:rsidRPr="00BA355D" w:rsidRDefault="00A50A8B">
            <w:pPr>
              <w:jc w:val="both"/>
              <w:rPr>
                <w:rFonts w:ascii="Arial Narrow" w:hAnsi="Arial Narrow"/>
                <w:sz w:val="21"/>
                <w:szCs w:val="21"/>
              </w:rPr>
            </w:pPr>
            <w:r w:rsidRPr="00BA355D">
              <w:rPr>
                <w:rFonts w:ascii="Arial Narrow" w:hAnsi="Arial Narrow"/>
                <w:sz w:val="21"/>
                <w:szCs w:val="21"/>
              </w:rPr>
              <w:t>Míľnik č. 2: do 210 dní od Dátumu začatia prác.</w:t>
            </w:r>
          </w:p>
          <w:p w14:paraId="2D29D1A3" w14:textId="77777777" w:rsidR="00A50A8B" w:rsidRPr="00BA355D" w:rsidRDefault="00A50A8B">
            <w:pPr>
              <w:jc w:val="both"/>
              <w:rPr>
                <w:rFonts w:ascii="Arial Narrow" w:hAnsi="Arial Narrow"/>
                <w:sz w:val="21"/>
                <w:szCs w:val="21"/>
              </w:rPr>
            </w:pPr>
            <w:r w:rsidRPr="00BA355D">
              <w:rPr>
                <w:rFonts w:ascii="Arial Narrow" w:hAnsi="Arial Narrow"/>
                <w:sz w:val="21"/>
                <w:szCs w:val="21"/>
              </w:rPr>
              <w:t>Míľnik č. 3: do 300 dní od Dátumu začatia prác.</w:t>
            </w:r>
          </w:p>
          <w:p w14:paraId="385C31CF" w14:textId="77777777" w:rsidR="00A50A8B" w:rsidRPr="00BA355D" w:rsidRDefault="00A50A8B">
            <w:pPr>
              <w:jc w:val="both"/>
              <w:rPr>
                <w:rFonts w:ascii="Arial Narrow" w:hAnsi="Arial Narrow"/>
                <w:sz w:val="21"/>
                <w:szCs w:val="21"/>
              </w:rPr>
            </w:pPr>
            <w:r w:rsidRPr="00BA355D">
              <w:rPr>
                <w:rFonts w:ascii="Arial Narrow" w:hAnsi="Arial Narrow"/>
                <w:sz w:val="21"/>
                <w:szCs w:val="21"/>
              </w:rPr>
              <w:t>Míľnik č. 4: do 420 dní od Dátumu začatia prác.</w:t>
            </w:r>
          </w:p>
          <w:p w14:paraId="43EF92A3" w14:textId="77777777" w:rsidR="00A50A8B" w:rsidRPr="00BA355D" w:rsidRDefault="00A50A8B">
            <w:pPr>
              <w:jc w:val="both"/>
              <w:rPr>
                <w:rFonts w:ascii="Arial Narrow" w:hAnsi="Arial Narrow"/>
                <w:sz w:val="21"/>
                <w:szCs w:val="21"/>
              </w:rPr>
            </w:pPr>
            <w:r w:rsidRPr="00BA355D">
              <w:rPr>
                <w:rFonts w:ascii="Arial Narrow" w:hAnsi="Arial Narrow"/>
                <w:sz w:val="21"/>
                <w:szCs w:val="21"/>
              </w:rPr>
              <w:t>Míľnik č. 5: do 630 dní od Dátumu začatia prác</w:t>
            </w:r>
          </w:p>
          <w:p w14:paraId="58D95925" w14:textId="77777777" w:rsidR="00A50A8B" w:rsidRPr="00BA355D" w:rsidRDefault="00A50A8B">
            <w:pPr>
              <w:jc w:val="both"/>
              <w:rPr>
                <w:rFonts w:ascii="Arial Narrow" w:hAnsi="Arial Narrow"/>
                <w:sz w:val="21"/>
                <w:szCs w:val="21"/>
              </w:rPr>
            </w:pPr>
            <w:r w:rsidRPr="00BA355D">
              <w:rPr>
                <w:rFonts w:ascii="Arial Narrow" w:hAnsi="Arial Narrow"/>
                <w:sz w:val="21"/>
                <w:szCs w:val="21"/>
              </w:rPr>
              <w:t>Míľnik č. 6: do 720 dní od Dátumu začatia prác</w:t>
            </w:r>
          </w:p>
          <w:p w14:paraId="253DC9CB" w14:textId="77777777" w:rsidR="00A50A8B" w:rsidRPr="00BA355D" w:rsidRDefault="00A50A8B" w:rsidP="004D1295">
            <w:pPr>
              <w:spacing w:after="240"/>
              <w:jc w:val="both"/>
              <w:rPr>
                <w:rFonts w:ascii="Arial Narrow" w:hAnsi="Arial Narrow"/>
                <w:sz w:val="21"/>
                <w:szCs w:val="21"/>
              </w:rPr>
            </w:pPr>
            <w:r w:rsidRPr="00BA355D">
              <w:rPr>
                <w:rFonts w:ascii="Arial Narrow" w:hAnsi="Arial Narrow"/>
                <w:sz w:val="21"/>
                <w:szCs w:val="21"/>
              </w:rPr>
              <w:t>Míľnik č. 7: do 780 dní od Dátumu začatia prác</w:t>
            </w:r>
          </w:p>
        </w:tc>
      </w:tr>
      <w:tr w:rsidR="00BA355D" w:rsidRPr="00BA355D" w14:paraId="629DD263" w14:textId="77777777">
        <w:trPr>
          <w:trHeight w:val="300"/>
        </w:trPr>
        <w:tc>
          <w:tcPr>
            <w:tcW w:w="3820"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347A96C6" w14:textId="77777777" w:rsidR="00A50A8B" w:rsidRPr="00BA355D" w:rsidRDefault="00A50A8B">
            <w:pPr>
              <w:spacing w:before="60" w:after="60"/>
              <w:ind w:left="12"/>
              <w:rPr>
                <w:rFonts w:ascii="Arial Narrow" w:hAnsi="Arial Narrow"/>
                <w:sz w:val="21"/>
                <w:szCs w:val="21"/>
              </w:rPr>
            </w:pPr>
            <w:r w:rsidRPr="00BA355D">
              <w:rPr>
                <w:rFonts w:ascii="Arial Narrow" w:hAnsi="Arial Narrow"/>
                <w:sz w:val="21"/>
                <w:szCs w:val="21"/>
              </w:rPr>
              <w:t>Zmluvná pokuta za omeškanie so splnením Míľnika</w:t>
            </w:r>
          </w:p>
        </w:tc>
        <w:tc>
          <w:tcPr>
            <w:tcW w:w="1463"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5DF6F8FA" w14:textId="2046D56D" w:rsidR="00A50A8B" w:rsidRPr="00BA355D" w:rsidRDefault="00A50A8B">
            <w:pPr>
              <w:spacing w:before="60" w:after="60"/>
              <w:ind w:left="12"/>
              <w:jc w:val="center"/>
              <w:rPr>
                <w:rFonts w:ascii="Arial Narrow" w:hAnsi="Arial Narrow"/>
                <w:sz w:val="21"/>
                <w:szCs w:val="21"/>
              </w:rPr>
            </w:pPr>
            <w:r w:rsidRPr="00BA355D">
              <w:rPr>
                <w:rFonts w:ascii="Arial Narrow" w:hAnsi="Arial Narrow"/>
                <w:sz w:val="21"/>
                <w:szCs w:val="21"/>
              </w:rPr>
              <w:t>8.7</w:t>
            </w:r>
          </w:p>
        </w:tc>
        <w:tc>
          <w:tcPr>
            <w:tcW w:w="4093"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66BA80DC" w14:textId="77777777" w:rsidR="00A50A8B" w:rsidRPr="00BA355D" w:rsidRDefault="00A50A8B">
            <w:pPr>
              <w:pStyle w:val="NoSpacing"/>
              <w:rPr>
                <w:rFonts w:ascii="Arial Narrow" w:hAnsi="Arial Narrow"/>
                <w:sz w:val="21"/>
                <w:szCs w:val="21"/>
              </w:rPr>
            </w:pPr>
            <w:r w:rsidRPr="00BA355D">
              <w:rPr>
                <w:rFonts w:ascii="Arial Narrow" w:hAnsi="Arial Narrow"/>
                <w:sz w:val="21"/>
                <w:szCs w:val="21"/>
              </w:rPr>
              <w:t>Ak Zhotoviteľ poruší svoju povinnosť splniť Míľnik v stanovenej lehote, je Objednávateľ oprávnený uložiť Zhotoviteľovi zmluvnú pokutu za porušenie tejto povinnosti vo výške stanovenej nasledovne:</w:t>
            </w:r>
          </w:p>
          <w:p w14:paraId="1BEE634C" w14:textId="77777777" w:rsidR="00A50A8B" w:rsidRPr="00BA355D" w:rsidRDefault="00A50A8B">
            <w:pPr>
              <w:pStyle w:val="NoSpacing"/>
              <w:rPr>
                <w:rFonts w:ascii="Arial Narrow" w:hAnsi="Arial Narrow"/>
                <w:sz w:val="21"/>
                <w:szCs w:val="21"/>
              </w:rPr>
            </w:pPr>
          </w:p>
          <w:p w14:paraId="23641940" w14:textId="77777777" w:rsidR="00A50A8B" w:rsidRPr="00BA355D" w:rsidRDefault="00A50A8B">
            <w:pPr>
              <w:pStyle w:val="NoSpacing"/>
              <w:rPr>
                <w:rFonts w:ascii="Arial Narrow" w:hAnsi="Arial Narrow"/>
                <w:sz w:val="21"/>
                <w:szCs w:val="21"/>
              </w:rPr>
            </w:pPr>
            <w:r w:rsidRPr="00BA355D">
              <w:rPr>
                <w:rFonts w:ascii="Arial Narrow" w:hAnsi="Arial Narrow"/>
                <w:sz w:val="21"/>
                <w:szCs w:val="21"/>
              </w:rPr>
              <w:t>Míľnik č. 1 – 0,50 % z Akceptovanej zmluvnej hodnoty bez DPH</w:t>
            </w:r>
          </w:p>
          <w:p w14:paraId="52298065" w14:textId="77777777" w:rsidR="00A50A8B" w:rsidRPr="00BA355D" w:rsidRDefault="00A50A8B">
            <w:pPr>
              <w:pStyle w:val="NoSpacing"/>
              <w:rPr>
                <w:rFonts w:ascii="Arial Narrow" w:hAnsi="Arial Narrow"/>
                <w:sz w:val="21"/>
                <w:szCs w:val="21"/>
              </w:rPr>
            </w:pPr>
            <w:r w:rsidRPr="00BA355D">
              <w:rPr>
                <w:rFonts w:ascii="Arial Narrow" w:hAnsi="Arial Narrow"/>
                <w:sz w:val="21"/>
                <w:szCs w:val="21"/>
              </w:rPr>
              <w:t>Míľnik č. 2 – 0,20 % z Akceptovanej zmluvnej hodnoty bez DPH</w:t>
            </w:r>
          </w:p>
          <w:p w14:paraId="1D2F7BDC" w14:textId="77777777" w:rsidR="00A50A8B" w:rsidRPr="00BA355D" w:rsidRDefault="00A50A8B">
            <w:pPr>
              <w:pStyle w:val="NoSpacing"/>
              <w:rPr>
                <w:rFonts w:ascii="Arial Narrow" w:hAnsi="Arial Narrow"/>
                <w:sz w:val="21"/>
                <w:szCs w:val="21"/>
              </w:rPr>
            </w:pPr>
            <w:r w:rsidRPr="00BA355D">
              <w:rPr>
                <w:rFonts w:ascii="Arial Narrow" w:hAnsi="Arial Narrow"/>
                <w:sz w:val="21"/>
                <w:szCs w:val="21"/>
              </w:rPr>
              <w:t>Míľnik č. 3 – 1,00 % z Akceptovanej zmluvnej hodnoty bez DPH</w:t>
            </w:r>
          </w:p>
          <w:p w14:paraId="41AF603E" w14:textId="77777777" w:rsidR="00A50A8B" w:rsidRPr="00BA355D" w:rsidRDefault="00A50A8B">
            <w:pPr>
              <w:pStyle w:val="NoSpacing"/>
              <w:rPr>
                <w:rFonts w:ascii="Arial Narrow" w:hAnsi="Arial Narrow"/>
                <w:sz w:val="21"/>
                <w:szCs w:val="21"/>
              </w:rPr>
            </w:pPr>
            <w:r w:rsidRPr="00BA355D">
              <w:rPr>
                <w:rFonts w:ascii="Arial Narrow" w:hAnsi="Arial Narrow"/>
                <w:sz w:val="21"/>
                <w:szCs w:val="21"/>
              </w:rPr>
              <w:t>Míľnik č. 4 – 1,00 % z Akceptovanej zmluvnej hodnoty bez DPH</w:t>
            </w:r>
          </w:p>
          <w:p w14:paraId="000C02A5" w14:textId="77777777" w:rsidR="00A50A8B" w:rsidRPr="00BA355D" w:rsidRDefault="00A50A8B">
            <w:pPr>
              <w:pStyle w:val="NoSpacing"/>
              <w:rPr>
                <w:rFonts w:ascii="Arial Narrow" w:hAnsi="Arial Narrow"/>
                <w:sz w:val="21"/>
                <w:szCs w:val="21"/>
              </w:rPr>
            </w:pPr>
            <w:r w:rsidRPr="00BA355D">
              <w:rPr>
                <w:rFonts w:ascii="Arial Narrow" w:hAnsi="Arial Narrow"/>
                <w:sz w:val="21"/>
                <w:szCs w:val="21"/>
              </w:rPr>
              <w:t>Míľnik č. 5 – 1,50 % z Akceptovanej hodnoty bez DPH</w:t>
            </w:r>
          </w:p>
          <w:p w14:paraId="67CE186E" w14:textId="77777777" w:rsidR="00A50A8B" w:rsidRPr="00BA355D" w:rsidRDefault="00A50A8B">
            <w:pPr>
              <w:pStyle w:val="NoSpacing"/>
              <w:rPr>
                <w:rFonts w:ascii="Arial Narrow" w:hAnsi="Arial Narrow"/>
                <w:sz w:val="21"/>
                <w:szCs w:val="21"/>
              </w:rPr>
            </w:pPr>
            <w:r w:rsidRPr="00BA355D">
              <w:rPr>
                <w:rFonts w:ascii="Arial Narrow" w:hAnsi="Arial Narrow"/>
                <w:sz w:val="21"/>
                <w:szCs w:val="21"/>
              </w:rPr>
              <w:t xml:space="preserve">Míľnik č. 6 – 1,50 % z Akceptovanej zmluvnej hodnoty bez DPH </w:t>
            </w:r>
          </w:p>
          <w:p w14:paraId="190D4A8E" w14:textId="77777777" w:rsidR="00A50A8B" w:rsidRPr="00BA355D" w:rsidRDefault="00A50A8B">
            <w:pPr>
              <w:pStyle w:val="NoSpacing"/>
              <w:rPr>
                <w:rFonts w:ascii="Arial Narrow" w:hAnsi="Arial Narrow"/>
                <w:sz w:val="21"/>
                <w:szCs w:val="21"/>
              </w:rPr>
            </w:pPr>
            <w:r w:rsidRPr="00BA355D">
              <w:rPr>
                <w:rFonts w:ascii="Arial Narrow" w:hAnsi="Arial Narrow"/>
                <w:sz w:val="21"/>
                <w:szCs w:val="21"/>
              </w:rPr>
              <w:t>Míľnik č. 7 – 0,50 % z Akceptovanej zmluvnej hodnoty bez DPH</w:t>
            </w:r>
          </w:p>
          <w:p w14:paraId="3615772B" w14:textId="77777777" w:rsidR="00260D68" w:rsidRPr="00BA355D" w:rsidRDefault="00260D68">
            <w:pPr>
              <w:pStyle w:val="NoSpacing"/>
              <w:rPr>
                <w:rFonts w:ascii="Arial Narrow" w:hAnsi="Arial Narrow"/>
                <w:sz w:val="21"/>
                <w:szCs w:val="21"/>
              </w:rPr>
            </w:pPr>
          </w:p>
          <w:p w14:paraId="688C1F68" w14:textId="251DD7E5" w:rsidR="00260D68" w:rsidRPr="00BA355D" w:rsidRDefault="00650E31" w:rsidP="004D1295">
            <w:pPr>
              <w:pStyle w:val="NoSpacing"/>
              <w:spacing w:after="240"/>
              <w:jc w:val="both"/>
              <w:rPr>
                <w:rFonts w:ascii="Arial Narrow" w:hAnsi="Arial Narrow"/>
                <w:sz w:val="21"/>
                <w:szCs w:val="21"/>
              </w:rPr>
            </w:pPr>
            <w:r w:rsidRPr="00BA355D">
              <w:rPr>
                <w:rFonts w:ascii="Arial Narrow" w:hAnsi="Arial Narrow"/>
                <w:sz w:val="21"/>
                <w:szCs w:val="21"/>
              </w:rPr>
              <w:t>Pri omeškaní v rozsahu dlhšom ako 28 dní sa z</w:t>
            </w:r>
            <w:r w:rsidR="002C2A31" w:rsidRPr="00BA355D">
              <w:rPr>
                <w:rFonts w:ascii="Arial Narrow" w:hAnsi="Arial Narrow"/>
                <w:sz w:val="21"/>
                <w:szCs w:val="21"/>
              </w:rPr>
              <w:t>mlu</w:t>
            </w:r>
            <w:r w:rsidRPr="00BA355D">
              <w:rPr>
                <w:rFonts w:ascii="Arial Narrow" w:hAnsi="Arial Narrow"/>
                <w:sz w:val="21"/>
                <w:szCs w:val="21"/>
              </w:rPr>
              <w:t xml:space="preserve">vne stanovená sadzba pri omeškaní so splnením Míľnika </w:t>
            </w:r>
            <w:r w:rsidR="002C2A31" w:rsidRPr="00BA355D">
              <w:rPr>
                <w:rFonts w:ascii="Arial Narrow" w:hAnsi="Arial Narrow"/>
                <w:sz w:val="21"/>
                <w:szCs w:val="21"/>
              </w:rPr>
              <w:t>uplatní opätovne</w:t>
            </w:r>
            <w:r w:rsidR="00326309" w:rsidRPr="00BA355D">
              <w:rPr>
                <w:rFonts w:ascii="Arial Narrow" w:hAnsi="Arial Narrow"/>
                <w:sz w:val="21"/>
                <w:szCs w:val="21"/>
              </w:rPr>
              <w:t xml:space="preserve"> v zmysle podčlánku 8.7</w:t>
            </w:r>
            <w:r w:rsidR="002C2A31" w:rsidRPr="00BA355D">
              <w:rPr>
                <w:rFonts w:ascii="Arial Narrow" w:hAnsi="Arial Narrow"/>
                <w:sz w:val="21"/>
                <w:szCs w:val="21"/>
              </w:rPr>
              <w:t>.</w:t>
            </w:r>
          </w:p>
        </w:tc>
      </w:tr>
      <w:tr w:rsidR="00BA355D" w:rsidRPr="00BA355D" w14:paraId="28F7E689" w14:textId="77777777">
        <w:trPr>
          <w:trHeight w:val="300"/>
        </w:trPr>
        <w:tc>
          <w:tcPr>
            <w:tcW w:w="3820"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5B9D1899" w14:textId="77777777" w:rsidR="00A50A8B" w:rsidRPr="00BA355D" w:rsidRDefault="00A50A8B">
            <w:pPr>
              <w:rPr>
                <w:rFonts w:ascii="Arial Narrow" w:hAnsi="Arial Narrow"/>
                <w:sz w:val="21"/>
                <w:szCs w:val="21"/>
              </w:rPr>
            </w:pPr>
            <w:r w:rsidRPr="00A2057F">
              <w:rPr>
                <w:rFonts w:ascii="Arial Narrow" w:hAnsi="Arial Narrow"/>
                <w:color w:val="EE0000"/>
                <w:sz w:val="21"/>
                <w:szCs w:val="21"/>
                <w:rPrChange w:id="411" w:author="Markovič Michal, Ing." w:date="2025-08-26T12:16:00Z" w16du:dateUtc="2025-08-26T10:16:00Z">
                  <w:rPr>
                    <w:rFonts w:ascii="Arial Narrow" w:hAnsi="Arial Narrow"/>
                    <w:sz w:val="21"/>
                    <w:szCs w:val="21"/>
                  </w:rPr>
                </w:rPrChange>
              </w:rPr>
              <w:t>Predbežné sumy</w:t>
            </w:r>
          </w:p>
        </w:tc>
        <w:tc>
          <w:tcPr>
            <w:tcW w:w="1463"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34C5905B" w14:textId="77777777" w:rsidR="00A50A8B" w:rsidRPr="00BA355D" w:rsidRDefault="00A50A8B">
            <w:pPr>
              <w:jc w:val="center"/>
              <w:rPr>
                <w:rFonts w:ascii="Arial Narrow" w:hAnsi="Arial Narrow"/>
                <w:sz w:val="21"/>
                <w:szCs w:val="21"/>
              </w:rPr>
            </w:pPr>
            <w:r w:rsidRPr="00A2057F">
              <w:rPr>
                <w:rFonts w:ascii="Arial Narrow" w:hAnsi="Arial Narrow"/>
                <w:color w:val="EE0000"/>
                <w:sz w:val="21"/>
                <w:szCs w:val="21"/>
                <w:rPrChange w:id="412" w:author="Markovič Michal, Ing." w:date="2025-08-26T12:16:00Z" w16du:dateUtc="2025-08-26T10:16:00Z">
                  <w:rPr>
                    <w:rFonts w:ascii="Arial Narrow" w:hAnsi="Arial Narrow"/>
                    <w:sz w:val="21"/>
                    <w:szCs w:val="21"/>
                  </w:rPr>
                </w:rPrChange>
              </w:rPr>
              <w:t>13.5 (b)</w:t>
            </w:r>
          </w:p>
        </w:tc>
        <w:tc>
          <w:tcPr>
            <w:tcW w:w="4093"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3F2D2494" w14:textId="4BF2D4C3" w:rsidR="00A50A8B" w:rsidRDefault="00A50A8B">
            <w:pPr>
              <w:pStyle w:val="Default"/>
              <w:rPr>
                <w:ins w:id="413" w:author="Markovič Michal, Ing." w:date="2025-08-26T12:16:00Z" w16du:dateUtc="2025-08-26T10:16:00Z"/>
                <w:rFonts w:ascii="Arial Narrow" w:eastAsia="Arial" w:hAnsi="Arial Narrow" w:cs="Arial"/>
                <w:color w:val="auto"/>
                <w:sz w:val="21"/>
                <w:szCs w:val="21"/>
              </w:rPr>
            </w:pPr>
            <w:r w:rsidRPr="00BA355D">
              <w:rPr>
                <w:rFonts w:ascii="Arial Narrow" w:eastAsia="Arial" w:hAnsi="Arial Narrow" w:cs="Arial"/>
                <w:color w:val="auto"/>
                <w:sz w:val="21"/>
                <w:szCs w:val="21"/>
              </w:rPr>
              <w:t xml:space="preserve">Západoslovenská distribučná, a. s., sídlo: Čulenova 6, 816 47 Bratislava, IČO: 36 361 518, ktorá bude zabezpečovať realizáciu SO 629 a pripravovať dodanie podkladov na odovzdanie a kolaudáciu tohto SO 629. Suma 215 605,50 EUR bez DPH za vybudovanie prípojky bola uhradená zo strany Objednávateľa a nie je súčasťou Zmluvnej ceny, teda uchádzač túto sumu tomuto </w:t>
            </w:r>
            <w:ins w:id="414" w:author="Gereková Michaela, JUDr." w:date="2025-09-02T13:38:00Z" w16du:dateUtc="2025-09-02T11:38:00Z">
              <w:r w:rsidR="00544134">
                <w:rPr>
                  <w:rFonts w:ascii="Arial Narrow" w:eastAsia="Arial" w:hAnsi="Arial Narrow" w:cs="Arial"/>
                  <w:color w:val="auto"/>
                  <w:sz w:val="21"/>
                  <w:szCs w:val="21"/>
                </w:rPr>
                <w:t>Menovanému</w:t>
              </w:r>
            </w:ins>
            <w:del w:id="415" w:author="Gereková Michaela, JUDr." w:date="2025-09-02T13:38:00Z" w16du:dateUtc="2025-09-02T11:38:00Z">
              <w:r w:rsidRPr="00BA355D" w:rsidDel="00544134">
                <w:rPr>
                  <w:rFonts w:ascii="Arial Narrow" w:eastAsia="Arial" w:hAnsi="Arial Narrow" w:cs="Arial"/>
                  <w:color w:val="auto"/>
                  <w:sz w:val="21"/>
                  <w:szCs w:val="21"/>
                </w:rPr>
                <w:delText>Nominovanému</w:delText>
              </w:r>
            </w:del>
            <w:r w:rsidRPr="00BA355D">
              <w:rPr>
                <w:rFonts w:ascii="Arial Narrow" w:eastAsia="Arial" w:hAnsi="Arial Narrow" w:cs="Arial"/>
                <w:color w:val="auto"/>
                <w:sz w:val="21"/>
                <w:szCs w:val="21"/>
              </w:rPr>
              <w:t xml:space="preserve"> subdodávateľovi za vybudovanie prípojky neuhrádza, ani ju nezahŕňa do Akceptovanej zmluvnej hodnoty. Za týchto okolností sa na vybudovanie</w:t>
            </w:r>
            <w:r w:rsidRPr="00BA355D">
              <w:rPr>
                <w:rFonts w:eastAsia="Arial"/>
                <w:color w:val="auto"/>
              </w:rPr>
              <w:t xml:space="preserve"> </w:t>
            </w:r>
            <w:r w:rsidRPr="00BA355D">
              <w:rPr>
                <w:rFonts w:ascii="Arial Narrow" w:eastAsia="Arial" w:hAnsi="Arial Narrow" w:cs="Arial"/>
                <w:color w:val="auto"/>
                <w:sz w:val="21"/>
                <w:szCs w:val="21"/>
              </w:rPr>
              <w:t xml:space="preserve">prípojky neaplikuje ani </w:t>
            </w:r>
            <w:proofErr w:type="spellStart"/>
            <w:r w:rsidRPr="00BA355D">
              <w:rPr>
                <w:rFonts w:ascii="Arial Narrow" w:eastAsia="Arial" w:hAnsi="Arial Narrow" w:cs="Arial"/>
                <w:color w:val="auto"/>
                <w:sz w:val="21"/>
                <w:szCs w:val="21"/>
              </w:rPr>
              <w:t>podčlánok</w:t>
            </w:r>
            <w:proofErr w:type="spellEnd"/>
            <w:r w:rsidRPr="00BA355D">
              <w:rPr>
                <w:rFonts w:ascii="Arial Narrow" w:eastAsia="Arial" w:hAnsi="Arial Narrow" w:cs="Arial"/>
                <w:color w:val="auto"/>
                <w:sz w:val="21"/>
                <w:szCs w:val="21"/>
              </w:rPr>
              <w:t xml:space="preserve"> 4.5.3 a 4.5.4 Zmluvy. Táto výnimka sa však netýka dodania dokumentácie v zmysle Požiadaviek Objednávateľa, na ktorej vypracovanie sa aplikuje 13.5b a 4.5.1 až 4.5.4 Zmluvy v plnom rozsahu.</w:t>
            </w:r>
          </w:p>
          <w:p w14:paraId="2A14DC07" w14:textId="77777777" w:rsidR="00A2057F" w:rsidRDefault="00A2057F">
            <w:pPr>
              <w:pStyle w:val="Default"/>
              <w:rPr>
                <w:ins w:id="416" w:author="Markovič Michal, Ing." w:date="2025-08-26T12:16:00Z" w16du:dateUtc="2025-08-26T10:16:00Z"/>
                <w:rFonts w:ascii="Arial Narrow" w:eastAsia="Arial" w:hAnsi="Arial Narrow" w:cs="Arial"/>
                <w:color w:val="auto"/>
                <w:sz w:val="21"/>
                <w:szCs w:val="21"/>
              </w:rPr>
            </w:pPr>
          </w:p>
          <w:p w14:paraId="12277A6C" w14:textId="5D841D57" w:rsidR="0083694F" w:rsidRDefault="00DF0EDD" w:rsidP="0083694F">
            <w:pPr>
              <w:pStyle w:val="Default"/>
              <w:rPr>
                <w:ins w:id="417" w:author="Markovič Michal, Ing." w:date="2025-08-26T12:17:00Z" w16du:dateUtc="2025-08-26T10:17:00Z"/>
                <w:rFonts w:ascii="Arial Narrow" w:eastAsia="Arial" w:hAnsi="Arial Narrow" w:cs="Arial"/>
                <w:color w:val="auto"/>
                <w:sz w:val="21"/>
                <w:szCs w:val="21"/>
              </w:rPr>
            </w:pPr>
            <w:ins w:id="418" w:author="Gereková Michaela, JUDr." w:date="2025-09-02T13:29:00Z" w16du:dateUtc="2025-09-02T11:29:00Z">
              <w:r w:rsidRPr="007B4BCF">
                <w:rPr>
                  <w:rFonts w:ascii="Arial Narrow" w:eastAsia="Arial" w:hAnsi="Arial Narrow" w:cs="Arial"/>
                  <w:color w:val="EE0000"/>
                  <w:sz w:val="21"/>
                  <w:szCs w:val="21"/>
                </w:rPr>
                <w:t>SPP - distribúcia Serv</w:t>
              </w:r>
              <w:r>
                <w:rPr>
                  <w:rFonts w:ascii="Arial Narrow" w:eastAsia="Arial" w:hAnsi="Arial Narrow" w:cs="Arial"/>
                  <w:color w:val="EE0000"/>
                  <w:sz w:val="21"/>
                  <w:szCs w:val="21"/>
                </w:rPr>
                <w:t>is</w:t>
              </w:r>
              <w:r w:rsidRPr="007B4BCF">
                <w:rPr>
                  <w:rFonts w:ascii="Arial Narrow" w:eastAsia="Arial" w:hAnsi="Arial Narrow" w:cs="Arial"/>
                  <w:color w:val="EE0000"/>
                  <w:sz w:val="21"/>
                  <w:szCs w:val="21"/>
                </w:rPr>
                <w:t xml:space="preserve">, </w:t>
              </w:r>
              <w:proofErr w:type="spellStart"/>
              <w:r w:rsidRPr="007B4BCF">
                <w:rPr>
                  <w:rFonts w:ascii="Arial Narrow" w:eastAsia="Arial" w:hAnsi="Arial Narrow" w:cs="Arial"/>
                  <w:color w:val="EE0000"/>
                  <w:sz w:val="21"/>
                  <w:szCs w:val="21"/>
                </w:rPr>
                <w:t>s.r.o</w:t>
              </w:r>
              <w:proofErr w:type="spellEnd"/>
              <w:r w:rsidRPr="007B4BCF">
                <w:rPr>
                  <w:rFonts w:ascii="Arial Narrow" w:eastAsia="Arial" w:hAnsi="Arial Narrow" w:cs="Arial"/>
                  <w:color w:val="EE0000"/>
                  <w:sz w:val="21"/>
                  <w:szCs w:val="21"/>
                </w:rPr>
                <w:t xml:space="preserve">., sídlo: </w:t>
              </w:r>
              <w:r w:rsidRPr="00BC7E55">
                <w:rPr>
                  <w:rFonts w:ascii="Arial Narrow" w:eastAsia="Arial" w:hAnsi="Arial Narrow" w:cs="Arial"/>
                  <w:color w:val="EE0000"/>
                  <w:sz w:val="21"/>
                  <w:szCs w:val="21"/>
                </w:rPr>
                <w:t>Plátennícka 19013/2</w:t>
              </w:r>
              <w:r w:rsidRPr="007B4BCF">
                <w:rPr>
                  <w:rFonts w:ascii="Arial Narrow" w:eastAsia="Arial" w:hAnsi="Arial Narrow" w:cs="Arial"/>
                  <w:color w:val="EE0000"/>
                  <w:sz w:val="21"/>
                  <w:szCs w:val="21"/>
                </w:rPr>
                <w:t>, 821 09 Bratislava,</w:t>
              </w:r>
              <w:r>
                <w:rPr>
                  <w:rFonts w:ascii="Arial Narrow" w:eastAsia="Arial" w:hAnsi="Arial Narrow" w:cs="Arial"/>
                  <w:color w:val="EE0000"/>
                  <w:sz w:val="21"/>
                  <w:szCs w:val="21"/>
                </w:rPr>
                <w:t xml:space="preserve"> IČO: </w:t>
              </w:r>
              <w:r w:rsidRPr="00F7059E">
                <w:rPr>
                  <w:rFonts w:ascii="Arial Narrow" w:eastAsia="Arial" w:hAnsi="Arial Narrow" w:cs="Arial"/>
                  <w:color w:val="EE0000"/>
                  <w:sz w:val="21"/>
                  <w:szCs w:val="21"/>
                </w:rPr>
                <w:t>46 816</w:t>
              </w:r>
              <w:r>
                <w:rPr>
                  <w:rFonts w:ascii="Arial Narrow" w:eastAsia="Arial" w:hAnsi="Arial Narrow" w:cs="Arial"/>
                  <w:color w:val="EE0000"/>
                  <w:sz w:val="21"/>
                  <w:szCs w:val="21"/>
                </w:rPr>
                <w:t> </w:t>
              </w:r>
              <w:r w:rsidRPr="00F7059E">
                <w:rPr>
                  <w:rFonts w:ascii="Arial Narrow" w:eastAsia="Arial" w:hAnsi="Arial Narrow" w:cs="Arial"/>
                  <w:color w:val="EE0000"/>
                  <w:sz w:val="21"/>
                  <w:szCs w:val="21"/>
                </w:rPr>
                <w:t>097</w:t>
              </w:r>
            </w:ins>
            <w:ins w:id="419" w:author="Markovič Michal, Ing." w:date="2025-08-26T12:16:00Z" w16du:dateUtc="2025-08-26T10:16:00Z">
              <w:del w:id="420" w:author="Gereková Michaela, JUDr." w:date="2025-09-02T13:29:00Z" w16du:dateUtc="2025-09-02T11:29:00Z">
                <w:r w:rsidR="00A2057F" w:rsidRPr="00961557" w:rsidDel="00DF0EDD">
                  <w:rPr>
                    <w:rFonts w:ascii="Arial Narrow" w:eastAsia="Arial" w:hAnsi="Arial Narrow" w:cs="Arial"/>
                    <w:color w:val="EE0000"/>
                    <w:sz w:val="21"/>
                    <w:szCs w:val="21"/>
                  </w:rPr>
                  <w:delText>SPP - distribúcia Service, s.r.o., sídlo: Mlynské nivy 44/b, 821 09 Bratislava</w:delText>
                </w:r>
              </w:del>
              <w:r w:rsidR="00A2057F" w:rsidRPr="00961557">
                <w:rPr>
                  <w:rFonts w:ascii="Arial Narrow" w:eastAsia="Arial" w:hAnsi="Arial Narrow" w:cs="Arial"/>
                  <w:color w:val="EE0000"/>
                  <w:sz w:val="21"/>
                  <w:szCs w:val="21"/>
                </w:rPr>
                <w:t xml:space="preserve">, ktorá bude zabezpečovať </w:t>
              </w:r>
              <w:r w:rsidR="00A2057F">
                <w:rPr>
                  <w:rFonts w:ascii="Arial Narrow" w:eastAsia="Arial" w:hAnsi="Arial Narrow" w:cs="Arial"/>
                  <w:color w:val="EE0000"/>
                  <w:sz w:val="21"/>
                  <w:szCs w:val="21"/>
                </w:rPr>
                <w:t xml:space="preserve">realizáciu </w:t>
              </w:r>
              <w:r w:rsidR="00A2057F" w:rsidRPr="00961557">
                <w:rPr>
                  <w:rFonts w:ascii="Arial Narrow" w:eastAsia="Arial" w:hAnsi="Arial Narrow" w:cs="Arial"/>
                  <w:color w:val="EE0000"/>
                  <w:sz w:val="21"/>
                  <w:szCs w:val="21"/>
                </w:rPr>
                <w:t xml:space="preserve">SO </w:t>
              </w:r>
              <w:r w:rsidR="00A2057F" w:rsidRPr="00A2528B">
                <w:rPr>
                  <w:rFonts w:ascii="Arial Narrow" w:eastAsia="Arial" w:hAnsi="Arial Narrow" w:cs="Arial"/>
                  <w:color w:val="EE0000"/>
                  <w:sz w:val="21"/>
                  <w:szCs w:val="21"/>
                </w:rPr>
                <w:t>701</w:t>
              </w:r>
              <w:del w:id="421" w:author="Gereková Michaela, JUDr." w:date="2025-09-03T13:06:00Z" w16du:dateUtc="2025-09-03T11:06:00Z">
                <w:r w:rsidR="0083694F" w:rsidRPr="00A2528B" w:rsidDel="0094562A">
                  <w:rPr>
                    <w:rFonts w:ascii="Arial Narrow" w:eastAsia="Arial" w:hAnsi="Arial Narrow" w:cs="Arial"/>
                    <w:color w:val="EE0000"/>
                    <w:sz w:val="21"/>
                    <w:szCs w:val="21"/>
                  </w:rPr>
                  <w:delText xml:space="preserve"> a</w:delText>
                </w:r>
              </w:del>
              <w:r w:rsidR="0083694F" w:rsidRPr="00A2528B">
                <w:rPr>
                  <w:rFonts w:ascii="Arial Narrow" w:eastAsia="Arial" w:hAnsi="Arial Narrow" w:cs="Arial"/>
                  <w:color w:val="EE0000"/>
                  <w:sz w:val="21"/>
                  <w:szCs w:val="21"/>
                </w:rPr>
                <w:t xml:space="preserve"> </w:t>
              </w:r>
            </w:ins>
            <w:ins w:id="422" w:author="Markovič Michal, Ing." w:date="2025-08-26T12:17:00Z" w16du:dateUtc="2025-08-26T10:17:00Z">
              <w:r w:rsidR="0083694F" w:rsidRPr="00A2528B">
                <w:rPr>
                  <w:rFonts w:ascii="Arial Narrow" w:eastAsia="Arial" w:hAnsi="Arial Narrow" w:cs="Arial"/>
                  <w:color w:val="EE0000"/>
                  <w:sz w:val="21"/>
                  <w:szCs w:val="21"/>
                  <w:rPrChange w:id="423" w:author="Markovič Michal, Ing." w:date="2025-08-26T12:17:00Z" w16du:dateUtc="2025-08-26T10:17:00Z">
                    <w:rPr>
                      <w:rFonts w:ascii="Arial Narrow" w:eastAsia="Arial" w:hAnsi="Arial Narrow" w:cs="Arial"/>
                      <w:color w:val="auto"/>
                      <w:sz w:val="21"/>
                      <w:szCs w:val="21"/>
                    </w:rPr>
                  </w:rPrChange>
                </w:rPr>
                <w:t xml:space="preserve">a pripravovať dodanie podkladov na odovzdanie a kolaudáciu tohto SO 701. </w:t>
              </w:r>
              <w:r w:rsidR="0083694F" w:rsidRPr="00E748A9">
                <w:rPr>
                  <w:rFonts w:ascii="Arial Narrow" w:eastAsia="Arial" w:hAnsi="Arial Narrow" w:cs="Arial"/>
                  <w:color w:val="EE0000"/>
                  <w:sz w:val="21"/>
                  <w:szCs w:val="21"/>
                  <w:rPrChange w:id="424" w:author="Markovič Michal, Ing." w:date="2025-09-02T11:11:00Z" w16du:dateUtc="2025-09-02T09:11:00Z">
                    <w:rPr>
                      <w:rFonts w:ascii="Arial Narrow" w:eastAsia="Arial" w:hAnsi="Arial Narrow" w:cs="Arial"/>
                      <w:color w:val="auto"/>
                      <w:sz w:val="21"/>
                      <w:szCs w:val="21"/>
                    </w:rPr>
                  </w:rPrChange>
                </w:rPr>
                <w:t xml:space="preserve">Suma </w:t>
              </w:r>
            </w:ins>
            <w:ins w:id="425" w:author="Markovič Michal, Ing." w:date="2025-09-02T11:11:00Z" w16du:dateUtc="2025-09-02T09:11:00Z">
              <w:r w:rsidR="00E748A9" w:rsidRPr="00E748A9">
                <w:rPr>
                  <w:rFonts w:ascii="Arial Narrow" w:eastAsia="Arial" w:hAnsi="Arial Narrow" w:cs="Arial"/>
                  <w:color w:val="EE0000"/>
                  <w:sz w:val="21"/>
                  <w:szCs w:val="21"/>
                  <w:rPrChange w:id="426" w:author="Markovič Michal, Ing." w:date="2025-09-02T11:11:00Z" w16du:dateUtc="2025-09-02T09:11:00Z">
                    <w:rPr>
                      <w:rFonts w:ascii="Arial Narrow" w:eastAsia="Arial" w:hAnsi="Arial Narrow" w:cs="Arial"/>
                      <w:color w:val="EE0000"/>
                      <w:sz w:val="21"/>
                      <w:szCs w:val="21"/>
                      <w:highlight w:val="yellow"/>
                    </w:rPr>
                  </w:rPrChange>
                </w:rPr>
                <w:t>863</w:t>
              </w:r>
            </w:ins>
            <w:ins w:id="427" w:author="Gereková Michaela, JUDr." w:date="2025-09-03T13:05:00Z" w16du:dateUtc="2025-09-03T11:05:00Z">
              <w:r w:rsidR="001B2DD4">
                <w:rPr>
                  <w:rFonts w:ascii="Arial Narrow" w:eastAsia="Arial" w:hAnsi="Arial Narrow" w:cs="Arial"/>
                  <w:color w:val="EE0000"/>
                  <w:sz w:val="21"/>
                  <w:szCs w:val="21"/>
                </w:rPr>
                <w:t>.</w:t>
              </w:r>
            </w:ins>
            <w:ins w:id="428" w:author="Markovič Michal, Ing." w:date="2025-09-02T11:11:00Z" w16du:dateUtc="2025-09-02T09:11:00Z">
              <w:del w:id="429" w:author="Gereková Michaela, JUDr." w:date="2025-09-03T13:05:00Z" w16du:dateUtc="2025-09-03T11:05:00Z">
                <w:r w:rsidR="00E748A9" w:rsidRPr="00E748A9" w:rsidDel="001B2DD4">
                  <w:rPr>
                    <w:rFonts w:ascii="Arial Narrow" w:eastAsia="Arial" w:hAnsi="Arial Narrow" w:cs="Arial"/>
                    <w:color w:val="EE0000"/>
                    <w:sz w:val="21"/>
                    <w:szCs w:val="21"/>
                    <w:rPrChange w:id="430" w:author="Markovič Michal, Ing." w:date="2025-09-02T11:11:00Z" w16du:dateUtc="2025-09-02T09:11:00Z">
                      <w:rPr>
                        <w:rFonts w:ascii="Arial Narrow" w:eastAsia="Arial" w:hAnsi="Arial Narrow" w:cs="Arial"/>
                        <w:color w:val="EE0000"/>
                        <w:sz w:val="21"/>
                        <w:szCs w:val="21"/>
                        <w:highlight w:val="yellow"/>
                      </w:rPr>
                    </w:rPrChange>
                  </w:rPr>
                  <w:delText> </w:delText>
                </w:r>
              </w:del>
              <w:r w:rsidR="00E748A9" w:rsidRPr="00E748A9">
                <w:rPr>
                  <w:rFonts w:ascii="Arial Narrow" w:eastAsia="Arial" w:hAnsi="Arial Narrow" w:cs="Arial"/>
                  <w:color w:val="EE0000"/>
                  <w:sz w:val="21"/>
                  <w:szCs w:val="21"/>
                  <w:rPrChange w:id="431" w:author="Markovič Michal, Ing." w:date="2025-09-02T11:11:00Z" w16du:dateUtc="2025-09-02T09:11:00Z">
                    <w:rPr>
                      <w:rFonts w:ascii="Arial Narrow" w:eastAsia="Arial" w:hAnsi="Arial Narrow" w:cs="Arial"/>
                      <w:color w:val="EE0000"/>
                      <w:sz w:val="21"/>
                      <w:szCs w:val="21"/>
                      <w:highlight w:val="yellow"/>
                    </w:rPr>
                  </w:rPrChange>
                </w:rPr>
                <w:t>211,00</w:t>
              </w:r>
            </w:ins>
            <w:ins w:id="432" w:author="Markovič Michal, Ing." w:date="2025-08-26T12:17:00Z" w16du:dateUtc="2025-08-26T10:17:00Z">
              <w:r w:rsidR="0083694F" w:rsidRPr="00E748A9">
                <w:rPr>
                  <w:rFonts w:ascii="Arial Narrow" w:eastAsia="Arial" w:hAnsi="Arial Narrow" w:cs="Arial"/>
                  <w:color w:val="EE0000"/>
                  <w:sz w:val="21"/>
                  <w:szCs w:val="21"/>
                  <w:rPrChange w:id="433" w:author="Markovič Michal, Ing." w:date="2025-08-26T12:17:00Z" w16du:dateUtc="2025-08-26T10:17:00Z">
                    <w:rPr>
                      <w:rFonts w:ascii="Arial Narrow" w:eastAsia="Arial" w:hAnsi="Arial Narrow" w:cs="Arial"/>
                      <w:color w:val="auto"/>
                      <w:sz w:val="21"/>
                      <w:szCs w:val="21"/>
                    </w:rPr>
                  </w:rPrChange>
                </w:rPr>
                <w:t xml:space="preserve"> EUR bez DPH za vybudovanie </w:t>
              </w:r>
            </w:ins>
            <w:ins w:id="434" w:author="Markovič Michal, Ing." w:date="2025-08-26T12:18:00Z" w16du:dateUtc="2025-08-26T10:18:00Z">
              <w:r w:rsidR="00A2528B" w:rsidRPr="00E748A9">
                <w:rPr>
                  <w:rFonts w:ascii="Arial Narrow" w:eastAsia="Arial" w:hAnsi="Arial Narrow" w:cs="Arial"/>
                  <w:color w:val="EE0000"/>
                  <w:sz w:val="21"/>
                  <w:szCs w:val="21"/>
                  <w:rPrChange w:id="435" w:author="Markovič Michal, Ing." w:date="2025-09-02T11:13:00Z" w16du:dateUtc="2025-09-02T09:13:00Z">
                    <w:rPr>
                      <w:rFonts w:ascii="Arial Narrow" w:eastAsia="Arial" w:hAnsi="Arial Narrow" w:cs="Arial"/>
                      <w:color w:val="EE0000"/>
                      <w:sz w:val="21"/>
                      <w:szCs w:val="21"/>
                      <w:highlight w:val="yellow"/>
                    </w:rPr>
                  </w:rPrChange>
                </w:rPr>
                <w:t>preklád</w:t>
              </w:r>
              <w:r w:rsidR="00170040" w:rsidRPr="00E748A9">
                <w:rPr>
                  <w:rFonts w:ascii="Arial Narrow" w:eastAsia="Arial" w:hAnsi="Arial Narrow" w:cs="Arial"/>
                  <w:color w:val="EE0000"/>
                  <w:sz w:val="21"/>
                  <w:szCs w:val="21"/>
                  <w:rPrChange w:id="436" w:author="Markovič Michal, Ing." w:date="2025-09-02T11:13:00Z" w16du:dateUtc="2025-09-02T09:13:00Z">
                    <w:rPr>
                      <w:rFonts w:ascii="Arial Narrow" w:eastAsia="Arial" w:hAnsi="Arial Narrow" w:cs="Arial"/>
                      <w:color w:val="EE0000"/>
                      <w:sz w:val="21"/>
                      <w:szCs w:val="21"/>
                      <w:highlight w:val="yellow"/>
                    </w:rPr>
                  </w:rPrChange>
                </w:rPr>
                <w:t>ok ne</w:t>
              </w:r>
            </w:ins>
            <w:ins w:id="437" w:author="Markovič Michal, Ing." w:date="2025-08-26T12:17:00Z" w16du:dateUtc="2025-08-26T10:17:00Z">
              <w:r w:rsidR="0083694F" w:rsidRPr="00E748A9">
                <w:rPr>
                  <w:rFonts w:ascii="Arial Narrow" w:eastAsia="Arial" w:hAnsi="Arial Narrow" w:cs="Arial"/>
                  <w:color w:val="EE0000"/>
                  <w:sz w:val="21"/>
                  <w:szCs w:val="21"/>
                  <w:rPrChange w:id="438" w:author="Markovič Michal, Ing." w:date="2025-08-26T12:17:00Z" w16du:dateUtc="2025-08-26T10:17:00Z">
                    <w:rPr>
                      <w:rFonts w:ascii="Arial Narrow" w:eastAsia="Arial" w:hAnsi="Arial Narrow" w:cs="Arial"/>
                      <w:color w:val="auto"/>
                      <w:sz w:val="21"/>
                      <w:szCs w:val="21"/>
                    </w:rPr>
                  </w:rPrChange>
                </w:rPr>
                <w:t>bola</w:t>
              </w:r>
              <w:r w:rsidR="0083694F" w:rsidRPr="00A2528B">
                <w:rPr>
                  <w:rFonts w:ascii="Arial Narrow" w:eastAsia="Arial" w:hAnsi="Arial Narrow" w:cs="Arial"/>
                  <w:color w:val="EE0000"/>
                  <w:sz w:val="21"/>
                  <w:szCs w:val="21"/>
                  <w:rPrChange w:id="439" w:author="Markovič Michal, Ing." w:date="2025-08-26T12:17:00Z" w16du:dateUtc="2025-08-26T10:17:00Z">
                    <w:rPr>
                      <w:rFonts w:ascii="Arial Narrow" w:eastAsia="Arial" w:hAnsi="Arial Narrow" w:cs="Arial"/>
                      <w:color w:val="auto"/>
                      <w:sz w:val="21"/>
                      <w:szCs w:val="21"/>
                    </w:rPr>
                  </w:rPrChange>
                </w:rPr>
                <w:t xml:space="preserve"> uhradená zo strany Objednávateľa a je súčasťou Zmluvnej ceny, </w:t>
              </w:r>
              <w:del w:id="440" w:author="Gereková Michaela, JUDr." w:date="2025-09-02T13:30:00Z" w16du:dateUtc="2025-09-02T11:30:00Z">
                <w:r w:rsidR="0083694F" w:rsidRPr="00A2528B" w:rsidDel="008D2136">
                  <w:rPr>
                    <w:rFonts w:ascii="Arial Narrow" w:eastAsia="Arial" w:hAnsi="Arial Narrow" w:cs="Arial"/>
                    <w:color w:val="EE0000"/>
                    <w:sz w:val="21"/>
                    <w:szCs w:val="21"/>
                    <w:rPrChange w:id="441" w:author="Markovič Michal, Ing." w:date="2025-08-26T12:17:00Z" w16du:dateUtc="2025-08-26T10:17:00Z">
                      <w:rPr>
                        <w:rFonts w:ascii="Arial Narrow" w:eastAsia="Arial" w:hAnsi="Arial Narrow" w:cs="Arial"/>
                        <w:color w:val="auto"/>
                        <w:sz w:val="21"/>
                        <w:szCs w:val="21"/>
                      </w:rPr>
                    </w:rPrChange>
                  </w:rPr>
                  <w:delText>teda</w:delText>
                </w:r>
              </w:del>
            </w:ins>
            <w:proofErr w:type="spellStart"/>
            <w:ins w:id="442" w:author="Gereková Michaela, JUDr." w:date="2025-09-02T13:30:00Z" w16du:dateUtc="2025-09-02T11:30:00Z">
              <w:r w:rsidR="008D2136">
                <w:rPr>
                  <w:rFonts w:ascii="Arial Narrow" w:eastAsia="Arial" w:hAnsi="Arial Narrow" w:cs="Arial"/>
                  <w:color w:val="EE0000"/>
                  <w:sz w:val="21"/>
                  <w:szCs w:val="21"/>
                </w:rPr>
                <w:t>t.j</w:t>
              </w:r>
              <w:proofErr w:type="spellEnd"/>
              <w:r w:rsidR="008D2136">
                <w:rPr>
                  <w:rFonts w:ascii="Arial Narrow" w:eastAsia="Arial" w:hAnsi="Arial Narrow" w:cs="Arial"/>
                  <w:color w:val="EE0000"/>
                  <w:sz w:val="21"/>
                  <w:szCs w:val="21"/>
                </w:rPr>
                <w:t>.</w:t>
              </w:r>
            </w:ins>
            <w:ins w:id="443" w:author="Markovič Michal, Ing." w:date="2025-08-26T12:17:00Z" w16du:dateUtc="2025-08-26T10:17:00Z">
              <w:r w:rsidR="0083694F" w:rsidRPr="00A2528B">
                <w:rPr>
                  <w:rFonts w:ascii="Arial Narrow" w:eastAsia="Arial" w:hAnsi="Arial Narrow" w:cs="Arial"/>
                  <w:color w:val="EE0000"/>
                  <w:sz w:val="21"/>
                  <w:szCs w:val="21"/>
                  <w:rPrChange w:id="444" w:author="Markovič Michal, Ing." w:date="2025-08-26T12:17:00Z" w16du:dateUtc="2025-08-26T10:17:00Z">
                    <w:rPr>
                      <w:rFonts w:ascii="Arial Narrow" w:eastAsia="Arial" w:hAnsi="Arial Narrow" w:cs="Arial"/>
                      <w:color w:val="auto"/>
                      <w:sz w:val="21"/>
                      <w:szCs w:val="21"/>
                    </w:rPr>
                  </w:rPrChange>
                </w:rPr>
                <w:t xml:space="preserve"> uchádzač túto sumu </w:t>
              </w:r>
              <w:del w:id="445" w:author="Gereková Michaela, JUDr." w:date="2025-09-02T13:30:00Z" w16du:dateUtc="2025-09-02T11:30:00Z">
                <w:r w:rsidR="0083694F" w:rsidRPr="00A2528B" w:rsidDel="008D2136">
                  <w:rPr>
                    <w:rFonts w:ascii="Arial Narrow" w:eastAsia="Arial" w:hAnsi="Arial Narrow" w:cs="Arial"/>
                    <w:color w:val="EE0000"/>
                    <w:sz w:val="21"/>
                    <w:szCs w:val="21"/>
                    <w:rPrChange w:id="446" w:author="Markovič Michal, Ing." w:date="2025-08-26T12:17:00Z" w16du:dateUtc="2025-08-26T10:17:00Z">
                      <w:rPr>
                        <w:rFonts w:ascii="Arial Narrow" w:eastAsia="Arial" w:hAnsi="Arial Narrow" w:cs="Arial"/>
                        <w:color w:val="auto"/>
                        <w:sz w:val="21"/>
                        <w:szCs w:val="21"/>
                      </w:rPr>
                    </w:rPrChange>
                  </w:rPr>
                  <w:delText>tomuto</w:delText>
                </w:r>
              </w:del>
            </w:ins>
            <w:ins w:id="447" w:author="Gereková Michaela, JUDr." w:date="2025-09-02T13:30:00Z" w16du:dateUtc="2025-09-02T11:30:00Z">
              <w:r w:rsidR="008D2136">
                <w:rPr>
                  <w:rFonts w:ascii="Arial Narrow" w:eastAsia="Arial" w:hAnsi="Arial Narrow" w:cs="Arial"/>
                  <w:color w:val="EE0000"/>
                  <w:sz w:val="21"/>
                  <w:szCs w:val="21"/>
                </w:rPr>
                <w:t>uvedenému</w:t>
              </w:r>
            </w:ins>
            <w:ins w:id="448" w:author="Markovič Michal, Ing." w:date="2025-08-26T12:17:00Z" w16du:dateUtc="2025-08-26T10:17:00Z">
              <w:r w:rsidR="0083694F" w:rsidRPr="00A2528B">
                <w:rPr>
                  <w:rFonts w:ascii="Arial Narrow" w:eastAsia="Arial" w:hAnsi="Arial Narrow" w:cs="Arial"/>
                  <w:color w:val="EE0000"/>
                  <w:sz w:val="21"/>
                  <w:szCs w:val="21"/>
                  <w:rPrChange w:id="449" w:author="Markovič Michal, Ing." w:date="2025-08-26T12:17:00Z" w16du:dateUtc="2025-08-26T10:17:00Z">
                    <w:rPr>
                      <w:rFonts w:ascii="Arial Narrow" w:eastAsia="Arial" w:hAnsi="Arial Narrow" w:cs="Arial"/>
                      <w:color w:val="auto"/>
                      <w:sz w:val="21"/>
                      <w:szCs w:val="21"/>
                    </w:rPr>
                  </w:rPrChange>
                </w:rPr>
                <w:t xml:space="preserve"> </w:t>
              </w:r>
              <w:del w:id="450" w:author="Gereková Michaela, JUDr." w:date="2025-09-02T13:38:00Z" w16du:dateUtc="2025-09-02T11:38:00Z">
                <w:r w:rsidR="0083694F" w:rsidRPr="00A2528B" w:rsidDel="00544134">
                  <w:rPr>
                    <w:rFonts w:ascii="Arial Narrow" w:eastAsia="Arial" w:hAnsi="Arial Narrow" w:cs="Arial"/>
                    <w:color w:val="EE0000"/>
                    <w:sz w:val="21"/>
                    <w:szCs w:val="21"/>
                    <w:rPrChange w:id="451" w:author="Markovič Michal, Ing." w:date="2025-08-26T12:17:00Z" w16du:dateUtc="2025-08-26T10:17:00Z">
                      <w:rPr>
                        <w:rFonts w:ascii="Arial Narrow" w:eastAsia="Arial" w:hAnsi="Arial Narrow" w:cs="Arial"/>
                        <w:color w:val="auto"/>
                        <w:sz w:val="21"/>
                        <w:szCs w:val="21"/>
                      </w:rPr>
                    </w:rPrChange>
                  </w:rPr>
                  <w:delText>Nomino</w:delText>
                </w:r>
              </w:del>
            </w:ins>
            <w:ins w:id="452" w:author="Gereková Michaela, JUDr." w:date="2025-09-02T13:38:00Z" w16du:dateUtc="2025-09-02T11:38:00Z">
              <w:r w:rsidR="00544134">
                <w:rPr>
                  <w:rFonts w:ascii="Arial Narrow" w:eastAsia="Arial" w:hAnsi="Arial Narrow" w:cs="Arial"/>
                  <w:color w:val="EE0000"/>
                  <w:sz w:val="21"/>
                  <w:szCs w:val="21"/>
                </w:rPr>
                <w:t>Meno</w:t>
              </w:r>
            </w:ins>
            <w:ins w:id="453" w:author="Markovič Michal, Ing." w:date="2025-08-26T12:17:00Z" w16du:dateUtc="2025-08-26T10:17:00Z">
              <w:r w:rsidR="0083694F" w:rsidRPr="00A2528B">
                <w:rPr>
                  <w:rFonts w:ascii="Arial Narrow" w:eastAsia="Arial" w:hAnsi="Arial Narrow" w:cs="Arial"/>
                  <w:color w:val="EE0000"/>
                  <w:sz w:val="21"/>
                  <w:szCs w:val="21"/>
                  <w:rPrChange w:id="454" w:author="Markovič Michal, Ing." w:date="2025-08-26T12:17:00Z" w16du:dateUtc="2025-08-26T10:17:00Z">
                    <w:rPr>
                      <w:rFonts w:ascii="Arial Narrow" w:eastAsia="Arial" w:hAnsi="Arial Narrow" w:cs="Arial"/>
                      <w:color w:val="auto"/>
                      <w:sz w:val="21"/>
                      <w:szCs w:val="21"/>
                    </w:rPr>
                  </w:rPrChange>
                </w:rPr>
                <w:t>vanému subdodávateľovi za vybudovanie prípojky uhrádza</w:t>
              </w:r>
            </w:ins>
            <w:ins w:id="455" w:author="Markovič Michal, Ing." w:date="2025-08-26T12:18:00Z" w16du:dateUtc="2025-08-26T10:18:00Z">
              <w:r w:rsidR="00170040">
                <w:rPr>
                  <w:rFonts w:ascii="Arial Narrow" w:eastAsia="Arial" w:hAnsi="Arial Narrow" w:cs="Arial"/>
                  <w:color w:val="EE0000"/>
                  <w:sz w:val="21"/>
                  <w:szCs w:val="21"/>
                </w:rPr>
                <w:t xml:space="preserve"> a </w:t>
              </w:r>
            </w:ins>
            <w:ins w:id="456" w:author="Markovič Michal, Ing." w:date="2025-08-26T12:17:00Z" w16du:dateUtc="2025-08-26T10:17:00Z">
              <w:r w:rsidR="0083694F" w:rsidRPr="00A2528B">
                <w:rPr>
                  <w:rFonts w:ascii="Arial Narrow" w:eastAsia="Arial" w:hAnsi="Arial Narrow" w:cs="Arial"/>
                  <w:color w:val="EE0000"/>
                  <w:sz w:val="21"/>
                  <w:szCs w:val="21"/>
                  <w:rPrChange w:id="457" w:author="Markovič Michal, Ing." w:date="2025-08-26T12:17:00Z" w16du:dateUtc="2025-08-26T10:17:00Z">
                    <w:rPr>
                      <w:rFonts w:ascii="Arial Narrow" w:eastAsia="Arial" w:hAnsi="Arial Narrow" w:cs="Arial"/>
                      <w:color w:val="auto"/>
                      <w:sz w:val="21"/>
                      <w:szCs w:val="21"/>
                    </w:rPr>
                  </w:rPrChange>
                </w:rPr>
                <w:t xml:space="preserve">zahŕňa </w:t>
              </w:r>
            </w:ins>
            <w:ins w:id="458" w:author="Markovič Michal, Ing." w:date="2025-08-26T12:18:00Z" w16du:dateUtc="2025-08-26T10:18:00Z">
              <w:r w:rsidR="00170040">
                <w:rPr>
                  <w:rFonts w:ascii="Arial Narrow" w:eastAsia="Arial" w:hAnsi="Arial Narrow" w:cs="Arial"/>
                  <w:color w:val="EE0000"/>
                  <w:sz w:val="21"/>
                  <w:szCs w:val="21"/>
                </w:rPr>
                <w:t xml:space="preserve">ju </w:t>
              </w:r>
            </w:ins>
            <w:ins w:id="459" w:author="Markovič Michal, Ing." w:date="2025-08-26T12:17:00Z" w16du:dateUtc="2025-08-26T10:17:00Z">
              <w:r w:rsidR="0083694F" w:rsidRPr="00A2528B">
                <w:rPr>
                  <w:rFonts w:ascii="Arial Narrow" w:eastAsia="Arial" w:hAnsi="Arial Narrow" w:cs="Arial"/>
                  <w:color w:val="EE0000"/>
                  <w:sz w:val="21"/>
                  <w:szCs w:val="21"/>
                  <w:rPrChange w:id="460" w:author="Markovič Michal, Ing." w:date="2025-08-26T12:17:00Z" w16du:dateUtc="2025-08-26T10:17:00Z">
                    <w:rPr>
                      <w:rFonts w:ascii="Arial Narrow" w:eastAsia="Arial" w:hAnsi="Arial Narrow" w:cs="Arial"/>
                      <w:color w:val="auto"/>
                      <w:sz w:val="21"/>
                      <w:szCs w:val="21"/>
                    </w:rPr>
                  </w:rPrChange>
                </w:rPr>
                <w:t>do Akceptovanej zmluvnej hodnoty</w:t>
              </w:r>
            </w:ins>
            <w:ins w:id="461" w:author="Markovič Michal, Ing." w:date="2025-08-26T12:18:00Z" w16du:dateUtc="2025-08-26T10:18:00Z">
              <w:r w:rsidR="00170040">
                <w:rPr>
                  <w:rFonts w:ascii="Arial Narrow" w:eastAsia="Arial" w:hAnsi="Arial Narrow" w:cs="Arial"/>
                  <w:color w:val="EE0000"/>
                  <w:sz w:val="21"/>
                  <w:szCs w:val="21"/>
                </w:rPr>
                <w:t xml:space="preserve"> ako pevnú a kon</w:t>
              </w:r>
            </w:ins>
            <w:ins w:id="462" w:author="Markovič Michal, Ing." w:date="2025-08-26T12:19:00Z" w16du:dateUtc="2025-08-26T10:19:00Z">
              <w:r w:rsidR="00C160DA">
                <w:rPr>
                  <w:rFonts w:ascii="Arial Narrow" w:eastAsia="Arial" w:hAnsi="Arial Narrow" w:cs="Arial"/>
                  <w:color w:val="EE0000"/>
                  <w:sz w:val="21"/>
                  <w:szCs w:val="21"/>
                </w:rPr>
                <w:t>e</w:t>
              </w:r>
            </w:ins>
            <w:ins w:id="463" w:author="Markovič Michal, Ing." w:date="2025-08-26T12:18:00Z" w16du:dateUtc="2025-08-26T10:18:00Z">
              <w:r w:rsidR="00170040">
                <w:rPr>
                  <w:rFonts w:ascii="Arial Narrow" w:eastAsia="Arial" w:hAnsi="Arial Narrow" w:cs="Arial"/>
                  <w:color w:val="EE0000"/>
                  <w:sz w:val="21"/>
                  <w:szCs w:val="21"/>
                </w:rPr>
                <w:t>čnú</w:t>
              </w:r>
            </w:ins>
            <w:ins w:id="464" w:author="Markovič Michal, Ing." w:date="2025-08-26T12:17:00Z" w16du:dateUtc="2025-08-26T10:17:00Z">
              <w:r w:rsidR="0083694F" w:rsidRPr="00A2528B">
                <w:rPr>
                  <w:rFonts w:ascii="Arial Narrow" w:eastAsia="Arial" w:hAnsi="Arial Narrow" w:cs="Arial"/>
                  <w:color w:val="EE0000"/>
                  <w:sz w:val="21"/>
                  <w:szCs w:val="21"/>
                  <w:rPrChange w:id="465" w:author="Markovič Michal, Ing." w:date="2025-08-26T12:17:00Z" w16du:dateUtc="2025-08-26T10:17:00Z">
                    <w:rPr>
                      <w:rFonts w:ascii="Arial Narrow" w:eastAsia="Arial" w:hAnsi="Arial Narrow" w:cs="Arial"/>
                      <w:color w:val="auto"/>
                      <w:sz w:val="21"/>
                      <w:szCs w:val="21"/>
                    </w:rPr>
                  </w:rPrChange>
                </w:rPr>
                <w:t xml:space="preserve">. </w:t>
              </w:r>
              <w:del w:id="466" w:author="Gereková Michaela, JUDr." w:date="2025-09-03T13:07:00Z" w16du:dateUtc="2025-09-03T11:07:00Z">
                <w:r w:rsidR="0083694F" w:rsidRPr="00A2528B" w:rsidDel="004D7374">
                  <w:rPr>
                    <w:rFonts w:ascii="Arial Narrow" w:eastAsia="Arial" w:hAnsi="Arial Narrow" w:cs="Arial"/>
                    <w:color w:val="EE0000"/>
                    <w:sz w:val="21"/>
                    <w:szCs w:val="21"/>
                    <w:rPrChange w:id="467" w:author="Markovič Michal, Ing." w:date="2025-08-26T12:17:00Z" w16du:dateUtc="2025-08-26T10:17:00Z">
                      <w:rPr>
                        <w:rFonts w:ascii="Arial Narrow" w:eastAsia="Arial" w:hAnsi="Arial Narrow" w:cs="Arial"/>
                        <w:color w:val="auto"/>
                        <w:sz w:val="21"/>
                        <w:szCs w:val="21"/>
                      </w:rPr>
                    </w:rPrChange>
                  </w:rPr>
                  <w:delText>Za týchto okolností sa na vybudovanie</w:delText>
                </w:r>
                <w:r w:rsidR="0083694F" w:rsidRPr="00A2528B" w:rsidDel="004D7374">
                  <w:rPr>
                    <w:rFonts w:eastAsia="Arial"/>
                    <w:color w:val="EE0000"/>
                    <w:rPrChange w:id="468" w:author="Markovič Michal, Ing." w:date="2025-08-26T12:17:00Z" w16du:dateUtc="2025-08-26T10:17:00Z">
                      <w:rPr>
                        <w:rFonts w:eastAsia="Arial"/>
                        <w:color w:val="auto"/>
                      </w:rPr>
                    </w:rPrChange>
                  </w:rPr>
                  <w:delText xml:space="preserve"> </w:delText>
                </w:r>
                <w:r w:rsidR="0083694F" w:rsidRPr="00A2528B" w:rsidDel="004D7374">
                  <w:rPr>
                    <w:rFonts w:ascii="Arial Narrow" w:eastAsia="Arial" w:hAnsi="Arial Narrow" w:cs="Arial"/>
                    <w:color w:val="EE0000"/>
                    <w:sz w:val="21"/>
                    <w:szCs w:val="21"/>
                    <w:rPrChange w:id="469" w:author="Markovič Michal, Ing." w:date="2025-08-26T12:17:00Z" w16du:dateUtc="2025-08-26T10:17:00Z">
                      <w:rPr>
                        <w:rFonts w:ascii="Arial Narrow" w:eastAsia="Arial" w:hAnsi="Arial Narrow" w:cs="Arial"/>
                        <w:color w:val="auto"/>
                        <w:sz w:val="21"/>
                        <w:szCs w:val="21"/>
                      </w:rPr>
                    </w:rPrChange>
                  </w:rPr>
                  <w:delText>pr</w:delText>
                </w:r>
              </w:del>
            </w:ins>
            <w:ins w:id="470" w:author="Markovič Michal, Ing." w:date="2025-08-26T12:19:00Z" w16du:dateUtc="2025-08-26T10:19:00Z">
              <w:del w:id="471" w:author="Gereková Michaela, JUDr." w:date="2025-09-03T13:07:00Z" w16du:dateUtc="2025-09-03T11:07:00Z">
                <w:r w:rsidR="004E5EF4" w:rsidDel="004D7374">
                  <w:rPr>
                    <w:rFonts w:ascii="Arial Narrow" w:eastAsia="Arial" w:hAnsi="Arial Narrow" w:cs="Arial"/>
                    <w:color w:val="EE0000"/>
                    <w:sz w:val="21"/>
                    <w:szCs w:val="21"/>
                  </w:rPr>
                  <w:delText>ekládky</w:delText>
                </w:r>
              </w:del>
            </w:ins>
            <w:ins w:id="472" w:author="Markovič Michal, Ing." w:date="2025-08-26T12:17:00Z" w16du:dateUtc="2025-08-26T10:17:00Z">
              <w:del w:id="473" w:author="Gereková Michaela, JUDr." w:date="2025-09-03T13:07:00Z" w16du:dateUtc="2025-09-03T11:07:00Z">
                <w:r w:rsidR="0083694F" w:rsidRPr="00A2528B" w:rsidDel="004D7374">
                  <w:rPr>
                    <w:rFonts w:ascii="Arial Narrow" w:eastAsia="Arial" w:hAnsi="Arial Narrow" w:cs="Arial"/>
                    <w:color w:val="EE0000"/>
                    <w:sz w:val="21"/>
                    <w:szCs w:val="21"/>
                    <w:rPrChange w:id="474" w:author="Markovič Michal, Ing." w:date="2025-08-26T12:17:00Z" w16du:dateUtc="2025-08-26T10:17:00Z">
                      <w:rPr>
                        <w:rFonts w:ascii="Arial Narrow" w:eastAsia="Arial" w:hAnsi="Arial Narrow" w:cs="Arial"/>
                        <w:color w:val="auto"/>
                        <w:sz w:val="21"/>
                        <w:szCs w:val="21"/>
                      </w:rPr>
                    </w:rPrChange>
                  </w:rPr>
                  <w:delText xml:space="preserve"> aplikuje podčlánok 4.5.3 a 4.5.4 Zmluvy. Táto výnimka sa však netýka dodania dokumentácie v zmysle Požiadaviek Objednávateľa, na ktorej vypracovanie sa aplikuje 13.5b a 4.5.1 až 4.5.4 Zmluvy v plnom </w:delText>
                </w:r>
                <w:commentRangeStart w:id="475"/>
                <w:commentRangeStart w:id="476"/>
                <w:commentRangeStart w:id="477"/>
                <w:r w:rsidR="0083694F" w:rsidRPr="00A2528B" w:rsidDel="004D7374">
                  <w:rPr>
                    <w:rFonts w:ascii="Arial Narrow" w:eastAsia="Arial" w:hAnsi="Arial Narrow" w:cs="Arial"/>
                    <w:color w:val="EE0000"/>
                    <w:sz w:val="21"/>
                    <w:szCs w:val="21"/>
                    <w:rPrChange w:id="478" w:author="Markovič Michal, Ing." w:date="2025-08-26T12:17:00Z" w16du:dateUtc="2025-08-26T10:17:00Z">
                      <w:rPr>
                        <w:rFonts w:ascii="Arial Narrow" w:eastAsia="Arial" w:hAnsi="Arial Narrow" w:cs="Arial"/>
                        <w:color w:val="auto"/>
                        <w:sz w:val="21"/>
                        <w:szCs w:val="21"/>
                      </w:rPr>
                    </w:rPrChange>
                  </w:rPr>
                  <w:delText>rozsahu</w:delText>
                </w:r>
              </w:del>
            </w:ins>
            <w:commentRangeEnd w:id="475"/>
            <w:ins w:id="479" w:author="Markovič Michal, Ing." w:date="2025-08-26T12:20:00Z" w16du:dateUtc="2025-08-26T10:20:00Z">
              <w:del w:id="480" w:author="Gereková Michaela, JUDr." w:date="2025-09-03T13:07:00Z" w16du:dateUtc="2025-09-03T11:07:00Z">
                <w:r w:rsidR="00756829" w:rsidDel="004D7374">
                  <w:rPr>
                    <w:rStyle w:val="CommentReference"/>
                    <w:rFonts w:ascii="Times New Roman" w:hAnsi="Times New Roman" w:cs="Times New Roman"/>
                    <w:color w:val="auto"/>
                    <w:lang w:eastAsia="cs-CZ"/>
                  </w:rPr>
                  <w:commentReference w:id="475"/>
                </w:r>
              </w:del>
            </w:ins>
            <w:commentRangeEnd w:id="476"/>
            <w:ins w:id="482" w:author="Markovič Michal, Ing." w:date="2025-08-26T12:21:00Z" w16du:dateUtc="2025-08-26T10:21:00Z">
              <w:del w:id="483" w:author="Gereková Michaela, JUDr." w:date="2025-09-03T13:07:00Z" w16du:dateUtc="2025-09-03T11:07:00Z">
                <w:r w:rsidR="0011257C" w:rsidDel="004D7374">
                  <w:rPr>
                    <w:rStyle w:val="CommentReference"/>
                    <w:rFonts w:ascii="Times New Roman" w:hAnsi="Times New Roman" w:cs="Times New Roman"/>
                    <w:color w:val="auto"/>
                    <w:lang w:eastAsia="cs-CZ"/>
                  </w:rPr>
                  <w:commentReference w:id="476"/>
                </w:r>
              </w:del>
            </w:ins>
            <w:commentRangeEnd w:id="477"/>
            <w:del w:id="484" w:author="Gereková Michaela, JUDr." w:date="2025-09-03T13:07:00Z" w16du:dateUtc="2025-09-03T11:07:00Z">
              <w:r w:rsidR="00DA3C1B" w:rsidDel="004D7374">
                <w:rPr>
                  <w:rStyle w:val="CommentReference"/>
                  <w:rFonts w:ascii="Times New Roman" w:hAnsi="Times New Roman" w:cs="Times New Roman"/>
                  <w:color w:val="auto"/>
                  <w:lang w:eastAsia="cs-CZ"/>
                </w:rPr>
                <w:commentReference w:id="477"/>
              </w:r>
            </w:del>
            <w:ins w:id="485" w:author="Markovič Michal, Ing." w:date="2025-08-26T12:17:00Z" w16du:dateUtc="2025-08-26T10:17:00Z">
              <w:del w:id="486" w:author="Gereková Michaela, JUDr." w:date="2025-09-03T13:07:00Z" w16du:dateUtc="2025-09-03T11:07:00Z">
                <w:r w:rsidR="0083694F" w:rsidRPr="00BA355D" w:rsidDel="004D7374">
                  <w:rPr>
                    <w:rFonts w:ascii="Arial Narrow" w:eastAsia="Arial" w:hAnsi="Arial Narrow" w:cs="Arial"/>
                    <w:color w:val="auto"/>
                    <w:sz w:val="21"/>
                    <w:szCs w:val="21"/>
                  </w:rPr>
                  <w:delText>.</w:delText>
                </w:r>
              </w:del>
            </w:ins>
          </w:p>
          <w:p w14:paraId="1BB5CFF7" w14:textId="0F904DAA" w:rsidR="00A2057F" w:rsidRPr="00BA355D" w:rsidRDefault="00A2057F">
            <w:pPr>
              <w:pStyle w:val="Default"/>
              <w:rPr>
                <w:rFonts w:ascii="Arial Narrow" w:eastAsia="Arial" w:hAnsi="Arial Narrow" w:cs="Arial"/>
                <w:color w:val="auto"/>
                <w:sz w:val="21"/>
                <w:szCs w:val="21"/>
              </w:rPr>
            </w:pPr>
          </w:p>
        </w:tc>
      </w:tr>
      <w:tr w:rsidR="00BA355D" w:rsidRPr="00BA355D" w14:paraId="664C9DE2" w14:textId="77777777">
        <w:trPr>
          <w:trHeight w:val="300"/>
        </w:trPr>
        <w:tc>
          <w:tcPr>
            <w:tcW w:w="3820"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4953EB43" w14:textId="77777777" w:rsidR="00A50A8B" w:rsidRPr="00BA355D" w:rsidRDefault="00A50A8B">
            <w:pPr>
              <w:spacing w:before="60" w:after="60"/>
              <w:rPr>
                <w:rFonts w:ascii="Arial Narrow" w:hAnsi="Arial Narrow"/>
                <w:sz w:val="21"/>
                <w:szCs w:val="21"/>
              </w:rPr>
            </w:pPr>
            <w:r w:rsidRPr="00BA355D">
              <w:rPr>
                <w:rFonts w:ascii="Arial Narrow" w:hAnsi="Arial Narrow"/>
                <w:sz w:val="21"/>
                <w:szCs w:val="21"/>
              </w:rPr>
              <w:t>Úprava v dôsledku zmien Nákladov</w:t>
            </w:r>
          </w:p>
        </w:tc>
        <w:tc>
          <w:tcPr>
            <w:tcW w:w="1463"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33754CD9" w14:textId="77777777" w:rsidR="00A50A8B" w:rsidRPr="00BA355D" w:rsidRDefault="00A50A8B">
            <w:pPr>
              <w:spacing w:before="60" w:after="60"/>
              <w:ind w:left="12"/>
              <w:jc w:val="center"/>
              <w:rPr>
                <w:rFonts w:ascii="Arial Narrow" w:hAnsi="Arial Narrow"/>
                <w:sz w:val="21"/>
                <w:szCs w:val="21"/>
              </w:rPr>
            </w:pPr>
            <w:r w:rsidRPr="00BA355D">
              <w:rPr>
                <w:rFonts w:ascii="Arial Narrow" w:hAnsi="Arial Narrow"/>
                <w:sz w:val="21"/>
                <w:szCs w:val="21"/>
              </w:rPr>
              <w:t>13.8</w:t>
            </w:r>
          </w:p>
        </w:tc>
        <w:tc>
          <w:tcPr>
            <w:tcW w:w="4093"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3611DCB3" w14:textId="77777777" w:rsidR="00A50A8B" w:rsidRPr="00BA355D" w:rsidRDefault="00A50A8B">
            <w:pPr>
              <w:pStyle w:val="Default"/>
              <w:spacing w:before="60" w:after="60"/>
              <w:rPr>
                <w:rFonts w:ascii="Arial Narrow" w:eastAsia="Arial" w:hAnsi="Arial Narrow" w:cs="Arial"/>
                <w:color w:val="auto"/>
                <w:sz w:val="21"/>
                <w:szCs w:val="21"/>
              </w:rPr>
            </w:pPr>
            <w:r w:rsidRPr="00BA355D">
              <w:rPr>
                <w:rFonts w:ascii="Arial Narrow" w:eastAsia="Arial" w:hAnsi="Arial Narrow" w:cs="Arial"/>
                <w:color w:val="auto"/>
                <w:sz w:val="21"/>
                <w:szCs w:val="21"/>
              </w:rPr>
              <w:t>Uplatňuje sa. Pre podrobnosti ohľadom koeficientov a indexov pozri Tabuľku údajov o úpravách (</w:t>
            </w:r>
            <w:proofErr w:type="spellStart"/>
            <w:r w:rsidRPr="00BA355D">
              <w:rPr>
                <w:rFonts w:ascii="Arial Narrow" w:eastAsia="Arial" w:hAnsi="Arial Narrow" w:cs="Arial"/>
                <w:color w:val="auto"/>
                <w:sz w:val="21"/>
                <w:szCs w:val="21"/>
              </w:rPr>
              <w:t>podčlánok</w:t>
            </w:r>
            <w:proofErr w:type="spellEnd"/>
            <w:r w:rsidRPr="00BA355D">
              <w:rPr>
                <w:rFonts w:ascii="Arial Narrow" w:eastAsia="Arial" w:hAnsi="Arial Narrow" w:cs="Arial"/>
                <w:color w:val="auto"/>
                <w:sz w:val="21"/>
                <w:szCs w:val="21"/>
              </w:rPr>
              <w:t xml:space="preserve"> 13.8) priloženú za touto Prílohou k ponuke</w:t>
            </w:r>
          </w:p>
        </w:tc>
      </w:tr>
      <w:tr w:rsidR="00BA355D" w:rsidRPr="00BA355D" w14:paraId="0D36CBBE" w14:textId="77777777">
        <w:trPr>
          <w:trHeight w:val="300"/>
        </w:trPr>
        <w:tc>
          <w:tcPr>
            <w:tcW w:w="3820"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2451E5A8" w14:textId="77777777" w:rsidR="00A50A8B" w:rsidRPr="00BA355D" w:rsidRDefault="00A50A8B">
            <w:pPr>
              <w:spacing w:before="60" w:after="60"/>
              <w:ind w:left="12"/>
              <w:rPr>
                <w:rFonts w:ascii="Arial Narrow" w:hAnsi="Arial Narrow"/>
                <w:sz w:val="21"/>
                <w:szCs w:val="21"/>
              </w:rPr>
            </w:pPr>
            <w:r w:rsidRPr="00BA355D">
              <w:rPr>
                <w:rFonts w:ascii="Arial Narrow" w:hAnsi="Arial Narrow"/>
                <w:sz w:val="21"/>
                <w:szCs w:val="21"/>
              </w:rPr>
              <w:t>Celková zálohová platba, počet a čas splátok</w:t>
            </w:r>
          </w:p>
        </w:tc>
        <w:tc>
          <w:tcPr>
            <w:tcW w:w="1463"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74E42FDA" w14:textId="77777777" w:rsidR="00A50A8B" w:rsidRPr="00BA355D" w:rsidRDefault="00A50A8B">
            <w:pPr>
              <w:spacing w:before="60" w:after="60"/>
              <w:ind w:left="12"/>
              <w:jc w:val="center"/>
              <w:rPr>
                <w:rFonts w:ascii="Arial Narrow" w:hAnsi="Arial Narrow"/>
                <w:sz w:val="21"/>
                <w:szCs w:val="21"/>
              </w:rPr>
            </w:pPr>
            <w:r w:rsidRPr="00BA355D">
              <w:rPr>
                <w:rFonts w:ascii="Arial Narrow" w:hAnsi="Arial Narrow"/>
                <w:sz w:val="21"/>
                <w:szCs w:val="21"/>
              </w:rPr>
              <w:t>14.2</w:t>
            </w:r>
          </w:p>
        </w:tc>
        <w:tc>
          <w:tcPr>
            <w:tcW w:w="4093"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710CA585" w14:textId="77777777" w:rsidR="00A50A8B" w:rsidRPr="00BA355D" w:rsidRDefault="00A50A8B">
            <w:pPr>
              <w:pStyle w:val="Default"/>
              <w:rPr>
                <w:rFonts w:ascii="Arial Narrow" w:hAnsi="Arial Narrow"/>
                <w:color w:val="auto"/>
                <w:sz w:val="21"/>
                <w:szCs w:val="21"/>
              </w:rPr>
            </w:pPr>
            <w:r w:rsidRPr="00BA355D">
              <w:rPr>
                <w:rFonts w:ascii="Arial Narrow" w:hAnsi="Arial Narrow" w:cs="Times New Roman"/>
                <w:color w:val="auto"/>
                <w:sz w:val="21"/>
                <w:szCs w:val="21"/>
              </w:rPr>
              <w:t>Neuplatňuje sa</w:t>
            </w:r>
          </w:p>
        </w:tc>
      </w:tr>
      <w:tr w:rsidR="00BA355D" w:rsidRPr="00BA355D" w14:paraId="73E06733" w14:textId="77777777">
        <w:trPr>
          <w:trHeight w:val="300"/>
        </w:trPr>
        <w:tc>
          <w:tcPr>
            <w:tcW w:w="3820"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0A32E535" w14:textId="77777777" w:rsidR="00A50A8B" w:rsidRPr="00BA355D" w:rsidRDefault="00A50A8B">
            <w:pPr>
              <w:rPr>
                <w:rFonts w:ascii="Arial Narrow" w:hAnsi="Arial Narrow"/>
                <w:sz w:val="21"/>
                <w:szCs w:val="21"/>
              </w:rPr>
            </w:pPr>
            <w:r w:rsidRPr="00BA355D">
              <w:rPr>
                <w:rFonts w:ascii="Arial Narrow" w:hAnsi="Arial Narrow"/>
                <w:sz w:val="21"/>
                <w:szCs w:val="21"/>
              </w:rPr>
              <w:t xml:space="preserve">Výška Zádržného z Diela </w:t>
            </w:r>
          </w:p>
          <w:p w14:paraId="5D8FEA09" w14:textId="77777777" w:rsidR="00A50A8B" w:rsidRPr="00BA355D" w:rsidRDefault="00A50A8B">
            <w:pPr>
              <w:rPr>
                <w:rFonts w:ascii="Arial Narrow" w:hAnsi="Arial Narrow"/>
                <w:sz w:val="21"/>
                <w:szCs w:val="21"/>
              </w:rPr>
            </w:pPr>
          </w:p>
        </w:tc>
        <w:tc>
          <w:tcPr>
            <w:tcW w:w="1463"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7512358E" w14:textId="77777777" w:rsidR="00A50A8B" w:rsidRPr="00BA355D" w:rsidRDefault="00A50A8B">
            <w:pPr>
              <w:jc w:val="center"/>
              <w:rPr>
                <w:rFonts w:ascii="Arial Narrow" w:hAnsi="Arial Narrow"/>
                <w:sz w:val="21"/>
                <w:szCs w:val="21"/>
              </w:rPr>
            </w:pPr>
            <w:r w:rsidRPr="00BA355D">
              <w:rPr>
                <w:rFonts w:ascii="Arial Narrow" w:hAnsi="Arial Narrow"/>
                <w:sz w:val="21"/>
                <w:szCs w:val="21"/>
              </w:rPr>
              <w:t>1.1.4.11 a 14.3(c) a 14.9</w:t>
            </w:r>
          </w:p>
        </w:tc>
        <w:tc>
          <w:tcPr>
            <w:tcW w:w="4093"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569D8411" w14:textId="77777777" w:rsidR="00A50A8B" w:rsidRPr="00BA355D" w:rsidRDefault="00A50A8B">
            <w:pPr>
              <w:pStyle w:val="Default"/>
              <w:rPr>
                <w:rFonts w:ascii="Arial Narrow" w:hAnsi="Arial Narrow"/>
                <w:color w:val="auto"/>
                <w:sz w:val="21"/>
                <w:szCs w:val="21"/>
              </w:rPr>
            </w:pPr>
            <w:r w:rsidRPr="00BA355D">
              <w:rPr>
                <w:rFonts w:ascii="Arial Narrow" w:hAnsi="Arial Narrow" w:cs="Times New Roman"/>
                <w:color w:val="auto"/>
                <w:sz w:val="21"/>
                <w:szCs w:val="21"/>
              </w:rPr>
              <w:t>Neuplatňuje sa</w:t>
            </w:r>
          </w:p>
        </w:tc>
      </w:tr>
      <w:tr w:rsidR="00BA355D" w:rsidRPr="00BA355D" w14:paraId="0C5663B0" w14:textId="77777777">
        <w:trPr>
          <w:trHeight w:val="300"/>
        </w:trPr>
        <w:tc>
          <w:tcPr>
            <w:tcW w:w="3820"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02E4065E" w14:textId="77777777" w:rsidR="00A50A8B" w:rsidRPr="00BA355D" w:rsidRDefault="00A50A8B">
            <w:pPr>
              <w:rPr>
                <w:rFonts w:ascii="Arial Narrow" w:hAnsi="Arial Narrow"/>
                <w:sz w:val="21"/>
                <w:szCs w:val="21"/>
              </w:rPr>
            </w:pPr>
            <w:r w:rsidRPr="00BA355D">
              <w:rPr>
                <w:rFonts w:ascii="Arial Narrow" w:hAnsi="Arial Narrow"/>
                <w:sz w:val="21"/>
                <w:szCs w:val="21"/>
              </w:rPr>
              <w:t>Limit zadržaných platieb</w:t>
            </w:r>
          </w:p>
        </w:tc>
        <w:tc>
          <w:tcPr>
            <w:tcW w:w="1463"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00D4FAED" w14:textId="77777777" w:rsidR="00A50A8B" w:rsidRPr="00BA355D" w:rsidRDefault="00A50A8B">
            <w:pPr>
              <w:jc w:val="center"/>
              <w:rPr>
                <w:rFonts w:ascii="Arial Narrow" w:hAnsi="Arial Narrow"/>
                <w:sz w:val="21"/>
                <w:szCs w:val="21"/>
              </w:rPr>
            </w:pPr>
            <w:r w:rsidRPr="00BA355D">
              <w:rPr>
                <w:rFonts w:ascii="Arial Narrow" w:hAnsi="Arial Narrow"/>
                <w:sz w:val="21"/>
                <w:szCs w:val="21"/>
              </w:rPr>
              <w:t>14.3(c)</w:t>
            </w:r>
          </w:p>
        </w:tc>
        <w:tc>
          <w:tcPr>
            <w:tcW w:w="4093"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05AB011D" w14:textId="77777777" w:rsidR="00A50A8B" w:rsidRPr="00BA355D" w:rsidRDefault="00A50A8B">
            <w:pPr>
              <w:pStyle w:val="Default"/>
              <w:rPr>
                <w:rFonts w:ascii="Arial Narrow" w:hAnsi="Arial Narrow"/>
                <w:color w:val="auto"/>
                <w:sz w:val="21"/>
                <w:szCs w:val="21"/>
              </w:rPr>
            </w:pPr>
            <w:r w:rsidRPr="00BA355D">
              <w:rPr>
                <w:rFonts w:ascii="Arial Narrow" w:hAnsi="Arial Narrow" w:cs="Times New Roman"/>
                <w:color w:val="auto"/>
                <w:sz w:val="21"/>
                <w:szCs w:val="21"/>
              </w:rPr>
              <w:t>Neuplatňuje sa</w:t>
            </w:r>
          </w:p>
        </w:tc>
      </w:tr>
      <w:tr w:rsidR="00BA355D" w:rsidRPr="00BA355D" w14:paraId="07EDDC59" w14:textId="77777777">
        <w:trPr>
          <w:trHeight w:val="300"/>
        </w:trPr>
        <w:tc>
          <w:tcPr>
            <w:tcW w:w="3820"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693B1974" w14:textId="77777777" w:rsidR="00A50A8B" w:rsidRPr="00BA355D" w:rsidRDefault="00A50A8B">
            <w:pPr>
              <w:rPr>
                <w:rFonts w:ascii="Arial Narrow" w:hAnsi="Arial Narrow"/>
                <w:sz w:val="21"/>
                <w:szCs w:val="21"/>
              </w:rPr>
            </w:pPr>
            <w:r w:rsidRPr="00BA355D">
              <w:rPr>
                <w:rFonts w:ascii="Arial Narrow" w:hAnsi="Arial Narrow"/>
                <w:sz w:val="21"/>
                <w:szCs w:val="21"/>
              </w:rPr>
              <w:t>Technologické zariadenia a Materiály určené pre Dielo</w:t>
            </w:r>
          </w:p>
        </w:tc>
        <w:tc>
          <w:tcPr>
            <w:tcW w:w="1463"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1B4C6438" w14:textId="77777777" w:rsidR="00A50A8B" w:rsidRPr="00BA355D" w:rsidRDefault="00A50A8B">
            <w:pPr>
              <w:jc w:val="center"/>
              <w:rPr>
                <w:rFonts w:ascii="Arial Narrow" w:hAnsi="Arial Narrow"/>
                <w:sz w:val="21"/>
                <w:szCs w:val="21"/>
              </w:rPr>
            </w:pPr>
            <w:r w:rsidRPr="00BA355D">
              <w:rPr>
                <w:rFonts w:ascii="Arial Narrow" w:hAnsi="Arial Narrow"/>
                <w:sz w:val="21"/>
                <w:szCs w:val="21"/>
              </w:rPr>
              <w:t>14.5</w:t>
            </w:r>
          </w:p>
        </w:tc>
        <w:tc>
          <w:tcPr>
            <w:tcW w:w="4093"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5CAD85AB" w14:textId="77777777" w:rsidR="00A50A8B" w:rsidRPr="00BA355D" w:rsidRDefault="00A50A8B">
            <w:pPr>
              <w:pStyle w:val="Default"/>
              <w:rPr>
                <w:rFonts w:ascii="Arial Narrow" w:hAnsi="Arial Narrow"/>
                <w:color w:val="auto"/>
                <w:sz w:val="21"/>
                <w:szCs w:val="21"/>
              </w:rPr>
            </w:pPr>
            <w:r w:rsidRPr="00BA355D">
              <w:rPr>
                <w:rFonts w:ascii="Arial Narrow" w:hAnsi="Arial Narrow" w:cs="Times New Roman"/>
                <w:color w:val="auto"/>
                <w:sz w:val="21"/>
                <w:szCs w:val="21"/>
              </w:rPr>
              <w:t>Neuplatňuje sa</w:t>
            </w:r>
          </w:p>
        </w:tc>
      </w:tr>
      <w:tr w:rsidR="00BA355D" w:rsidRPr="00BA355D" w14:paraId="31A32924" w14:textId="77777777">
        <w:trPr>
          <w:trHeight w:val="300"/>
        </w:trPr>
        <w:tc>
          <w:tcPr>
            <w:tcW w:w="3820"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4B2AF309" w14:textId="77777777" w:rsidR="00A50A8B" w:rsidRPr="00BA355D" w:rsidRDefault="00A50A8B">
            <w:pPr>
              <w:rPr>
                <w:rFonts w:ascii="Arial Narrow" w:hAnsi="Arial Narrow"/>
                <w:sz w:val="21"/>
                <w:szCs w:val="21"/>
              </w:rPr>
            </w:pPr>
            <w:r w:rsidRPr="00BA355D">
              <w:rPr>
                <w:rFonts w:ascii="Arial Narrow" w:hAnsi="Arial Narrow"/>
                <w:sz w:val="21"/>
                <w:szCs w:val="21"/>
              </w:rPr>
              <w:t>Minimálna suma Priebežného platobného potvrdenia</w:t>
            </w:r>
          </w:p>
        </w:tc>
        <w:tc>
          <w:tcPr>
            <w:tcW w:w="1463"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49BA7CA8" w14:textId="77777777" w:rsidR="00A50A8B" w:rsidRPr="00BA355D" w:rsidRDefault="00A50A8B">
            <w:pPr>
              <w:jc w:val="center"/>
              <w:rPr>
                <w:rFonts w:ascii="Arial Narrow" w:hAnsi="Arial Narrow"/>
                <w:sz w:val="21"/>
                <w:szCs w:val="21"/>
              </w:rPr>
            </w:pPr>
            <w:r w:rsidRPr="00BA355D">
              <w:rPr>
                <w:rFonts w:ascii="Arial Narrow" w:hAnsi="Arial Narrow"/>
                <w:sz w:val="21"/>
                <w:szCs w:val="21"/>
              </w:rPr>
              <w:t>14.6 (druhý odsek)</w:t>
            </w:r>
          </w:p>
        </w:tc>
        <w:tc>
          <w:tcPr>
            <w:tcW w:w="4093"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124D1173" w14:textId="77777777" w:rsidR="00A50A8B" w:rsidRPr="00BA355D" w:rsidRDefault="00A50A8B">
            <w:pPr>
              <w:pStyle w:val="Default"/>
              <w:rPr>
                <w:rFonts w:ascii="Arial Narrow" w:hAnsi="Arial Narrow"/>
                <w:color w:val="auto"/>
                <w:sz w:val="21"/>
                <w:szCs w:val="21"/>
              </w:rPr>
            </w:pPr>
            <w:r w:rsidRPr="00BA355D">
              <w:rPr>
                <w:rFonts w:ascii="Arial Narrow" w:hAnsi="Arial Narrow" w:cs="Times New Roman"/>
                <w:color w:val="auto"/>
                <w:sz w:val="21"/>
                <w:szCs w:val="21"/>
              </w:rPr>
              <w:t>10.000.000,- EUR bez DPH (slovom desať miliónov eur) pri prvom Vyúčtovaní a Žiadosti o Priebežné platobné potvrdenie</w:t>
            </w:r>
          </w:p>
        </w:tc>
      </w:tr>
      <w:tr w:rsidR="00BA355D" w:rsidRPr="00BA355D" w14:paraId="7B8D3A3A" w14:textId="77777777">
        <w:trPr>
          <w:trHeight w:val="300"/>
        </w:trPr>
        <w:tc>
          <w:tcPr>
            <w:tcW w:w="3820"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5B6E250A" w14:textId="77777777" w:rsidR="00A50A8B" w:rsidRPr="00BA355D" w:rsidRDefault="00A50A8B">
            <w:pPr>
              <w:rPr>
                <w:rFonts w:ascii="Arial Narrow" w:hAnsi="Arial Narrow"/>
                <w:sz w:val="21"/>
                <w:szCs w:val="21"/>
              </w:rPr>
            </w:pPr>
            <w:r w:rsidRPr="00BA355D">
              <w:rPr>
                <w:rFonts w:ascii="Arial Narrow" w:hAnsi="Arial Narrow"/>
                <w:sz w:val="21"/>
                <w:szCs w:val="21"/>
              </w:rPr>
              <w:t>Maximálna suma zadržanej platby Priebežného platobného potvrdenia</w:t>
            </w:r>
          </w:p>
        </w:tc>
        <w:tc>
          <w:tcPr>
            <w:tcW w:w="1463"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2B8FDE1B" w14:textId="77777777" w:rsidR="00A50A8B" w:rsidRPr="00BA355D" w:rsidRDefault="00A50A8B">
            <w:pPr>
              <w:jc w:val="center"/>
              <w:rPr>
                <w:rFonts w:ascii="Arial Narrow" w:hAnsi="Arial Narrow"/>
                <w:sz w:val="21"/>
                <w:szCs w:val="21"/>
              </w:rPr>
            </w:pPr>
            <w:r w:rsidRPr="00BA355D">
              <w:rPr>
                <w:rFonts w:ascii="Arial Narrow" w:hAnsi="Arial Narrow"/>
                <w:sz w:val="21"/>
                <w:szCs w:val="21"/>
              </w:rPr>
              <w:t>14.6 (posledný odsek)</w:t>
            </w:r>
          </w:p>
        </w:tc>
        <w:tc>
          <w:tcPr>
            <w:tcW w:w="4093"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494873BF" w14:textId="77777777" w:rsidR="00A50A8B" w:rsidRPr="00BA355D" w:rsidRDefault="00A50A8B">
            <w:pPr>
              <w:pStyle w:val="Default"/>
              <w:rPr>
                <w:rFonts w:ascii="Arial Narrow" w:hAnsi="Arial Narrow" w:cs="Times New Roman"/>
                <w:color w:val="auto"/>
                <w:sz w:val="21"/>
                <w:szCs w:val="21"/>
              </w:rPr>
            </w:pPr>
            <w:r w:rsidRPr="00BA355D">
              <w:rPr>
                <w:rFonts w:ascii="Arial Narrow" w:hAnsi="Arial Narrow" w:cs="Times New Roman"/>
                <w:color w:val="auto"/>
                <w:sz w:val="21"/>
                <w:szCs w:val="21"/>
              </w:rPr>
              <w:t>20 % zo splatnej čiastky uvedenej v Priebežnom platobnom potvrdení</w:t>
            </w:r>
          </w:p>
        </w:tc>
      </w:tr>
      <w:tr w:rsidR="00BA355D" w:rsidRPr="00BA355D" w14:paraId="32097A2F" w14:textId="77777777">
        <w:trPr>
          <w:trHeight w:val="300"/>
        </w:trPr>
        <w:tc>
          <w:tcPr>
            <w:tcW w:w="3820"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73FFCD16" w14:textId="77777777" w:rsidR="00A50A8B" w:rsidRPr="00BA355D" w:rsidRDefault="00A50A8B">
            <w:pPr>
              <w:spacing w:before="60" w:after="60"/>
              <w:ind w:left="12"/>
              <w:rPr>
                <w:rFonts w:ascii="Arial Narrow" w:hAnsi="Arial Narrow"/>
                <w:sz w:val="21"/>
                <w:szCs w:val="21"/>
              </w:rPr>
            </w:pPr>
            <w:r w:rsidRPr="00BA355D">
              <w:rPr>
                <w:rFonts w:ascii="Arial Narrow" w:hAnsi="Arial Narrow"/>
                <w:sz w:val="21"/>
                <w:szCs w:val="21"/>
              </w:rPr>
              <w:t>Bankový účet Zhotoviteľa (názov a adresa banky, IBAN, SWIFT)</w:t>
            </w:r>
          </w:p>
        </w:tc>
        <w:tc>
          <w:tcPr>
            <w:tcW w:w="1463"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376BB550" w14:textId="77777777" w:rsidR="00A50A8B" w:rsidRPr="00BA355D" w:rsidRDefault="00A50A8B">
            <w:pPr>
              <w:spacing w:before="60" w:after="60"/>
              <w:ind w:left="12"/>
              <w:jc w:val="center"/>
              <w:rPr>
                <w:rFonts w:ascii="Arial Narrow" w:hAnsi="Arial Narrow"/>
                <w:sz w:val="21"/>
                <w:szCs w:val="21"/>
              </w:rPr>
            </w:pPr>
            <w:r w:rsidRPr="00BA355D">
              <w:rPr>
                <w:rFonts w:ascii="Arial Narrow" w:hAnsi="Arial Narrow"/>
                <w:sz w:val="21"/>
                <w:szCs w:val="21"/>
              </w:rPr>
              <w:t>14.7</w:t>
            </w:r>
          </w:p>
        </w:tc>
        <w:tc>
          <w:tcPr>
            <w:tcW w:w="4093"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3A177C54" w14:textId="77777777" w:rsidR="00A50A8B" w:rsidRPr="00BA355D" w:rsidRDefault="00A50A8B">
            <w:pPr>
              <w:pStyle w:val="NoSpacing"/>
              <w:rPr>
                <w:rFonts w:ascii="Arial Narrow" w:hAnsi="Arial Narrow"/>
                <w:sz w:val="21"/>
                <w:szCs w:val="21"/>
              </w:rPr>
            </w:pPr>
            <w:r w:rsidRPr="00BA355D">
              <w:rPr>
                <w:rFonts w:ascii="Arial Narrow" w:hAnsi="Arial Narrow"/>
                <w:sz w:val="21"/>
                <w:szCs w:val="21"/>
              </w:rPr>
              <w:t>..................................</w:t>
            </w:r>
          </w:p>
        </w:tc>
      </w:tr>
      <w:tr w:rsidR="00BA355D" w:rsidRPr="00BA355D" w14:paraId="4BC30C4A" w14:textId="77777777">
        <w:trPr>
          <w:trHeight w:val="300"/>
        </w:trPr>
        <w:tc>
          <w:tcPr>
            <w:tcW w:w="3820"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30A1247B" w14:textId="77777777" w:rsidR="00A50A8B" w:rsidRPr="00BA355D" w:rsidRDefault="00A50A8B">
            <w:pPr>
              <w:spacing w:before="60" w:after="60"/>
              <w:ind w:left="12"/>
              <w:rPr>
                <w:rFonts w:ascii="Arial Narrow" w:hAnsi="Arial Narrow"/>
                <w:sz w:val="21"/>
                <w:szCs w:val="21"/>
              </w:rPr>
            </w:pPr>
            <w:r w:rsidRPr="00BA355D">
              <w:rPr>
                <w:rFonts w:ascii="Arial Narrow" w:hAnsi="Arial Narrow"/>
                <w:sz w:val="21"/>
                <w:szCs w:val="21"/>
              </w:rPr>
              <w:t>Mena platieb</w:t>
            </w:r>
          </w:p>
        </w:tc>
        <w:tc>
          <w:tcPr>
            <w:tcW w:w="1463"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3101607F" w14:textId="77777777" w:rsidR="00A50A8B" w:rsidRPr="00BA355D" w:rsidRDefault="00A50A8B">
            <w:pPr>
              <w:spacing w:before="60" w:after="60"/>
              <w:ind w:left="12"/>
              <w:jc w:val="center"/>
              <w:rPr>
                <w:rFonts w:ascii="Arial Narrow" w:hAnsi="Arial Narrow"/>
                <w:sz w:val="21"/>
                <w:szCs w:val="21"/>
              </w:rPr>
            </w:pPr>
            <w:r w:rsidRPr="00BA355D">
              <w:rPr>
                <w:rFonts w:ascii="Arial Narrow" w:hAnsi="Arial Narrow"/>
                <w:sz w:val="21"/>
                <w:szCs w:val="21"/>
              </w:rPr>
              <w:t>14.15</w:t>
            </w:r>
          </w:p>
        </w:tc>
        <w:tc>
          <w:tcPr>
            <w:tcW w:w="4093"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1CDFAB80" w14:textId="77777777" w:rsidR="00A50A8B" w:rsidRPr="00BA355D" w:rsidRDefault="00A50A8B">
            <w:pPr>
              <w:pStyle w:val="NoSpacing"/>
              <w:rPr>
                <w:rFonts w:ascii="Arial Narrow" w:hAnsi="Arial Narrow"/>
                <w:sz w:val="21"/>
                <w:szCs w:val="21"/>
              </w:rPr>
            </w:pPr>
            <w:r w:rsidRPr="00BA355D">
              <w:rPr>
                <w:rFonts w:ascii="Arial Narrow" w:hAnsi="Arial Narrow"/>
                <w:sz w:val="21"/>
                <w:szCs w:val="21"/>
              </w:rPr>
              <w:t>Eur</w:t>
            </w:r>
          </w:p>
        </w:tc>
      </w:tr>
      <w:tr w:rsidR="00BA355D" w:rsidRPr="00BA355D" w14:paraId="650BB997" w14:textId="77777777">
        <w:trPr>
          <w:trHeight w:val="300"/>
        </w:trPr>
        <w:tc>
          <w:tcPr>
            <w:tcW w:w="3820"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14BB54F8" w14:textId="77777777" w:rsidR="00A50A8B" w:rsidRPr="00BA355D" w:rsidRDefault="00A50A8B">
            <w:pPr>
              <w:spacing w:before="60" w:after="60"/>
              <w:ind w:left="12"/>
              <w:rPr>
                <w:rFonts w:ascii="Arial Narrow" w:hAnsi="Arial Narrow"/>
                <w:sz w:val="21"/>
                <w:szCs w:val="21"/>
              </w:rPr>
            </w:pPr>
            <w:r w:rsidRPr="00BA355D">
              <w:rPr>
                <w:rFonts w:ascii="Arial Narrow" w:hAnsi="Arial Narrow"/>
                <w:sz w:val="21"/>
                <w:szCs w:val="21"/>
              </w:rPr>
              <w:t>Lehoty na predloženie poistenia:</w:t>
            </w:r>
          </w:p>
        </w:tc>
        <w:tc>
          <w:tcPr>
            <w:tcW w:w="1463"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71B758A6" w14:textId="77777777" w:rsidR="00A50A8B" w:rsidRPr="00BA355D" w:rsidRDefault="00A50A8B">
            <w:pPr>
              <w:spacing w:before="60" w:after="60"/>
              <w:ind w:left="12"/>
              <w:jc w:val="center"/>
              <w:rPr>
                <w:rFonts w:ascii="Arial Narrow" w:hAnsi="Arial Narrow"/>
                <w:sz w:val="21"/>
                <w:szCs w:val="21"/>
              </w:rPr>
            </w:pPr>
          </w:p>
        </w:tc>
        <w:tc>
          <w:tcPr>
            <w:tcW w:w="4093"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21D0DF1A" w14:textId="77777777" w:rsidR="00A50A8B" w:rsidRPr="00BA355D" w:rsidRDefault="00A50A8B">
            <w:pPr>
              <w:rPr>
                <w:rFonts w:ascii="Arial Narrow" w:hAnsi="Arial Narrow"/>
                <w:sz w:val="21"/>
                <w:szCs w:val="21"/>
              </w:rPr>
            </w:pPr>
          </w:p>
        </w:tc>
      </w:tr>
      <w:tr w:rsidR="00BA355D" w:rsidRPr="00BA355D" w14:paraId="1ED7B47F" w14:textId="77777777">
        <w:trPr>
          <w:trHeight w:val="300"/>
        </w:trPr>
        <w:tc>
          <w:tcPr>
            <w:tcW w:w="3820"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0DDBCB32" w14:textId="77777777" w:rsidR="00A50A8B" w:rsidRPr="00BA355D" w:rsidRDefault="00A50A8B">
            <w:pPr>
              <w:spacing w:before="60" w:after="60"/>
              <w:ind w:left="12"/>
              <w:rPr>
                <w:rFonts w:ascii="Arial Narrow" w:hAnsi="Arial Narrow"/>
                <w:sz w:val="21"/>
                <w:szCs w:val="21"/>
              </w:rPr>
            </w:pPr>
            <w:r w:rsidRPr="00BA355D">
              <w:rPr>
                <w:rFonts w:ascii="Arial Narrow" w:hAnsi="Arial Narrow"/>
                <w:sz w:val="21"/>
                <w:szCs w:val="21"/>
              </w:rPr>
              <w:t>(a) potvrdenie o poistení</w:t>
            </w:r>
          </w:p>
        </w:tc>
        <w:tc>
          <w:tcPr>
            <w:tcW w:w="1463"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440F01E0" w14:textId="77777777" w:rsidR="00A50A8B" w:rsidRPr="00BA355D" w:rsidRDefault="00A50A8B">
            <w:pPr>
              <w:spacing w:before="60" w:after="60"/>
              <w:ind w:left="12"/>
              <w:jc w:val="center"/>
              <w:rPr>
                <w:rFonts w:ascii="Arial Narrow" w:hAnsi="Arial Narrow"/>
                <w:sz w:val="21"/>
                <w:szCs w:val="21"/>
              </w:rPr>
            </w:pPr>
            <w:r w:rsidRPr="00BA355D">
              <w:rPr>
                <w:rFonts w:ascii="Arial Narrow" w:hAnsi="Arial Narrow"/>
                <w:sz w:val="21"/>
                <w:szCs w:val="21"/>
              </w:rPr>
              <w:t>18.1</w:t>
            </w:r>
          </w:p>
        </w:tc>
        <w:tc>
          <w:tcPr>
            <w:tcW w:w="4093"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0EC7B782" w14:textId="77777777" w:rsidR="00A50A8B" w:rsidRPr="00BA355D" w:rsidRDefault="00A50A8B">
            <w:pPr>
              <w:pStyle w:val="NoSpacing"/>
              <w:rPr>
                <w:rFonts w:ascii="Arial Narrow" w:hAnsi="Arial Narrow"/>
                <w:sz w:val="21"/>
                <w:szCs w:val="21"/>
              </w:rPr>
            </w:pPr>
            <w:r w:rsidRPr="00BA355D">
              <w:rPr>
                <w:rFonts w:ascii="Arial Narrow" w:hAnsi="Arial Narrow"/>
                <w:sz w:val="21"/>
                <w:szCs w:val="21"/>
              </w:rPr>
              <w:t>k Dátumu začatia prác</w:t>
            </w:r>
          </w:p>
        </w:tc>
      </w:tr>
      <w:tr w:rsidR="00BA355D" w:rsidRPr="00BA355D" w14:paraId="3EA66BC9" w14:textId="77777777">
        <w:trPr>
          <w:trHeight w:val="300"/>
        </w:trPr>
        <w:tc>
          <w:tcPr>
            <w:tcW w:w="3820"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54341D70" w14:textId="77777777" w:rsidR="00A50A8B" w:rsidRPr="00BA355D" w:rsidRDefault="00A50A8B">
            <w:pPr>
              <w:spacing w:before="60" w:after="60"/>
              <w:ind w:left="12"/>
              <w:rPr>
                <w:rFonts w:ascii="Arial Narrow" w:hAnsi="Arial Narrow"/>
                <w:sz w:val="21"/>
                <w:szCs w:val="21"/>
              </w:rPr>
            </w:pPr>
            <w:r w:rsidRPr="00BA355D">
              <w:rPr>
                <w:rFonts w:ascii="Arial Narrow" w:hAnsi="Arial Narrow"/>
                <w:sz w:val="21"/>
                <w:szCs w:val="21"/>
              </w:rPr>
              <w:t>(b) príslušné poistné zmluvy</w:t>
            </w:r>
          </w:p>
        </w:tc>
        <w:tc>
          <w:tcPr>
            <w:tcW w:w="1463"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6E5A3F74" w14:textId="77777777" w:rsidR="00A50A8B" w:rsidRPr="00BA355D" w:rsidRDefault="00A50A8B">
            <w:pPr>
              <w:spacing w:before="60" w:after="60"/>
              <w:ind w:left="12"/>
              <w:jc w:val="center"/>
              <w:rPr>
                <w:rFonts w:ascii="Arial Narrow" w:hAnsi="Arial Narrow"/>
                <w:sz w:val="21"/>
                <w:szCs w:val="21"/>
              </w:rPr>
            </w:pPr>
            <w:r w:rsidRPr="00BA355D">
              <w:rPr>
                <w:rFonts w:ascii="Arial Narrow" w:hAnsi="Arial Narrow"/>
                <w:sz w:val="21"/>
                <w:szCs w:val="21"/>
              </w:rPr>
              <w:t>18.1</w:t>
            </w:r>
          </w:p>
        </w:tc>
        <w:tc>
          <w:tcPr>
            <w:tcW w:w="4093"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17414951" w14:textId="77777777" w:rsidR="00A50A8B" w:rsidRPr="00BA355D" w:rsidRDefault="00A50A8B">
            <w:pPr>
              <w:pStyle w:val="NoSpacing"/>
              <w:rPr>
                <w:rFonts w:ascii="Arial Narrow" w:hAnsi="Arial Narrow"/>
                <w:sz w:val="21"/>
                <w:szCs w:val="21"/>
              </w:rPr>
            </w:pPr>
            <w:r w:rsidRPr="00BA355D">
              <w:rPr>
                <w:rFonts w:ascii="Arial Narrow" w:hAnsi="Arial Narrow"/>
                <w:sz w:val="21"/>
                <w:szCs w:val="21"/>
              </w:rPr>
              <w:t>k Dátumu začatia prác</w:t>
            </w:r>
          </w:p>
        </w:tc>
      </w:tr>
      <w:tr w:rsidR="00BA355D" w:rsidRPr="00BA355D" w14:paraId="4AB1A184" w14:textId="77777777">
        <w:trPr>
          <w:trHeight w:val="300"/>
        </w:trPr>
        <w:tc>
          <w:tcPr>
            <w:tcW w:w="3820"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1181E32D" w14:textId="77777777" w:rsidR="00A50A8B" w:rsidRPr="00BA355D" w:rsidRDefault="00A50A8B">
            <w:pPr>
              <w:spacing w:before="60" w:after="60"/>
              <w:ind w:left="12"/>
              <w:rPr>
                <w:rFonts w:ascii="Arial Narrow" w:hAnsi="Arial Narrow"/>
                <w:sz w:val="21"/>
                <w:szCs w:val="21"/>
              </w:rPr>
            </w:pPr>
            <w:r w:rsidRPr="00BA355D">
              <w:rPr>
                <w:rFonts w:ascii="Arial Narrow" w:hAnsi="Arial Narrow"/>
                <w:sz w:val="21"/>
                <w:szCs w:val="21"/>
              </w:rPr>
              <w:t>Minimálna suma poistenia zákonnej zodpovednosti voči tretím osobám</w:t>
            </w:r>
          </w:p>
        </w:tc>
        <w:tc>
          <w:tcPr>
            <w:tcW w:w="1463"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3EF4F111" w14:textId="77777777" w:rsidR="00A50A8B" w:rsidRPr="00BA355D" w:rsidRDefault="00A50A8B">
            <w:pPr>
              <w:spacing w:before="60" w:after="60"/>
              <w:ind w:left="12"/>
              <w:jc w:val="center"/>
              <w:rPr>
                <w:rFonts w:ascii="Arial Narrow" w:hAnsi="Arial Narrow"/>
                <w:sz w:val="21"/>
                <w:szCs w:val="21"/>
              </w:rPr>
            </w:pPr>
            <w:r w:rsidRPr="00BA355D">
              <w:rPr>
                <w:rFonts w:ascii="Arial Narrow" w:hAnsi="Arial Narrow"/>
                <w:sz w:val="21"/>
                <w:szCs w:val="21"/>
              </w:rPr>
              <w:t>18.3</w:t>
            </w:r>
          </w:p>
        </w:tc>
        <w:tc>
          <w:tcPr>
            <w:tcW w:w="4093"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55D0EA19" w14:textId="77777777" w:rsidR="00A50A8B" w:rsidRPr="00BA355D" w:rsidRDefault="00A50A8B">
            <w:pPr>
              <w:pStyle w:val="NoSpacing"/>
              <w:rPr>
                <w:rFonts w:ascii="Arial Narrow" w:hAnsi="Arial Narrow"/>
                <w:sz w:val="21"/>
                <w:szCs w:val="21"/>
              </w:rPr>
            </w:pPr>
            <w:r w:rsidRPr="00BA355D">
              <w:rPr>
                <w:rFonts w:ascii="Arial Narrow" w:hAnsi="Arial Narrow"/>
                <w:sz w:val="21"/>
                <w:szCs w:val="21"/>
              </w:rPr>
              <w:t>1,5 % z Akceptovanej zmluvnej hodnoty na jednu poistnú udalosť</w:t>
            </w:r>
          </w:p>
        </w:tc>
      </w:tr>
      <w:tr w:rsidR="00BA355D" w:rsidRPr="00BA355D" w14:paraId="4B72C5D7" w14:textId="77777777">
        <w:trPr>
          <w:trHeight w:val="300"/>
        </w:trPr>
        <w:tc>
          <w:tcPr>
            <w:tcW w:w="3820"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1B8E1607" w14:textId="77777777" w:rsidR="00A50A8B" w:rsidRPr="00BA355D" w:rsidRDefault="00A50A8B">
            <w:pPr>
              <w:spacing w:before="60" w:after="60"/>
              <w:ind w:left="12"/>
              <w:rPr>
                <w:rFonts w:ascii="Arial Narrow" w:hAnsi="Arial Narrow"/>
                <w:sz w:val="21"/>
                <w:szCs w:val="21"/>
              </w:rPr>
            </w:pPr>
            <w:r w:rsidRPr="00BA355D">
              <w:rPr>
                <w:rFonts w:ascii="Arial Narrow" w:hAnsi="Arial Narrow"/>
                <w:sz w:val="21"/>
                <w:szCs w:val="21"/>
              </w:rPr>
              <w:t>KRS bude pozostávať</w:t>
            </w:r>
          </w:p>
        </w:tc>
        <w:tc>
          <w:tcPr>
            <w:tcW w:w="1463"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34EFD28D" w14:textId="77777777" w:rsidR="00A50A8B" w:rsidRPr="00BA355D" w:rsidRDefault="00A50A8B">
            <w:pPr>
              <w:spacing w:before="60" w:after="60"/>
              <w:ind w:left="12"/>
              <w:jc w:val="center"/>
              <w:rPr>
                <w:rFonts w:ascii="Arial Narrow" w:hAnsi="Arial Narrow"/>
                <w:sz w:val="21"/>
                <w:szCs w:val="21"/>
              </w:rPr>
            </w:pPr>
            <w:r w:rsidRPr="00BA355D">
              <w:rPr>
                <w:rFonts w:ascii="Arial Narrow" w:hAnsi="Arial Narrow"/>
                <w:sz w:val="21"/>
                <w:szCs w:val="21"/>
              </w:rPr>
              <w:t>20.2</w:t>
            </w:r>
          </w:p>
        </w:tc>
        <w:tc>
          <w:tcPr>
            <w:tcW w:w="4093"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6F6D340D" w14:textId="77777777" w:rsidR="00A50A8B" w:rsidRPr="00BA355D" w:rsidRDefault="00A50A8B">
            <w:pPr>
              <w:pStyle w:val="NoSpacing"/>
              <w:rPr>
                <w:rFonts w:ascii="Arial Narrow" w:hAnsi="Arial Narrow"/>
                <w:sz w:val="21"/>
                <w:szCs w:val="21"/>
              </w:rPr>
            </w:pPr>
            <w:r w:rsidRPr="00BA355D">
              <w:rPr>
                <w:rFonts w:ascii="Arial Narrow" w:hAnsi="Arial Narrow"/>
                <w:sz w:val="21"/>
                <w:szCs w:val="21"/>
              </w:rPr>
              <w:t>z troch členov</w:t>
            </w:r>
          </w:p>
        </w:tc>
      </w:tr>
      <w:tr w:rsidR="00BA355D" w:rsidRPr="00BA355D" w14:paraId="15BBA143" w14:textId="77777777">
        <w:trPr>
          <w:trHeight w:val="300"/>
        </w:trPr>
        <w:tc>
          <w:tcPr>
            <w:tcW w:w="3820"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0D1CB156" w14:textId="77777777" w:rsidR="00A50A8B" w:rsidRPr="00BA355D" w:rsidRDefault="00A50A8B">
            <w:pPr>
              <w:rPr>
                <w:rFonts w:ascii="Arial Narrow" w:hAnsi="Arial Narrow"/>
                <w:sz w:val="21"/>
                <w:szCs w:val="21"/>
              </w:rPr>
            </w:pPr>
            <w:r w:rsidRPr="00BA355D">
              <w:rPr>
                <w:rFonts w:ascii="Arial Narrow" w:hAnsi="Arial Narrow"/>
                <w:sz w:val="21"/>
                <w:szCs w:val="21"/>
              </w:rPr>
              <w:t>Dátum, dokedy musí byť vymenovaná KRS</w:t>
            </w:r>
          </w:p>
        </w:tc>
        <w:tc>
          <w:tcPr>
            <w:tcW w:w="1463"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20CBD6C2" w14:textId="77777777" w:rsidR="00A50A8B" w:rsidRPr="00BA355D" w:rsidRDefault="00A50A8B">
            <w:pPr>
              <w:jc w:val="center"/>
              <w:rPr>
                <w:rFonts w:ascii="Arial Narrow" w:hAnsi="Arial Narrow"/>
                <w:sz w:val="21"/>
                <w:szCs w:val="21"/>
              </w:rPr>
            </w:pPr>
            <w:r w:rsidRPr="00BA355D">
              <w:rPr>
                <w:rFonts w:ascii="Arial Narrow" w:hAnsi="Arial Narrow"/>
                <w:sz w:val="21"/>
                <w:szCs w:val="21"/>
              </w:rPr>
              <w:t>20.2</w:t>
            </w:r>
          </w:p>
        </w:tc>
        <w:tc>
          <w:tcPr>
            <w:tcW w:w="4093"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46FA91E4" w14:textId="77777777" w:rsidR="00A50A8B" w:rsidRPr="00BA355D" w:rsidRDefault="00A50A8B">
            <w:pPr>
              <w:pStyle w:val="NoSpacing"/>
              <w:rPr>
                <w:rFonts w:ascii="Arial Narrow" w:hAnsi="Arial Narrow"/>
                <w:sz w:val="21"/>
                <w:szCs w:val="21"/>
              </w:rPr>
            </w:pPr>
            <w:r w:rsidRPr="00BA355D">
              <w:rPr>
                <w:rFonts w:ascii="Arial Narrow" w:hAnsi="Arial Narrow"/>
                <w:sz w:val="21"/>
                <w:szCs w:val="21"/>
              </w:rPr>
              <w:t>do 28 dní od dátumu, kedy jedna zo Zmluvných strán upozorní druhú na jej úmysel obrátiť sa so sporom na KRS</w:t>
            </w:r>
          </w:p>
        </w:tc>
      </w:tr>
      <w:tr w:rsidR="00BA355D" w:rsidRPr="00BA355D" w14:paraId="4A53EA7E" w14:textId="77777777">
        <w:trPr>
          <w:trHeight w:val="300"/>
        </w:trPr>
        <w:tc>
          <w:tcPr>
            <w:tcW w:w="3820"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5A263B1D" w14:textId="77777777" w:rsidR="00A50A8B" w:rsidRPr="00BA355D" w:rsidRDefault="00A50A8B">
            <w:pPr>
              <w:spacing w:before="60" w:after="60"/>
              <w:ind w:left="12"/>
              <w:rPr>
                <w:rFonts w:ascii="Arial Narrow" w:hAnsi="Arial Narrow"/>
                <w:sz w:val="21"/>
                <w:szCs w:val="21"/>
              </w:rPr>
            </w:pPr>
            <w:r w:rsidRPr="00BA355D">
              <w:rPr>
                <w:rFonts w:ascii="Arial Narrow" w:hAnsi="Arial Narrow"/>
                <w:sz w:val="21"/>
                <w:szCs w:val="21"/>
              </w:rPr>
              <w:t>Menovanie člena KRS (ak sa Strany nedohodnú) vykoná</w:t>
            </w:r>
          </w:p>
        </w:tc>
        <w:tc>
          <w:tcPr>
            <w:tcW w:w="1463"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07B6B516" w14:textId="77777777" w:rsidR="00A50A8B" w:rsidRPr="00BA355D" w:rsidRDefault="00A50A8B">
            <w:pPr>
              <w:spacing w:before="60" w:after="60"/>
              <w:ind w:left="12"/>
              <w:jc w:val="center"/>
              <w:rPr>
                <w:rFonts w:ascii="Arial Narrow" w:hAnsi="Arial Narrow"/>
                <w:sz w:val="21"/>
                <w:szCs w:val="21"/>
              </w:rPr>
            </w:pPr>
            <w:r w:rsidRPr="00BA355D">
              <w:rPr>
                <w:rFonts w:ascii="Arial Narrow" w:hAnsi="Arial Narrow"/>
                <w:sz w:val="21"/>
                <w:szCs w:val="21"/>
              </w:rPr>
              <w:t>20.3</w:t>
            </w:r>
          </w:p>
        </w:tc>
        <w:tc>
          <w:tcPr>
            <w:tcW w:w="4093"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074DAF8A" w14:textId="77777777" w:rsidR="00A50A8B" w:rsidRPr="00BA355D" w:rsidRDefault="00A50A8B">
            <w:pPr>
              <w:pStyle w:val="NoSpacing"/>
              <w:rPr>
                <w:rFonts w:ascii="Arial Narrow" w:hAnsi="Arial Narrow"/>
                <w:sz w:val="21"/>
                <w:szCs w:val="21"/>
              </w:rPr>
            </w:pPr>
            <w:r w:rsidRPr="00BA355D">
              <w:rPr>
                <w:rFonts w:ascii="Arial Narrow" w:hAnsi="Arial Narrow"/>
                <w:sz w:val="21"/>
                <w:szCs w:val="21"/>
              </w:rPr>
              <w:t>V právnych veciach ktokoľvek z Predsedníctva Rozhodcovského súdu Slovenskej advokátskej komory, v technických veciach ktokoľvek z Predsedníctva Slovenskej komory stavebných inžinierov</w:t>
            </w:r>
          </w:p>
        </w:tc>
      </w:tr>
    </w:tbl>
    <w:p w14:paraId="1057C7CE" w14:textId="77777777" w:rsidR="00A50A8B" w:rsidRPr="00BA355D" w:rsidRDefault="00A50A8B" w:rsidP="00A50A8B">
      <w:pPr>
        <w:spacing w:line="360" w:lineRule="auto"/>
        <w:rPr>
          <w:rFonts w:ascii="Arial Narrow" w:hAnsi="Arial Narrow"/>
          <w:sz w:val="21"/>
          <w:szCs w:val="21"/>
        </w:rPr>
      </w:pPr>
    </w:p>
    <w:p w14:paraId="1298F01F" w14:textId="77777777" w:rsidR="00A50A8B" w:rsidRPr="00BA355D" w:rsidRDefault="00A50A8B" w:rsidP="00A50A8B">
      <w:pPr>
        <w:spacing w:line="360" w:lineRule="auto"/>
        <w:rPr>
          <w:rFonts w:ascii="Arial Narrow" w:hAnsi="Arial Narrow"/>
          <w:sz w:val="21"/>
          <w:szCs w:val="21"/>
        </w:rPr>
      </w:pPr>
      <w:r w:rsidRPr="00BA355D">
        <w:rPr>
          <w:rFonts w:ascii="Arial Narrow" w:hAnsi="Arial Narrow"/>
          <w:sz w:val="21"/>
          <w:szCs w:val="21"/>
        </w:rPr>
        <w:t>Podpis _____________________ funkcia ________________________</w:t>
      </w:r>
    </w:p>
    <w:p w14:paraId="10409747" w14:textId="77777777" w:rsidR="00A50A8B" w:rsidRPr="00BA355D" w:rsidRDefault="00A50A8B" w:rsidP="00A50A8B">
      <w:pPr>
        <w:spacing w:line="360" w:lineRule="auto"/>
        <w:rPr>
          <w:rFonts w:ascii="Arial Narrow" w:hAnsi="Arial Narrow"/>
          <w:sz w:val="21"/>
          <w:szCs w:val="21"/>
        </w:rPr>
      </w:pPr>
      <w:r w:rsidRPr="00BA355D">
        <w:rPr>
          <w:rFonts w:ascii="Arial Narrow" w:hAnsi="Arial Narrow"/>
          <w:sz w:val="21"/>
          <w:szCs w:val="21"/>
        </w:rPr>
        <w:t>Riadne oprávnený podpisovať ponuky za a v mene____________________</w:t>
      </w:r>
    </w:p>
    <w:p w14:paraId="18F8333F" w14:textId="77777777" w:rsidR="00A50A8B" w:rsidRPr="00BA355D" w:rsidRDefault="00A50A8B" w:rsidP="00A50A8B">
      <w:pPr>
        <w:numPr>
          <w:ilvl w:val="12"/>
          <w:numId w:val="0"/>
        </w:numPr>
        <w:pBdr>
          <w:top w:val="single" w:sz="12" w:space="10" w:color="auto"/>
          <w:left w:val="single" w:sz="12" w:space="10" w:color="auto"/>
          <w:bottom w:val="single" w:sz="12" w:space="10" w:color="auto"/>
          <w:right w:val="single" w:sz="12" w:space="10" w:color="auto"/>
        </w:pBdr>
        <w:autoSpaceDE w:val="0"/>
        <w:autoSpaceDN w:val="0"/>
        <w:adjustRightInd w:val="0"/>
        <w:ind w:left="709" w:right="902"/>
        <w:jc w:val="both"/>
        <w:rPr>
          <w:rFonts w:ascii="Arial Narrow" w:hAnsi="Arial Narrow"/>
          <w:b/>
          <w:bCs/>
          <w:i/>
          <w:iCs/>
          <w:sz w:val="21"/>
          <w:szCs w:val="21"/>
        </w:rPr>
      </w:pPr>
      <w:r w:rsidRPr="00BA355D">
        <w:rPr>
          <w:rFonts w:ascii="Arial Narrow" w:hAnsi="Arial Narrow"/>
          <w:b/>
          <w:bCs/>
          <w:i/>
          <w:iCs/>
          <w:sz w:val="21"/>
          <w:szCs w:val="21"/>
        </w:rPr>
        <w:t xml:space="preserve">Táto príloha k ponuke by mala byť na hlavičkovom papieri uchádzača a musí byť zahrnutá uchádzačom do jeho ponuky. </w:t>
      </w:r>
    </w:p>
    <w:p w14:paraId="04D2B110" w14:textId="77777777" w:rsidR="00A50A8B" w:rsidRPr="00BA355D" w:rsidRDefault="00A50A8B" w:rsidP="00A50A8B">
      <w:pPr>
        <w:numPr>
          <w:ilvl w:val="12"/>
          <w:numId w:val="0"/>
        </w:numPr>
        <w:pBdr>
          <w:top w:val="single" w:sz="12" w:space="10" w:color="auto"/>
          <w:left w:val="single" w:sz="12" w:space="10" w:color="auto"/>
          <w:bottom w:val="single" w:sz="12" w:space="10" w:color="auto"/>
          <w:right w:val="single" w:sz="12" w:space="10" w:color="auto"/>
        </w:pBdr>
        <w:autoSpaceDE w:val="0"/>
        <w:autoSpaceDN w:val="0"/>
        <w:adjustRightInd w:val="0"/>
        <w:ind w:left="709" w:right="902"/>
        <w:rPr>
          <w:rFonts w:ascii="Arial Narrow" w:hAnsi="Arial Narrow"/>
          <w:b/>
          <w:bCs/>
          <w:i/>
          <w:iCs/>
          <w:sz w:val="21"/>
          <w:szCs w:val="21"/>
        </w:rPr>
        <w:sectPr w:rsidR="00A50A8B" w:rsidRPr="00BA355D" w:rsidSect="00A50A8B">
          <w:headerReference w:type="default" r:id="rId41"/>
          <w:headerReference w:type="first" r:id="rId42"/>
          <w:footerReference w:type="first" r:id="rId43"/>
          <w:pgSz w:w="11906" w:h="16838"/>
          <w:pgMar w:top="1440" w:right="1106" w:bottom="1258" w:left="1620" w:header="708" w:footer="708" w:gutter="0"/>
          <w:pgNumType w:start="1"/>
          <w:cols w:space="708"/>
          <w:titlePg/>
          <w:docGrid w:linePitch="360"/>
        </w:sectPr>
      </w:pPr>
      <w:r w:rsidRPr="00BA355D">
        <w:rPr>
          <w:rFonts w:ascii="Arial Narrow" w:hAnsi="Arial Narrow"/>
          <w:b/>
          <w:bCs/>
          <w:i/>
          <w:iCs/>
          <w:sz w:val="21"/>
          <w:szCs w:val="21"/>
        </w:rPr>
        <w:t xml:space="preserve">Názov Zhotoviteľa, adresa Zhotoviteľa a bankový účet Zhotoviteľa musia byť uvedené uchádzačom v tejto prílohe k ponuke. </w:t>
      </w:r>
    </w:p>
    <w:tbl>
      <w:tblPr>
        <w:tblW w:w="8437" w:type="dxa"/>
        <w:tblInd w:w="135" w:type="dxa"/>
        <w:tblLayout w:type="fixed"/>
        <w:tblLook w:val="04A0" w:firstRow="1" w:lastRow="0" w:firstColumn="1" w:lastColumn="0" w:noHBand="0" w:noVBand="1"/>
      </w:tblPr>
      <w:tblGrid>
        <w:gridCol w:w="1141"/>
        <w:gridCol w:w="851"/>
        <w:gridCol w:w="1275"/>
        <w:gridCol w:w="311"/>
        <w:gridCol w:w="67"/>
        <w:gridCol w:w="2032"/>
        <w:gridCol w:w="67"/>
        <w:gridCol w:w="1209"/>
        <w:gridCol w:w="709"/>
        <w:gridCol w:w="67"/>
        <w:gridCol w:w="236"/>
        <w:gridCol w:w="405"/>
        <w:gridCol w:w="67"/>
      </w:tblGrid>
      <w:tr w:rsidR="00BA355D" w:rsidRPr="00BA355D" w14:paraId="1E414531" w14:textId="77777777">
        <w:trPr>
          <w:gridAfter w:val="1"/>
          <w:wAfter w:w="67" w:type="dxa"/>
          <w:trHeight w:val="240"/>
        </w:trPr>
        <w:tc>
          <w:tcPr>
            <w:tcW w:w="1141" w:type="dxa"/>
            <w:tcBorders>
              <w:top w:val="nil"/>
              <w:left w:val="nil"/>
              <w:bottom w:val="single" w:sz="8" w:space="0" w:color="auto"/>
              <w:right w:val="nil"/>
            </w:tcBorders>
            <w:tcMar>
              <w:left w:w="108" w:type="dxa"/>
              <w:right w:w="108" w:type="dxa"/>
            </w:tcMar>
          </w:tcPr>
          <w:p w14:paraId="21DF56A1" w14:textId="77777777" w:rsidR="00A50A8B" w:rsidRPr="00BA355D" w:rsidRDefault="00A50A8B">
            <w:pPr>
              <w:pStyle w:val="Heading3"/>
              <w:tabs>
                <w:tab w:val="left" w:pos="992"/>
                <w:tab w:val="left" w:pos="1080"/>
                <w:tab w:val="left" w:pos="1440"/>
              </w:tabs>
              <w:spacing w:before="0"/>
              <w:jc w:val="center"/>
              <w:rPr>
                <w:rFonts w:eastAsia="Arial"/>
                <w:b/>
                <w:bCs/>
                <w:caps/>
                <w:color w:val="auto"/>
              </w:rPr>
            </w:pPr>
          </w:p>
        </w:tc>
        <w:tc>
          <w:tcPr>
            <w:tcW w:w="6521" w:type="dxa"/>
            <w:gridSpan w:val="8"/>
            <w:tcBorders>
              <w:top w:val="nil"/>
              <w:left w:val="nil"/>
              <w:bottom w:val="single" w:sz="8" w:space="0" w:color="auto"/>
              <w:right w:val="nil"/>
            </w:tcBorders>
            <w:tcMar>
              <w:left w:w="108" w:type="dxa"/>
              <w:right w:w="108" w:type="dxa"/>
            </w:tcMar>
          </w:tcPr>
          <w:p w14:paraId="100B3196" w14:textId="77777777" w:rsidR="00A50A8B" w:rsidRPr="00BA355D" w:rsidRDefault="00A50A8B">
            <w:pPr>
              <w:tabs>
                <w:tab w:val="right" w:leader="underscore" w:pos="9071"/>
              </w:tabs>
              <w:jc w:val="center"/>
              <w:rPr>
                <w:rFonts w:ascii="Arial" w:eastAsia="Arial" w:hAnsi="Arial" w:cs="Arial"/>
              </w:rPr>
            </w:pPr>
          </w:p>
          <w:p w14:paraId="187A0BD4" w14:textId="77777777" w:rsidR="00A50A8B" w:rsidRPr="00BA355D" w:rsidRDefault="00A50A8B">
            <w:pPr>
              <w:ind w:left="-104" w:right="-2430"/>
              <w:rPr>
                <w:rFonts w:ascii="Arial" w:eastAsia="Arial" w:hAnsi="Arial" w:cs="Arial"/>
                <w:b/>
                <w:bCs/>
              </w:rPr>
            </w:pPr>
            <w:r w:rsidRPr="00BA355D">
              <w:rPr>
                <w:rFonts w:ascii="Arial" w:eastAsia="Arial" w:hAnsi="Arial" w:cs="Arial"/>
                <w:b/>
                <w:bCs/>
              </w:rPr>
              <w:t>TABUĽKA ÚDAJOV O ÚPRAVACH (</w:t>
            </w:r>
            <w:proofErr w:type="spellStart"/>
            <w:r w:rsidRPr="00BA355D">
              <w:rPr>
                <w:rFonts w:ascii="Arial" w:eastAsia="Arial" w:hAnsi="Arial" w:cs="Arial"/>
                <w:b/>
                <w:bCs/>
              </w:rPr>
              <w:t>podčlánok</w:t>
            </w:r>
            <w:proofErr w:type="spellEnd"/>
            <w:r w:rsidRPr="00BA355D">
              <w:rPr>
                <w:rFonts w:ascii="Arial" w:eastAsia="Arial" w:hAnsi="Arial" w:cs="Arial"/>
                <w:b/>
                <w:bCs/>
              </w:rPr>
              <w:t xml:space="preserve"> 13.8)</w:t>
            </w:r>
          </w:p>
          <w:p w14:paraId="1D2490AB" w14:textId="77777777" w:rsidR="00A50A8B" w:rsidRPr="00BA355D" w:rsidRDefault="00A50A8B">
            <w:pPr>
              <w:rPr>
                <w:rFonts w:ascii="Arial" w:eastAsia="Arial" w:hAnsi="Arial" w:cs="Arial"/>
                <w:i/>
                <w:iCs/>
                <w:sz w:val="18"/>
                <w:szCs w:val="18"/>
              </w:rPr>
            </w:pPr>
            <w:r w:rsidRPr="00BA355D">
              <w:rPr>
                <w:rFonts w:ascii="Arial" w:eastAsia="Arial" w:hAnsi="Arial" w:cs="Arial"/>
                <w:i/>
                <w:iCs/>
                <w:sz w:val="18"/>
                <w:szCs w:val="18"/>
              </w:rPr>
              <w:t xml:space="preserve"> </w:t>
            </w:r>
          </w:p>
          <w:p w14:paraId="1ECEC2FE" w14:textId="77777777" w:rsidR="00A50A8B" w:rsidRPr="00BA355D" w:rsidRDefault="00A50A8B">
            <w:pPr>
              <w:ind w:left="-1140" w:firstLine="1140"/>
              <w:jc w:val="both"/>
              <w:rPr>
                <w:rFonts w:ascii="Arial" w:eastAsia="Arial" w:hAnsi="Arial" w:cs="Arial"/>
                <w:sz w:val="22"/>
                <w:szCs w:val="22"/>
              </w:rPr>
            </w:pPr>
            <w:r w:rsidRPr="00BA355D">
              <w:rPr>
                <w:rFonts w:ascii="Arial" w:eastAsia="Arial" w:hAnsi="Arial" w:cs="Arial"/>
                <w:sz w:val="22"/>
                <w:szCs w:val="22"/>
              </w:rPr>
              <w:t xml:space="preserve"> </w:t>
            </w:r>
          </w:p>
        </w:tc>
        <w:tc>
          <w:tcPr>
            <w:tcW w:w="708" w:type="dxa"/>
            <w:gridSpan w:val="3"/>
            <w:tcBorders>
              <w:top w:val="nil"/>
              <w:left w:val="nil"/>
              <w:bottom w:val="single" w:sz="8" w:space="0" w:color="auto"/>
              <w:right w:val="nil"/>
            </w:tcBorders>
            <w:tcMar>
              <w:left w:w="108" w:type="dxa"/>
              <w:right w:w="108" w:type="dxa"/>
            </w:tcMar>
          </w:tcPr>
          <w:p w14:paraId="7D1B6010" w14:textId="77777777" w:rsidR="00A50A8B" w:rsidRPr="00BA355D" w:rsidRDefault="00A50A8B"/>
        </w:tc>
      </w:tr>
      <w:tr w:rsidR="00BA355D" w:rsidRPr="00BA355D" w14:paraId="6F45DD02" w14:textId="77777777">
        <w:trPr>
          <w:gridAfter w:val="1"/>
          <w:wAfter w:w="67" w:type="dxa"/>
          <w:trHeight w:val="240"/>
        </w:trPr>
        <w:tc>
          <w:tcPr>
            <w:tcW w:w="1141" w:type="dxa"/>
            <w:tcBorders>
              <w:top w:val="single" w:sz="8" w:space="0" w:color="auto"/>
              <w:left w:val="single" w:sz="8" w:space="0" w:color="auto"/>
              <w:bottom w:val="nil"/>
              <w:right w:val="single" w:sz="8" w:space="0" w:color="auto"/>
            </w:tcBorders>
            <w:tcMar>
              <w:left w:w="108" w:type="dxa"/>
              <w:right w:w="108" w:type="dxa"/>
            </w:tcMar>
          </w:tcPr>
          <w:p w14:paraId="49083A8C" w14:textId="77777777" w:rsidR="00A50A8B" w:rsidRPr="00BA355D" w:rsidRDefault="00A50A8B">
            <w:pPr>
              <w:tabs>
                <w:tab w:val="right" w:pos="9214"/>
              </w:tabs>
              <w:jc w:val="center"/>
              <w:rPr>
                <w:rFonts w:ascii="Arial" w:eastAsia="Arial" w:hAnsi="Arial" w:cs="Arial"/>
                <w:b/>
                <w:bCs/>
                <w:sz w:val="16"/>
                <w:szCs w:val="16"/>
              </w:rPr>
            </w:pPr>
            <w:r w:rsidRPr="00BA355D">
              <w:rPr>
                <w:rFonts w:ascii="Arial" w:eastAsia="Arial" w:hAnsi="Arial" w:cs="Arial"/>
                <w:b/>
                <w:bCs/>
                <w:sz w:val="16"/>
                <w:szCs w:val="16"/>
              </w:rPr>
              <w:t>Koeficient; rozsah indexu</w:t>
            </w:r>
          </w:p>
        </w:tc>
        <w:tc>
          <w:tcPr>
            <w:tcW w:w="851" w:type="dxa"/>
            <w:tcBorders>
              <w:top w:val="single" w:sz="8" w:space="0" w:color="auto"/>
              <w:left w:val="single" w:sz="8" w:space="0" w:color="auto"/>
              <w:bottom w:val="nil"/>
              <w:right w:val="single" w:sz="8" w:space="0" w:color="auto"/>
            </w:tcBorders>
            <w:tcMar>
              <w:left w:w="108" w:type="dxa"/>
              <w:right w:w="108" w:type="dxa"/>
            </w:tcMar>
          </w:tcPr>
          <w:p w14:paraId="5BBAED37" w14:textId="77777777" w:rsidR="00A50A8B" w:rsidRPr="00BA355D" w:rsidRDefault="00A50A8B">
            <w:pPr>
              <w:tabs>
                <w:tab w:val="right" w:pos="9214"/>
              </w:tabs>
              <w:jc w:val="center"/>
              <w:rPr>
                <w:rFonts w:ascii="Arial" w:eastAsia="Arial" w:hAnsi="Arial" w:cs="Arial"/>
                <w:b/>
                <w:bCs/>
                <w:sz w:val="16"/>
                <w:szCs w:val="16"/>
              </w:rPr>
            </w:pPr>
            <w:r w:rsidRPr="00BA355D">
              <w:rPr>
                <w:rFonts w:ascii="Arial" w:eastAsia="Arial" w:hAnsi="Arial" w:cs="Arial"/>
                <w:b/>
                <w:bCs/>
                <w:sz w:val="16"/>
                <w:szCs w:val="16"/>
              </w:rPr>
              <w:t>Ukazovateľ</w:t>
            </w:r>
          </w:p>
        </w:tc>
        <w:tc>
          <w:tcPr>
            <w:tcW w:w="1275" w:type="dxa"/>
            <w:vMerge w:val="restart"/>
            <w:tcBorders>
              <w:top w:val="single" w:sz="8" w:space="0" w:color="auto"/>
              <w:left w:val="single" w:sz="8" w:space="0" w:color="auto"/>
              <w:bottom w:val="single" w:sz="8" w:space="0" w:color="auto"/>
              <w:right w:val="single" w:sz="4" w:space="0" w:color="auto"/>
            </w:tcBorders>
            <w:tcMar>
              <w:left w:w="108" w:type="dxa"/>
              <w:right w:w="108" w:type="dxa"/>
            </w:tcMar>
          </w:tcPr>
          <w:p w14:paraId="2D2B4773" w14:textId="77777777" w:rsidR="00A50A8B" w:rsidRPr="00BA355D" w:rsidRDefault="00A50A8B">
            <w:pPr>
              <w:tabs>
                <w:tab w:val="right" w:pos="9214"/>
              </w:tabs>
              <w:ind w:left="34"/>
              <w:rPr>
                <w:rFonts w:ascii="Arial" w:eastAsia="Arial" w:hAnsi="Arial" w:cs="Arial"/>
                <w:b/>
                <w:bCs/>
                <w:sz w:val="16"/>
                <w:szCs w:val="16"/>
              </w:rPr>
            </w:pPr>
            <w:r w:rsidRPr="00BA355D">
              <w:rPr>
                <w:rFonts w:ascii="Arial" w:eastAsia="Arial" w:hAnsi="Arial" w:cs="Arial"/>
                <w:b/>
                <w:bCs/>
                <w:sz w:val="16"/>
                <w:szCs w:val="16"/>
              </w:rPr>
              <w:t>Krajina pôvodu; mena indexu</w:t>
            </w:r>
          </w:p>
        </w:tc>
        <w:tc>
          <w:tcPr>
            <w:tcW w:w="2410" w:type="dxa"/>
            <w:gridSpan w:val="3"/>
            <w:vMerge w:val="restart"/>
            <w:tcBorders>
              <w:top w:val="single" w:sz="8" w:space="0" w:color="auto"/>
              <w:left w:val="single" w:sz="4" w:space="0" w:color="auto"/>
              <w:bottom w:val="single" w:sz="8" w:space="0" w:color="auto"/>
              <w:right w:val="single" w:sz="4" w:space="0" w:color="auto"/>
            </w:tcBorders>
            <w:tcMar>
              <w:left w:w="108" w:type="dxa"/>
              <w:right w:w="108" w:type="dxa"/>
            </w:tcMar>
          </w:tcPr>
          <w:p w14:paraId="7060D2E7" w14:textId="77777777" w:rsidR="00A50A8B" w:rsidRPr="00BA355D" w:rsidRDefault="00A50A8B">
            <w:pPr>
              <w:tabs>
                <w:tab w:val="right" w:pos="9214"/>
              </w:tabs>
              <w:ind w:left="70"/>
              <w:rPr>
                <w:rFonts w:ascii="Arial" w:eastAsia="Arial" w:hAnsi="Arial" w:cs="Arial"/>
                <w:b/>
                <w:bCs/>
                <w:sz w:val="16"/>
                <w:szCs w:val="16"/>
              </w:rPr>
            </w:pPr>
            <w:r w:rsidRPr="00BA355D">
              <w:rPr>
                <w:rFonts w:ascii="Arial" w:eastAsia="Arial" w:hAnsi="Arial" w:cs="Arial"/>
                <w:b/>
                <w:bCs/>
                <w:sz w:val="16"/>
                <w:szCs w:val="16"/>
              </w:rPr>
              <w:t>Zdroj indexu; názov/definícia</w:t>
            </w:r>
          </w:p>
        </w:tc>
        <w:tc>
          <w:tcPr>
            <w:tcW w:w="2693" w:type="dxa"/>
            <w:gridSpan w:val="6"/>
            <w:tcBorders>
              <w:top w:val="single" w:sz="8" w:space="0" w:color="auto"/>
              <w:left w:val="single" w:sz="4" w:space="0" w:color="auto"/>
              <w:bottom w:val="single" w:sz="8" w:space="0" w:color="auto"/>
              <w:right w:val="single" w:sz="8" w:space="0" w:color="auto"/>
            </w:tcBorders>
            <w:tcMar>
              <w:left w:w="108" w:type="dxa"/>
              <w:right w:w="108" w:type="dxa"/>
            </w:tcMar>
          </w:tcPr>
          <w:p w14:paraId="4D87D6BD" w14:textId="77777777" w:rsidR="00A50A8B" w:rsidRPr="00BA355D" w:rsidRDefault="00A50A8B">
            <w:pPr>
              <w:tabs>
                <w:tab w:val="right" w:pos="9214"/>
              </w:tabs>
              <w:ind w:left="90" w:right="90" w:hanging="53"/>
              <w:rPr>
                <w:rFonts w:ascii="Arial" w:eastAsia="Arial" w:hAnsi="Arial" w:cs="Arial"/>
                <w:b/>
                <w:bCs/>
                <w:sz w:val="16"/>
                <w:szCs w:val="16"/>
              </w:rPr>
            </w:pPr>
            <w:r w:rsidRPr="00BA355D">
              <w:rPr>
                <w:rFonts w:ascii="Arial" w:eastAsia="Arial" w:hAnsi="Arial" w:cs="Arial"/>
                <w:b/>
                <w:bCs/>
                <w:sz w:val="16"/>
                <w:szCs w:val="16"/>
              </w:rPr>
              <w:t>Hodnota v uvedenom termíne*</w:t>
            </w:r>
          </w:p>
        </w:tc>
      </w:tr>
      <w:tr w:rsidR="00BA355D" w:rsidRPr="00BA355D" w14:paraId="17D0D990" w14:textId="77777777">
        <w:trPr>
          <w:gridAfter w:val="1"/>
          <w:wAfter w:w="67" w:type="dxa"/>
          <w:trHeight w:val="255"/>
        </w:trPr>
        <w:tc>
          <w:tcPr>
            <w:tcW w:w="1141" w:type="dxa"/>
            <w:tcBorders>
              <w:top w:val="nil"/>
              <w:left w:val="single" w:sz="8" w:space="0" w:color="auto"/>
              <w:bottom w:val="single" w:sz="4" w:space="0" w:color="auto"/>
              <w:right w:val="single" w:sz="8" w:space="0" w:color="auto"/>
            </w:tcBorders>
            <w:tcMar>
              <w:left w:w="108" w:type="dxa"/>
              <w:right w:w="108" w:type="dxa"/>
            </w:tcMar>
            <w:vAlign w:val="center"/>
          </w:tcPr>
          <w:p w14:paraId="663C9973" w14:textId="77777777" w:rsidR="00A50A8B" w:rsidRPr="00BA355D" w:rsidRDefault="00A50A8B">
            <w:pPr>
              <w:rPr>
                <w:rFonts w:ascii="Arial" w:eastAsia="Arial" w:hAnsi="Arial" w:cs="Arial"/>
                <w:b/>
                <w:bCs/>
                <w:sz w:val="18"/>
                <w:szCs w:val="18"/>
              </w:rPr>
            </w:pPr>
            <w:r w:rsidRPr="00BA355D">
              <w:rPr>
                <w:rFonts w:ascii="Arial" w:eastAsia="Arial" w:hAnsi="Arial" w:cs="Arial"/>
                <w:b/>
                <w:bCs/>
                <w:sz w:val="18"/>
                <w:szCs w:val="18"/>
              </w:rPr>
              <w:t xml:space="preserve"> </w:t>
            </w:r>
          </w:p>
        </w:tc>
        <w:tc>
          <w:tcPr>
            <w:tcW w:w="851" w:type="dxa"/>
            <w:tcBorders>
              <w:top w:val="nil"/>
              <w:left w:val="single" w:sz="8" w:space="0" w:color="auto"/>
              <w:bottom w:val="single" w:sz="4" w:space="0" w:color="auto"/>
              <w:right w:val="single" w:sz="8" w:space="0" w:color="auto"/>
            </w:tcBorders>
            <w:tcMar>
              <w:left w:w="108" w:type="dxa"/>
              <w:right w:w="108" w:type="dxa"/>
            </w:tcMar>
            <w:vAlign w:val="center"/>
          </w:tcPr>
          <w:p w14:paraId="3DD7B734" w14:textId="77777777" w:rsidR="00A50A8B" w:rsidRPr="00BA355D" w:rsidRDefault="00A50A8B">
            <w:pPr>
              <w:rPr>
                <w:rFonts w:ascii="Arial" w:eastAsia="Arial" w:hAnsi="Arial" w:cs="Arial"/>
                <w:b/>
                <w:bCs/>
                <w:sz w:val="18"/>
                <w:szCs w:val="18"/>
              </w:rPr>
            </w:pPr>
            <w:r w:rsidRPr="00BA355D">
              <w:rPr>
                <w:rFonts w:ascii="Arial" w:eastAsia="Arial" w:hAnsi="Arial" w:cs="Arial"/>
                <w:b/>
                <w:bCs/>
                <w:sz w:val="18"/>
                <w:szCs w:val="18"/>
              </w:rPr>
              <w:t xml:space="preserve"> </w:t>
            </w:r>
          </w:p>
        </w:tc>
        <w:tc>
          <w:tcPr>
            <w:tcW w:w="1275" w:type="dxa"/>
            <w:vMerge/>
            <w:tcBorders>
              <w:bottom w:val="single" w:sz="8" w:space="0" w:color="auto"/>
              <w:right w:val="single" w:sz="4" w:space="0" w:color="auto"/>
            </w:tcBorders>
            <w:vAlign w:val="center"/>
          </w:tcPr>
          <w:p w14:paraId="179C2B59" w14:textId="77777777" w:rsidR="00A50A8B" w:rsidRPr="00BA355D" w:rsidRDefault="00A50A8B"/>
        </w:tc>
        <w:tc>
          <w:tcPr>
            <w:tcW w:w="2410" w:type="dxa"/>
            <w:gridSpan w:val="3"/>
            <w:vMerge/>
            <w:tcBorders>
              <w:left w:val="single" w:sz="4" w:space="0" w:color="auto"/>
              <w:bottom w:val="single" w:sz="4" w:space="0" w:color="auto"/>
              <w:right w:val="single" w:sz="4" w:space="0" w:color="auto"/>
            </w:tcBorders>
            <w:vAlign w:val="center"/>
          </w:tcPr>
          <w:p w14:paraId="5D37A68F" w14:textId="77777777" w:rsidR="00A50A8B" w:rsidRPr="00BA355D" w:rsidRDefault="00A50A8B"/>
        </w:tc>
        <w:tc>
          <w:tcPr>
            <w:tcW w:w="1276" w:type="dxa"/>
            <w:gridSpan w:val="2"/>
            <w:tcBorders>
              <w:top w:val="single" w:sz="8" w:space="0" w:color="auto"/>
              <w:left w:val="single" w:sz="4" w:space="0" w:color="auto"/>
              <w:bottom w:val="single" w:sz="8" w:space="0" w:color="auto"/>
              <w:right w:val="single" w:sz="4" w:space="0" w:color="auto"/>
            </w:tcBorders>
            <w:tcMar>
              <w:left w:w="108" w:type="dxa"/>
              <w:right w:w="108" w:type="dxa"/>
            </w:tcMar>
          </w:tcPr>
          <w:p w14:paraId="3AFDA2C0" w14:textId="77777777" w:rsidR="00A50A8B" w:rsidRPr="00BA355D" w:rsidRDefault="00A50A8B">
            <w:pPr>
              <w:tabs>
                <w:tab w:val="left" w:pos="0"/>
                <w:tab w:val="left" w:pos="0"/>
                <w:tab w:val="right" w:pos="9214"/>
              </w:tabs>
              <w:ind w:left="992" w:hanging="977"/>
              <w:jc w:val="center"/>
              <w:rPr>
                <w:rFonts w:ascii="Arial" w:eastAsia="Arial" w:hAnsi="Arial" w:cs="Arial"/>
                <w:b/>
                <w:bCs/>
                <w:sz w:val="18"/>
                <w:szCs w:val="18"/>
              </w:rPr>
            </w:pPr>
            <w:r w:rsidRPr="00BA355D">
              <w:rPr>
                <w:rFonts w:ascii="Arial" w:eastAsia="Arial" w:hAnsi="Arial" w:cs="Arial"/>
                <w:b/>
                <w:bCs/>
                <w:sz w:val="18"/>
                <w:szCs w:val="18"/>
              </w:rPr>
              <w:t>Hodnota</w:t>
            </w:r>
          </w:p>
        </w:tc>
        <w:tc>
          <w:tcPr>
            <w:tcW w:w="1417" w:type="dxa"/>
            <w:gridSpan w:val="4"/>
            <w:tcBorders>
              <w:top w:val="nil"/>
              <w:left w:val="single" w:sz="4" w:space="0" w:color="auto"/>
              <w:bottom w:val="single" w:sz="4" w:space="0" w:color="auto"/>
              <w:right w:val="single" w:sz="8" w:space="0" w:color="auto"/>
            </w:tcBorders>
            <w:tcMar>
              <w:left w:w="108" w:type="dxa"/>
              <w:right w:w="108" w:type="dxa"/>
            </w:tcMar>
          </w:tcPr>
          <w:p w14:paraId="2F5981AF" w14:textId="77777777" w:rsidR="00A50A8B" w:rsidRPr="00BA355D" w:rsidRDefault="00A50A8B">
            <w:pPr>
              <w:tabs>
                <w:tab w:val="right" w:pos="9214"/>
              </w:tabs>
              <w:ind w:left="992" w:hanging="872"/>
              <w:rPr>
                <w:rFonts w:ascii="Arial" w:eastAsia="Arial" w:hAnsi="Arial" w:cs="Arial"/>
                <w:b/>
                <w:bCs/>
                <w:sz w:val="18"/>
                <w:szCs w:val="18"/>
              </w:rPr>
            </w:pPr>
            <w:r w:rsidRPr="00BA355D">
              <w:rPr>
                <w:rFonts w:ascii="Arial" w:eastAsia="Arial" w:hAnsi="Arial" w:cs="Arial"/>
                <w:b/>
                <w:bCs/>
                <w:sz w:val="18"/>
                <w:szCs w:val="18"/>
              </w:rPr>
              <w:t>Dátum</w:t>
            </w:r>
          </w:p>
        </w:tc>
      </w:tr>
      <w:tr w:rsidR="00BA355D" w:rsidRPr="00BA355D" w14:paraId="099A766E" w14:textId="77777777">
        <w:trPr>
          <w:gridAfter w:val="1"/>
          <w:wAfter w:w="67" w:type="dxa"/>
          <w:trHeight w:val="255"/>
        </w:trPr>
        <w:tc>
          <w:tcPr>
            <w:tcW w:w="1141" w:type="dxa"/>
            <w:tcBorders>
              <w:top w:val="single" w:sz="4" w:space="0" w:color="auto"/>
              <w:left w:val="single" w:sz="8" w:space="0" w:color="auto"/>
              <w:bottom w:val="single" w:sz="8" w:space="0" w:color="auto"/>
              <w:right w:val="single" w:sz="8" w:space="0" w:color="auto"/>
            </w:tcBorders>
            <w:tcMar>
              <w:left w:w="108" w:type="dxa"/>
              <w:right w:w="108" w:type="dxa"/>
            </w:tcMar>
          </w:tcPr>
          <w:p w14:paraId="42372BA0" w14:textId="77777777" w:rsidR="00A50A8B" w:rsidRPr="00BA355D" w:rsidRDefault="00A50A8B">
            <w:pPr>
              <w:tabs>
                <w:tab w:val="right" w:pos="9214"/>
              </w:tabs>
              <w:jc w:val="center"/>
              <w:rPr>
                <w:rFonts w:ascii="Arial" w:eastAsia="Arial" w:hAnsi="Arial" w:cs="Arial"/>
                <w:sz w:val="18"/>
                <w:szCs w:val="18"/>
              </w:rPr>
            </w:pPr>
            <w:r w:rsidRPr="00BA355D">
              <w:rPr>
                <w:rFonts w:ascii="Arial" w:eastAsia="Arial" w:hAnsi="Arial" w:cs="Arial"/>
                <w:sz w:val="18"/>
                <w:szCs w:val="18"/>
              </w:rPr>
              <w:t>0,10</w:t>
            </w:r>
          </w:p>
        </w:tc>
        <w:tc>
          <w:tcPr>
            <w:tcW w:w="851" w:type="dxa"/>
            <w:tcBorders>
              <w:top w:val="single" w:sz="4" w:space="0" w:color="auto"/>
              <w:left w:val="single" w:sz="8" w:space="0" w:color="auto"/>
              <w:bottom w:val="single" w:sz="8" w:space="0" w:color="auto"/>
              <w:right w:val="single" w:sz="8" w:space="0" w:color="auto"/>
            </w:tcBorders>
            <w:tcMar>
              <w:left w:w="108" w:type="dxa"/>
              <w:right w:w="108" w:type="dxa"/>
            </w:tcMar>
          </w:tcPr>
          <w:p w14:paraId="59916972" w14:textId="77777777" w:rsidR="00A50A8B" w:rsidRPr="00BA355D" w:rsidRDefault="00A50A8B">
            <w:pPr>
              <w:tabs>
                <w:tab w:val="right" w:pos="9214"/>
              </w:tabs>
              <w:jc w:val="center"/>
              <w:rPr>
                <w:rFonts w:ascii="Arial" w:eastAsia="Arial" w:hAnsi="Arial" w:cs="Arial"/>
                <w:sz w:val="18"/>
                <w:szCs w:val="18"/>
              </w:rPr>
            </w:pPr>
            <w:r w:rsidRPr="00BA355D">
              <w:rPr>
                <w:rFonts w:ascii="Arial" w:eastAsia="Arial" w:hAnsi="Arial" w:cs="Arial"/>
                <w:sz w:val="18"/>
                <w:szCs w:val="18"/>
              </w:rPr>
              <w:t xml:space="preserve"> </w:t>
            </w:r>
          </w:p>
        </w:tc>
        <w:tc>
          <w:tcPr>
            <w:tcW w:w="1275" w:type="dxa"/>
            <w:tcBorders>
              <w:top w:val="single" w:sz="4" w:space="0" w:color="auto"/>
              <w:left w:val="single" w:sz="8" w:space="0" w:color="auto"/>
              <w:bottom w:val="single" w:sz="8" w:space="0" w:color="auto"/>
              <w:right w:val="single" w:sz="4" w:space="0" w:color="auto"/>
            </w:tcBorders>
            <w:tcMar>
              <w:left w:w="108" w:type="dxa"/>
              <w:right w:w="108" w:type="dxa"/>
            </w:tcMar>
          </w:tcPr>
          <w:p w14:paraId="3A872FD4" w14:textId="77777777" w:rsidR="00A50A8B" w:rsidRPr="00BA355D" w:rsidRDefault="00A50A8B">
            <w:pPr>
              <w:tabs>
                <w:tab w:val="right" w:pos="9214"/>
              </w:tabs>
              <w:ind w:left="34"/>
              <w:rPr>
                <w:rFonts w:ascii="Arial" w:eastAsia="Arial" w:hAnsi="Arial" w:cs="Arial"/>
                <w:b/>
                <w:bCs/>
                <w:sz w:val="18"/>
                <w:szCs w:val="18"/>
              </w:rPr>
            </w:pPr>
            <w:r w:rsidRPr="00BA355D">
              <w:rPr>
                <w:rFonts w:ascii="Arial" w:eastAsia="Arial" w:hAnsi="Arial" w:cs="Arial"/>
                <w:b/>
                <w:bCs/>
                <w:sz w:val="18"/>
                <w:szCs w:val="18"/>
              </w:rPr>
              <w:t xml:space="preserve"> -</w:t>
            </w:r>
          </w:p>
        </w:tc>
        <w:tc>
          <w:tcPr>
            <w:tcW w:w="2410" w:type="dxa"/>
            <w:gridSpan w:val="3"/>
            <w:tcBorders>
              <w:top w:val="single" w:sz="4" w:space="0" w:color="auto"/>
              <w:left w:val="single" w:sz="4" w:space="0" w:color="auto"/>
              <w:bottom w:val="single" w:sz="8" w:space="0" w:color="auto"/>
              <w:right w:val="single" w:sz="4" w:space="0" w:color="auto"/>
            </w:tcBorders>
            <w:tcMar>
              <w:left w:w="108" w:type="dxa"/>
              <w:right w:w="108" w:type="dxa"/>
            </w:tcMar>
          </w:tcPr>
          <w:p w14:paraId="6F42A3B1" w14:textId="77777777" w:rsidR="00A50A8B" w:rsidRPr="00BA355D" w:rsidRDefault="00A50A8B">
            <w:pPr>
              <w:tabs>
                <w:tab w:val="right" w:pos="9214"/>
              </w:tabs>
              <w:ind w:left="70"/>
              <w:jc w:val="both"/>
              <w:rPr>
                <w:rFonts w:ascii="Arial" w:eastAsia="Arial" w:hAnsi="Arial" w:cs="Arial"/>
                <w:sz w:val="18"/>
                <w:szCs w:val="18"/>
              </w:rPr>
            </w:pPr>
            <w:r w:rsidRPr="00BA355D">
              <w:rPr>
                <w:rFonts w:ascii="Arial" w:eastAsia="Arial" w:hAnsi="Arial" w:cs="Arial"/>
                <w:sz w:val="18"/>
                <w:szCs w:val="18"/>
              </w:rPr>
              <w:t>Pevný koeficient, ktorý reprezentuje časť nákladov, ktoré nepodliehajú úprave.</w:t>
            </w:r>
          </w:p>
        </w:tc>
        <w:tc>
          <w:tcPr>
            <w:tcW w:w="1276" w:type="dxa"/>
            <w:gridSpan w:val="2"/>
            <w:tcBorders>
              <w:top w:val="single" w:sz="4" w:space="0" w:color="auto"/>
              <w:left w:val="single" w:sz="4" w:space="0" w:color="auto"/>
              <w:bottom w:val="single" w:sz="8" w:space="0" w:color="auto"/>
              <w:right w:val="single" w:sz="4" w:space="0" w:color="auto"/>
            </w:tcBorders>
            <w:tcMar>
              <w:left w:w="108" w:type="dxa"/>
              <w:right w:w="108" w:type="dxa"/>
            </w:tcMar>
          </w:tcPr>
          <w:p w14:paraId="6A8EA8AC" w14:textId="77777777" w:rsidR="00A50A8B" w:rsidRPr="00BA355D" w:rsidRDefault="00A50A8B">
            <w:pPr>
              <w:tabs>
                <w:tab w:val="right" w:pos="9214"/>
              </w:tabs>
              <w:ind w:left="90"/>
              <w:rPr>
                <w:rFonts w:ascii="Arial" w:eastAsia="Arial" w:hAnsi="Arial" w:cs="Arial"/>
                <w:b/>
                <w:bCs/>
                <w:sz w:val="18"/>
                <w:szCs w:val="18"/>
              </w:rPr>
            </w:pPr>
            <w:r w:rsidRPr="00BA355D">
              <w:rPr>
                <w:rFonts w:ascii="Arial" w:eastAsia="Arial" w:hAnsi="Arial" w:cs="Arial"/>
                <w:b/>
                <w:bCs/>
                <w:sz w:val="18"/>
                <w:szCs w:val="18"/>
              </w:rPr>
              <w:t xml:space="preserve">- </w:t>
            </w:r>
          </w:p>
        </w:tc>
        <w:tc>
          <w:tcPr>
            <w:tcW w:w="1417" w:type="dxa"/>
            <w:gridSpan w:val="4"/>
            <w:tcBorders>
              <w:top w:val="single" w:sz="4" w:space="0" w:color="auto"/>
              <w:left w:val="single" w:sz="4" w:space="0" w:color="auto"/>
              <w:bottom w:val="single" w:sz="8" w:space="0" w:color="auto"/>
              <w:right w:val="single" w:sz="4" w:space="0" w:color="auto"/>
            </w:tcBorders>
            <w:tcMar>
              <w:left w:w="108" w:type="dxa"/>
              <w:right w:w="108" w:type="dxa"/>
            </w:tcMar>
          </w:tcPr>
          <w:p w14:paraId="7DE9B38F" w14:textId="77777777" w:rsidR="00A50A8B" w:rsidRPr="00BA355D" w:rsidRDefault="00A50A8B">
            <w:pPr>
              <w:tabs>
                <w:tab w:val="right" w:pos="9214"/>
              </w:tabs>
              <w:ind w:left="-21"/>
              <w:rPr>
                <w:rFonts w:ascii="Arial" w:eastAsia="Arial" w:hAnsi="Arial" w:cs="Arial"/>
                <w:b/>
                <w:bCs/>
                <w:sz w:val="18"/>
                <w:szCs w:val="18"/>
              </w:rPr>
            </w:pPr>
            <w:r w:rsidRPr="00BA355D">
              <w:rPr>
                <w:rFonts w:ascii="Arial" w:eastAsia="Arial" w:hAnsi="Arial" w:cs="Arial"/>
                <w:b/>
                <w:bCs/>
                <w:sz w:val="18"/>
                <w:szCs w:val="18"/>
              </w:rPr>
              <w:t xml:space="preserve"> -</w:t>
            </w:r>
          </w:p>
        </w:tc>
      </w:tr>
      <w:tr w:rsidR="00BA355D" w:rsidRPr="00BA355D" w14:paraId="1C502E2C" w14:textId="77777777">
        <w:trPr>
          <w:gridAfter w:val="1"/>
          <w:wAfter w:w="67" w:type="dxa"/>
          <w:trHeight w:val="270"/>
        </w:trPr>
        <w:tc>
          <w:tcPr>
            <w:tcW w:w="1141" w:type="dxa"/>
            <w:tcBorders>
              <w:top w:val="single" w:sz="8" w:space="0" w:color="auto"/>
              <w:left w:val="single" w:sz="8" w:space="0" w:color="auto"/>
              <w:bottom w:val="nil"/>
              <w:right w:val="single" w:sz="8" w:space="0" w:color="auto"/>
            </w:tcBorders>
            <w:tcMar>
              <w:left w:w="108" w:type="dxa"/>
              <w:right w:w="108" w:type="dxa"/>
            </w:tcMar>
          </w:tcPr>
          <w:p w14:paraId="05BE08A5" w14:textId="77777777" w:rsidR="00A50A8B" w:rsidRPr="00BA355D" w:rsidRDefault="00A50A8B">
            <w:pPr>
              <w:tabs>
                <w:tab w:val="right" w:pos="9214"/>
              </w:tabs>
              <w:jc w:val="center"/>
              <w:rPr>
                <w:rFonts w:ascii="Arial" w:eastAsia="Arial" w:hAnsi="Arial" w:cs="Arial"/>
                <w:sz w:val="18"/>
                <w:szCs w:val="18"/>
              </w:rPr>
            </w:pPr>
            <w:r w:rsidRPr="00BA355D">
              <w:rPr>
                <w:rFonts w:ascii="Arial" w:eastAsia="Arial" w:hAnsi="Arial" w:cs="Arial"/>
                <w:sz w:val="18"/>
                <w:szCs w:val="18"/>
              </w:rPr>
              <w:t>0,20</w:t>
            </w:r>
          </w:p>
        </w:tc>
        <w:tc>
          <w:tcPr>
            <w:tcW w:w="851" w:type="dxa"/>
            <w:tcBorders>
              <w:top w:val="single" w:sz="8" w:space="0" w:color="auto"/>
              <w:left w:val="single" w:sz="8" w:space="0" w:color="auto"/>
              <w:bottom w:val="nil"/>
              <w:right w:val="single" w:sz="8" w:space="0" w:color="auto"/>
            </w:tcBorders>
            <w:tcMar>
              <w:left w:w="108" w:type="dxa"/>
              <w:right w:w="108" w:type="dxa"/>
            </w:tcMar>
          </w:tcPr>
          <w:p w14:paraId="665E5BA2" w14:textId="77777777" w:rsidR="00A50A8B" w:rsidRPr="00BA355D" w:rsidRDefault="00A50A8B">
            <w:pPr>
              <w:tabs>
                <w:tab w:val="right" w:pos="9214"/>
              </w:tabs>
              <w:jc w:val="center"/>
              <w:rPr>
                <w:rFonts w:ascii="Arial" w:eastAsia="Arial" w:hAnsi="Arial" w:cs="Arial"/>
                <w:sz w:val="18"/>
                <w:szCs w:val="18"/>
              </w:rPr>
            </w:pPr>
            <w:r w:rsidRPr="00BA355D">
              <w:rPr>
                <w:rFonts w:ascii="Arial" w:eastAsia="Arial" w:hAnsi="Arial" w:cs="Arial"/>
                <w:sz w:val="18"/>
                <w:szCs w:val="18"/>
              </w:rPr>
              <w:t>HICP</w:t>
            </w:r>
          </w:p>
        </w:tc>
        <w:tc>
          <w:tcPr>
            <w:tcW w:w="1275" w:type="dxa"/>
            <w:vMerge w:val="restart"/>
            <w:tcBorders>
              <w:top w:val="single" w:sz="8" w:space="0" w:color="auto"/>
              <w:left w:val="single" w:sz="8" w:space="0" w:color="auto"/>
              <w:bottom w:val="single" w:sz="8" w:space="0" w:color="auto"/>
              <w:right w:val="single" w:sz="4" w:space="0" w:color="auto"/>
            </w:tcBorders>
            <w:tcMar>
              <w:left w:w="108" w:type="dxa"/>
              <w:right w:w="108" w:type="dxa"/>
            </w:tcMar>
          </w:tcPr>
          <w:p w14:paraId="4CEE50CF" w14:textId="77777777" w:rsidR="00A50A8B" w:rsidRPr="00BA355D" w:rsidRDefault="00A50A8B">
            <w:pPr>
              <w:tabs>
                <w:tab w:val="right" w:pos="9214"/>
              </w:tabs>
              <w:ind w:left="34"/>
              <w:rPr>
                <w:rFonts w:ascii="Arial" w:eastAsia="Arial" w:hAnsi="Arial" w:cs="Arial"/>
                <w:sz w:val="18"/>
                <w:szCs w:val="18"/>
              </w:rPr>
            </w:pPr>
            <w:r w:rsidRPr="00BA355D">
              <w:rPr>
                <w:rFonts w:ascii="Arial" w:eastAsia="Arial" w:hAnsi="Arial" w:cs="Arial"/>
                <w:sz w:val="18"/>
                <w:szCs w:val="18"/>
              </w:rPr>
              <w:t>Slovenská republika; €</w:t>
            </w:r>
          </w:p>
        </w:tc>
        <w:tc>
          <w:tcPr>
            <w:tcW w:w="2410" w:type="dxa"/>
            <w:gridSpan w:val="3"/>
            <w:tcBorders>
              <w:top w:val="single" w:sz="8" w:space="0" w:color="auto"/>
              <w:left w:val="single" w:sz="4" w:space="0" w:color="auto"/>
              <w:bottom w:val="single" w:sz="8" w:space="0" w:color="auto"/>
              <w:right w:val="single" w:sz="4" w:space="0" w:color="auto"/>
            </w:tcBorders>
            <w:tcMar>
              <w:left w:w="108" w:type="dxa"/>
              <w:right w:w="108" w:type="dxa"/>
            </w:tcMar>
          </w:tcPr>
          <w:p w14:paraId="6D9EF1CF" w14:textId="77777777" w:rsidR="00A50A8B" w:rsidRPr="00BA355D" w:rsidRDefault="00A50A8B">
            <w:pPr>
              <w:tabs>
                <w:tab w:val="right" w:pos="9214"/>
              </w:tabs>
              <w:ind w:left="70"/>
              <w:jc w:val="both"/>
              <w:rPr>
                <w:rFonts w:ascii="Arial" w:eastAsia="Arial" w:hAnsi="Arial" w:cs="Arial"/>
                <w:sz w:val="18"/>
                <w:szCs w:val="18"/>
              </w:rPr>
            </w:pPr>
            <w:r w:rsidRPr="00BA355D">
              <w:rPr>
                <w:rFonts w:ascii="Arial" w:eastAsia="Arial" w:hAnsi="Arial" w:cs="Arial"/>
                <w:sz w:val="18"/>
                <w:szCs w:val="18"/>
              </w:rPr>
              <w:t>Zdroj indexu: Štatistický úrad Slovenskej republiky</w:t>
            </w:r>
          </w:p>
        </w:tc>
        <w:tc>
          <w:tcPr>
            <w:tcW w:w="1276" w:type="dxa"/>
            <w:gridSpan w:val="2"/>
            <w:vMerge w:val="restart"/>
            <w:tcBorders>
              <w:top w:val="single" w:sz="8" w:space="0" w:color="auto"/>
              <w:left w:val="single" w:sz="4" w:space="0" w:color="auto"/>
              <w:bottom w:val="single" w:sz="8" w:space="0" w:color="auto"/>
              <w:right w:val="single" w:sz="4" w:space="0" w:color="auto"/>
            </w:tcBorders>
            <w:tcMar>
              <w:left w:w="108" w:type="dxa"/>
              <w:right w:w="108" w:type="dxa"/>
            </w:tcMar>
          </w:tcPr>
          <w:p w14:paraId="05AF7F86" w14:textId="77777777" w:rsidR="00A50A8B" w:rsidRPr="00BA355D" w:rsidRDefault="00A50A8B">
            <w:pPr>
              <w:tabs>
                <w:tab w:val="right" w:pos="9214"/>
              </w:tabs>
              <w:ind w:left="992"/>
              <w:jc w:val="center"/>
              <w:rPr>
                <w:rFonts w:ascii="Arial" w:eastAsia="Arial" w:hAnsi="Arial" w:cs="Arial"/>
                <w:sz w:val="18"/>
                <w:szCs w:val="18"/>
              </w:rPr>
            </w:pPr>
          </w:p>
        </w:tc>
        <w:tc>
          <w:tcPr>
            <w:tcW w:w="1417" w:type="dxa"/>
            <w:gridSpan w:val="4"/>
            <w:vMerge w:val="restart"/>
            <w:tcBorders>
              <w:top w:val="single" w:sz="8" w:space="0" w:color="auto"/>
              <w:left w:val="single" w:sz="4" w:space="0" w:color="auto"/>
              <w:bottom w:val="single" w:sz="8" w:space="0" w:color="auto"/>
              <w:right w:val="single" w:sz="4" w:space="0" w:color="auto"/>
            </w:tcBorders>
            <w:tcMar>
              <w:left w:w="108" w:type="dxa"/>
              <w:right w:w="108" w:type="dxa"/>
            </w:tcMar>
            <w:vAlign w:val="center"/>
          </w:tcPr>
          <w:p w14:paraId="38BBEBC1" w14:textId="77777777" w:rsidR="00A50A8B" w:rsidRPr="00BA355D" w:rsidRDefault="00A50A8B">
            <w:pPr>
              <w:tabs>
                <w:tab w:val="right" w:pos="9214"/>
              </w:tabs>
              <w:rPr>
                <w:rFonts w:ascii="Arial" w:eastAsia="Arial" w:hAnsi="Arial" w:cs="Arial"/>
                <w:sz w:val="18"/>
                <w:szCs w:val="18"/>
              </w:rPr>
            </w:pPr>
          </w:p>
        </w:tc>
      </w:tr>
      <w:tr w:rsidR="00BA355D" w:rsidRPr="00BA355D" w14:paraId="7BAEEB6A" w14:textId="77777777">
        <w:trPr>
          <w:gridAfter w:val="1"/>
          <w:wAfter w:w="67" w:type="dxa"/>
          <w:trHeight w:val="495"/>
        </w:trPr>
        <w:tc>
          <w:tcPr>
            <w:tcW w:w="1141" w:type="dxa"/>
            <w:tcBorders>
              <w:top w:val="nil"/>
              <w:left w:val="single" w:sz="8" w:space="0" w:color="auto"/>
              <w:bottom w:val="nil"/>
              <w:right w:val="single" w:sz="8" w:space="0" w:color="auto"/>
            </w:tcBorders>
            <w:tcMar>
              <w:left w:w="108" w:type="dxa"/>
              <w:right w:w="108" w:type="dxa"/>
            </w:tcMar>
            <w:vAlign w:val="center"/>
          </w:tcPr>
          <w:p w14:paraId="4B080668" w14:textId="77777777" w:rsidR="00A50A8B" w:rsidRPr="00BA355D" w:rsidRDefault="00A50A8B">
            <w:pPr>
              <w:rPr>
                <w:rFonts w:ascii="Arial" w:eastAsia="Arial" w:hAnsi="Arial" w:cs="Arial"/>
                <w:sz w:val="18"/>
                <w:szCs w:val="18"/>
              </w:rPr>
            </w:pPr>
            <w:r w:rsidRPr="00BA355D">
              <w:rPr>
                <w:rFonts w:ascii="Arial" w:eastAsia="Arial" w:hAnsi="Arial" w:cs="Arial"/>
                <w:sz w:val="18"/>
                <w:szCs w:val="18"/>
              </w:rPr>
              <w:t xml:space="preserve"> </w:t>
            </w:r>
          </w:p>
        </w:tc>
        <w:tc>
          <w:tcPr>
            <w:tcW w:w="851" w:type="dxa"/>
            <w:tcBorders>
              <w:top w:val="nil"/>
              <w:left w:val="single" w:sz="8" w:space="0" w:color="auto"/>
              <w:bottom w:val="nil"/>
              <w:right w:val="single" w:sz="8" w:space="0" w:color="auto"/>
            </w:tcBorders>
            <w:tcMar>
              <w:left w:w="108" w:type="dxa"/>
              <w:right w:w="108" w:type="dxa"/>
            </w:tcMar>
            <w:vAlign w:val="center"/>
          </w:tcPr>
          <w:p w14:paraId="0DEA9502" w14:textId="77777777" w:rsidR="00A50A8B" w:rsidRPr="00BA355D" w:rsidRDefault="00A50A8B">
            <w:pPr>
              <w:rPr>
                <w:rFonts w:ascii="Arial" w:eastAsia="Arial" w:hAnsi="Arial" w:cs="Arial"/>
                <w:sz w:val="18"/>
                <w:szCs w:val="18"/>
              </w:rPr>
            </w:pPr>
            <w:r w:rsidRPr="00BA355D">
              <w:rPr>
                <w:rFonts w:ascii="Arial" w:eastAsia="Arial" w:hAnsi="Arial" w:cs="Arial"/>
                <w:sz w:val="18"/>
                <w:szCs w:val="18"/>
              </w:rPr>
              <w:t xml:space="preserve"> </w:t>
            </w:r>
          </w:p>
        </w:tc>
        <w:tc>
          <w:tcPr>
            <w:tcW w:w="1275" w:type="dxa"/>
            <w:vMerge/>
            <w:tcBorders>
              <w:bottom w:val="single" w:sz="8" w:space="0" w:color="auto"/>
              <w:right w:val="single" w:sz="4" w:space="0" w:color="auto"/>
            </w:tcBorders>
            <w:vAlign w:val="center"/>
          </w:tcPr>
          <w:p w14:paraId="7B631D4D" w14:textId="77777777" w:rsidR="00A50A8B" w:rsidRPr="00BA355D" w:rsidRDefault="00A50A8B"/>
        </w:tc>
        <w:tc>
          <w:tcPr>
            <w:tcW w:w="2410" w:type="dxa"/>
            <w:gridSpan w:val="3"/>
            <w:tcBorders>
              <w:top w:val="single" w:sz="8" w:space="0" w:color="auto"/>
              <w:left w:val="single" w:sz="4" w:space="0" w:color="auto"/>
              <w:bottom w:val="single" w:sz="8" w:space="0" w:color="auto"/>
              <w:right w:val="single" w:sz="4" w:space="0" w:color="auto"/>
            </w:tcBorders>
            <w:tcMar>
              <w:left w:w="108" w:type="dxa"/>
              <w:right w:w="108" w:type="dxa"/>
            </w:tcMar>
          </w:tcPr>
          <w:p w14:paraId="2468204A" w14:textId="77777777" w:rsidR="00A50A8B" w:rsidRPr="00BA355D" w:rsidRDefault="00A50A8B">
            <w:pPr>
              <w:tabs>
                <w:tab w:val="right" w:pos="9214"/>
              </w:tabs>
              <w:ind w:left="70"/>
              <w:jc w:val="both"/>
              <w:rPr>
                <w:rFonts w:ascii="Arial" w:eastAsia="Arial" w:hAnsi="Arial" w:cs="Arial"/>
                <w:sz w:val="18"/>
                <w:szCs w:val="18"/>
              </w:rPr>
            </w:pPr>
            <w:r w:rsidRPr="00BA355D">
              <w:rPr>
                <w:rFonts w:ascii="Arial" w:eastAsia="Arial" w:hAnsi="Arial" w:cs="Arial"/>
                <w:sz w:val="18"/>
                <w:szCs w:val="18"/>
              </w:rPr>
              <w:t>Názov tabuľky: Harmonizované indexy spotrebiteľských cien</w:t>
            </w:r>
          </w:p>
          <w:p w14:paraId="49AB8089" w14:textId="77777777" w:rsidR="00A50A8B" w:rsidRPr="00BA355D" w:rsidRDefault="00A50A8B">
            <w:pPr>
              <w:tabs>
                <w:tab w:val="right" w:pos="9214"/>
              </w:tabs>
              <w:ind w:left="70"/>
              <w:jc w:val="both"/>
              <w:rPr>
                <w:rFonts w:ascii="Arial" w:eastAsia="Arial" w:hAnsi="Arial" w:cs="Arial"/>
                <w:sz w:val="18"/>
                <w:szCs w:val="18"/>
              </w:rPr>
            </w:pPr>
            <w:r w:rsidRPr="00BA355D">
              <w:rPr>
                <w:rFonts w:ascii="Arial" w:eastAsia="Arial" w:hAnsi="Arial" w:cs="Arial"/>
                <w:sz w:val="18"/>
                <w:szCs w:val="18"/>
              </w:rPr>
              <w:t>(priemer roka 2015 = 100)</w:t>
            </w:r>
          </w:p>
        </w:tc>
        <w:tc>
          <w:tcPr>
            <w:tcW w:w="1276" w:type="dxa"/>
            <w:gridSpan w:val="2"/>
            <w:vMerge/>
            <w:tcBorders>
              <w:left w:val="single" w:sz="4" w:space="0" w:color="auto"/>
              <w:bottom w:val="single" w:sz="8" w:space="0" w:color="auto"/>
              <w:right w:val="single" w:sz="4" w:space="0" w:color="auto"/>
            </w:tcBorders>
            <w:vAlign w:val="center"/>
          </w:tcPr>
          <w:p w14:paraId="536EF6D0" w14:textId="77777777" w:rsidR="00A50A8B" w:rsidRPr="00BA355D" w:rsidRDefault="00A50A8B"/>
        </w:tc>
        <w:tc>
          <w:tcPr>
            <w:tcW w:w="1417" w:type="dxa"/>
            <w:gridSpan w:val="4"/>
            <w:vMerge/>
            <w:tcBorders>
              <w:left w:val="single" w:sz="4" w:space="0" w:color="auto"/>
              <w:bottom w:val="single" w:sz="8" w:space="0" w:color="auto"/>
              <w:right w:val="single" w:sz="4" w:space="0" w:color="auto"/>
            </w:tcBorders>
            <w:vAlign w:val="center"/>
          </w:tcPr>
          <w:p w14:paraId="62FF6ABE" w14:textId="77777777" w:rsidR="00A50A8B" w:rsidRPr="00BA355D" w:rsidRDefault="00A50A8B"/>
        </w:tc>
      </w:tr>
      <w:tr w:rsidR="00BA355D" w:rsidRPr="00BA355D" w14:paraId="48EB3A30" w14:textId="77777777">
        <w:trPr>
          <w:gridAfter w:val="1"/>
          <w:wAfter w:w="67" w:type="dxa"/>
          <w:trHeight w:val="240"/>
        </w:trPr>
        <w:tc>
          <w:tcPr>
            <w:tcW w:w="1141" w:type="dxa"/>
            <w:tcBorders>
              <w:top w:val="nil"/>
              <w:left w:val="single" w:sz="8" w:space="0" w:color="auto"/>
              <w:bottom w:val="nil"/>
              <w:right w:val="single" w:sz="8" w:space="0" w:color="auto"/>
            </w:tcBorders>
            <w:tcMar>
              <w:left w:w="108" w:type="dxa"/>
              <w:right w:w="108" w:type="dxa"/>
            </w:tcMar>
            <w:vAlign w:val="center"/>
          </w:tcPr>
          <w:p w14:paraId="008A2D09" w14:textId="77777777" w:rsidR="00A50A8B" w:rsidRPr="00BA355D" w:rsidRDefault="00A50A8B">
            <w:pPr>
              <w:rPr>
                <w:rFonts w:ascii="Arial" w:eastAsia="Arial" w:hAnsi="Arial" w:cs="Arial"/>
                <w:sz w:val="18"/>
                <w:szCs w:val="18"/>
              </w:rPr>
            </w:pPr>
            <w:r w:rsidRPr="00BA355D">
              <w:rPr>
                <w:rFonts w:ascii="Arial" w:eastAsia="Arial" w:hAnsi="Arial" w:cs="Arial"/>
                <w:sz w:val="18"/>
                <w:szCs w:val="18"/>
              </w:rPr>
              <w:t xml:space="preserve"> </w:t>
            </w:r>
          </w:p>
        </w:tc>
        <w:tc>
          <w:tcPr>
            <w:tcW w:w="851" w:type="dxa"/>
            <w:tcBorders>
              <w:top w:val="nil"/>
              <w:left w:val="single" w:sz="8" w:space="0" w:color="auto"/>
              <w:bottom w:val="nil"/>
              <w:right w:val="single" w:sz="8" w:space="0" w:color="auto"/>
            </w:tcBorders>
            <w:tcMar>
              <w:left w:w="108" w:type="dxa"/>
              <w:right w:w="108" w:type="dxa"/>
            </w:tcMar>
            <w:vAlign w:val="center"/>
          </w:tcPr>
          <w:p w14:paraId="4FEE588F" w14:textId="77777777" w:rsidR="00A50A8B" w:rsidRPr="00BA355D" w:rsidRDefault="00A50A8B">
            <w:pPr>
              <w:rPr>
                <w:rFonts w:ascii="Arial" w:eastAsia="Arial" w:hAnsi="Arial" w:cs="Arial"/>
                <w:sz w:val="18"/>
                <w:szCs w:val="18"/>
              </w:rPr>
            </w:pPr>
            <w:r w:rsidRPr="00BA355D">
              <w:rPr>
                <w:rFonts w:ascii="Arial" w:eastAsia="Arial" w:hAnsi="Arial" w:cs="Arial"/>
                <w:sz w:val="18"/>
                <w:szCs w:val="18"/>
              </w:rPr>
              <w:t xml:space="preserve"> </w:t>
            </w:r>
          </w:p>
        </w:tc>
        <w:tc>
          <w:tcPr>
            <w:tcW w:w="1275" w:type="dxa"/>
            <w:vMerge/>
            <w:tcBorders>
              <w:bottom w:val="single" w:sz="8" w:space="0" w:color="auto"/>
              <w:right w:val="single" w:sz="4" w:space="0" w:color="auto"/>
            </w:tcBorders>
            <w:vAlign w:val="center"/>
          </w:tcPr>
          <w:p w14:paraId="05C838D3" w14:textId="77777777" w:rsidR="00A50A8B" w:rsidRPr="00BA355D" w:rsidRDefault="00A50A8B"/>
        </w:tc>
        <w:tc>
          <w:tcPr>
            <w:tcW w:w="2410" w:type="dxa"/>
            <w:gridSpan w:val="3"/>
            <w:tcBorders>
              <w:top w:val="single" w:sz="8" w:space="0" w:color="auto"/>
              <w:left w:val="single" w:sz="4" w:space="0" w:color="auto"/>
              <w:bottom w:val="single" w:sz="8" w:space="0" w:color="auto"/>
              <w:right w:val="single" w:sz="4" w:space="0" w:color="auto"/>
            </w:tcBorders>
            <w:tcMar>
              <w:left w:w="108" w:type="dxa"/>
              <w:right w:w="108" w:type="dxa"/>
            </w:tcMar>
          </w:tcPr>
          <w:p w14:paraId="6D38B18B" w14:textId="77777777" w:rsidR="00A50A8B" w:rsidRPr="00BA355D" w:rsidRDefault="00A50A8B">
            <w:pPr>
              <w:tabs>
                <w:tab w:val="right" w:pos="9214"/>
              </w:tabs>
              <w:ind w:left="70"/>
              <w:jc w:val="both"/>
              <w:rPr>
                <w:rStyle w:val="Hyperlink"/>
                <w:rFonts w:ascii="Arial" w:eastAsia="Arial" w:hAnsi="Arial" w:cs="Arial"/>
                <w:color w:val="auto"/>
                <w:sz w:val="18"/>
                <w:szCs w:val="18"/>
              </w:rPr>
            </w:pPr>
            <w:proofErr w:type="spellStart"/>
            <w:r w:rsidRPr="00BA355D">
              <w:rPr>
                <w:rFonts w:ascii="Arial" w:eastAsia="Arial" w:hAnsi="Arial" w:cs="Arial"/>
                <w:sz w:val="18"/>
                <w:szCs w:val="18"/>
              </w:rPr>
              <w:t>Weblink</w:t>
            </w:r>
            <w:proofErr w:type="spellEnd"/>
            <w:r w:rsidRPr="00BA355D">
              <w:rPr>
                <w:rFonts w:ascii="Arial" w:eastAsia="Arial" w:hAnsi="Arial" w:cs="Arial"/>
                <w:sz w:val="18"/>
                <w:szCs w:val="18"/>
              </w:rPr>
              <w:t xml:space="preserve">: </w:t>
            </w:r>
            <w:hyperlink r:id="rId44" w:history="1">
              <w:r w:rsidRPr="00BA355D">
                <w:rPr>
                  <w:rStyle w:val="Hyperlink"/>
                  <w:rFonts w:ascii="Arial" w:eastAsia="Arial" w:hAnsi="Arial" w:cs="Arial"/>
                  <w:color w:val="auto"/>
                  <w:sz w:val="18"/>
                  <w:szCs w:val="18"/>
                </w:rPr>
                <w:t>http://slovak.statistics.sk</w:t>
              </w:r>
            </w:hyperlink>
          </w:p>
        </w:tc>
        <w:tc>
          <w:tcPr>
            <w:tcW w:w="1276" w:type="dxa"/>
            <w:gridSpan w:val="2"/>
            <w:vMerge/>
            <w:tcBorders>
              <w:left w:val="single" w:sz="4" w:space="0" w:color="auto"/>
              <w:bottom w:val="single" w:sz="8" w:space="0" w:color="auto"/>
              <w:right w:val="single" w:sz="4" w:space="0" w:color="auto"/>
            </w:tcBorders>
            <w:vAlign w:val="center"/>
          </w:tcPr>
          <w:p w14:paraId="330018DC" w14:textId="77777777" w:rsidR="00A50A8B" w:rsidRPr="00BA355D" w:rsidRDefault="00A50A8B"/>
        </w:tc>
        <w:tc>
          <w:tcPr>
            <w:tcW w:w="1417" w:type="dxa"/>
            <w:gridSpan w:val="4"/>
            <w:vMerge/>
            <w:tcBorders>
              <w:left w:val="single" w:sz="4" w:space="0" w:color="auto"/>
              <w:bottom w:val="single" w:sz="8" w:space="0" w:color="auto"/>
              <w:right w:val="single" w:sz="4" w:space="0" w:color="auto"/>
            </w:tcBorders>
            <w:vAlign w:val="center"/>
          </w:tcPr>
          <w:p w14:paraId="25C67109" w14:textId="77777777" w:rsidR="00A50A8B" w:rsidRPr="00BA355D" w:rsidRDefault="00A50A8B"/>
        </w:tc>
      </w:tr>
      <w:tr w:rsidR="00BA355D" w:rsidRPr="00BA355D" w14:paraId="42B8A4D8" w14:textId="77777777">
        <w:trPr>
          <w:gridAfter w:val="1"/>
          <w:wAfter w:w="67" w:type="dxa"/>
          <w:trHeight w:val="255"/>
        </w:trPr>
        <w:tc>
          <w:tcPr>
            <w:tcW w:w="1141" w:type="dxa"/>
            <w:tcBorders>
              <w:top w:val="nil"/>
              <w:left w:val="single" w:sz="8" w:space="0" w:color="auto"/>
              <w:bottom w:val="single" w:sz="8" w:space="0" w:color="auto"/>
              <w:right w:val="single" w:sz="8" w:space="0" w:color="auto"/>
            </w:tcBorders>
            <w:tcMar>
              <w:left w:w="108" w:type="dxa"/>
              <w:right w:w="108" w:type="dxa"/>
            </w:tcMar>
            <w:vAlign w:val="center"/>
          </w:tcPr>
          <w:p w14:paraId="03242E11" w14:textId="77777777" w:rsidR="00A50A8B" w:rsidRPr="00BA355D" w:rsidRDefault="00A50A8B">
            <w:pPr>
              <w:rPr>
                <w:rFonts w:ascii="Arial" w:eastAsia="Arial" w:hAnsi="Arial" w:cs="Arial"/>
                <w:sz w:val="18"/>
                <w:szCs w:val="18"/>
              </w:rPr>
            </w:pPr>
            <w:r w:rsidRPr="00BA355D">
              <w:rPr>
                <w:rFonts w:ascii="Arial" w:eastAsia="Arial" w:hAnsi="Arial" w:cs="Arial"/>
                <w:sz w:val="18"/>
                <w:szCs w:val="18"/>
              </w:rPr>
              <w:t xml:space="preserve"> </w:t>
            </w:r>
          </w:p>
        </w:tc>
        <w:tc>
          <w:tcPr>
            <w:tcW w:w="851" w:type="dxa"/>
            <w:tcBorders>
              <w:top w:val="nil"/>
              <w:left w:val="single" w:sz="8" w:space="0" w:color="auto"/>
              <w:bottom w:val="single" w:sz="8" w:space="0" w:color="auto"/>
              <w:right w:val="single" w:sz="8" w:space="0" w:color="auto"/>
            </w:tcBorders>
            <w:tcMar>
              <w:left w:w="108" w:type="dxa"/>
              <w:right w:w="108" w:type="dxa"/>
            </w:tcMar>
            <w:vAlign w:val="center"/>
          </w:tcPr>
          <w:p w14:paraId="1E07E180" w14:textId="77777777" w:rsidR="00A50A8B" w:rsidRPr="00BA355D" w:rsidRDefault="00A50A8B">
            <w:pPr>
              <w:rPr>
                <w:rFonts w:ascii="Arial" w:eastAsia="Arial" w:hAnsi="Arial" w:cs="Arial"/>
                <w:sz w:val="18"/>
                <w:szCs w:val="18"/>
              </w:rPr>
            </w:pPr>
            <w:r w:rsidRPr="00BA355D">
              <w:rPr>
                <w:rFonts w:ascii="Arial" w:eastAsia="Arial" w:hAnsi="Arial" w:cs="Arial"/>
                <w:sz w:val="18"/>
                <w:szCs w:val="18"/>
              </w:rPr>
              <w:t xml:space="preserve"> </w:t>
            </w:r>
          </w:p>
        </w:tc>
        <w:tc>
          <w:tcPr>
            <w:tcW w:w="1275" w:type="dxa"/>
            <w:vMerge/>
            <w:tcBorders>
              <w:bottom w:val="single" w:sz="8" w:space="0" w:color="auto"/>
              <w:right w:val="single" w:sz="4" w:space="0" w:color="auto"/>
            </w:tcBorders>
            <w:vAlign w:val="center"/>
          </w:tcPr>
          <w:p w14:paraId="2F629C22" w14:textId="77777777" w:rsidR="00A50A8B" w:rsidRPr="00BA355D" w:rsidRDefault="00A50A8B"/>
        </w:tc>
        <w:tc>
          <w:tcPr>
            <w:tcW w:w="2410" w:type="dxa"/>
            <w:gridSpan w:val="3"/>
            <w:tcBorders>
              <w:top w:val="single" w:sz="8" w:space="0" w:color="auto"/>
              <w:left w:val="single" w:sz="4" w:space="0" w:color="auto"/>
              <w:bottom w:val="single" w:sz="8" w:space="0" w:color="auto"/>
              <w:right w:val="single" w:sz="4" w:space="0" w:color="auto"/>
            </w:tcBorders>
            <w:tcMar>
              <w:left w:w="108" w:type="dxa"/>
              <w:right w:w="108" w:type="dxa"/>
            </w:tcMar>
          </w:tcPr>
          <w:p w14:paraId="750C8A68" w14:textId="77777777" w:rsidR="00A50A8B" w:rsidRPr="00BA355D" w:rsidRDefault="00A50A8B">
            <w:pPr>
              <w:tabs>
                <w:tab w:val="right" w:pos="9214"/>
              </w:tabs>
              <w:ind w:left="70"/>
              <w:jc w:val="both"/>
              <w:rPr>
                <w:rFonts w:ascii="Arial" w:eastAsia="Arial" w:hAnsi="Arial" w:cs="Arial"/>
                <w:sz w:val="18"/>
                <w:szCs w:val="18"/>
              </w:rPr>
            </w:pPr>
            <w:r w:rsidRPr="00BA355D">
              <w:rPr>
                <w:rFonts w:ascii="Arial" w:eastAsia="Arial" w:hAnsi="Arial" w:cs="Arial"/>
                <w:sz w:val="18"/>
                <w:szCs w:val="18"/>
              </w:rPr>
              <w:t>Sledovaný index: Spotrebiteľské ceny úhrnom</w:t>
            </w:r>
          </w:p>
        </w:tc>
        <w:tc>
          <w:tcPr>
            <w:tcW w:w="1276" w:type="dxa"/>
            <w:gridSpan w:val="2"/>
            <w:vMerge/>
            <w:tcBorders>
              <w:left w:val="single" w:sz="4" w:space="0" w:color="auto"/>
              <w:bottom w:val="single" w:sz="8" w:space="0" w:color="auto"/>
              <w:right w:val="single" w:sz="4" w:space="0" w:color="auto"/>
            </w:tcBorders>
            <w:vAlign w:val="center"/>
          </w:tcPr>
          <w:p w14:paraId="7D26B19C" w14:textId="77777777" w:rsidR="00A50A8B" w:rsidRPr="00BA355D" w:rsidRDefault="00A50A8B"/>
        </w:tc>
        <w:tc>
          <w:tcPr>
            <w:tcW w:w="1417" w:type="dxa"/>
            <w:gridSpan w:val="4"/>
            <w:vMerge/>
            <w:tcBorders>
              <w:left w:val="single" w:sz="4" w:space="0" w:color="auto"/>
              <w:bottom w:val="single" w:sz="8" w:space="0" w:color="auto"/>
              <w:right w:val="single" w:sz="4" w:space="0" w:color="auto"/>
            </w:tcBorders>
            <w:vAlign w:val="center"/>
          </w:tcPr>
          <w:p w14:paraId="5078BB5C" w14:textId="77777777" w:rsidR="00A50A8B" w:rsidRPr="00BA355D" w:rsidRDefault="00A50A8B"/>
        </w:tc>
      </w:tr>
      <w:tr w:rsidR="00BA355D" w:rsidRPr="00BA355D" w14:paraId="5BEC1E92" w14:textId="77777777">
        <w:trPr>
          <w:gridAfter w:val="1"/>
          <w:wAfter w:w="67" w:type="dxa"/>
          <w:trHeight w:val="210"/>
        </w:trPr>
        <w:tc>
          <w:tcPr>
            <w:tcW w:w="1141" w:type="dxa"/>
            <w:tcBorders>
              <w:top w:val="single" w:sz="8" w:space="0" w:color="auto"/>
              <w:left w:val="single" w:sz="8" w:space="0" w:color="auto"/>
              <w:bottom w:val="nil"/>
              <w:right w:val="single" w:sz="8" w:space="0" w:color="auto"/>
            </w:tcBorders>
            <w:tcMar>
              <w:left w:w="108" w:type="dxa"/>
              <w:right w:w="108" w:type="dxa"/>
            </w:tcMar>
          </w:tcPr>
          <w:p w14:paraId="4098C5F0" w14:textId="77777777" w:rsidR="00A50A8B" w:rsidRPr="00BA355D" w:rsidRDefault="00A50A8B">
            <w:pPr>
              <w:tabs>
                <w:tab w:val="right" w:pos="9214"/>
              </w:tabs>
              <w:jc w:val="center"/>
              <w:rPr>
                <w:rFonts w:ascii="Arial" w:eastAsia="Arial" w:hAnsi="Arial" w:cs="Arial"/>
                <w:sz w:val="18"/>
                <w:szCs w:val="18"/>
              </w:rPr>
            </w:pPr>
            <w:r w:rsidRPr="00BA355D">
              <w:rPr>
                <w:rFonts w:ascii="Arial" w:eastAsia="Arial" w:hAnsi="Arial" w:cs="Arial"/>
                <w:sz w:val="18"/>
                <w:szCs w:val="18"/>
              </w:rPr>
              <w:t>0,08</w:t>
            </w:r>
          </w:p>
        </w:tc>
        <w:tc>
          <w:tcPr>
            <w:tcW w:w="851" w:type="dxa"/>
            <w:tcBorders>
              <w:top w:val="single" w:sz="8" w:space="0" w:color="auto"/>
              <w:left w:val="single" w:sz="8" w:space="0" w:color="auto"/>
              <w:bottom w:val="nil"/>
              <w:right w:val="single" w:sz="8" w:space="0" w:color="auto"/>
            </w:tcBorders>
            <w:tcMar>
              <w:left w:w="108" w:type="dxa"/>
              <w:right w:w="108" w:type="dxa"/>
            </w:tcMar>
          </w:tcPr>
          <w:p w14:paraId="3FEE6F5D" w14:textId="77777777" w:rsidR="00A50A8B" w:rsidRPr="00BA355D" w:rsidRDefault="00A50A8B">
            <w:pPr>
              <w:tabs>
                <w:tab w:val="right" w:pos="9214"/>
              </w:tabs>
              <w:jc w:val="center"/>
              <w:rPr>
                <w:rFonts w:ascii="Arial" w:eastAsia="Arial" w:hAnsi="Arial" w:cs="Arial"/>
                <w:sz w:val="18"/>
                <w:szCs w:val="18"/>
              </w:rPr>
            </w:pPr>
            <w:r w:rsidRPr="00BA355D">
              <w:rPr>
                <w:rFonts w:ascii="Arial" w:eastAsia="Arial" w:hAnsi="Arial" w:cs="Arial"/>
                <w:sz w:val="18"/>
                <w:szCs w:val="18"/>
              </w:rPr>
              <w:t>D</w:t>
            </w:r>
          </w:p>
        </w:tc>
        <w:tc>
          <w:tcPr>
            <w:tcW w:w="1275" w:type="dxa"/>
            <w:vMerge w:val="restart"/>
            <w:tcBorders>
              <w:top w:val="nil"/>
              <w:left w:val="single" w:sz="8" w:space="0" w:color="auto"/>
              <w:bottom w:val="single" w:sz="8" w:space="0" w:color="auto"/>
              <w:right w:val="single" w:sz="4" w:space="0" w:color="auto"/>
            </w:tcBorders>
            <w:tcMar>
              <w:left w:w="108" w:type="dxa"/>
              <w:right w:w="108" w:type="dxa"/>
            </w:tcMar>
          </w:tcPr>
          <w:p w14:paraId="39332132" w14:textId="77777777" w:rsidR="00A50A8B" w:rsidRPr="00BA355D" w:rsidRDefault="00A50A8B">
            <w:pPr>
              <w:tabs>
                <w:tab w:val="right" w:pos="9214"/>
              </w:tabs>
              <w:ind w:left="34"/>
              <w:rPr>
                <w:rFonts w:ascii="Arial" w:eastAsia="Arial" w:hAnsi="Arial" w:cs="Arial"/>
                <w:sz w:val="18"/>
                <w:szCs w:val="18"/>
              </w:rPr>
            </w:pPr>
            <w:r w:rsidRPr="00BA355D">
              <w:rPr>
                <w:rFonts w:ascii="Arial" w:eastAsia="Arial" w:hAnsi="Arial" w:cs="Arial"/>
                <w:sz w:val="18"/>
                <w:szCs w:val="18"/>
              </w:rPr>
              <w:t>Slovenská republika; €</w:t>
            </w:r>
          </w:p>
        </w:tc>
        <w:tc>
          <w:tcPr>
            <w:tcW w:w="2410" w:type="dxa"/>
            <w:gridSpan w:val="3"/>
            <w:tcBorders>
              <w:top w:val="single" w:sz="8" w:space="0" w:color="auto"/>
              <w:left w:val="single" w:sz="4" w:space="0" w:color="auto"/>
              <w:bottom w:val="single" w:sz="8" w:space="0" w:color="auto"/>
              <w:right w:val="single" w:sz="4" w:space="0" w:color="auto"/>
            </w:tcBorders>
            <w:tcMar>
              <w:left w:w="108" w:type="dxa"/>
              <w:right w:w="108" w:type="dxa"/>
            </w:tcMar>
          </w:tcPr>
          <w:p w14:paraId="798D4FE8" w14:textId="77777777" w:rsidR="00A50A8B" w:rsidRPr="00BA355D" w:rsidRDefault="00A50A8B">
            <w:pPr>
              <w:tabs>
                <w:tab w:val="right" w:pos="9214"/>
              </w:tabs>
              <w:ind w:left="70"/>
              <w:jc w:val="both"/>
              <w:rPr>
                <w:rFonts w:ascii="Arial" w:eastAsia="Arial" w:hAnsi="Arial" w:cs="Arial"/>
                <w:sz w:val="18"/>
                <w:szCs w:val="18"/>
              </w:rPr>
            </w:pPr>
            <w:r w:rsidRPr="00BA355D">
              <w:rPr>
                <w:rFonts w:ascii="Arial" w:eastAsia="Arial" w:hAnsi="Arial" w:cs="Arial"/>
                <w:sz w:val="18"/>
                <w:szCs w:val="18"/>
              </w:rPr>
              <w:t xml:space="preserve">Zdroj indexu: Štatistický úrad Slovenskej republiky </w:t>
            </w:r>
          </w:p>
        </w:tc>
        <w:tc>
          <w:tcPr>
            <w:tcW w:w="1276" w:type="dxa"/>
            <w:gridSpan w:val="2"/>
            <w:vMerge w:val="restart"/>
            <w:tcBorders>
              <w:top w:val="nil"/>
              <w:left w:val="single" w:sz="4" w:space="0" w:color="auto"/>
              <w:bottom w:val="single" w:sz="8" w:space="0" w:color="auto"/>
              <w:right w:val="single" w:sz="4" w:space="0" w:color="auto"/>
            </w:tcBorders>
            <w:tcMar>
              <w:left w:w="108" w:type="dxa"/>
              <w:right w:w="108" w:type="dxa"/>
            </w:tcMar>
            <w:vAlign w:val="center"/>
          </w:tcPr>
          <w:p w14:paraId="3D3F61D4" w14:textId="77777777" w:rsidR="00A50A8B" w:rsidRPr="00BA355D" w:rsidRDefault="00A50A8B">
            <w:pPr>
              <w:tabs>
                <w:tab w:val="right" w:pos="9214"/>
              </w:tabs>
              <w:jc w:val="center"/>
              <w:rPr>
                <w:rFonts w:ascii="Arial" w:eastAsia="Arial" w:hAnsi="Arial" w:cs="Arial"/>
                <w:b/>
                <w:bCs/>
                <w:sz w:val="18"/>
                <w:szCs w:val="18"/>
              </w:rPr>
            </w:pPr>
          </w:p>
        </w:tc>
        <w:tc>
          <w:tcPr>
            <w:tcW w:w="1417" w:type="dxa"/>
            <w:gridSpan w:val="4"/>
            <w:vMerge w:val="restart"/>
            <w:tcBorders>
              <w:top w:val="nil"/>
              <w:left w:val="single" w:sz="4" w:space="0" w:color="auto"/>
              <w:bottom w:val="single" w:sz="8" w:space="0" w:color="auto"/>
              <w:right w:val="single" w:sz="4" w:space="0" w:color="auto"/>
            </w:tcBorders>
            <w:tcMar>
              <w:left w:w="108" w:type="dxa"/>
              <w:right w:w="108" w:type="dxa"/>
            </w:tcMar>
            <w:vAlign w:val="center"/>
          </w:tcPr>
          <w:p w14:paraId="4398E73E" w14:textId="77777777" w:rsidR="00A50A8B" w:rsidRPr="00BA355D" w:rsidRDefault="00A50A8B">
            <w:pPr>
              <w:tabs>
                <w:tab w:val="right" w:pos="9214"/>
              </w:tabs>
              <w:rPr>
                <w:rFonts w:ascii="Arial" w:eastAsia="Arial" w:hAnsi="Arial" w:cs="Arial"/>
                <w:sz w:val="18"/>
                <w:szCs w:val="18"/>
              </w:rPr>
            </w:pPr>
          </w:p>
        </w:tc>
      </w:tr>
      <w:tr w:rsidR="00BA355D" w:rsidRPr="00BA355D" w14:paraId="146A3EDC" w14:textId="77777777">
        <w:trPr>
          <w:gridAfter w:val="1"/>
          <w:wAfter w:w="67" w:type="dxa"/>
          <w:trHeight w:val="210"/>
        </w:trPr>
        <w:tc>
          <w:tcPr>
            <w:tcW w:w="1141" w:type="dxa"/>
            <w:tcBorders>
              <w:top w:val="nil"/>
              <w:left w:val="single" w:sz="8" w:space="0" w:color="auto"/>
              <w:bottom w:val="nil"/>
              <w:right w:val="single" w:sz="8" w:space="0" w:color="auto"/>
            </w:tcBorders>
            <w:tcMar>
              <w:left w:w="108" w:type="dxa"/>
              <w:right w:w="108" w:type="dxa"/>
            </w:tcMar>
            <w:vAlign w:val="center"/>
          </w:tcPr>
          <w:p w14:paraId="0C5DBA35" w14:textId="77777777" w:rsidR="00A50A8B" w:rsidRPr="00BA355D" w:rsidRDefault="00A50A8B">
            <w:pPr>
              <w:rPr>
                <w:rFonts w:ascii="Arial" w:eastAsia="Arial" w:hAnsi="Arial" w:cs="Arial"/>
                <w:sz w:val="18"/>
                <w:szCs w:val="18"/>
              </w:rPr>
            </w:pPr>
            <w:r w:rsidRPr="00BA355D">
              <w:rPr>
                <w:rFonts w:ascii="Arial" w:eastAsia="Arial" w:hAnsi="Arial" w:cs="Arial"/>
                <w:sz w:val="18"/>
                <w:szCs w:val="18"/>
              </w:rPr>
              <w:t xml:space="preserve"> </w:t>
            </w:r>
          </w:p>
        </w:tc>
        <w:tc>
          <w:tcPr>
            <w:tcW w:w="851" w:type="dxa"/>
            <w:tcBorders>
              <w:top w:val="nil"/>
              <w:left w:val="single" w:sz="8" w:space="0" w:color="auto"/>
              <w:bottom w:val="nil"/>
              <w:right w:val="single" w:sz="8" w:space="0" w:color="auto"/>
            </w:tcBorders>
            <w:tcMar>
              <w:left w:w="108" w:type="dxa"/>
              <w:right w:w="108" w:type="dxa"/>
            </w:tcMar>
            <w:vAlign w:val="center"/>
          </w:tcPr>
          <w:p w14:paraId="02BD3DB4" w14:textId="77777777" w:rsidR="00A50A8B" w:rsidRPr="00BA355D" w:rsidRDefault="00A50A8B">
            <w:pPr>
              <w:rPr>
                <w:rFonts w:ascii="Arial" w:eastAsia="Arial" w:hAnsi="Arial" w:cs="Arial"/>
                <w:sz w:val="18"/>
                <w:szCs w:val="18"/>
              </w:rPr>
            </w:pPr>
            <w:r w:rsidRPr="00BA355D">
              <w:rPr>
                <w:rFonts w:ascii="Arial" w:eastAsia="Arial" w:hAnsi="Arial" w:cs="Arial"/>
                <w:sz w:val="18"/>
                <w:szCs w:val="18"/>
              </w:rPr>
              <w:t xml:space="preserve"> </w:t>
            </w:r>
          </w:p>
        </w:tc>
        <w:tc>
          <w:tcPr>
            <w:tcW w:w="1275" w:type="dxa"/>
            <w:vMerge/>
            <w:tcBorders>
              <w:bottom w:val="single" w:sz="8" w:space="0" w:color="auto"/>
              <w:right w:val="single" w:sz="4" w:space="0" w:color="auto"/>
            </w:tcBorders>
            <w:vAlign w:val="center"/>
          </w:tcPr>
          <w:p w14:paraId="30F4C994" w14:textId="77777777" w:rsidR="00A50A8B" w:rsidRPr="00BA355D" w:rsidRDefault="00A50A8B"/>
        </w:tc>
        <w:tc>
          <w:tcPr>
            <w:tcW w:w="2410" w:type="dxa"/>
            <w:gridSpan w:val="3"/>
            <w:tcBorders>
              <w:top w:val="single" w:sz="8" w:space="0" w:color="auto"/>
              <w:left w:val="single" w:sz="4" w:space="0" w:color="auto"/>
              <w:bottom w:val="single" w:sz="8" w:space="0" w:color="auto"/>
              <w:right w:val="single" w:sz="4" w:space="0" w:color="auto"/>
            </w:tcBorders>
            <w:tcMar>
              <w:left w:w="108" w:type="dxa"/>
              <w:right w:w="108" w:type="dxa"/>
            </w:tcMar>
          </w:tcPr>
          <w:p w14:paraId="39E60C88" w14:textId="77777777" w:rsidR="00A50A8B" w:rsidRPr="00BA355D" w:rsidRDefault="00A50A8B">
            <w:pPr>
              <w:tabs>
                <w:tab w:val="right" w:pos="9214"/>
              </w:tabs>
              <w:ind w:left="70"/>
              <w:jc w:val="both"/>
              <w:rPr>
                <w:rFonts w:ascii="Arial" w:eastAsia="Arial" w:hAnsi="Arial" w:cs="Arial"/>
                <w:sz w:val="18"/>
                <w:szCs w:val="18"/>
              </w:rPr>
            </w:pPr>
            <w:r w:rsidRPr="00BA355D">
              <w:rPr>
                <w:rFonts w:ascii="Arial" w:eastAsia="Arial" w:hAnsi="Arial" w:cs="Arial"/>
                <w:sz w:val="18"/>
                <w:szCs w:val="18"/>
              </w:rPr>
              <w:t>Názov tabuľky: Priemerné ceny pohonných látok v SR</w:t>
            </w:r>
          </w:p>
        </w:tc>
        <w:tc>
          <w:tcPr>
            <w:tcW w:w="1276" w:type="dxa"/>
            <w:gridSpan w:val="2"/>
            <w:vMerge/>
            <w:tcBorders>
              <w:left w:val="single" w:sz="4" w:space="0" w:color="auto"/>
              <w:bottom w:val="single" w:sz="8" w:space="0" w:color="auto"/>
              <w:right w:val="single" w:sz="4" w:space="0" w:color="auto"/>
            </w:tcBorders>
            <w:vAlign w:val="center"/>
          </w:tcPr>
          <w:p w14:paraId="497B9F1D" w14:textId="77777777" w:rsidR="00A50A8B" w:rsidRPr="00BA355D" w:rsidRDefault="00A50A8B"/>
        </w:tc>
        <w:tc>
          <w:tcPr>
            <w:tcW w:w="1417" w:type="dxa"/>
            <w:gridSpan w:val="4"/>
            <w:vMerge/>
            <w:tcBorders>
              <w:left w:val="single" w:sz="4" w:space="0" w:color="auto"/>
              <w:bottom w:val="single" w:sz="8" w:space="0" w:color="auto"/>
              <w:right w:val="single" w:sz="4" w:space="0" w:color="auto"/>
            </w:tcBorders>
            <w:vAlign w:val="center"/>
          </w:tcPr>
          <w:p w14:paraId="2693EFFB" w14:textId="77777777" w:rsidR="00A50A8B" w:rsidRPr="00BA355D" w:rsidRDefault="00A50A8B"/>
        </w:tc>
      </w:tr>
      <w:tr w:rsidR="00BA355D" w:rsidRPr="00BA355D" w14:paraId="1FACC490" w14:textId="77777777">
        <w:trPr>
          <w:gridAfter w:val="1"/>
          <w:wAfter w:w="67" w:type="dxa"/>
          <w:trHeight w:val="210"/>
        </w:trPr>
        <w:tc>
          <w:tcPr>
            <w:tcW w:w="1141" w:type="dxa"/>
            <w:tcBorders>
              <w:top w:val="nil"/>
              <w:left w:val="single" w:sz="8" w:space="0" w:color="auto"/>
              <w:bottom w:val="nil"/>
              <w:right w:val="single" w:sz="8" w:space="0" w:color="auto"/>
            </w:tcBorders>
            <w:tcMar>
              <w:left w:w="108" w:type="dxa"/>
              <w:right w:w="108" w:type="dxa"/>
            </w:tcMar>
            <w:vAlign w:val="center"/>
          </w:tcPr>
          <w:p w14:paraId="4AFA4D1F" w14:textId="77777777" w:rsidR="00A50A8B" w:rsidRPr="00BA355D" w:rsidRDefault="00A50A8B">
            <w:pPr>
              <w:rPr>
                <w:rFonts w:ascii="Arial" w:eastAsia="Arial" w:hAnsi="Arial" w:cs="Arial"/>
                <w:sz w:val="18"/>
                <w:szCs w:val="18"/>
              </w:rPr>
            </w:pPr>
            <w:r w:rsidRPr="00BA355D">
              <w:rPr>
                <w:rFonts w:ascii="Arial" w:eastAsia="Arial" w:hAnsi="Arial" w:cs="Arial"/>
                <w:sz w:val="18"/>
                <w:szCs w:val="18"/>
              </w:rPr>
              <w:t xml:space="preserve"> </w:t>
            </w:r>
          </w:p>
        </w:tc>
        <w:tc>
          <w:tcPr>
            <w:tcW w:w="851" w:type="dxa"/>
            <w:tcBorders>
              <w:top w:val="nil"/>
              <w:left w:val="single" w:sz="8" w:space="0" w:color="auto"/>
              <w:bottom w:val="nil"/>
              <w:right w:val="single" w:sz="8" w:space="0" w:color="auto"/>
            </w:tcBorders>
            <w:tcMar>
              <w:left w:w="108" w:type="dxa"/>
              <w:right w:w="108" w:type="dxa"/>
            </w:tcMar>
            <w:vAlign w:val="center"/>
          </w:tcPr>
          <w:p w14:paraId="7F6D77DF" w14:textId="77777777" w:rsidR="00A50A8B" w:rsidRPr="00BA355D" w:rsidRDefault="00A50A8B">
            <w:pPr>
              <w:rPr>
                <w:rFonts w:ascii="Arial" w:eastAsia="Arial" w:hAnsi="Arial" w:cs="Arial"/>
                <w:sz w:val="18"/>
                <w:szCs w:val="18"/>
              </w:rPr>
            </w:pPr>
            <w:r w:rsidRPr="00BA355D">
              <w:rPr>
                <w:rFonts w:ascii="Arial" w:eastAsia="Arial" w:hAnsi="Arial" w:cs="Arial"/>
                <w:sz w:val="18"/>
                <w:szCs w:val="18"/>
              </w:rPr>
              <w:t xml:space="preserve"> </w:t>
            </w:r>
          </w:p>
        </w:tc>
        <w:tc>
          <w:tcPr>
            <w:tcW w:w="1275" w:type="dxa"/>
            <w:vMerge/>
            <w:tcBorders>
              <w:bottom w:val="single" w:sz="8" w:space="0" w:color="auto"/>
              <w:right w:val="single" w:sz="4" w:space="0" w:color="auto"/>
            </w:tcBorders>
            <w:vAlign w:val="center"/>
          </w:tcPr>
          <w:p w14:paraId="259CAF82" w14:textId="77777777" w:rsidR="00A50A8B" w:rsidRPr="00BA355D" w:rsidRDefault="00A50A8B"/>
        </w:tc>
        <w:tc>
          <w:tcPr>
            <w:tcW w:w="2410" w:type="dxa"/>
            <w:gridSpan w:val="3"/>
            <w:tcBorders>
              <w:top w:val="single" w:sz="8" w:space="0" w:color="auto"/>
              <w:left w:val="single" w:sz="4" w:space="0" w:color="auto"/>
              <w:bottom w:val="single" w:sz="8" w:space="0" w:color="auto"/>
              <w:right w:val="single" w:sz="4" w:space="0" w:color="auto"/>
            </w:tcBorders>
            <w:tcMar>
              <w:left w:w="108" w:type="dxa"/>
              <w:right w:w="108" w:type="dxa"/>
            </w:tcMar>
          </w:tcPr>
          <w:p w14:paraId="0705CDB2" w14:textId="77777777" w:rsidR="00A50A8B" w:rsidRPr="00BA355D" w:rsidRDefault="00A50A8B">
            <w:pPr>
              <w:tabs>
                <w:tab w:val="right" w:pos="9214"/>
              </w:tabs>
              <w:ind w:left="70"/>
              <w:jc w:val="both"/>
              <w:rPr>
                <w:rStyle w:val="Hyperlink"/>
                <w:rFonts w:ascii="Arial" w:eastAsia="Arial" w:hAnsi="Arial" w:cs="Arial"/>
                <w:color w:val="auto"/>
                <w:sz w:val="18"/>
                <w:szCs w:val="18"/>
              </w:rPr>
            </w:pPr>
            <w:proofErr w:type="spellStart"/>
            <w:r w:rsidRPr="00BA355D">
              <w:rPr>
                <w:rFonts w:ascii="Arial" w:eastAsia="Arial" w:hAnsi="Arial" w:cs="Arial"/>
                <w:sz w:val="18"/>
                <w:szCs w:val="18"/>
              </w:rPr>
              <w:t>Weblink</w:t>
            </w:r>
            <w:proofErr w:type="spellEnd"/>
            <w:r w:rsidRPr="00BA355D">
              <w:rPr>
                <w:rFonts w:ascii="Arial" w:eastAsia="Arial" w:hAnsi="Arial" w:cs="Arial"/>
                <w:sz w:val="18"/>
                <w:szCs w:val="18"/>
              </w:rPr>
              <w:t xml:space="preserve">: </w:t>
            </w:r>
            <w:hyperlink r:id="rId45" w:history="1">
              <w:r w:rsidRPr="00BA355D">
                <w:rPr>
                  <w:rStyle w:val="Hyperlink"/>
                  <w:rFonts w:ascii="Arial" w:eastAsia="Arial" w:hAnsi="Arial" w:cs="Arial"/>
                  <w:color w:val="auto"/>
                  <w:sz w:val="18"/>
                  <w:szCs w:val="18"/>
                </w:rPr>
                <w:t>http://slovak.statistics.sk</w:t>
              </w:r>
            </w:hyperlink>
          </w:p>
        </w:tc>
        <w:tc>
          <w:tcPr>
            <w:tcW w:w="1276" w:type="dxa"/>
            <w:gridSpan w:val="2"/>
            <w:vMerge/>
            <w:tcBorders>
              <w:left w:val="single" w:sz="4" w:space="0" w:color="auto"/>
              <w:bottom w:val="single" w:sz="8" w:space="0" w:color="auto"/>
              <w:right w:val="single" w:sz="4" w:space="0" w:color="auto"/>
            </w:tcBorders>
            <w:vAlign w:val="center"/>
          </w:tcPr>
          <w:p w14:paraId="04B0D360" w14:textId="77777777" w:rsidR="00A50A8B" w:rsidRPr="00BA355D" w:rsidRDefault="00A50A8B"/>
        </w:tc>
        <w:tc>
          <w:tcPr>
            <w:tcW w:w="1417" w:type="dxa"/>
            <w:gridSpan w:val="4"/>
            <w:vMerge/>
            <w:tcBorders>
              <w:left w:val="single" w:sz="4" w:space="0" w:color="auto"/>
              <w:bottom w:val="single" w:sz="8" w:space="0" w:color="auto"/>
              <w:right w:val="single" w:sz="4" w:space="0" w:color="auto"/>
            </w:tcBorders>
            <w:vAlign w:val="center"/>
          </w:tcPr>
          <w:p w14:paraId="0EA9B5B6" w14:textId="77777777" w:rsidR="00A50A8B" w:rsidRPr="00BA355D" w:rsidRDefault="00A50A8B"/>
        </w:tc>
      </w:tr>
      <w:tr w:rsidR="00BA355D" w:rsidRPr="00BA355D" w14:paraId="63D53AA5" w14:textId="77777777">
        <w:trPr>
          <w:gridAfter w:val="1"/>
          <w:wAfter w:w="67" w:type="dxa"/>
          <w:trHeight w:val="210"/>
        </w:trPr>
        <w:tc>
          <w:tcPr>
            <w:tcW w:w="1141" w:type="dxa"/>
            <w:tcBorders>
              <w:top w:val="nil"/>
              <w:left w:val="single" w:sz="8" w:space="0" w:color="auto"/>
              <w:bottom w:val="single" w:sz="8" w:space="0" w:color="auto"/>
              <w:right w:val="single" w:sz="8" w:space="0" w:color="auto"/>
            </w:tcBorders>
            <w:tcMar>
              <w:left w:w="108" w:type="dxa"/>
              <w:right w:w="108" w:type="dxa"/>
            </w:tcMar>
            <w:vAlign w:val="center"/>
          </w:tcPr>
          <w:p w14:paraId="41FD79B1" w14:textId="77777777" w:rsidR="00A50A8B" w:rsidRPr="00BA355D" w:rsidRDefault="00A50A8B">
            <w:pPr>
              <w:rPr>
                <w:rFonts w:ascii="Arial" w:eastAsia="Arial" w:hAnsi="Arial" w:cs="Arial"/>
                <w:sz w:val="18"/>
                <w:szCs w:val="18"/>
              </w:rPr>
            </w:pPr>
            <w:r w:rsidRPr="00BA355D">
              <w:rPr>
                <w:rFonts w:ascii="Arial" w:eastAsia="Arial" w:hAnsi="Arial" w:cs="Arial"/>
                <w:sz w:val="18"/>
                <w:szCs w:val="18"/>
              </w:rPr>
              <w:t xml:space="preserve"> </w:t>
            </w:r>
          </w:p>
        </w:tc>
        <w:tc>
          <w:tcPr>
            <w:tcW w:w="851" w:type="dxa"/>
            <w:tcBorders>
              <w:top w:val="nil"/>
              <w:left w:val="single" w:sz="8" w:space="0" w:color="auto"/>
              <w:bottom w:val="single" w:sz="8" w:space="0" w:color="auto"/>
              <w:right w:val="single" w:sz="8" w:space="0" w:color="auto"/>
            </w:tcBorders>
            <w:tcMar>
              <w:left w:w="108" w:type="dxa"/>
              <w:right w:w="108" w:type="dxa"/>
            </w:tcMar>
            <w:vAlign w:val="center"/>
          </w:tcPr>
          <w:p w14:paraId="343249AD" w14:textId="77777777" w:rsidR="00A50A8B" w:rsidRPr="00BA355D" w:rsidRDefault="00A50A8B">
            <w:pPr>
              <w:rPr>
                <w:rFonts w:ascii="Arial" w:eastAsia="Arial" w:hAnsi="Arial" w:cs="Arial"/>
                <w:sz w:val="18"/>
                <w:szCs w:val="18"/>
              </w:rPr>
            </w:pPr>
            <w:r w:rsidRPr="00BA355D">
              <w:rPr>
                <w:rFonts w:ascii="Arial" w:eastAsia="Arial" w:hAnsi="Arial" w:cs="Arial"/>
                <w:sz w:val="18"/>
                <w:szCs w:val="18"/>
              </w:rPr>
              <w:t xml:space="preserve"> </w:t>
            </w:r>
          </w:p>
        </w:tc>
        <w:tc>
          <w:tcPr>
            <w:tcW w:w="1275" w:type="dxa"/>
            <w:vMerge/>
            <w:tcBorders>
              <w:bottom w:val="single" w:sz="8" w:space="0" w:color="auto"/>
              <w:right w:val="single" w:sz="4" w:space="0" w:color="auto"/>
            </w:tcBorders>
            <w:vAlign w:val="center"/>
          </w:tcPr>
          <w:p w14:paraId="08414B8A" w14:textId="77777777" w:rsidR="00A50A8B" w:rsidRPr="00BA355D" w:rsidRDefault="00A50A8B"/>
        </w:tc>
        <w:tc>
          <w:tcPr>
            <w:tcW w:w="2410" w:type="dxa"/>
            <w:gridSpan w:val="3"/>
            <w:tcBorders>
              <w:top w:val="single" w:sz="8" w:space="0" w:color="auto"/>
              <w:left w:val="single" w:sz="4" w:space="0" w:color="auto"/>
              <w:bottom w:val="single" w:sz="8" w:space="0" w:color="auto"/>
              <w:right w:val="single" w:sz="4" w:space="0" w:color="auto"/>
            </w:tcBorders>
            <w:tcMar>
              <w:left w:w="108" w:type="dxa"/>
              <w:right w:w="108" w:type="dxa"/>
            </w:tcMar>
          </w:tcPr>
          <w:p w14:paraId="4BFBB0DE" w14:textId="77777777" w:rsidR="00A50A8B" w:rsidRPr="00BA355D" w:rsidRDefault="00A50A8B">
            <w:pPr>
              <w:tabs>
                <w:tab w:val="right" w:pos="9214"/>
              </w:tabs>
              <w:ind w:left="70"/>
              <w:jc w:val="both"/>
              <w:rPr>
                <w:rFonts w:ascii="Arial" w:eastAsia="Arial" w:hAnsi="Arial" w:cs="Arial"/>
                <w:sz w:val="18"/>
                <w:szCs w:val="18"/>
              </w:rPr>
            </w:pPr>
            <w:r w:rsidRPr="00BA355D">
              <w:rPr>
                <w:rFonts w:ascii="Arial" w:eastAsia="Arial" w:hAnsi="Arial" w:cs="Arial"/>
                <w:sz w:val="18"/>
                <w:szCs w:val="18"/>
              </w:rPr>
              <w:t>Sledovaný index: Index spotrebiteľských cien pohonných látok v SR (Nafta v %)</w:t>
            </w:r>
          </w:p>
        </w:tc>
        <w:tc>
          <w:tcPr>
            <w:tcW w:w="1276" w:type="dxa"/>
            <w:gridSpan w:val="2"/>
            <w:vMerge/>
            <w:tcBorders>
              <w:left w:val="single" w:sz="4" w:space="0" w:color="auto"/>
              <w:bottom w:val="single" w:sz="8" w:space="0" w:color="auto"/>
              <w:right w:val="single" w:sz="4" w:space="0" w:color="auto"/>
            </w:tcBorders>
            <w:vAlign w:val="center"/>
          </w:tcPr>
          <w:p w14:paraId="11BD1648" w14:textId="77777777" w:rsidR="00A50A8B" w:rsidRPr="00BA355D" w:rsidRDefault="00A50A8B"/>
        </w:tc>
        <w:tc>
          <w:tcPr>
            <w:tcW w:w="1417" w:type="dxa"/>
            <w:gridSpan w:val="4"/>
            <w:vMerge/>
            <w:tcBorders>
              <w:left w:val="single" w:sz="4" w:space="0" w:color="auto"/>
              <w:bottom w:val="single" w:sz="8" w:space="0" w:color="auto"/>
              <w:right w:val="single" w:sz="4" w:space="0" w:color="auto"/>
            </w:tcBorders>
            <w:vAlign w:val="center"/>
          </w:tcPr>
          <w:p w14:paraId="1E0C95A2" w14:textId="77777777" w:rsidR="00A50A8B" w:rsidRPr="00BA355D" w:rsidRDefault="00A50A8B"/>
        </w:tc>
      </w:tr>
      <w:tr w:rsidR="00BA355D" w:rsidRPr="00BA355D" w14:paraId="7B72B126" w14:textId="77777777">
        <w:trPr>
          <w:gridAfter w:val="1"/>
          <w:wAfter w:w="67" w:type="dxa"/>
          <w:trHeight w:val="255"/>
        </w:trPr>
        <w:tc>
          <w:tcPr>
            <w:tcW w:w="1141" w:type="dxa"/>
            <w:tcBorders>
              <w:top w:val="single" w:sz="8" w:space="0" w:color="auto"/>
              <w:left w:val="single" w:sz="8" w:space="0" w:color="auto"/>
              <w:bottom w:val="nil"/>
              <w:right w:val="single" w:sz="8" w:space="0" w:color="auto"/>
            </w:tcBorders>
            <w:tcMar>
              <w:left w:w="108" w:type="dxa"/>
              <w:right w:w="108" w:type="dxa"/>
            </w:tcMar>
          </w:tcPr>
          <w:p w14:paraId="0637C122" w14:textId="77777777" w:rsidR="00A50A8B" w:rsidRPr="00BA355D" w:rsidRDefault="00A50A8B">
            <w:pPr>
              <w:tabs>
                <w:tab w:val="right" w:pos="9214"/>
              </w:tabs>
              <w:jc w:val="center"/>
              <w:rPr>
                <w:rFonts w:ascii="Arial" w:eastAsia="Arial" w:hAnsi="Arial" w:cs="Arial"/>
                <w:sz w:val="18"/>
                <w:szCs w:val="18"/>
              </w:rPr>
            </w:pPr>
            <w:r w:rsidRPr="00BA355D">
              <w:rPr>
                <w:rFonts w:ascii="Arial" w:eastAsia="Arial" w:hAnsi="Arial" w:cs="Arial"/>
                <w:sz w:val="18"/>
                <w:szCs w:val="18"/>
              </w:rPr>
              <w:t>0,62</w:t>
            </w:r>
          </w:p>
        </w:tc>
        <w:tc>
          <w:tcPr>
            <w:tcW w:w="851" w:type="dxa"/>
            <w:tcBorders>
              <w:top w:val="single" w:sz="8" w:space="0" w:color="auto"/>
              <w:left w:val="single" w:sz="8" w:space="0" w:color="auto"/>
              <w:bottom w:val="nil"/>
              <w:right w:val="single" w:sz="8" w:space="0" w:color="auto"/>
            </w:tcBorders>
            <w:tcMar>
              <w:left w:w="108" w:type="dxa"/>
              <w:right w:w="108" w:type="dxa"/>
            </w:tcMar>
          </w:tcPr>
          <w:p w14:paraId="23F8EC20" w14:textId="77777777" w:rsidR="00A50A8B" w:rsidRPr="00BA355D" w:rsidRDefault="00A50A8B">
            <w:pPr>
              <w:tabs>
                <w:tab w:val="right" w:pos="9214"/>
              </w:tabs>
              <w:jc w:val="center"/>
              <w:rPr>
                <w:rFonts w:ascii="Arial" w:eastAsia="Arial" w:hAnsi="Arial" w:cs="Arial"/>
                <w:sz w:val="18"/>
                <w:szCs w:val="18"/>
              </w:rPr>
            </w:pPr>
            <w:r w:rsidRPr="00BA355D">
              <w:rPr>
                <w:rFonts w:ascii="Arial" w:eastAsia="Arial" w:hAnsi="Arial" w:cs="Arial"/>
                <w:sz w:val="18"/>
                <w:szCs w:val="18"/>
              </w:rPr>
              <w:t>CMI</w:t>
            </w:r>
          </w:p>
        </w:tc>
        <w:tc>
          <w:tcPr>
            <w:tcW w:w="1275" w:type="dxa"/>
            <w:vMerge w:val="restart"/>
            <w:tcBorders>
              <w:top w:val="single" w:sz="8" w:space="0" w:color="auto"/>
              <w:left w:val="single" w:sz="8" w:space="0" w:color="auto"/>
              <w:bottom w:val="single" w:sz="8" w:space="0" w:color="auto"/>
              <w:right w:val="single" w:sz="4" w:space="0" w:color="auto"/>
            </w:tcBorders>
            <w:tcMar>
              <w:left w:w="108" w:type="dxa"/>
              <w:right w:w="108" w:type="dxa"/>
            </w:tcMar>
          </w:tcPr>
          <w:p w14:paraId="1F875900" w14:textId="77777777" w:rsidR="00A50A8B" w:rsidRPr="00BA355D" w:rsidRDefault="00A50A8B">
            <w:pPr>
              <w:tabs>
                <w:tab w:val="right" w:pos="9214"/>
              </w:tabs>
              <w:ind w:left="34"/>
              <w:rPr>
                <w:rFonts w:ascii="Arial" w:eastAsia="Arial" w:hAnsi="Arial" w:cs="Arial"/>
                <w:sz w:val="18"/>
                <w:szCs w:val="18"/>
              </w:rPr>
            </w:pPr>
            <w:r w:rsidRPr="00BA355D">
              <w:rPr>
                <w:rFonts w:ascii="Arial" w:eastAsia="Arial" w:hAnsi="Arial" w:cs="Arial"/>
                <w:sz w:val="18"/>
                <w:szCs w:val="18"/>
              </w:rPr>
              <w:t>Slovenská republika; €</w:t>
            </w:r>
          </w:p>
        </w:tc>
        <w:tc>
          <w:tcPr>
            <w:tcW w:w="2410" w:type="dxa"/>
            <w:gridSpan w:val="3"/>
            <w:tcBorders>
              <w:top w:val="single" w:sz="8" w:space="0" w:color="auto"/>
              <w:left w:val="single" w:sz="4" w:space="0" w:color="auto"/>
              <w:bottom w:val="single" w:sz="8" w:space="0" w:color="auto"/>
              <w:right w:val="single" w:sz="4" w:space="0" w:color="auto"/>
            </w:tcBorders>
            <w:tcMar>
              <w:left w:w="108" w:type="dxa"/>
              <w:right w:w="108" w:type="dxa"/>
            </w:tcMar>
          </w:tcPr>
          <w:p w14:paraId="266E1285" w14:textId="77777777" w:rsidR="00A50A8B" w:rsidRPr="00BA355D" w:rsidRDefault="00A50A8B">
            <w:pPr>
              <w:tabs>
                <w:tab w:val="right" w:pos="9214"/>
              </w:tabs>
              <w:ind w:left="70"/>
              <w:jc w:val="both"/>
              <w:rPr>
                <w:rFonts w:ascii="Arial" w:eastAsia="Arial" w:hAnsi="Arial" w:cs="Arial"/>
                <w:sz w:val="18"/>
                <w:szCs w:val="18"/>
              </w:rPr>
            </w:pPr>
            <w:r w:rsidRPr="00BA355D">
              <w:rPr>
                <w:rFonts w:ascii="Arial" w:eastAsia="Arial" w:hAnsi="Arial" w:cs="Arial"/>
                <w:sz w:val="18"/>
                <w:szCs w:val="18"/>
              </w:rPr>
              <w:t>Zdroj indexu: Štatistický úrad Slovenskej republiky</w:t>
            </w:r>
          </w:p>
        </w:tc>
        <w:tc>
          <w:tcPr>
            <w:tcW w:w="1276" w:type="dxa"/>
            <w:gridSpan w:val="2"/>
            <w:vMerge w:val="restart"/>
            <w:tcBorders>
              <w:top w:val="single" w:sz="8" w:space="0" w:color="auto"/>
              <w:left w:val="single" w:sz="4" w:space="0" w:color="auto"/>
              <w:bottom w:val="single" w:sz="8" w:space="0" w:color="auto"/>
              <w:right w:val="single" w:sz="4" w:space="0" w:color="auto"/>
            </w:tcBorders>
            <w:tcMar>
              <w:left w:w="108" w:type="dxa"/>
              <w:right w:w="108" w:type="dxa"/>
            </w:tcMar>
          </w:tcPr>
          <w:p w14:paraId="67C930A9" w14:textId="77777777" w:rsidR="00A50A8B" w:rsidRPr="00BA355D" w:rsidRDefault="00A50A8B">
            <w:pPr>
              <w:tabs>
                <w:tab w:val="right" w:pos="9214"/>
              </w:tabs>
              <w:ind w:left="992"/>
              <w:jc w:val="center"/>
              <w:rPr>
                <w:rFonts w:ascii="Arial" w:eastAsia="Arial" w:hAnsi="Arial" w:cs="Arial"/>
                <w:sz w:val="18"/>
                <w:szCs w:val="18"/>
              </w:rPr>
            </w:pPr>
          </w:p>
        </w:tc>
        <w:tc>
          <w:tcPr>
            <w:tcW w:w="1417" w:type="dxa"/>
            <w:gridSpan w:val="4"/>
            <w:vMerge w:val="restart"/>
            <w:tcBorders>
              <w:top w:val="single" w:sz="8" w:space="0" w:color="auto"/>
              <w:left w:val="single" w:sz="4" w:space="0" w:color="auto"/>
              <w:bottom w:val="single" w:sz="8" w:space="0" w:color="auto"/>
              <w:right w:val="single" w:sz="4" w:space="0" w:color="auto"/>
            </w:tcBorders>
            <w:tcMar>
              <w:left w:w="108" w:type="dxa"/>
              <w:right w:w="108" w:type="dxa"/>
            </w:tcMar>
            <w:vAlign w:val="center"/>
          </w:tcPr>
          <w:p w14:paraId="2C5CB403" w14:textId="77777777" w:rsidR="00A50A8B" w:rsidRPr="00BA355D" w:rsidRDefault="00A50A8B">
            <w:pPr>
              <w:tabs>
                <w:tab w:val="right" w:pos="9214"/>
              </w:tabs>
              <w:rPr>
                <w:rFonts w:ascii="Arial" w:eastAsia="Arial" w:hAnsi="Arial" w:cs="Arial"/>
                <w:sz w:val="18"/>
                <w:szCs w:val="18"/>
              </w:rPr>
            </w:pPr>
          </w:p>
        </w:tc>
      </w:tr>
      <w:tr w:rsidR="00BA355D" w:rsidRPr="00BA355D" w14:paraId="242B23D9" w14:textId="77777777">
        <w:trPr>
          <w:gridAfter w:val="1"/>
          <w:wAfter w:w="67" w:type="dxa"/>
          <w:trHeight w:val="495"/>
        </w:trPr>
        <w:tc>
          <w:tcPr>
            <w:tcW w:w="1141" w:type="dxa"/>
            <w:tcBorders>
              <w:top w:val="nil"/>
              <w:left w:val="single" w:sz="8" w:space="0" w:color="auto"/>
              <w:bottom w:val="nil"/>
              <w:right w:val="single" w:sz="8" w:space="0" w:color="auto"/>
            </w:tcBorders>
            <w:tcMar>
              <w:left w:w="108" w:type="dxa"/>
              <w:right w:w="108" w:type="dxa"/>
            </w:tcMar>
            <w:vAlign w:val="center"/>
          </w:tcPr>
          <w:p w14:paraId="7A030BBE" w14:textId="77777777" w:rsidR="00A50A8B" w:rsidRPr="00BA355D" w:rsidRDefault="00A50A8B">
            <w:pPr>
              <w:rPr>
                <w:rFonts w:ascii="Arial" w:eastAsia="Arial" w:hAnsi="Arial" w:cs="Arial"/>
                <w:sz w:val="18"/>
                <w:szCs w:val="18"/>
              </w:rPr>
            </w:pPr>
            <w:r w:rsidRPr="00BA355D">
              <w:rPr>
                <w:rFonts w:ascii="Arial" w:eastAsia="Arial" w:hAnsi="Arial" w:cs="Arial"/>
                <w:sz w:val="18"/>
                <w:szCs w:val="18"/>
              </w:rPr>
              <w:t xml:space="preserve"> </w:t>
            </w:r>
          </w:p>
        </w:tc>
        <w:tc>
          <w:tcPr>
            <w:tcW w:w="851" w:type="dxa"/>
            <w:tcBorders>
              <w:top w:val="nil"/>
              <w:left w:val="single" w:sz="8" w:space="0" w:color="auto"/>
              <w:bottom w:val="nil"/>
              <w:right w:val="single" w:sz="8" w:space="0" w:color="auto"/>
            </w:tcBorders>
            <w:tcMar>
              <w:left w:w="108" w:type="dxa"/>
              <w:right w:w="108" w:type="dxa"/>
            </w:tcMar>
            <w:vAlign w:val="center"/>
          </w:tcPr>
          <w:p w14:paraId="61E66B7C" w14:textId="77777777" w:rsidR="00A50A8B" w:rsidRPr="00BA355D" w:rsidRDefault="00A50A8B">
            <w:pPr>
              <w:rPr>
                <w:rFonts w:ascii="Arial" w:eastAsia="Arial" w:hAnsi="Arial" w:cs="Arial"/>
                <w:sz w:val="18"/>
                <w:szCs w:val="18"/>
              </w:rPr>
            </w:pPr>
            <w:r w:rsidRPr="00BA355D">
              <w:rPr>
                <w:rFonts w:ascii="Arial" w:eastAsia="Arial" w:hAnsi="Arial" w:cs="Arial"/>
                <w:sz w:val="18"/>
                <w:szCs w:val="18"/>
              </w:rPr>
              <w:t xml:space="preserve"> </w:t>
            </w:r>
          </w:p>
        </w:tc>
        <w:tc>
          <w:tcPr>
            <w:tcW w:w="1275" w:type="dxa"/>
            <w:vMerge/>
            <w:tcBorders>
              <w:bottom w:val="single" w:sz="8" w:space="0" w:color="auto"/>
              <w:right w:val="single" w:sz="4" w:space="0" w:color="auto"/>
            </w:tcBorders>
            <w:vAlign w:val="center"/>
          </w:tcPr>
          <w:p w14:paraId="5FB670CD" w14:textId="77777777" w:rsidR="00A50A8B" w:rsidRPr="00BA355D" w:rsidRDefault="00A50A8B"/>
        </w:tc>
        <w:tc>
          <w:tcPr>
            <w:tcW w:w="2410" w:type="dxa"/>
            <w:gridSpan w:val="3"/>
            <w:tcBorders>
              <w:top w:val="single" w:sz="8" w:space="0" w:color="auto"/>
              <w:left w:val="single" w:sz="4" w:space="0" w:color="auto"/>
              <w:bottom w:val="single" w:sz="8" w:space="0" w:color="auto"/>
              <w:right w:val="single" w:sz="4" w:space="0" w:color="auto"/>
            </w:tcBorders>
            <w:tcMar>
              <w:left w:w="108" w:type="dxa"/>
              <w:right w:w="108" w:type="dxa"/>
            </w:tcMar>
          </w:tcPr>
          <w:p w14:paraId="751252DE" w14:textId="77777777" w:rsidR="00A50A8B" w:rsidRPr="00BA355D" w:rsidRDefault="00A50A8B">
            <w:pPr>
              <w:tabs>
                <w:tab w:val="right" w:pos="9214"/>
              </w:tabs>
              <w:ind w:left="70"/>
              <w:jc w:val="both"/>
              <w:rPr>
                <w:rFonts w:ascii="Arial" w:eastAsia="Arial" w:hAnsi="Arial" w:cs="Arial"/>
                <w:sz w:val="18"/>
                <w:szCs w:val="18"/>
              </w:rPr>
            </w:pPr>
            <w:r w:rsidRPr="00BA355D">
              <w:rPr>
                <w:rFonts w:ascii="Arial" w:eastAsia="Arial" w:hAnsi="Arial" w:cs="Arial"/>
                <w:sz w:val="18"/>
                <w:szCs w:val="18"/>
              </w:rPr>
              <w:t>Názov tabuľky: Indexy cien stavebných prác a materiálov (2015=100)</w:t>
            </w:r>
          </w:p>
        </w:tc>
        <w:tc>
          <w:tcPr>
            <w:tcW w:w="1276" w:type="dxa"/>
            <w:gridSpan w:val="2"/>
            <w:vMerge/>
            <w:tcBorders>
              <w:left w:val="single" w:sz="4" w:space="0" w:color="auto"/>
              <w:bottom w:val="single" w:sz="8" w:space="0" w:color="auto"/>
              <w:right w:val="single" w:sz="4" w:space="0" w:color="auto"/>
            </w:tcBorders>
            <w:vAlign w:val="center"/>
          </w:tcPr>
          <w:p w14:paraId="5B020C27" w14:textId="77777777" w:rsidR="00A50A8B" w:rsidRPr="00BA355D" w:rsidRDefault="00A50A8B"/>
        </w:tc>
        <w:tc>
          <w:tcPr>
            <w:tcW w:w="1417" w:type="dxa"/>
            <w:gridSpan w:val="4"/>
            <w:vMerge/>
            <w:tcBorders>
              <w:left w:val="single" w:sz="4" w:space="0" w:color="auto"/>
              <w:bottom w:val="single" w:sz="8" w:space="0" w:color="auto"/>
              <w:right w:val="single" w:sz="4" w:space="0" w:color="auto"/>
            </w:tcBorders>
            <w:vAlign w:val="center"/>
          </w:tcPr>
          <w:p w14:paraId="78991798" w14:textId="77777777" w:rsidR="00A50A8B" w:rsidRPr="00BA355D" w:rsidRDefault="00A50A8B"/>
        </w:tc>
      </w:tr>
      <w:tr w:rsidR="00BA355D" w:rsidRPr="00BA355D" w14:paraId="2B6CAA1D" w14:textId="77777777">
        <w:trPr>
          <w:gridAfter w:val="1"/>
          <w:wAfter w:w="67" w:type="dxa"/>
          <w:trHeight w:val="300"/>
        </w:trPr>
        <w:tc>
          <w:tcPr>
            <w:tcW w:w="1141" w:type="dxa"/>
            <w:tcBorders>
              <w:top w:val="nil"/>
              <w:left w:val="single" w:sz="8" w:space="0" w:color="auto"/>
              <w:bottom w:val="nil"/>
              <w:right w:val="single" w:sz="8" w:space="0" w:color="auto"/>
            </w:tcBorders>
            <w:tcMar>
              <w:left w:w="108" w:type="dxa"/>
              <w:right w:w="108" w:type="dxa"/>
            </w:tcMar>
            <w:vAlign w:val="center"/>
          </w:tcPr>
          <w:p w14:paraId="260AF89A" w14:textId="77777777" w:rsidR="00A50A8B" w:rsidRPr="00BA355D" w:rsidRDefault="00A50A8B">
            <w:pPr>
              <w:rPr>
                <w:rFonts w:ascii="Arial" w:eastAsia="Arial" w:hAnsi="Arial" w:cs="Arial"/>
                <w:sz w:val="18"/>
                <w:szCs w:val="18"/>
              </w:rPr>
            </w:pPr>
            <w:r w:rsidRPr="00BA355D">
              <w:rPr>
                <w:rFonts w:ascii="Arial" w:eastAsia="Arial" w:hAnsi="Arial" w:cs="Arial"/>
                <w:sz w:val="18"/>
                <w:szCs w:val="18"/>
              </w:rPr>
              <w:t xml:space="preserve"> </w:t>
            </w:r>
          </w:p>
        </w:tc>
        <w:tc>
          <w:tcPr>
            <w:tcW w:w="851" w:type="dxa"/>
            <w:tcBorders>
              <w:top w:val="nil"/>
              <w:left w:val="single" w:sz="8" w:space="0" w:color="auto"/>
              <w:bottom w:val="nil"/>
              <w:right w:val="single" w:sz="8" w:space="0" w:color="auto"/>
            </w:tcBorders>
            <w:tcMar>
              <w:left w:w="108" w:type="dxa"/>
              <w:right w:w="108" w:type="dxa"/>
            </w:tcMar>
            <w:vAlign w:val="center"/>
          </w:tcPr>
          <w:p w14:paraId="0DEFEB57" w14:textId="77777777" w:rsidR="00A50A8B" w:rsidRPr="00BA355D" w:rsidRDefault="00A50A8B">
            <w:pPr>
              <w:rPr>
                <w:rFonts w:ascii="Arial" w:eastAsia="Arial" w:hAnsi="Arial" w:cs="Arial"/>
                <w:sz w:val="18"/>
                <w:szCs w:val="18"/>
              </w:rPr>
            </w:pPr>
            <w:r w:rsidRPr="00BA355D">
              <w:rPr>
                <w:rFonts w:ascii="Arial" w:eastAsia="Arial" w:hAnsi="Arial" w:cs="Arial"/>
                <w:sz w:val="18"/>
                <w:szCs w:val="18"/>
              </w:rPr>
              <w:t xml:space="preserve"> </w:t>
            </w:r>
          </w:p>
        </w:tc>
        <w:tc>
          <w:tcPr>
            <w:tcW w:w="1275" w:type="dxa"/>
            <w:vMerge/>
            <w:tcBorders>
              <w:bottom w:val="single" w:sz="8" w:space="0" w:color="auto"/>
              <w:right w:val="single" w:sz="4" w:space="0" w:color="auto"/>
            </w:tcBorders>
            <w:vAlign w:val="center"/>
          </w:tcPr>
          <w:p w14:paraId="48240F58" w14:textId="77777777" w:rsidR="00A50A8B" w:rsidRPr="00BA355D" w:rsidRDefault="00A50A8B"/>
        </w:tc>
        <w:tc>
          <w:tcPr>
            <w:tcW w:w="2410" w:type="dxa"/>
            <w:gridSpan w:val="3"/>
            <w:tcBorders>
              <w:top w:val="single" w:sz="8" w:space="0" w:color="auto"/>
              <w:left w:val="single" w:sz="4" w:space="0" w:color="auto"/>
              <w:bottom w:val="single" w:sz="8" w:space="0" w:color="auto"/>
              <w:right w:val="single" w:sz="4" w:space="0" w:color="auto"/>
            </w:tcBorders>
            <w:tcMar>
              <w:left w:w="108" w:type="dxa"/>
              <w:right w:w="108" w:type="dxa"/>
            </w:tcMar>
          </w:tcPr>
          <w:p w14:paraId="2A6D794A" w14:textId="77777777" w:rsidR="00A50A8B" w:rsidRPr="00BA355D" w:rsidRDefault="00A50A8B">
            <w:pPr>
              <w:tabs>
                <w:tab w:val="right" w:pos="9214"/>
              </w:tabs>
              <w:ind w:left="70"/>
              <w:jc w:val="both"/>
              <w:rPr>
                <w:rStyle w:val="Hyperlink"/>
                <w:rFonts w:ascii="Arial" w:eastAsia="Arial" w:hAnsi="Arial" w:cs="Arial"/>
                <w:color w:val="auto"/>
                <w:sz w:val="18"/>
                <w:szCs w:val="18"/>
              </w:rPr>
            </w:pPr>
            <w:proofErr w:type="spellStart"/>
            <w:r w:rsidRPr="00BA355D">
              <w:rPr>
                <w:rFonts w:ascii="Arial" w:eastAsia="Arial" w:hAnsi="Arial" w:cs="Arial"/>
                <w:sz w:val="18"/>
                <w:szCs w:val="18"/>
              </w:rPr>
              <w:t>Weblink</w:t>
            </w:r>
            <w:proofErr w:type="spellEnd"/>
            <w:r w:rsidRPr="00BA355D">
              <w:rPr>
                <w:rFonts w:ascii="Arial" w:eastAsia="Arial" w:hAnsi="Arial" w:cs="Arial"/>
                <w:sz w:val="18"/>
                <w:szCs w:val="18"/>
              </w:rPr>
              <w:t xml:space="preserve">: </w:t>
            </w:r>
            <w:hyperlink r:id="rId46" w:history="1">
              <w:r w:rsidRPr="00BA355D">
                <w:rPr>
                  <w:rStyle w:val="Hyperlink"/>
                  <w:rFonts w:ascii="Arial" w:eastAsia="Arial" w:hAnsi="Arial" w:cs="Arial"/>
                  <w:color w:val="auto"/>
                  <w:sz w:val="18"/>
                  <w:szCs w:val="18"/>
                </w:rPr>
                <w:t>http://slovak.statistics.sk</w:t>
              </w:r>
            </w:hyperlink>
          </w:p>
        </w:tc>
        <w:tc>
          <w:tcPr>
            <w:tcW w:w="1276" w:type="dxa"/>
            <w:gridSpan w:val="2"/>
            <w:vMerge/>
            <w:tcBorders>
              <w:left w:val="single" w:sz="4" w:space="0" w:color="auto"/>
              <w:bottom w:val="single" w:sz="8" w:space="0" w:color="auto"/>
              <w:right w:val="single" w:sz="4" w:space="0" w:color="auto"/>
            </w:tcBorders>
            <w:vAlign w:val="center"/>
          </w:tcPr>
          <w:p w14:paraId="44D2C8F3" w14:textId="77777777" w:rsidR="00A50A8B" w:rsidRPr="00BA355D" w:rsidRDefault="00A50A8B"/>
        </w:tc>
        <w:tc>
          <w:tcPr>
            <w:tcW w:w="1417" w:type="dxa"/>
            <w:gridSpan w:val="4"/>
            <w:vMerge/>
            <w:tcBorders>
              <w:left w:val="single" w:sz="4" w:space="0" w:color="auto"/>
              <w:bottom w:val="single" w:sz="8" w:space="0" w:color="auto"/>
              <w:right w:val="single" w:sz="4" w:space="0" w:color="auto"/>
            </w:tcBorders>
            <w:vAlign w:val="center"/>
          </w:tcPr>
          <w:p w14:paraId="6573ED8A" w14:textId="77777777" w:rsidR="00A50A8B" w:rsidRPr="00BA355D" w:rsidRDefault="00A50A8B"/>
        </w:tc>
      </w:tr>
      <w:tr w:rsidR="00BA355D" w:rsidRPr="00BA355D" w14:paraId="0702CFDA" w14:textId="77777777">
        <w:trPr>
          <w:gridAfter w:val="1"/>
          <w:wAfter w:w="67" w:type="dxa"/>
          <w:trHeight w:val="240"/>
        </w:trPr>
        <w:tc>
          <w:tcPr>
            <w:tcW w:w="1141" w:type="dxa"/>
            <w:tcBorders>
              <w:top w:val="nil"/>
              <w:left w:val="single" w:sz="8" w:space="0" w:color="auto"/>
              <w:right w:val="single" w:sz="8" w:space="0" w:color="auto"/>
            </w:tcBorders>
            <w:tcMar>
              <w:left w:w="108" w:type="dxa"/>
              <w:right w:w="108" w:type="dxa"/>
            </w:tcMar>
            <w:vAlign w:val="center"/>
          </w:tcPr>
          <w:p w14:paraId="02C6F25B" w14:textId="77777777" w:rsidR="00A50A8B" w:rsidRPr="00BA355D" w:rsidRDefault="00A50A8B">
            <w:pPr>
              <w:rPr>
                <w:rFonts w:ascii="Arial" w:eastAsia="Arial" w:hAnsi="Arial" w:cs="Arial"/>
                <w:sz w:val="18"/>
                <w:szCs w:val="18"/>
              </w:rPr>
            </w:pPr>
            <w:r w:rsidRPr="00BA355D">
              <w:rPr>
                <w:rFonts w:ascii="Arial" w:eastAsia="Arial" w:hAnsi="Arial" w:cs="Arial"/>
                <w:sz w:val="18"/>
                <w:szCs w:val="18"/>
              </w:rPr>
              <w:t xml:space="preserve"> </w:t>
            </w:r>
          </w:p>
        </w:tc>
        <w:tc>
          <w:tcPr>
            <w:tcW w:w="851" w:type="dxa"/>
            <w:tcBorders>
              <w:top w:val="nil"/>
              <w:left w:val="single" w:sz="8" w:space="0" w:color="auto"/>
              <w:right w:val="single" w:sz="8" w:space="0" w:color="auto"/>
            </w:tcBorders>
            <w:tcMar>
              <w:left w:w="108" w:type="dxa"/>
              <w:right w:w="108" w:type="dxa"/>
            </w:tcMar>
            <w:vAlign w:val="center"/>
          </w:tcPr>
          <w:p w14:paraId="254C3C0A" w14:textId="77777777" w:rsidR="00A50A8B" w:rsidRPr="00BA355D" w:rsidRDefault="00A50A8B">
            <w:pPr>
              <w:rPr>
                <w:rFonts w:ascii="Arial" w:eastAsia="Arial" w:hAnsi="Arial" w:cs="Arial"/>
                <w:sz w:val="18"/>
                <w:szCs w:val="18"/>
              </w:rPr>
            </w:pPr>
            <w:r w:rsidRPr="00BA355D">
              <w:rPr>
                <w:rFonts w:ascii="Arial" w:eastAsia="Arial" w:hAnsi="Arial" w:cs="Arial"/>
                <w:sz w:val="18"/>
                <w:szCs w:val="18"/>
              </w:rPr>
              <w:t xml:space="preserve"> </w:t>
            </w:r>
          </w:p>
        </w:tc>
        <w:tc>
          <w:tcPr>
            <w:tcW w:w="1275" w:type="dxa"/>
            <w:vMerge/>
            <w:tcBorders>
              <w:right w:val="single" w:sz="4" w:space="0" w:color="auto"/>
            </w:tcBorders>
            <w:vAlign w:val="center"/>
          </w:tcPr>
          <w:p w14:paraId="78A82133" w14:textId="77777777" w:rsidR="00A50A8B" w:rsidRPr="00BA355D" w:rsidRDefault="00A50A8B"/>
        </w:tc>
        <w:tc>
          <w:tcPr>
            <w:tcW w:w="2410" w:type="dxa"/>
            <w:gridSpan w:val="3"/>
            <w:tcBorders>
              <w:top w:val="single" w:sz="8" w:space="0" w:color="auto"/>
              <w:left w:val="single" w:sz="4" w:space="0" w:color="auto"/>
              <w:right w:val="single" w:sz="4" w:space="0" w:color="auto"/>
            </w:tcBorders>
            <w:tcMar>
              <w:left w:w="108" w:type="dxa"/>
              <w:right w:w="108" w:type="dxa"/>
            </w:tcMar>
          </w:tcPr>
          <w:p w14:paraId="650EA300" w14:textId="77777777" w:rsidR="00A50A8B" w:rsidRPr="00BA355D" w:rsidRDefault="00A50A8B">
            <w:pPr>
              <w:tabs>
                <w:tab w:val="right" w:pos="9214"/>
              </w:tabs>
              <w:ind w:left="70"/>
              <w:jc w:val="both"/>
              <w:rPr>
                <w:rFonts w:ascii="Arial" w:eastAsia="Arial" w:hAnsi="Arial" w:cs="Arial"/>
                <w:sz w:val="18"/>
                <w:szCs w:val="18"/>
              </w:rPr>
            </w:pPr>
            <w:r w:rsidRPr="00BA355D">
              <w:rPr>
                <w:rFonts w:ascii="Arial" w:eastAsia="Arial" w:hAnsi="Arial" w:cs="Arial"/>
                <w:sz w:val="18"/>
                <w:szCs w:val="18"/>
              </w:rPr>
              <w:t>Sledovaný index: Indexy stavebných materiálov (výrobné ceny)</w:t>
            </w:r>
          </w:p>
        </w:tc>
        <w:tc>
          <w:tcPr>
            <w:tcW w:w="1276" w:type="dxa"/>
            <w:gridSpan w:val="2"/>
            <w:vMerge/>
            <w:tcBorders>
              <w:left w:val="single" w:sz="4" w:space="0" w:color="auto"/>
              <w:right w:val="single" w:sz="4" w:space="0" w:color="auto"/>
            </w:tcBorders>
            <w:vAlign w:val="center"/>
          </w:tcPr>
          <w:p w14:paraId="7D903267" w14:textId="77777777" w:rsidR="00A50A8B" w:rsidRPr="00BA355D" w:rsidRDefault="00A50A8B"/>
        </w:tc>
        <w:tc>
          <w:tcPr>
            <w:tcW w:w="1417" w:type="dxa"/>
            <w:gridSpan w:val="4"/>
            <w:vMerge/>
            <w:tcBorders>
              <w:left w:val="single" w:sz="4" w:space="0" w:color="auto"/>
              <w:right w:val="single" w:sz="4" w:space="0" w:color="auto"/>
            </w:tcBorders>
            <w:vAlign w:val="center"/>
          </w:tcPr>
          <w:p w14:paraId="1FEA9FD7" w14:textId="77777777" w:rsidR="00A50A8B" w:rsidRPr="00BA355D" w:rsidRDefault="00A50A8B"/>
        </w:tc>
      </w:tr>
      <w:tr w:rsidR="00BA355D" w:rsidRPr="00BA355D" w14:paraId="17B87B7E" w14:textId="77777777">
        <w:trPr>
          <w:gridAfter w:val="1"/>
          <w:wAfter w:w="67" w:type="dxa"/>
          <w:trHeight w:val="240"/>
        </w:trPr>
        <w:tc>
          <w:tcPr>
            <w:tcW w:w="1141" w:type="dxa"/>
            <w:tcBorders>
              <w:top w:val="nil"/>
              <w:left w:val="single" w:sz="8" w:space="0" w:color="auto"/>
              <w:right w:val="single" w:sz="8" w:space="0" w:color="auto"/>
            </w:tcBorders>
            <w:tcMar>
              <w:left w:w="108" w:type="dxa"/>
              <w:right w:w="108" w:type="dxa"/>
            </w:tcMar>
            <w:vAlign w:val="center"/>
          </w:tcPr>
          <w:p w14:paraId="11ECA262" w14:textId="77777777" w:rsidR="00A50A8B" w:rsidRPr="00BA355D" w:rsidRDefault="00A50A8B">
            <w:pPr>
              <w:rPr>
                <w:rFonts w:ascii="Arial" w:eastAsia="Arial" w:hAnsi="Arial" w:cs="Arial"/>
                <w:sz w:val="18"/>
                <w:szCs w:val="18"/>
              </w:rPr>
            </w:pPr>
          </w:p>
        </w:tc>
        <w:tc>
          <w:tcPr>
            <w:tcW w:w="851" w:type="dxa"/>
            <w:tcBorders>
              <w:top w:val="nil"/>
              <w:left w:val="single" w:sz="8" w:space="0" w:color="auto"/>
              <w:right w:val="single" w:sz="8" w:space="0" w:color="auto"/>
            </w:tcBorders>
            <w:tcMar>
              <w:left w:w="108" w:type="dxa"/>
              <w:right w:w="108" w:type="dxa"/>
            </w:tcMar>
            <w:vAlign w:val="center"/>
          </w:tcPr>
          <w:p w14:paraId="3E1E4851" w14:textId="77777777" w:rsidR="00A50A8B" w:rsidRPr="00BA355D" w:rsidRDefault="00A50A8B">
            <w:pPr>
              <w:rPr>
                <w:rFonts w:ascii="Arial" w:eastAsia="Arial" w:hAnsi="Arial" w:cs="Arial"/>
                <w:sz w:val="18"/>
                <w:szCs w:val="18"/>
              </w:rPr>
            </w:pPr>
          </w:p>
        </w:tc>
        <w:tc>
          <w:tcPr>
            <w:tcW w:w="1275" w:type="dxa"/>
            <w:tcBorders>
              <w:right w:val="single" w:sz="4" w:space="0" w:color="auto"/>
            </w:tcBorders>
            <w:vAlign w:val="center"/>
          </w:tcPr>
          <w:p w14:paraId="2AC9268A" w14:textId="77777777" w:rsidR="00A50A8B" w:rsidRPr="00BA355D" w:rsidRDefault="00A50A8B"/>
        </w:tc>
        <w:tc>
          <w:tcPr>
            <w:tcW w:w="2410" w:type="dxa"/>
            <w:gridSpan w:val="3"/>
            <w:tcBorders>
              <w:top w:val="single" w:sz="8" w:space="0" w:color="auto"/>
              <w:left w:val="single" w:sz="4" w:space="0" w:color="auto"/>
              <w:right w:val="single" w:sz="4" w:space="0" w:color="auto"/>
            </w:tcBorders>
            <w:tcMar>
              <w:left w:w="108" w:type="dxa"/>
              <w:right w:w="108" w:type="dxa"/>
            </w:tcMar>
          </w:tcPr>
          <w:p w14:paraId="01D8512E" w14:textId="77777777" w:rsidR="00A50A8B" w:rsidRPr="00BA355D" w:rsidRDefault="00A50A8B">
            <w:pPr>
              <w:tabs>
                <w:tab w:val="right" w:pos="9214"/>
              </w:tabs>
              <w:ind w:left="70"/>
              <w:jc w:val="both"/>
              <w:rPr>
                <w:rFonts w:ascii="Arial" w:eastAsia="Arial" w:hAnsi="Arial" w:cs="Arial"/>
                <w:sz w:val="18"/>
                <w:szCs w:val="18"/>
              </w:rPr>
            </w:pPr>
          </w:p>
        </w:tc>
        <w:tc>
          <w:tcPr>
            <w:tcW w:w="1276" w:type="dxa"/>
            <w:gridSpan w:val="2"/>
            <w:tcBorders>
              <w:left w:val="single" w:sz="4" w:space="0" w:color="auto"/>
              <w:right w:val="single" w:sz="4" w:space="0" w:color="auto"/>
            </w:tcBorders>
            <w:vAlign w:val="center"/>
          </w:tcPr>
          <w:p w14:paraId="62AF0B67" w14:textId="77777777" w:rsidR="00A50A8B" w:rsidRPr="00BA355D" w:rsidRDefault="00A50A8B"/>
        </w:tc>
        <w:tc>
          <w:tcPr>
            <w:tcW w:w="1417" w:type="dxa"/>
            <w:gridSpan w:val="4"/>
            <w:tcBorders>
              <w:left w:val="single" w:sz="4" w:space="0" w:color="auto"/>
              <w:bottom w:val="single" w:sz="4" w:space="0" w:color="auto"/>
              <w:right w:val="single" w:sz="4" w:space="0" w:color="auto"/>
            </w:tcBorders>
            <w:vAlign w:val="center"/>
          </w:tcPr>
          <w:p w14:paraId="70556960" w14:textId="77777777" w:rsidR="00A50A8B" w:rsidRPr="00BA355D" w:rsidRDefault="00A50A8B"/>
        </w:tc>
      </w:tr>
      <w:tr w:rsidR="00BA355D" w:rsidRPr="00BA355D" w14:paraId="6C3D8E9B" w14:textId="77777777">
        <w:trPr>
          <w:gridAfter w:val="4"/>
          <w:wAfter w:w="775" w:type="dxa"/>
          <w:trHeight w:val="240"/>
        </w:trPr>
        <w:tc>
          <w:tcPr>
            <w:tcW w:w="1141" w:type="dxa"/>
            <w:tcBorders>
              <w:top w:val="single" w:sz="4" w:space="0" w:color="auto"/>
              <w:left w:val="nil"/>
              <w:bottom w:val="nil"/>
              <w:right w:val="nil"/>
            </w:tcBorders>
            <w:tcMar>
              <w:left w:w="108" w:type="dxa"/>
              <w:right w:w="108" w:type="dxa"/>
            </w:tcMar>
          </w:tcPr>
          <w:p w14:paraId="1B664EBE" w14:textId="77777777" w:rsidR="00A50A8B" w:rsidRPr="00BA355D" w:rsidRDefault="00A50A8B">
            <w:pPr>
              <w:rPr>
                <w:rFonts w:ascii="Arial" w:eastAsia="Arial" w:hAnsi="Arial" w:cs="Arial"/>
                <w:sz w:val="18"/>
                <w:szCs w:val="18"/>
              </w:rPr>
            </w:pPr>
          </w:p>
        </w:tc>
        <w:tc>
          <w:tcPr>
            <w:tcW w:w="851" w:type="dxa"/>
            <w:tcBorders>
              <w:top w:val="single" w:sz="4" w:space="0" w:color="auto"/>
              <w:left w:val="nil"/>
              <w:bottom w:val="nil"/>
              <w:right w:val="nil"/>
            </w:tcBorders>
            <w:tcMar>
              <w:left w:w="108" w:type="dxa"/>
              <w:right w:w="108" w:type="dxa"/>
            </w:tcMar>
          </w:tcPr>
          <w:p w14:paraId="3EE78AD1" w14:textId="77777777" w:rsidR="00A50A8B" w:rsidRPr="00BA355D" w:rsidRDefault="00A50A8B">
            <w:pPr>
              <w:rPr>
                <w:rFonts w:ascii="Arial" w:eastAsia="Arial" w:hAnsi="Arial" w:cs="Arial"/>
                <w:sz w:val="18"/>
                <w:szCs w:val="18"/>
              </w:rPr>
            </w:pPr>
          </w:p>
        </w:tc>
        <w:tc>
          <w:tcPr>
            <w:tcW w:w="1586" w:type="dxa"/>
            <w:gridSpan w:val="2"/>
            <w:tcBorders>
              <w:top w:val="single" w:sz="4" w:space="0" w:color="auto"/>
              <w:left w:val="nil"/>
              <w:bottom w:val="nil"/>
              <w:right w:val="nil"/>
            </w:tcBorders>
            <w:tcMar>
              <w:left w:w="108" w:type="dxa"/>
              <w:right w:w="108" w:type="dxa"/>
            </w:tcMar>
          </w:tcPr>
          <w:p w14:paraId="53C54BD1" w14:textId="77777777" w:rsidR="00A50A8B" w:rsidRPr="00BA355D" w:rsidRDefault="00A50A8B"/>
        </w:tc>
        <w:tc>
          <w:tcPr>
            <w:tcW w:w="4084" w:type="dxa"/>
            <w:gridSpan w:val="5"/>
            <w:tcBorders>
              <w:top w:val="single" w:sz="4" w:space="0" w:color="auto"/>
              <w:left w:val="nil"/>
              <w:bottom w:val="nil"/>
              <w:right w:val="nil"/>
            </w:tcBorders>
            <w:tcMar>
              <w:left w:w="108" w:type="dxa"/>
              <w:right w:w="108" w:type="dxa"/>
            </w:tcMar>
          </w:tcPr>
          <w:p w14:paraId="52FA6D3D" w14:textId="77777777" w:rsidR="00A50A8B" w:rsidRPr="00BA355D" w:rsidRDefault="00A50A8B"/>
        </w:tc>
      </w:tr>
      <w:tr w:rsidR="00A50A8B" w:rsidRPr="00BA355D" w14:paraId="3CD4B418" w14:textId="77777777">
        <w:trPr>
          <w:trHeight w:val="300"/>
        </w:trPr>
        <w:tc>
          <w:tcPr>
            <w:tcW w:w="1141" w:type="dxa"/>
            <w:tcBorders>
              <w:top w:val="nil"/>
              <w:left w:val="nil"/>
              <w:bottom w:val="nil"/>
              <w:right w:val="nil"/>
            </w:tcBorders>
            <w:vAlign w:val="center"/>
          </w:tcPr>
          <w:p w14:paraId="1094BB29" w14:textId="77777777" w:rsidR="00A50A8B" w:rsidRPr="00BA355D" w:rsidRDefault="00A50A8B"/>
        </w:tc>
        <w:tc>
          <w:tcPr>
            <w:tcW w:w="851" w:type="dxa"/>
            <w:tcBorders>
              <w:top w:val="nil"/>
              <w:left w:val="nil"/>
              <w:bottom w:val="nil"/>
              <w:right w:val="nil"/>
            </w:tcBorders>
            <w:vAlign w:val="center"/>
          </w:tcPr>
          <w:p w14:paraId="34DCC845" w14:textId="77777777" w:rsidR="00A50A8B" w:rsidRPr="00BA355D" w:rsidRDefault="00A50A8B"/>
        </w:tc>
        <w:tc>
          <w:tcPr>
            <w:tcW w:w="1275" w:type="dxa"/>
            <w:tcBorders>
              <w:top w:val="nil"/>
              <w:left w:val="nil"/>
              <w:bottom w:val="nil"/>
              <w:right w:val="nil"/>
            </w:tcBorders>
            <w:vAlign w:val="center"/>
          </w:tcPr>
          <w:p w14:paraId="14FBD7A2" w14:textId="77777777" w:rsidR="00A50A8B" w:rsidRPr="00BA355D" w:rsidRDefault="00A50A8B"/>
        </w:tc>
        <w:tc>
          <w:tcPr>
            <w:tcW w:w="378" w:type="dxa"/>
            <w:gridSpan w:val="2"/>
            <w:tcBorders>
              <w:top w:val="nil"/>
              <w:left w:val="nil"/>
              <w:bottom w:val="nil"/>
              <w:right w:val="nil"/>
            </w:tcBorders>
            <w:vAlign w:val="center"/>
          </w:tcPr>
          <w:p w14:paraId="1C8C3027" w14:textId="77777777" w:rsidR="00A50A8B" w:rsidRPr="00BA355D" w:rsidRDefault="00A50A8B"/>
        </w:tc>
        <w:tc>
          <w:tcPr>
            <w:tcW w:w="2099" w:type="dxa"/>
            <w:gridSpan w:val="2"/>
            <w:tcBorders>
              <w:top w:val="nil"/>
              <w:left w:val="nil"/>
              <w:bottom w:val="nil"/>
              <w:right w:val="nil"/>
            </w:tcBorders>
            <w:vAlign w:val="center"/>
          </w:tcPr>
          <w:p w14:paraId="49201AE3" w14:textId="77777777" w:rsidR="00A50A8B" w:rsidRPr="00BA355D" w:rsidRDefault="00A50A8B"/>
        </w:tc>
        <w:tc>
          <w:tcPr>
            <w:tcW w:w="1985" w:type="dxa"/>
            <w:gridSpan w:val="3"/>
            <w:tcBorders>
              <w:top w:val="nil"/>
              <w:left w:val="nil"/>
              <w:bottom w:val="nil"/>
              <w:right w:val="nil"/>
            </w:tcBorders>
            <w:vAlign w:val="center"/>
          </w:tcPr>
          <w:p w14:paraId="6FB464AF" w14:textId="77777777" w:rsidR="00A50A8B" w:rsidRPr="00BA355D" w:rsidRDefault="00A50A8B"/>
        </w:tc>
        <w:tc>
          <w:tcPr>
            <w:tcW w:w="236" w:type="dxa"/>
            <w:tcBorders>
              <w:top w:val="nil"/>
              <w:left w:val="nil"/>
              <w:bottom w:val="nil"/>
              <w:right w:val="nil"/>
            </w:tcBorders>
            <w:vAlign w:val="center"/>
          </w:tcPr>
          <w:p w14:paraId="76876ED4" w14:textId="77777777" w:rsidR="00A50A8B" w:rsidRPr="00BA355D" w:rsidRDefault="00A50A8B"/>
        </w:tc>
        <w:tc>
          <w:tcPr>
            <w:tcW w:w="472" w:type="dxa"/>
            <w:gridSpan w:val="2"/>
            <w:tcBorders>
              <w:top w:val="nil"/>
              <w:left w:val="nil"/>
              <w:bottom w:val="nil"/>
              <w:right w:val="nil"/>
            </w:tcBorders>
            <w:vAlign w:val="center"/>
          </w:tcPr>
          <w:p w14:paraId="44B3B287" w14:textId="77777777" w:rsidR="00A50A8B" w:rsidRPr="00BA355D" w:rsidRDefault="00A50A8B"/>
        </w:tc>
      </w:tr>
    </w:tbl>
    <w:p w14:paraId="470DC865" w14:textId="77777777" w:rsidR="00A50A8B" w:rsidRPr="00BA355D" w:rsidRDefault="00A50A8B" w:rsidP="00A50A8B">
      <w:pPr>
        <w:pStyle w:val="BodyText"/>
        <w:rPr>
          <w:rFonts w:ascii="Arial Narrow" w:hAnsi="Arial Narrow" w:cstheme="minorBidi"/>
          <w:noProof w:val="0"/>
          <w:sz w:val="21"/>
          <w:szCs w:val="21"/>
          <w:lang w:val="sk-SK"/>
        </w:rPr>
      </w:pPr>
    </w:p>
    <w:p w14:paraId="76CDB610" w14:textId="77777777" w:rsidR="00A50A8B" w:rsidRPr="00BA355D" w:rsidRDefault="00A50A8B" w:rsidP="00A50A8B">
      <w:pPr>
        <w:keepLines/>
        <w:tabs>
          <w:tab w:val="right" w:pos="9214"/>
        </w:tabs>
        <w:ind w:left="-24"/>
        <w:jc w:val="both"/>
        <w:rPr>
          <w:rFonts w:ascii="Arial Narrow" w:hAnsi="Arial Narrow" w:cstheme="minorBidi"/>
          <w:sz w:val="21"/>
          <w:szCs w:val="21"/>
        </w:rPr>
      </w:pPr>
      <w:r w:rsidRPr="00BA355D">
        <w:rPr>
          <w:rFonts w:ascii="Arial Narrow" w:hAnsi="Arial Narrow" w:cstheme="minorBidi"/>
          <w:sz w:val="21"/>
          <w:szCs w:val="21"/>
        </w:rPr>
        <w:t>Tabuľka údajov o úpravách ceny v dôsledku zmien nákladov podľa podčlánku 13.8 slúži ako vzor pre vyhľadanie zdrojov pre výpočet indexov</w:t>
      </w:r>
    </w:p>
    <w:p w14:paraId="4CCE68D1" w14:textId="77777777" w:rsidR="00A50A8B" w:rsidRPr="00BA355D" w:rsidRDefault="00A50A8B" w:rsidP="00A50A8B">
      <w:pPr>
        <w:rPr>
          <w:rFonts w:ascii="Arial Narrow" w:hAnsi="Arial Narrow" w:cstheme="minorBidi"/>
          <w:sz w:val="21"/>
          <w:szCs w:val="21"/>
        </w:rPr>
      </w:pPr>
    </w:p>
    <w:p w14:paraId="2597EE12" w14:textId="77777777" w:rsidR="00A50A8B" w:rsidRPr="00BA355D" w:rsidRDefault="00A50A8B" w:rsidP="00A50A8B">
      <w:pPr>
        <w:pStyle w:val="Heading3"/>
        <w:spacing w:before="0" w:after="0"/>
        <w:rPr>
          <w:rFonts w:ascii="Arial Narrow" w:hAnsi="Arial Narrow" w:cstheme="minorBidi"/>
          <w:b/>
          <w:caps/>
          <w:color w:val="auto"/>
          <w:sz w:val="21"/>
          <w:szCs w:val="21"/>
        </w:rPr>
      </w:pPr>
    </w:p>
    <w:p w14:paraId="509501B4" w14:textId="77777777" w:rsidR="00A50A8B" w:rsidRPr="00BA355D" w:rsidRDefault="00A50A8B" w:rsidP="00A50A8B">
      <w:pPr>
        <w:pStyle w:val="BodyText"/>
        <w:rPr>
          <w:rFonts w:ascii="Arial Narrow" w:hAnsi="Arial Narrow" w:cstheme="minorBidi"/>
          <w:noProof w:val="0"/>
          <w:sz w:val="21"/>
          <w:szCs w:val="21"/>
          <w:lang w:val="sk-SK"/>
        </w:rPr>
      </w:pPr>
      <w:r w:rsidRPr="00BA355D">
        <w:rPr>
          <w:rFonts w:ascii="Arial Narrow" w:hAnsi="Arial Narrow" w:cstheme="minorBidi"/>
          <w:b/>
          <w:bCs/>
          <w:noProof w:val="0"/>
          <w:sz w:val="21"/>
          <w:szCs w:val="21"/>
          <w:lang w:val="sk-SK"/>
        </w:rPr>
        <w:t xml:space="preserve">Pozn. * </w:t>
      </w:r>
      <w:r w:rsidRPr="00BA355D">
        <w:rPr>
          <w:rFonts w:ascii="Arial Narrow" w:hAnsi="Arial Narrow" w:cstheme="minorBidi"/>
          <w:bCs/>
          <w:noProof w:val="0"/>
          <w:sz w:val="21"/>
          <w:szCs w:val="21"/>
          <w:lang w:val="sk-SK"/>
        </w:rPr>
        <w:t>Tieto hodnoty a dátumy potvrdzujú definíciu každého indexu, ale nedefinujú indexy k referenčnému obdobiu ”t</w:t>
      </w:r>
      <w:r w:rsidRPr="00BA355D">
        <w:rPr>
          <w:rFonts w:ascii="Arial Narrow" w:hAnsi="Arial Narrow" w:cstheme="minorBidi"/>
          <w:bCs/>
          <w:noProof w:val="0"/>
          <w:sz w:val="21"/>
          <w:szCs w:val="21"/>
          <w:vertAlign w:val="subscript"/>
          <w:lang w:val="sk-SK"/>
        </w:rPr>
        <w:t>o</w:t>
      </w:r>
      <w:r w:rsidRPr="00BA355D">
        <w:rPr>
          <w:rFonts w:ascii="Arial Narrow" w:hAnsi="Arial Narrow" w:cstheme="minorBidi"/>
          <w:bCs/>
          <w:noProof w:val="0"/>
          <w:sz w:val="21"/>
          <w:szCs w:val="21"/>
          <w:lang w:val="sk-SK"/>
        </w:rPr>
        <w:t>”, kvartál do ktorého spadá kalendárny deň, v ktorý uplynula lehota na prekladanie ponúk do súťaže na zhotovenie stavby.</w:t>
      </w:r>
    </w:p>
    <w:p w14:paraId="7F6F3612" w14:textId="77777777" w:rsidR="00A50A8B" w:rsidRPr="00BA355D" w:rsidRDefault="00A50A8B" w:rsidP="00A50A8B">
      <w:pPr>
        <w:rPr>
          <w:rFonts w:ascii="Arial Narrow" w:hAnsi="Arial Narrow"/>
          <w:sz w:val="21"/>
          <w:szCs w:val="21"/>
        </w:rPr>
      </w:pPr>
    </w:p>
    <w:p w14:paraId="687A4F04" w14:textId="77777777" w:rsidR="00A50A8B" w:rsidRPr="00BA355D" w:rsidRDefault="00A50A8B" w:rsidP="00A50A8B">
      <w:pPr>
        <w:rPr>
          <w:rFonts w:ascii="Arial Narrow" w:hAnsi="Arial Narrow"/>
          <w:sz w:val="21"/>
          <w:szCs w:val="21"/>
        </w:rPr>
      </w:pPr>
    </w:p>
    <w:p w14:paraId="37363DAC" w14:textId="77777777" w:rsidR="00A50A8B" w:rsidRPr="00BA355D" w:rsidRDefault="00A50A8B" w:rsidP="00A50A8B">
      <w:pPr>
        <w:rPr>
          <w:rFonts w:ascii="Arial Narrow" w:hAnsi="Arial Narrow"/>
          <w:b/>
          <w:sz w:val="21"/>
          <w:szCs w:val="21"/>
        </w:rPr>
        <w:sectPr w:rsidR="00A50A8B" w:rsidRPr="00BA355D" w:rsidSect="00A50A8B">
          <w:headerReference w:type="default" r:id="rId47"/>
          <w:footerReference w:type="default" r:id="rId48"/>
          <w:pgSz w:w="11906" w:h="16838"/>
          <w:pgMar w:top="1440" w:right="1416" w:bottom="1440" w:left="1800" w:header="708" w:footer="708" w:gutter="0"/>
          <w:cols w:space="708"/>
          <w:docGrid w:linePitch="360"/>
        </w:sectPr>
      </w:pPr>
    </w:p>
    <w:p w14:paraId="36E8B492" w14:textId="77777777" w:rsidR="00A50A8B" w:rsidRPr="00BA355D" w:rsidRDefault="00A50A8B" w:rsidP="00A50A8B">
      <w:pPr>
        <w:jc w:val="both"/>
        <w:rPr>
          <w:rFonts w:ascii="Arial Narrow" w:hAnsi="Arial Narrow"/>
          <w:b/>
          <w:sz w:val="21"/>
          <w:szCs w:val="21"/>
        </w:rPr>
      </w:pPr>
    </w:p>
    <w:p w14:paraId="18640AA6" w14:textId="77777777" w:rsidR="00A50A8B" w:rsidRPr="00BA355D" w:rsidRDefault="00A50A8B" w:rsidP="00A50A8B">
      <w:pPr>
        <w:widowControl w:val="0"/>
        <w:autoSpaceDE w:val="0"/>
        <w:autoSpaceDN w:val="0"/>
        <w:adjustRightInd w:val="0"/>
        <w:jc w:val="center"/>
        <w:rPr>
          <w:rFonts w:ascii="Arial Narrow" w:hAnsi="Arial Narrow" w:cs="Arial"/>
          <w:spacing w:val="6"/>
          <w:sz w:val="21"/>
          <w:szCs w:val="22"/>
        </w:rPr>
      </w:pPr>
      <w:r w:rsidRPr="00BA355D">
        <w:rPr>
          <w:rFonts w:ascii="Arial Narrow" w:hAnsi="Arial Narrow"/>
          <w:noProof/>
          <w:spacing w:val="6"/>
          <w:sz w:val="40"/>
          <w:szCs w:val="40"/>
          <w:lang w:eastAsia="en-US"/>
        </w:rPr>
        <w:drawing>
          <wp:inline distT="0" distB="0" distL="0" distR="0" wp14:anchorId="265820A0" wp14:editId="1DE84E81">
            <wp:extent cx="3951406" cy="1888176"/>
            <wp:effectExtent l="0" t="0" r="0" b="0"/>
            <wp:docPr id="764226765" name="Obrázok 764226765" descr="Obrázok, na ktorom je text, snímka obrazovky, softvér, webová stránka&#10;&#10;Automaticky generovaný popi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43082182" name="Obrázok 2143082182" descr="Obrázok, na ktorom je text, snímka obrazovky, softvér, webová stránka&#10;&#10;Automaticky generovaný popis"/>
                    <pic:cNvPicPr/>
                  </pic:nvPicPr>
                  <pic:blipFill rotWithShape="1">
                    <a:blip r:embed="rId10"/>
                    <a:srcRect l="17601" t="30065" r="36465" b="30911"/>
                    <a:stretch/>
                  </pic:blipFill>
                  <pic:spPr bwMode="auto">
                    <a:xfrm>
                      <a:off x="0" y="0"/>
                      <a:ext cx="3993058" cy="1908079"/>
                    </a:xfrm>
                    <a:prstGeom prst="rect">
                      <a:avLst/>
                    </a:prstGeom>
                    <a:ln>
                      <a:noFill/>
                    </a:ln>
                    <a:extLst>
                      <a:ext uri="{53640926-AAD7-44D8-BBD7-CCE9431645EC}">
                        <a14:shadowObscured xmlns:a14="http://schemas.microsoft.com/office/drawing/2010/main"/>
                      </a:ext>
                    </a:extLst>
                  </pic:spPr>
                </pic:pic>
              </a:graphicData>
            </a:graphic>
          </wp:inline>
        </w:drawing>
      </w:r>
    </w:p>
    <w:p w14:paraId="50F95254" w14:textId="77777777" w:rsidR="00A50A8B" w:rsidRPr="00BA355D" w:rsidRDefault="00A50A8B" w:rsidP="00A50A8B">
      <w:pPr>
        <w:widowControl w:val="0"/>
        <w:autoSpaceDE w:val="0"/>
        <w:autoSpaceDN w:val="0"/>
        <w:adjustRightInd w:val="0"/>
        <w:jc w:val="center"/>
        <w:rPr>
          <w:rFonts w:ascii="Arial Narrow" w:hAnsi="Arial Narrow" w:cs="Arial"/>
          <w:spacing w:val="6"/>
          <w:sz w:val="21"/>
          <w:szCs w:val="22"/>
        </w:rPr>
      </w:pPr>
    </w:p>
    <w:p w14:paraId="07D83A0F" w14:textId="77777777" w:rsidR="00A50A8B" w:rsidRPr="00BA355D" w:rsidRDefault="00A50A8B" w:rsidP="00A50A8B">
      <w:pPr>
        <w:widowControl w:val="0"/>
        <w:autoSpaceDE w:val="0"/>
        <w:autoSpaceDN w:val="0"/>
        <w:adjustRightInd w:val="0"/>
        <w:jc w:val="center"/>
        <w:rPr>
          <w:rFonts w:ascii="Arial Narrow" w:hAnsi="Arial Narrow" w:cs="Arial"/>
          <w:spacing w:val="6"/>
          <w:sz w:val="21"/>
          <w:szCs w:val="22"/>
        </w:rPr>
      </w:pPr>
    </w:p>
    <w:p w14:paraId="0D380740" w14:textId="77777777" w:rsidR="00A50A8B" w:rsidRPr="00BA355D" w:rsidRDefault="00A50A8B" w:rsidP="00A50A8B">
      <w:pPr>
        <w:widowControl w:val="0"/>
        <w:autoSpaceDE w:val="0"/>
        <w:autoSpaceDN w:val="0"/>
        <w:adjustRightInd w:val="0"/>
        <w:jc w:val="center"/>
        <w:rPr>
          <w:rFonts w:ascii="Arial Narrow" w:hAnsi="Arial Narrow" w:cs="Arial"/>
          <w:spacing w:val="6"/>
          <w:sz w:val="21"/>
          <w:szCs w:val="22"/>
        </w:rPr>
      </w:pPr>
    </w:p>
    <w:p w14:paraId="397AE5C3" w14:textId="77777777" w:rsidR="00A50A8B" w:rsidRPr="00BA355D" w:rsidRDefault="00A50A8B" w:rsidP="00A50A8B">
      <w:pPr>
        <w:widowControl w:val="0"/>
        <w:autoSpaceDE w:val="0"/>
        <w:autoSpaceDN w:val="0"/>
        <w:adjustRightInd w:val="0"/>
        <w:jc w:val="center"/>
        <w:rPr>
          <w:rFonts w:ascii="Arial Narrow" w:hAnsi="Arial Narrow" w:cs="Arial"/>
          <w:spacing w:val="6"/>
          <w:sz w:val="21"/>
          <w:szCs w:val="22"/>
        </w:rPr>
      </w:pPr>
    </w:p>
    <w:p w14:paraId="3ACD3691" w14:textId="77777777" w:rsidR="00A50A8B" w:rsidRPr="00BA355D" w:rsidRDefault="00A50A8B" w:rsidP="00A50A8B">
      <w:pPr>
        <w:widowControl w:val="0"/>
        <w:autoSpaceDE w:val="0"/>
        <w:autoSpaceDN w:val="0"/>
        <w:adjustRightInd w:val="0"/>
        <w:jc w:val="center"/>
        <w:rPr>
          <w:rFonts w:ascii="Arial Narrow" w:hAnsi="Arial Narrow" w:cs="Arial"/>
          <w:spacing w:val="6"/>
          <w:sz w:val="21"/>
          <w:szCs w:val="22"/>
        </w:rPr>
      </w:pPr>
      <w:r w:rsidRPr="00BA355D">
        <w:rPr>
          <w:rFonts w:ascii="Arial Narrow" w:hAnsi="Arial Narrow" w:cs="Arial"/>
          <w:spacing w:val="6"/>
          <w:sz w:val="32"/>
          <w:szCs w:val="32"/>
        </w:rPr>
        <w:t>Zákazka na uskutočnenie stavebných prác</w:t>
      </w:r>
    </w:p>
    <w:p w14:paraId="6DB33283" w14:textId="77777777" w:rsidR="00A50A8B" w:rsidRPr="00BA355D" w:rsidRDefault="00A50A8B" w:rsidP="00A50A8B">
      <w:pPr>
        <w:widowControl w:val="0"/>
        <w:autoSpaceDE w:val="0"/>
        <w:autoSpaceDN w:val="0"/>
        <w:adjustRightInd w:val="0"/>
        <w:jc w:val="center"/>
        <w:rPr>
          <w:rFonts w:ascii="Arial Narrow" w:hAnsi="Arial Narrow" w:cs="Arial"/>
          <w:spacing w:val="6"/>
          <w:sz w:val="21"/>
          <w:szCs w:val="22"/>
        </w:rPr>
      </w:pPr>
    </w:p>
    <w:p w14:paraId="0EA5C3A1" w14:textId="77777777" w:rsidR="00A50A8B" w:rsidRPr="00BA355D" w:rsidRDefault="00A50A8B" w:rsidP="00A50A8B">
      <w:pPr>
        <w:widowControl w:val="0"/>
        <w:autoSpaceDE w:val="0"/>
        <w:autoSpaceDN w:val="0"/>
        <w:adjustRightInd w:val="0"/>
        <w:jc w:val="center"/>
        <w:rPr>
          <w:rFonts w:ascii="Arial Narrow" w:hAnsi="Arial Narrow" w:cs="Arial"/>
          <w:spacing w:val="6"/>
          <w:sz w:val="21"/>
          <w:szCs w:val="22"/>
        </w:rPr>
      </w:pPr>
    </w:p>
    <w:p w14:paraId="084EAAAB" w14:textId="77777777" w:rsidR="00A50A8B" w:rsidRPr="00BA355D" w:rsidRDefault="00A50A8B" w:rsidP="00A50A8B">
      <w:pPr>
        <w:widowControl w:val="0"/>
        <w:autoSpaceDE w:val="0"/>
        <w:autoSpaceDN w:val="0"/>
        <w:adjustRightInd w:val="0"/>
        <w:jc w:val="center"/>
        <w:rPr>
          <w:rFonts w:ascii="Arial Narrow" w:hAnsi="Arial Narrow" w:cs="Arial"/>
          <w:spacing w:val="6"/>
          <w:sz w:val="21"/>
          <w:szCs w:val="22"/>
        </w:rPr>
      </w:pPr>
    </w:p>
    <w:p w14:paraId="4CF617EB" w14:textId="77777777" w:rsidR="00A50A8B" w:rsidRPr="00BA355D" w:rsidRDefault="00A50A8B" w:rsidP="00A50A8B">
      <w:pPr>
        <w:widowControl w:val="0"/>
        <w:autoSpaceDE w:val="0"/>
        <w:autoSpaceDN w:val="0"/>
        <w:adjustRightInd w:val="0"/>
        <w:jc w:val="center"/>
        <w:rPr>
          <w:rFonts w:ascii="Arial Narrow" w:hAnsi="Arial Narrow" w:cs="Arial"/>
          <w:spacing w:val="6"/>
          <w:sz w:val="21"/>
          <w:szCs w:val="22"/>
        </w:rPr>
      </w:pPr>
    </w:p>
    <w:p w14:paraId="18007C3F" w14:textId="77777777" w:rsidR="00A50A8B" w:rsidRPr="00BA355D" w:rsidRDefault="00A50A8B" w:rsidP="00A50A8B">
      <w:pPr>
        <w:widowControl w:val="0"/>
        <w:autoSpaceDE w:val="0"/>
        <w:autoSpaceDN w:val="0"/>
        <w:adjustRightInd w:val="0"/>
        <w:jc w:val="center"/>
        <w:rPr>
          <w:rFonts w:ascii="Arial Narrow" w:hAnsi="Arial Narrow" w:cs="Arial"/>
          <w:spacing w:val="6"/>
          <w:sz w:val="21"/>
          <w:szCs w:val="22"/>
        </w:rPr>
      </w:pPr>
    </w:p>
    <w:p w14:paraId="65AB499C" w14:textId="77777777" w:rsidR="00A50A8B" w:rsidRPr="00BA355D" w:rsidRDefault="00A50A8B" w:rsidP="00A50A8B">
      <w:pPr>
        <w:widowControl w:val="0"/>
        <w:autoSpaceDE w:val="0"/>
        <w:autoSpaceDN w:val="0"/>
        <w:adjustRightInd w:val="0"/>
        <w:jc w:val="center"/>
        <w:rPr>
          <w:rFonts w:ascii="Arial Narrow" w:hAnsi="Arial Narrow" w:cs="Arial"/>
          <w:spacing w:val="6"/>
          <w:sz w:val="21"/>
          <w:szCs w:val="22"/>
        </w:rPr>
      </w:pPr>
    </w:p>
    <w:p w14:paraId="7733E5DF" w14:textId="77777777" w:rsidR="00A50A8B" w:rsidRPr="00BA355D" w:rsidRDefault="00A50A8B" w:rsidP="00A50A8B">
      <w:pPr>
        <w:widowControl w:val="0"/>
        <w:autoSpaceDE w:val="0"/>
        <w:autoSpaceDN w:val="0"/>
        <w:adjustRightInd w:val="0"/>
        <w:jc w:val="center"/>
        <w:rPr>
          <w:rFonts w:ascii="Arial Narrow" w:hAnsi="Arial Narrow" w:cs="Arial"/>
          <w:b/>
          <w:spacing w:val="6"/>
          <w:sz w:val="40"/>
          <w:szCs w:val="40"/>
        </w:rPr>
      </w:pPr>
      <w:r w:rsidRPr="00BA355D">
        <w:rPr>
          <w:rFonts w:ascii="Arial Narrow" w:hAnsi="Arial Narrow" w:cs="Arial"/>
          <w:b/>
          <w:spacing w:val="6"/>
          <w:sz w:val="36"/>
          <w:szCs w:val="36"/>
        </w:rPr>
        <w:t>„</w:t>
      </w:r>
      <w:r w:rsidRPr="00BA355D">
        <w:rPr>
          <w:rFonts w:ascii="Arial Narrow" w:eastAsia="Arial" w:hAnsi="Arial Narrow" w:cs="Arial"/>
          <w:b/>
          <w:spacing w:val="6"/>
          <w:sz w:val="36"/>
          <w:szCs w:val="22"/>
          <w:lang w:eastAsia="en-US"/>
        </w:rPr>
        <w:t>Modernizácia električkovej trate - Ružinovská radiála“</w:t>
      </w:r>
    </w:p>
    <w:p w14:paraId="1D06940D" w14:textId="77777777" w:rsidR="00A50A8B" w:rsidRPr="00BA355D" w:rsidRDefault="00A50A8B" w:rsidP="00A50A8B">
      <w:pPr>
        <w:widowControl w:val="0"/>
        <w:autoSpaceDE w:val="0"/>
        <w:autoSpaceDN w:val="0"/>
        <w:adjustRightInd w:val="0"/>
        <w:jc w:val="center"/>
        <w:rPr>
          <w:rFonts w:ascii="Arial Narrow" w:hAnsi="Arial Narrow" w:cs="Arial"/>
          <w:spacing w:val="6"/>
          <w:sz w:val="21"/>
          <w:szCs w:val="22"/>
        </w:rPr>
      </w:pPr>
    </w:p>
    <w:p w14:paraId="206A69E7" w14:textId="77777777" w:rsidR="00A50A8B" w:rsidRPr="00BA355D" w:rsidRDefault="00A50A8B" w:rsidP="00A50A8B">
      <w:pPr>
        <w:widowControl w:val="0"/>
        <w:autoSpaceDE w:val="0"/>
        <w:autoSpaceDN w:val="0"/>
        <w:adjustRightInd w:val="0"/>
        <w:jc w:val="center"/>
        <w:rPr>
          <w:rFonts w:ascii="Arial Narrow" w:hAnsi="Arial Narrow" w:cs="Arial"/>
          <w:spacing w:val="6"/>
          <w:sz w:val="21"/>
          <w:szCs w:val="22"/>
        </w:rPr>
      </w:pPr>
    </w:p>
    <w:p w14:paraId="2D6D78B8" w14:textId="77777777" w:rsidR="00A50A8B" w:rsidRPr="00BA355D" w:rsidRDefault="00A50A8B" w:rsidP="00A50A8B">
      <w:pPr>
        <w:widowControl w:val="0"/>
        <w:autoSpaceDE w:val="0"/>
        <w:autoSpaceDN w:val="0"/>
        <w:adjustRightInd w:val="0"/>
        <w:jc w:val="center"/>
        <w:rPr>
          <w:rFonts w:ascii="Arial Narrow" w:hAnsi="Arial Narrow" w:cs="Arial"/>
          <w:spacing w:val="6"/>
          <w:sz w:val="21"/>
          <w:szCs w:val="22"/>
        </w:rPr>
      </w:pPr>
    </w:p>
    <w:p w14:paraId="5BBCEE5A" w14:textId="77777777" w:rsidR="00A50A8B" w:rsidRPr="00BA355D" w:rsidRDefault="00A50A8B" w:rsidP="00A50A8B">
      <w:pPr>
        <w:widowControl w:val="0"/>
        <w:autoSpaceDE w:val="0"/>
        <w:autoSpaceDN w:val="0"/>
        <w:adjustRightInd w:val="0"/>
        <w:jc w:val="center"/>
        <w:rPr>
          <w:rFonts w:ascii="Arial Narrow" w:hAnsi="Arial Narrow" w:cs="Arial"/>
          <w:spacing w:val="6"/>
          <w:sz w:val="21"/>
          <w:szCs w:val="22"/>
        </w:rPr>
      </w:pPr>
    </w:p>
    <w:p w14:paraId="7A10E5C8" w14:textId="77777777" w:rsidR="00A50A8B" w:rsidRPr="00BA355D" w:rsidRDefault="00A50A8B" w:rsidP="00A50A8B">
      <w:pPr>
        <w:widowControl w:val="0"/>
        <w:autoSpaceDE w:val="0"/>
        <w:autoSpaceDN w:val="0"/>
        <w:adjustRightInd w:val="0"/>
        <w:jc w:val="center"/>
        <w:rPr>
          <w:rFonts w:ascii="Arial Narrow" w:hAnsi="Arial Narrow" w:cs="Arial"/>
          <w:b/>
          <w:bCs/>
          <w:spacing w:val="6"/>
          <w:sz w:val="44"/>
          <w:szCs w:val="44"/>
        </w:rPr>
      </w:pPr>
      <w:r w:rsidRPr="00BA355D">
        <w:rPr>
          <w:rFonts w:ascii="Arial Narrow" w:hAnsi="Arial Narrow" w:cs="Arial"/>
          <w:spacing w:val="6"/>
          <w:sz w:val="44"/>
          <w:szCs w:val="44"/>
        </w:rPr>
        <w:t>SÚŤAŽNÉ PODKLADY</w:t>
      </w:r>
    </w:p>
    <w:p w14:paraId="754C29DB" w14:textId="77777777" w:rsidR="00A50A8B" w:rsidRPr="00BA355D" w:rsidRDefault="00A50A8B" w:rsidP="00A50A8B">
      <w:pPr>
        <w:widowControl w:val="0"/>
        <w:autoSpaceDE w:val="0"/>
        <w:autoSpaceDN w:val="0"/>
        <w:adjustRightInd w:val="0"/>
        <w:jc w:val="center"/>
        <w:rPr>
          <w:rFonts w:ascii="Arial Narrow" w:hAnsi="Arial Narrow" w:cs="Arial"/>
          <w:spacing w:val="6"/>
          <w:sz w:val="21"/>
          <w:szCs w:val="22"/>
        </w:rPr>
      </w:pPr>
    </w:p>
    <w:p w14:paraId="05EEAEAC" w14:textId="77777777" w:rsidR="00A50A8B" w:rsidRPr="00BA355D" w:rsidRDefault="00A50A8B" w:rsidP="00A50A8B">
      <w:pPr>
        <w:widowControl w:val="0"/>
        <w:autoSpaceDE w:val="0"/>
        <w:autoSpaceDN w:val="0"/>
        <w:adjustRightInd w:val="0"/>
        <w:jc w:val="center"/>
        <w:rPr>
          <w:rFonts w:ascii="Arial Narrow" w:hAnsi="Arial Narrow" w:cs="Arial"/>
          <w:spacing w:val="6"/>
          <w:sz w:val="21"/>
          <w:szCs w:val="22"/>
        </w:rPr>
      </w:pPr>
    </w:p>
    <w:p w14:paraId="30AFB68E" w14:textId="77777777" w:rsidR="00A50A8B" w:rsidRPr="00BA355D" w:rsidRDefault="00A50A8B" w:rsidP="00A50A8B">
      <w:pPr>
        <w:widowControl w:val="0"/>
        <w:autoSpaceDE w:val="0"/>
        <w:autoSpaceDN w:val="0"/>
        <w:adjustRightInd w:val="0"/>
        <w:jc w:val="center"/>
        <w:rPr>
          <w:rFonts w:ascii="Arial Narrow" w:hAnsi="Arial Narrow" w:cs="Arial"/>
          <w:spacing w:val="6"/>
          <w:sz w:val="21"/>
          <w:szCs w:val="22"/>
        </w:rPr>
      </w:pPr>
    </w:p>
    <w:p w14:paraId="5FFB36A8" w14:textId="77777777" w:rsidR="00A50A8B" w:rsidRPr="00BA355D" w:rsidRDefault="00A50A8B" w:rsidP="00A50A8B">
      <w:pPr>
        <w:widowControl w:val="0"/>
        <w:autoSpaceDE w:val="0"/>
        <w:autoSpaceDN w:val="0"/>
        <w:adjustRightInd w:val="0"/>
        <w:jc w:val="center"/>
        <w:rPr>
          <w:rFonts w:ascii="Arial Narrow" w:hAnsi="Arial Narrow" w:cs="Arial"/>
          <w:spacing w:val="6"/>
          <w:sz w:val="21"/>
          <w:szCs w:val="22"/>
        </w:rPr>
      </w:pPr>
    </w:p>
    <w:p w14:paraId="436CB967" w14:textId="77777777" w:rsidR="00A50A8B" w:rsidRPr="00BA355D" w:rsidRDefault="00A50A8B" w:rsidP="00A50A8B">
      <w:pPr>
        <w:widowControl w:val="0"/>
        <w:autoSpaceDE w:val="0"/>
        <w:autoSpaceDN w:val="0"/>
        <w:adjustRightInd w:val="0"/>
        <w:jc w:val="center"/>
        <w:rPr>
          <w:rFonts w:ascii="Arial Narrow" w:hAnsi="Arial Narrow" w:cs="Arial"/>
          <w:spacing w:val="6"/>
          <w:sz w:val="21"/>
          <w:szCs w:val="22"/>
        </w:rPr>
      </w:pPr>
    </w:p>
    <w:p w14:paraId="3D116D40" w14:textId="77777777" w:rsidR="00A50A8B" w:rsidRPr="00BA355D" w:rsidRDefault="00A50A8B" w:rsidP="00A50A8B">
      <w:pPr>
        <w:widowControl w:val="0"/>
        <w:autoSpaceDE w:val="0"/>
        <w:autoSpaceDN w:val="0"/>
        <w:adjustRightInd w:val="0"/>
        <w:jc w:val="center"/>
        <w:rPr>
          <w:rFonts w:ascii="Arial Narrow" w:hAnsi="Arial Narrow" w:cs="Arial"/>
          <w:spacing w:val="6"/>
          <w:sz w:val="21"/>
          <w:szCs w:val="22"/>
        </w:rPr>
      </w:pPr>
    </w:p>
    <w:p w14:paraId="6098F901" w14:textId="77777777" w:rsidR="00A50A8B" w:rsidRPr="00BA355D" w:rsidRDefault="00A50A8B" w:rsidP="00A50A8B">
      <w:pPr>
        <w:widowControl w:val="0"/>
        <w:autoSpaceDE w:val="0"/>
        <w:autoSpaceDN w:val="0"/>
        <w:adjustRightInd w:val="0"/>
        <w:jc w:val="center"/>
        <w:rPr>
          <w:rFonts w:ascii="Arial Narrow" w:hAnsi="Arial Narrow" w:cs="Arial"/>
          <w:b/>
          <w:bCs/>
          <w:spacing w:val="6"/>
          <w:sz w:val="44"/>
          <w:szCs w:val="44"/>
        </w:rPr>
      </w:pPr>
      <w:r w:rsidRPr="00BA355D">
        <w:rPr>
          <w:rFonts w:ascii="Arial Narrow" w:hAnsi="Arial Narrow" w:cs="Arial"/>
          <w:b/>
          <w:bCs/>
          <w:spacing w:val="6"/>
          <w:sz w:val="44"/>
          <w:szCs w:val="44"/>
        </w:rPr>
        <w:t xml:space="preserve">Zväzok 2, Časť 4 </w:t>
      </w:r>
    </w:p>
    <w:p w14:paraId="67958383" w14:textId="77777777" w:rsidR="00A50A8B" w:rsidRPr="00BA355D" w:rsidRDefault="00A50A8B" w:rsidP="00A50A8B">
      <w:pPr>
        <w:widowControl w:val="0"/>
        <w:autoSpaceDE w:val="0"/>
        <w:autoSpaceDN w:val="0"/>
        <w:adjustRightInd w:val="0"/>
        <w:jc w:val="center"/>
        <w:rPr>
          <w:rFonts w:ascii="Arial Narrow" w:hAnsi="Arial Narrow" w:cs="Arial"/>
          <w:spacing w:val="6"/>
          <w:sz w:val="21"/>
          <w:szCs w:val="22"/>
        </w:rPr>
      </w:pPr>
      <w:r w:rsidRPr="00BA355D">
        <w:rPr>
          <w:rFonts w:ascii="Arial Narrow" w:hAnsi="Arial Narrow" w:cs="Arial"/>
          <w:b/>
          <w:bCs/>
          <w:spacing w:val="6"/>
          <w:sz w:val="44"/>
          <w:szCs w:val="44"/>
        </w:rPr>
        <w:t>Vzorové tlačivá</w:t>
      </w:r>
    </w:p>
    <w:p w14:paraId="6DE324DC" w14:textId="77777777" w:rsidR="00A50A8B" w:rsidRPr="00BA355D" w:rsidRDefault="00A50A8B" w:rsidP="00A50A8B">
      <w:pPr>
        <w:widowControl w:val="0"/>
        <w:autoSpaceDE w:val="0"/>
        <w:autoSpaceDN w:val="0"/>
        <w:adjustRightInd w:val="0"/>
        <w:jc w:val="center"/>
        <w:rPr>
          <w:rFonts w:ascii="Arial Narrow" w:hAnsi="Arial Narrow" w:cs="Arial"/>
          <w:spacing w:val="6"/>
          <w:sz w:val="21"/>
          <w:szCs w:val="22"/>
        </w:rPr>
      </w:pPr>
    </w:p>
    <w:p w14:paraId="3E09F7D2" w14:textId="77777777" w:rsidR="00A50A8B" w:rsidRPr="00BA355D" w:rsidRDefault="00A50A8B" w:rsidP="00A50A8B">
      <w:pPr>
        <w:widowControl w:val="0"/>
        <w:autoSpaceDE w:val="0"/>
        <w:autoSpaceDN w:val="0"/>
        <w:adjustRightInd w:val="0"/>
        <w:jc w:val="center"/>
        <w:rPr>
          <w:rFonts w:ascii="Arial Narrow" w:hAnsi="Arial Narrow" w:cs="Arial"/>
          <w:spacing w:val="6"/>
          <w:sz w:val="21"/>
          <w:szCs w:val="22"/>
        </w:rPr>
      </w:pPr>
    </w:p>
    <w:p w14:paraId="1F74FC59" w14:textId="77777777" w:rsidR="00A50A8B" w:rsidRPr="00BA355D" w:rsidRDefault="00A50A8B" w:rsidP="00A50A8B">
      <w:pPr>
        <w:widowControl w:val="0"/>
        <w:autoSpaceDE w:val="0"/>
        <w:autoSpaceDN w:val="0"/>
        <w:adjustRightInd w:val="0"/>
        <w:jc w:val="center"/>
        <w:rPr>
          <w:rFonts w:ascii="Arial Narrow" w:hAnsi="Arial Narrow" w:cs="Arial"/>
          <w:spacing w:val="6"/>
          <w:sz w:val="21"/>
          <w:szCs w:val="22"/>
        </w:rPr>
      </w:pPr>
    </w:p>
    <w:p w14:paraId="660199A1" w14:textId="77777777" w:rsidR="00A50A8B" w:rsidRPr="00BA355D" w:rsidRDefault="00A50A8B" w:rsidP="00A50A8B">
      <w:pPr>
        <w:widowControl w:val="0"/>
        <w:autoSpaceDE w:val="0"/>
        <w:autoSpaceDN w:val="0"/>
        <w:adjustRightInd w:val="0"/>
        <w:jc w:val="center"/>
        <w:rPr>
          <w:rFonts w:ascii="Arial Narrow" w:hAnsi="Arial Narrow" w:cs="Arial"/>
          <w:spacing w:val="6"/>
          <w:sz w:val="21"/>
          <w:szCs w:val="22"/>
        </w:rPr>
      </w:pPr>
    </w:p>
    <w:p w14:paraId="666F9146" w14:textId="77777777" w:rsidR="00A50A8B" w:rsidRPr="00BA355D" w:rsidRDefault="00A50A8B" w:rsidP="00A50A8B">
      <w:pPr>
        <w:widowControl w:val="0"/>
        <w:autoSpaceDE w:val="0"/>
        <w:autoSpaceDN w:val="0"/>
        <w:adjustRightInd w:val="0"/>
        <w:jc w:val="center"/>
        <w:rPr>
          <w:rFonts w:ascii="Arial Narrow" w:hAnsi="Arial Narrow" w:cs="Arial"/>
          <w:spacing w:val="6"/>
          <w:sz w:val="21"/>
          <w:szCs w:val="22"/>
        </w:rPr>
      </w:pPr>
    </w:p>
    <w:p w14:paraId="612517D3" w14:textId="77777777" w:rsidR="00A50A8B" w:rsidRPr="00BA355D" w:rsidRDefault="00A50A8B" w:rsidP="00A50A8B">
      <w:pPr>
        <w:widowControl w:val="0"/>
        <w:autoSpaceDE w:val="0"/>
        <w:autoSpaceDN w:val="0"/>
        <w:adjustRightInd w:val="0"/>
        <w:jc w:val="center"/>
        <w:rPr>
          <w:rFonts w:ascii="Arial Narrow" w:hAnsi="Arial Narrow" w:cs="Arial"/>
          <w:spacing w:val="6"/>
          <w:sz w:val="21"/>
          <w:szCs w:val="22"/>
        </w:rPr>
      </w:pPr>
    </w:p>
    <w:p w14:paraId="670FDAFB" w14:textId="77777777" w:rsidR="00A50A8B" w:rsidRPr="00BA355D" w:rsidRDefault="00A50A8B" w:rsidP="00A50A8B">
      <w:pPr>
        <w:widowControl w:val="0"/>
        <w:autoSpaceDE w:val="0"/>
        <w:autoSpaceDN w:val="0"/>
        <w:adjustRightInd w:val="0"/>
        <w:jc w:val="center"/>
        <w:rPr>
          <w:rFonts w:ascii="Arial Narrow" w:hAnsi="Arial Narrow" w:cs="Arial"/>
          <w:spacing w:val="6"/>
          <w:sz w:val="21"/>
          <w:szCs w:val="22"/>
        </w:rPr>
      </w:pPr>
    </w:p>
    <w:p w14:paraId="6650CD83" w14:textId="77777777" w:rsidR="00A50A8B" w:rsidRPr="00BA355D" w:rsidRDefault="00A50A8B" w:rsidP="00A50A8B">
      <w:pPr>
        <w:widowControl w:val="0"/>
        <w:autoSpaceDE w:val="0"/>
        <w:autoSpaceDN w:val="0"/>
        <w:adjustRightInd w:val="0"/>
        <w:jc w:val="center"/>
        <w:rPr>
          <w:rFonts w:ascii="Arial Narrow" w:hAnsi="Arial Narrow" w:cs="Arial"/>
          <w:spacing w:val="6"/>
          <w:sz w:val="21"/>
          <w:szCs w:val="22"/>
        </w:rPr>
      </w:pPr>
    </w:p>
    <w:p w14:paraId="44E8FDDF" w14:textId="77777777" w:rsidR="00A50A8B" w:rsidRPr="00BA355D" w:rsidRDefault="00A50A8B" w:rsidP="00A50A8B">
      <w:pPr>
        <w:widowControl w:val="0"/>
        <w:autoSpaceDE w:val="0"/>
        <w:autoSpaceDN w:val="0"/>
        <w:adjustRightInd w:val="0"/>
        <w:jc w:val="center"/>
        <w:rPr>
          <w:rFonts w:ascii="Arial Narrow" w:hAnsi="Arial Narrow" w:cs="Arial"/>
          <w:spacing w:val="6"/>
          <w:sz w:val="21"/>
          <w:szCs w:val="22"/>
        </w:rPr>
      </w:pPr>
    </w:p>
    <w:p w14:paraId="39602157" w14:textId="77777777" w:rsidR="00A50A8B" w:rsidRPr="00BA355D" w:rsidRDefault="00A50A8B" w:rsidP="00A50A8B">
      <w:pPr>
        <w:widowControl w:val="0"/>
        <w:autoSpaceDE w:val="0"/>
        <w:autoSpaceDN w:val="0"/>
        <w:adjustRightInd w:val="0"/>
        <w:jc w:val="center"/>
        <w:rPr>
          <w:rFonts w:ascii="Arial Narrow" w:hAnsi="Arial Narrow" w:cs="Arial"/>
          <w:spacing w:val="6"/>
        </w:rPr>
        <w:sectPr w:rsidR="00A50A8B" w:rsidRPr="00BA355D" w:rsidSect="00A50A8B">
          <w:headerReference w:type="default" r:id="rId49"/>
          <w:footerReference w:type="default" r:id="rId50"/>
          <w:headerReference w:type="first" r:id="rId51"/>
          <w:footerReference w:type="first" r:id="rId52"/>
          <w:pgSz w:w="11907" w:h="16840" w:code="9"/>
          <w:pgMar w:top="1537" w:right="1275" w:bottom="1418" w:left="1418" w:header="567" w:footer="567" w:gutter="0"/>
          <w:pgNumType w:start="1"/>
          <w:cols w:space="708"/>
          <w:titlePg/>
          <w:docGrid w:linePitch="326"/>
        </w:sectPr>
      </w:pPr>
      <w:r w:rsidRPr="00BA355D">
        <w:rPr>
          <w:rFonts w:ascii="Arial Narrow" w:hAnsi="Arial Narrow" w:cs="Arial"/>
          <w:spacing w:val="6"/>
        </w:rPr>
        <w:t>Bratislava, 01/2025</w:t>
      </w:r>
    </w:p>
    <w:p w14:paraId="37EBCB77" w14:textId="77777777" w:rsidR="00A50A8B" w:rsidRPr="00BA355D" w:rsidRDefault="00A50A8B" w:rsidP="00A50A8B">
      <w:pPr>
        <w:jc w:val="center"/>
        <w:rPr>
          <w:rFonts w:ascii="Arial Narrow" w:hAnsi="Arial Narrow"/>
          <w:b/>
          <w:sz w:val="21"/>
          <w:szCs w:val="21"/>
        </w:rPr>
      </w:pPr>
      <w:r w:rsidRPr="00BA355D">
        <w:rPr>
          <w:rFonts w:ascii="Arial Narrow" w:hAnsi="Arial Narrow"/>
          <w:b/>
          <w:sz w:val="21"/>
          <w:szCs w:val="21"/>
        </w:rPr>
        <w:t>FORMULÁR ZÁBEZPEKY NA VYKONANIE PRÁC</w:t>
      </w:r>
    </w:p>
    <w:p w14:paraId="6BE96B4B" w14:textId="77777777" w:rsidR="00A50A8B" w:rsidRPr="00BA355D" w:rsidRDefault="00A50A8B" w:rsidP="00A50A8B">
      <w:pPr>
        <w:tabs>
          <w:tab w:val="left" w:pos="1701"/>
        </w:tabs>
        <w:rPr>
          <w:rStyle w:val="sectitle"/>
          <w:rFonts w:ascii="Arial Narrow" w:hAnsi="Arial Narrow"/>
          <w:sz w:val="21"/>
          <w:szCs w:val="21"/>
        </w:rPr>
      </w:pPr>
    </w:p>
    <w:p w14:paraId="74C61EFE" w14:textId="77777777" w:rsidR="00A50A8B" w:rsidRPr="00BA355D" w:rsidRDefault="00A50A8B" w:rsidP="00A50A8B">
      <w:pPr>
        <w:tabs>
          <w:tab w:val="left" w:pos="2267"/>
        </w:tabs>
        <w:spacing w:line="254" w:lineRule="exact"/>
        <w:jc w:val="both"/>
        <w:rPr>
          <w:rFonts w:ascii="Arial Narrow" w:hAnsi="Arial Narrow"/>
          <w:sz w:val="21"/>
          <w:szCs w:val="21"/>
        </w:rPr>
      </w:pPr>
    </w:p>
    <w:p w14:paraId="6F9FF520" w14:textId="494301C8" w:rsidR="00A50A8B" w:rsidRPr="00BA355D" w:rsidRDefault="00A50A8B" w:rsidP="00A50A8B">
      <w:pPr>
        <w:jc w:val="both"/>
        <w:rPr>
          <w:rFonts w:ascii="Arial Narrow" w:hAnsi="Arial Narrow"/>
          <w:b/>
          <w:bCs/>
          <w:sz w:val="21"/>
          <w:szCs w:val="21"/>
        </w:rPr>
      </w:pPr>
      <w:r w:rsidRPr="00BA355D">
        <w:rPr>
          <w:rFonts w:ascii="Arial Narrow" w:hAnsi="Arial Narrow"/>
          <w:b/>
          <w:bCs/>
          <w:sz w:val="21"/>
          <w:szCs w:val="21"/>
        </w:rPr>
        <w:t>NÁZOV ZMLUVY:</w:t>
      </w:r>
      <w:r w:rsidRPr="00BA355D">
        <w:rPr>
          <w:rFonts w:ascii="Arial Narrow" w:hAnsi="Arial Narrow"/>
          <w:bCs/>
          <w:sz w:val="21"/>
          <w:szCs w:val="21"/>
        </w:rPr>
        <w:t xml:space="preserve"> </w:t>
      </w:r>
      <w:r w:rsidRPr="00BA355D">
        <w:rPr>
          <w:rFonts w:ascii="Arial Narrow" w:hAnsi="Arial Narrow"/>
          <w:bCs/>
          <w:sz w:val="21"/>
          <w:szCs w:val="21"/>
        </w:rPr>
        <w:tab/>
        <w:t>Zmluva č.</w:t>
      </w:r>
      <w:r w:rsidRPr="00BA355D">
        <w:rPr>
          <w:rFonts w:ascii="Arial Narrow" w:hAnsi="Arial Narrow"/>
          <w:sz w:val="21"/>
          <w:szCs w:val="21"/>
        </w:rPr>
        <w:t xml:space="preserve"> </w:t>
      </w:r>
      <w:r w:rsidRPr="00BA355D">
        <w:rPr>
          <w:rFonts w:ascii="Arial Narrow" w:hAnsi="Arial Narrow"/>
          <w:bCs/>
          <w:sz w:val="21"/>
          <w:szCs w:val="21"/>
        </w:rPr>
        <w:t>...</w:t>
      </w:r>
      <w:ins w:id="487" w:author="Gereková Michaela, JUDr." w:date="2025-09-04T08:12:00Z" w16du:dateUtc="2025-09-04T06:12:00Z">
        <w:r w:rsidR="004A1037">
          <w:rPr>
            <w:rFonts w:ascii="Arial Narrow" w:hAnsi="Arial Narrow"/>
            <w:bCs/>
            <w:sz w:val="21"/>
            <w:szCs w:val="21"/>
          </w:rPr>
          <w:t xml:space="preserve"> (ďalej len „Zmluva“)</w:t>
        </w:r>
      </w:ins>
    </w:p>
    <w:p w14:paraId="668BBA65" w14:textId="77777777" w:rsidR="00A50A8B" w:rsidRPr="00BA355D" w:rsidRDefault="00A50A8B" w:rsidP="00A50A8B">
      <w:pPr>
        <w:ind w:left="2127"/>
        <w:rPr>
          <w:rFonts w:ascii="Arial Narrow" w:hAnsi="Arial Narrow"/>
          <w:bCs/>
          <w:sz w:val="21"/>
          <w:szCs w:val="21"/>
        </w:rPr>
      </w:pPr>
    </w:p>
    <w:p w14:paraId="197A9294" w14:textId="77777777" w:rsidR="00A50A8B" w:rsidRPr="005E5150" w:rsidRDefault="00A50A8B" w:rsidP="00A50A8B">
      <w:pPr>
        <w:ind w:left="2127"/>
        <w:rPr>
          <w:rFonts w:ascii="Arial Narrow" w:hAnsi="Arial Narrow"/>
          <w:bCs/>
          <w:sz w:val="21"/>
          <w:szCs w:val="21"/>
        </w:rPr>
      </w:pPr>
      <w:r w:rsidRPr="005E5150">
        <w:rPr>
          <w:rFonts w:ascii="Arial Narrow" w:hAnsi="Arial Narrow"/>
          <w:bCs/>
          <w:sz w:val="21"/>
          <w:szCs w:val="21"/>
        </w:rPr>
        <w:t>Modernizácie električkových tratí – Ružinovská radiála</w:t>
      </w:r>
    </w:p>
    <w:p w14:paraId="0E560219" w14:textId="77777777" w:rsidR="00A50A8B" w:rsidRPr="005E5150" w:rsidRDefault="00A50A8B" w:rsidP="00A50A8B">
      <w:pPr>
        <w:jc w:val="both"/>
        <w:rPr>
          <w:rFonts w:ascii="Arial Narrow" w:hAnsi="Arial Narrow"/>
          <w:b/>
          <w:bCs/>
          <w:sz w:val="21"/>
          <w:szCs w:val="21"/>
        </w:rPr>
      </w:pPr>
    </w:p>
    <w:p w14:paraId="149B33C1" w14:textId="77777777" w:rsidR="00A50A8B" w:rsidRPr="005E5150" w:rsidRDefault="00A50A8B" w:rsidP="00A50A8B">
      <w:pPr>
        <w:jc w:val="both"/>
        <w:rPr>
          <w:rFonts w:ascii="Arial Narrow" w:hAnsi="Arial Narrow"/>
          <w:bCs/>
          <w:sz w:val="21"/>
          <w:szCs w:val="21"/>
        </w:rPr>
      </w:pPr>
      <w:r w:rsidRPr="005E5150">
        <w:rPr>
          <w:rFonts w:ascii="Arial Narrow" w:hAnsi="Arial Narrow"/>
          <w:b/>
          <w:bCs/>
          <w:sz w:val="21"/>
          <w:szCs w:val="21"/>
        </w:rPr>
        <w:t>Pre:</w:t>
      </w:r>
      <w:r w:rsidRPr="005E5150">
        <w:rPr>
          <w:rStyle w:val="PageNumber"/>
          <w:rFonts w:ascii="Arial Narrow" w:hAnsi="Arial Narrow"/>
          <w:bCs/>
          <w:sz w:val="21"/>
          <w:szCs w:val="21"/>
        </w:rPr>
        <w:t xml:space="preserve"> Hlavné mesto Slovenskej republiky Bratislava, Primaciálne námestie 1, 814 99 Bratislava</w:t>
      </w:r>
    </w:p>
    <w:p w14:paraId="211D2F35" w14:textId="77777777" w:rsidR="00A50A8B" w:rsidRPr="005E5150" w:rsidRDefault="00A50A8B" w:rsidP="00A50A8B">
      <w:pPr>
        <w:tabs>
          <w:tab w:val="center" w:pos="4230"/>
          <w:tab w:val="right" w:pos="9072"/>
        </w:tabs>
        <w:ind w:left="331" w:right="-432" w:hanging="331"/>
        <w:jc w:val="both"/>
        <w:rPr>
          <w:rFonts w:ascii="Arial Narrow" w:hAnsi="Arial Narrow"/>
          <w:sz w:val="21"/>
          <w:szCs w:val="21"/>
        </w:rPr>
      </w:pPr>
    </w:p>
    <w:p w14:paraId="77A8D1A7" w14:textId="77777777" w:rsidR="00A50A8B" w:rsidRPr="005E5150" w:rsidRDefault="00A50A8B" w:rsidP="00A50A8B">
      <w:pPr>
        <w:tabs>
          <w:tab w:val="center" w:pos="4230"/>
          <w:tab w:val="right" w:pos="9072"/>
        </w:tabs>
        <w:ind w:left="331" w:right="-432" w:hanging="331"/>
        <w:jc w:val="both"/>
        <w:rPr>
          <w:rFonts w:ascii="Arial Narrow" w:hAnsi="Arial Narrow"/>
          <w:sz w:val="21"/>
          <w:szCs w:val="21"/>
        </w:rPr>
      </w:pPr>
      <w:r w:rsidRPr="005E5150">
        <w:rPr>
          <w:rFonts w:ascii="Arial Narrow" w:hAnsi="Arial Narrow"/>
          <w:sz w:val="21"/>
          <w:szCs w:val="21"/>
        </w:rPr>
        <w:t xml:space="preserve">Boli sme informovaní že </w:t>
      </w:r>
      <w:r w:rsidRPr="005E5150">
        <w:rPr>
          <w:rFonts w:ascii="Arial Narrow" w:hAnsi="Arial Narrow"/>
          <w:sz w:val="21"/>
          <w:szCs w:val="21"/>
          <w:u w:val="single"/>
        </w:rPr>
        <w:tab/>
      </w:r>
      <w:r w:rsidRPr="005E5150">
        <w:rPr>
          <w:rFonts w:ascii="Arial Narrow" w:hAnsi="Arial Narrow"/>
          <w:b/>
          <w:i/>
          <w:sz w:val="21"/>
          <w:szCs w:val="21"/>
          <w:u w:val="single"/>
        </w:rPr>
        <w:t>[názov Zhotoviteľa]</w:t>
      </w:r>
      <w:r w:rsidRPr="005E5150">
        <w:rPr>
          <w:rFonts w:ascii="Arial Narrow" w:hAnsi="Arial Narrow"/>
          <w:sz w:val="21"/>
          <w:szCs w:val="21"/>
        </w:rPr>
        <w:t xml:space="preserve"> </w:t>
      </w:r>
    </w:p>
    <w:p w14:paraId="227FE5DC" w14:textId="77777777" w:rsidR="00A50A8B" w:rsidRPr="005E5150" w:rsidRDefault="00A50A8B" w:rsidP="00A50A8B">
      <w:pPr>
        <w:tabs>
          <w:tab w:val="center" w:pos="4230"/>
          <w:tab w:val="right" w:pos="8647"/>
        </w:tabs>
        <w:ind w:right="43"/>
        <w:jc w:val="both"/>
        <w:rPr>
          <w:rFonts w:ascii="Arial Narrow" w:hAnsi="Arial Narrow"/>
          <w:sz w:val="21"/>
          <w:szCs w:val="21"/>
        </w:rPr>
      </w:pPr>
      <w:r w:rsidRPr="005E5150">
        <w:rPr>
          <w:rFonts w:ascii="Arial Narrow" w:hAnsi="Arial Narrow"/>
          <w:sz w:val="21"/>
          <w:szCs w:val="21"/>
        </w:rPr>
        <w:t>(ďalej ako "príkazca") je Váš zhotoviteľ na základe tejto zmluvy, ktorá od neho vyžaduje poskytnúť zábezpeku na vykonanie prác.</w:t>
      </w:r>
    </w:p>
    <w:p w14:paraId="1FA1FBDF" w14:textId="77777777" w:rsidR="00A50A8B" w:rsidRPr="005E5150" w:rsidRDefault="00A50A8B" w:rsidP="00A50A8B">
      <w:pPr>
        <w:spacing w:line="254" w:lineRule="exact"/>
        <w:jc w:val="both"/>
        <w:rPr>
          <w:rFonts w:ascii="Arial Narrow" w:hAnsi="Arial Narrow"/>
          <w:sz w:val="21"/>
          <w:szCs w:val="21"/>
        </w:rPr>
      </w:pPr>
    </w:p>
    <w:p w14:paraId="24485069" w14:textId="77777777" w:rsidR="00A50A8B" w:rsidRPr="005E5150" w:rsidRDefault="00A50A8B" w:rsidP="00A50A8B">
      <w:pPr>
        <w:tabs>
          <w:tab w:val="left" w:pos="1134"/>
          <w:tab w:val="left" w:pos="5529"/>
          <w:tab w:val="right" w:pos="15840"/>
        </w:tabs>
        <w:ind w:right="43" w:firstLine="11"/>
        <w:jc w:val="both"/>
        <w:rPr>
          <w:rFonts w:ascii="Arial Narrow" w:hAnsi="Arial Narrow"/>
          <w:sz w:val="21"/>
          <w:szCs w:val="21"/>
        </w:rPr>
      </w:pPr>
      <w:r w:rsidRPr="005E5150">
        <w:rPr>
          <w:rFonts w:ascii="Arial Narrow" w:hAnsi="Arial Narrow"/>
          <w:sz w:val="21"/>
          <w:szCs w:val="21"/>
        </w:rPr>
        <w:t>Na základe žiadosti príkazcu, my (názov banky) sa týmto neodvolateľne zaväzujeme zaplatiť Vám, príjemcovi/objednávateľovi, akúkoľvek sumu alebo sumy nepresahujúce celkovú sumu ____________ ("garantovaná suma", slovom: _______ ) na základe nami prijatej Vašej písomnej požiadavky a Vášho písomného stanoviska, ktoré vyhlasuje:</w:t>
      </w:r>
    </w:p>
    <w:p w14:paraId="0541A10B" w14:textId="77777777" w:rsidR="00A50A8B" w:rsidRPr="005E5150" w:rsidRDefault="00A50A8B" w:rsidP="00A50A8B">
      <w:pPr>
        <w:tabs>
          <w:tab w:val="left" w:pos="1134"/>
          <w:tab w:val="left" w:pos="5529"/>
          <w:tab w:val="right" w:pos="15840"/>
        </w:tabs>
        <w:ind w:firstLine="11"/>
        <w:jc w:val="both"/>
        <w:rPr>
          <w:rFonts w:ascii="Arial Narrow" w:hAnsi="Arial Narrow"/>
          <w:sz w:val="21"/>
          <w:szCs w:val="21"/>
        </w:rPr>
      </w:pPr>
    </w:p>
    <w:p w14:paraId="41CBCEC1" w14:textId="7736F899" w:rsidR="00A50A8B" w:rsidRPr="005E5150" w:rsidRDefault="00A50A8B" w:rsidP="00A50A8B">
      <w:pPr>
        <w:ind w:right="141"/>
        <w:jc w:val="both"/>
        <w:rPr>
          <w:rFonts w:ascii="Arial Narrow" w:hAnsi="Arial Narrow"/>
          <w:sz w:val="21"/>
          <w:szCs w:val="21"/>
        </w:rPr>
      </w:pPr>
      <w:r w:rsidRPr="005E5150">
        <w:rPr>
          <w:rFonts w:ascii="Arial Narrow" w:hAnsi="Arial Narrow"/>
          <w:sz w:val="21"/>
          <w:szCs w:val="21"/>
        </w:rPr>
        <w:t>(a)</w:t>
      </w:r>
      <w:r w:rsidRPr="005E5150">
        <w:rPr>
          <w:rFonts w:ascii="Arial Narrow" w:hAnsi="Arial Narrow"/>
          <w:sz w:val="21"/>
          <w:szCs w:val="21"/>
        </w:rPr>
        <w:tab/>
        <w:t xml:space="preserve">že príkazca si neplní svoju povinnosť(i) určené </w:t>
      </w:r>
      <w:del w:id="488" w:author="Gereková Michaela, JUDr." w:date="2025-09-04T08:12:00Z" w16du:dateUtc="2025-09-04T06:12:00Z">
        <w:r w:rsidRPr="005E5150" w:rsidDel="004A1037">
          <w:rPr>
            <w:rFonts w:ascii="Arial Narrow" w:hAnsi="Arial Narrow"/>
            <w:sz w:val="21"/>
            <w:szCs w:val="21"/>
          </w:rPr>
          <w:delText>z</w:delText>
        </w:r>
      </w:del>
      <w:ins w:id="489" w:author="Gereková Michaela, JUDr." w:date="2025-09-04T08:12:00Z" w16du:dateUtc="2025-09-04T06:12:00Z">
        <w:r w:rsidR="004A1037" w:rsidRPr="005E5150">
          <w:rPr>
            <w:rFonts w:ascii="Arial Narrow" w:hAnsi="Arial Narrow"/>
            <w:sz w:val="21"/>
            <w:szCs w:val="21"/>
          </w:rPr>
          <w:t>Z</w:t>
        </w:r>
      </w:ins>
      <w:r w:rsidRPr="005E5150">
        <w:rPr>
          <w:rFonts w:ascii="Arial Narrow" w:hAnsi="Arial Narrow"/>
          <w:sz w:val="21"/>
          <w:szCs w:val="21"/>
        </w:rPr>
        <w:t>mluvou, a</w:t>
      </w:r>
    </w:p>
    <w:p w14:paraId="42C79EF3" w14:textId="77777777" w:rsidR="00A50A8B" w:rsidRPr="005E5150" w:rsidRDefault="00A50A8B" w:rsidP="00A50A8B">
      <w:pPr>
        <w:spacing w:before="60"/>
        <w:ind w:right="142"/>
        <w:jc w:val="both"/>
        <w:rPr>
          <w:rFonts w:ascii="Arial Narrow" w:hAnsi="Arial Narrow"/>
          <w:sz w:val="21"/>
          <w:szCs w:val="21"/>
        </w:rPr>
      </w:pPr>
      <w:r w:rsidRPr="005E5150">
        <w:rPr>
          <w:rFonts w:ascii="Arial Narrow" w:hAnsi="Arial Narrow"/>
          <w:sz w:val="21"/>
          <w:szCs w:val="21"/>
        </w:rPr>
        <w:t>(b)</w:t>
      </w:r>
      <w:r w:rsidRPr="005E5150">
        <w:rPr>
          <w:rFonts w:ascii="Arial Narrow" w:hAnsi="Arial Narrow"/>
          <w:sz w:val="21"/>
          <w:szCs w:val="21"/>
        </w:rPr>
        <w:tab/>
        <w:t>v čom si príkazca neplní povinnosť.</w:t>
      </w:r>
    </w:p>
    <w:p w14:paraId="7F29AC23" w14:textId="77777777" w:rsidR="00A50A8B" w:rsidRPr="005E5150" w:rsidRDefault="00A50A8B" w:rsidP="00A50A8B">
      <w:pPr>
        <w:ind w:right="141"/>
        <w:jc w:val="both"/>
        <w:rPr>
          <w:rFonts w:ascii="Arial Narrow" w:hAnsi="Arial Narrow"/>
          <w:sz w:val="21"/>
          <w:szCs w:val="21"/>
        </w:rPr>
      </w:pPr>
    </w:p>
    <w:p w14:paraId="2AE16697" w14:textId="2C8550ED" w:rsidR="00A11416" w:rsidRPr="005E5150" w:rsidRDefault="00A11416" w:rsidP="00A50A8B">
      <w:pPr>
        <w:spacing w:line="254" w:lineRule="exact"/>
        <w:ind w:right="43"/>
        <w:jc w:val="both"/>
        <w:rPr>
          <w:ins w:id="490" w:author="Gereková Michaela, JUDr." w:date="2025-09-04T08:12:00Z" w16du:dateUtc="2025-09-04T06:12:00Z"/>
          <w:rFonts w:ascii="Arial Narrow" w:hAnsi="Arial Narrow"/>
          <w:sz w:val="21"/>
          <w:szCs w:val="21"/>
        </w:rPr>
      </w:pPr>
      <w:ins w:id="491" w:author="Gereková Michaela, JUDr." w:date="2025-09-04T08:12:00Z">
        <w:r w:rsidRPr="005E5150">
          <w:rPr>
            <w:rFonts w:ascii="Arial Narrow" w:hAnsi="Arial Narrow"/>
            <w:sz w:val="21"/>
            <w:szCs w:val="21"/>
          </w:rPr>
          <w:t xml:space="preserve">Po vydaní Preberacieho protokolu pre Dielo podľa </w:t>
        </w:r>
        <w:proofErr w:type="spellStart"/>
        <w:r w:rsidRPr="005E5150">
          <w:rPr>
            <w:rFonts w:ascii="Arial Narrow" w:hAnsi="Arial Narrow"/>
            <w:sz w:val="21"/>
            <w:szCs w:val="21"/>
          </w:rPr>
          <w:t>podčlánku</w:t>
        </w:r>
        <w:proofErr w:type="spellEnd"/>
        <w:r w:rsidRPr="005E5150">
          <w:rPr>
            <w:rFonts w:ascii="Arial Narrow" w:hAnsi="Arial Narrow"/>
            <w:sz w:val="21"/>
            <w:szCs w:val="21"/>
          </w:rPr>
          <w:t xml:space="preserve"> 10.1 Zmluvy sa garantovaná suma znižuje o</w:t>
        </w:r>
      </w:ins>
      <w:ins w:id="492" w:author="Gereková Michaela, JUDr." w:date="2025-09-04T08:12:00Z" w16du:dateUtc="2025-09-04T06:12:00Z">
        <w:r w:rsidRPr="005E5150">
          <w:rPr>
            <w:rFonts w:ascii="Arial Narrow" w:hAnsi="Arial Narrow"/>
            <w:sz w:val="21"/>
            <w:szCs w:val="21"/>
          </w:rPr>
          <w:t> </w:t>
        </w:r>
      </w:ins>
      <w:ins w:id="493" w:author="Gereková Michaela, JUDr." w:date="2025-09-04T08:12:00Z">
        <w:r w:rsidRPr="005E5150">
          <w:rPr>
            <w:rFonts w:ascii="Arial Narrow" w:hAnsi="Arial Narrow"/>
            <w:sz w:val="21"/>
            <w:szCs w:val="21"/>
          </w:rPr>
          <w:t>50</w:t>
        </w:r>
      </w:ins>
      <w:ins w:id="494" w:author="Gereková Michaela, JUDr." w:date="2025-09-04T08:12:00Z" w16du:dateUtc="2025-09-04T06:12:00Z">
        <w:r w:rsidRPr="005E5150">
          <w:rPr>
            <w:rFonts w:ascii="Arial Narrow" w:hAnsi="Arial Narrow"/>
            <w:sz w:val="21"/>
            <w:szCs w:val="21"/>
          </w:rPr>
          <w:t xml:space="preserve"> </w:t>
        </w:r>
      </w:ins>
      <w:ins w:id="495" w:author="Gereková Michaela, JUDr." w:date="2025-09-04T08:12:00Z">
        <w:r w:rsidRPr="005E5150">
          <w:rPr>
            <w:rFonts w:ascii="Arial Narrow" w:hAnsi="Arial Narrow"/>
            <w:sz w:val="21"/>
            <w:szCs w:val="21"/>
          </w:rPr>
          <w:t xml:space="preserve">% počas obdobia od vydania Preberacieho protokolu pre Dielo až do vydania Protokolu o vyhotovení Diela podľa </w:t>
        </w:r>
        <w:proofErr w:type="spellStart"/>
        <w:r w:rsidRPr="005E5150">
          <w:rPr>
            <w:rFonts w:ascii="Arial Narrow" w:hAnsi="Arial Narrow"/>
            <w:sz w:val="21"/>
            <w:szCs w:val="21"/>
          </w:rPr>
          <w:t>podčlánku</w:t>
        </w:r>
        <w:proofErr w:type="spellEnd"/>
        <w:r w:rsidRPr="005E5150">
          <w:rPr>
            <w:rFonts w:ascii="Arial Narrow" w:hAnsi="Arial Narrow"/>
            <w:sz w:val="21"/>
            <w:szCs w:val="21"/>
          </w:rPr>
          <w:t xml:space="preserve"> 11.9 Zmluvy. Pre zamedzenie pochybností, pokiaľ Preberací protokol pre Dielo podľa </w:t>
        </w:r>
        <w:proofErr w:type="spellStart"/>
        <w:r w:rsidRPr="005E5150">
          <w:rPr>
            <w:rFonts w:ascii="Arial Narrow" w:hAnsi="Arial Narrow"/>
            <w:sz w:val="21"/>
            <w:szCs w:val="21"/>
          </w:rPr>
          <w:t>podčlánku</w:t>
        </w:r>
        <w:proofErr w:type="spellEnd"/>
        <w:r w:rsidRPr="005E5150">
          <w:rPr>
            <w:rFonts w:ascii="Arial Narrow" w:hAnsi="Arial Narrow"/>
            <w:sz w:val="21"/>
            <w:szCs w:val="21"/>
          </w:rPr>
          <w:t xml:space="preserve"> 10.1 Zmluvy nebol vydaný, garantovaná suma zostáva v pôvodnej výške.</w:t>
        </w:r>
      </w:ins>
    </w:p>
    <w:p w14:paraId="3A11E952" w14:textId="77777777" w:rsidR="00A11416" w:rsidRPr="005E5150" w:rsidRDefault="00A11416" w:rsidP="00A50A8B">
      <w:pPr>
        <w:spacing w:line="254" w:lineRule="exact"/>
        <w:ind w:right="43"/>
        <w:jc w:val="both"/>
        <w:rPr>
          <w:ins w:id="496" w:author="Gereková Michaela, JUDr." w:date="2025-09-04T08:12:00Z" w16du:dateUtc="2025-09-04T06:12:00Z"/>
          <w:rFonts w:ascii="Arial Narrow" w:hAnsi="Arial Narrow"/>
          <w:sz w:val="21"/>
          <w:szCs w:val="21"/>
        </w:rPr>
      </w:pPr>
    </w:p>
    <w:p w14:paraId="7CBDAF13" w14:textId="010BC3B4" w:rsidR="00A50A8B" w:rsidRPr="005E5150" w:rsidRDefault="00A50A8B" w:rsidP="00A50A8B">
      <w:pPr>
        <w:spacing w:line="254" w:lineRule="exact"/>
        <w:ind w:right="43"/>
        <w:jc w:val="both"/>
        <w:rPr>
          <w:rFonts w:ascii="Arial Narrow" w:hAnsi="Arial Narrow"/>
          <w:sz w:val="21"/>
          <w:szCs w:val="21"/>
        </w:rPr>
      </w:pPr>
      <w:r w:rsidRPr="005E5150">
        <w:rPr>
          <w:rFonts w:ascii="Arial Narrow" w:hAnsi="Arial Narrow"/>
          <w:sz w:val="21"/>
          <w:szCs w:val="21"/>
        </w:rPr>
        <w:t xml:space="preserve">Akýkoľvek príkaz k platbe musí obsahovať Váš podpis(y), ktoré musia byť overené vašou bankou alebo notárom. Overená žiadosť a stanovisko nám musí byť doručená dňa/pred _______________ </w:t>
      </w:r>
      <w:ins w:id="497" w:author="Gereková Michaela, JUDr." w:date="2025-09-04T08:13:00Z" w16du:dateUtc="2025-09-04T06:13:00Z">
        <w:r w:rsidR="004A4A94" w:rsidRPr="005E5150">
          <w:rPr>
            <w:rFonts w:ascii="Arial Narrow" w:hAnsi="Arial Narrow"/>
            <w:i/>
            <w:iCs/>
            <w:sz w:val="21"/>
            <w:szCs w:val="21"/>
            <w:rPrChange w:id="498" w:author="Gereková Michaela, JUDr." w:date="2025-09-04T08:15:00Z" w16du:dateUtc="2025-09-04T06:15:00Z">
              <w:rPr>
                <w:rFonts w:ascii="Arial Narrow" w:hAnsi="Arial Narrow"/>
                <w:sz w:val="21"/>
                <w:szCs w:val="21"/>
              </w:rPr>
            </w:rPrChange>
          </w:rPr>
          <w:t>(</w:t>
        </w:r>
      </w:ins>
      <w:ins w:id="499" w:author="Gereková Michaela, JUDr." w:date="2025-09-04T08:13:00Z">
        <w:r w:rsidR="004A4A94" w:rsidRPr="005E5150">
          <w:rPr>
            <w:rFonts w:ascii="Arial Narrow" w:hAnsi="Arial Narrow"/>
            <w:i/>
            <w:iCs/>
            <w:sz w:val="21"/>
            <w:szCs w:val="21"/>
          </w:rPr>
          <w:t xml:space="preserve">30 dní po predpokladanom vydaní Protokolu o vyhotovení Diela podľa </w:t>
        </w:r>
        <w:proofErr w:type="spellStart"/>
        <w:r w:rsidR="004A4A94" w:rsidRPr="005E5150">
          <w:rPr>
            <w:rFonts w:ascii="Arial Narrow" w:hAnsi="Arial Narrow"/>
            <w:i/>
            <w:iCs/>
            <w:sz w:val="21"/>
            <w:szCs w:val="21"/>
          </w:rPr>
          <w:t>podčlánku</w:t>
        </w:r>
        <w:proofErr w:type="spellEnd"/>
        <w:r w:rsidR="004A4A94" w:rsidRPr="005E5150">
          <w:rPr>
            <w:rFonts w:ascii="Arial Narrow" w:hAnsi="Arial Narrow"/>
            <w:i/>
            <w:iCs/>
            <w:sz w:val="21"/>
            <w:szCs w:val="21"/>
          </w:rPr>
          <w:t xml:space="preserve"> 11.9 Zmluvy) </w:t>
        </w:r>
      </w:ins>
      <w:del w:id="500" w:author="Gereková Michaela, JUDr." w:date="2025-09-04T08:13:00Z" w16du:dateUtc="2025-09-04T06:13:00Z">
        <w:r w:rsidRPr="005E5150" w:rsidDel="004A4A94">
          <w:rPr>
            <w:rFonts w:ascii="Arial Narrow" w:hAnsi="Arial Narrow"/>
            <w:i/>
            <w:sz w:val="21"/>
            <w:szCs w:val="21"/>
          </w:rPr>
          <w:delText xml:space="preserve">(70 dní po predpokladanom ukončení platnosti lehoty na oznamovanie vád diela) </w:delText>
        </w:r>
      </w:del>
      <w:r w:rsidRPr="005E5150">
        <w:rPr>
          <w:rFonts w:ascii="Arial Narrow" w:hAnsi="Arial Narrow"/>
          <w:sz w:val="21"/>
          <w:szCs w:val="21"/>
        </w:rPr>
        <w:t>"dátum ukončenia platnosti",</w:t>
      </w:r>
      <w:ins w:id="501" w:author="Gereková Michaela, JUDr." w:date="2025-09-04T08:13:00Z" w16du:dateUtc="2025-09-04T06:13:00Z">
        <w:r w:rsidR="004A4A94" w:rsidRPr="005E5150">
          <w:rPr>
            <w:rFonts w:ascii="Arial Narrow" w:hAnsi="Arial Narrow"/>
            <w:sz w:val="21"/>
            <w:szCs w:val="21"/>
          </w:rPr>
          <w:t xml:space="preserve"> v súlade s </w:t>
        </w:r>
        <w:proofErr w:type="spellStart"/>
        <w:r w:rsidR="004A4A94" w:rsidRPr="005E5150">
          <w:rPr>
            <w:rFonts w:ascii="Arial Narrow" w:hAnsi="Arial Narrow"/>
            <w:sz w:val="21"/>
            <w:szCs w:val="21"/>
          </w:rPr>
          <w:t>podčlánkom</w:t>
        </w:r>
        <w:proofErr w:type="spellEnd"/>
        <w:r w:rsidR="004A4A94" w:rsidRPr="005E5150">
          <w:rPr>
            <w:rFonts w:ascii="Arial Narrow" w:hAnsi="Arial Narrow"/>
            <w:sz w:val="21"/>
            <w:szCs w:val="21"/>
          </w:rPr>
          <w:t xml:space="preserve"> 4.2 Zmluvy,</w:t>
        </w:r>
      </w:ins>
      <w:r w:rsidRPr="005E5150">
        <w:rPr>
          <w:rFonts w:ascii="Arial Narrow" w:hAnsi="Arial Narrow"/>
          <w:sz w:val="21"/>
          <w:szCs w:val="21"/>
        </w:rPr>
        <w:t xml:space="preserve"> keď sa t</w:t>
      </w:r>
      <w:ins w:id="502" w:author="Gereková Michaela, JUDr." w:date="2025-09-04T08:14:00Z" w16du:dateUtc="2025-09-04T06:14:00Z">
        <w:r w:rsidR="004A4A94" w:rsidRPr="005E5150">
          <w:rPr>
            <w:rFonts w:ascii="Arial Narrow" w:hAnsi="Arial Narrow"/>
            <w:sz w:val="21"/>
            <w:szCs w:val="21"/>
          </w:rPr>
          <w:t>ejto</w:t>
        </w:r>
      </w:ins>
      <w:del w:id="503" w:author="Gereková Michaela, JUDr." w:date="2025-09-04T08:14:00Z" w16du:dateUtc="2025-09-04T06:14:00Z">
        <w:r w:rsidRPr="005E5150" w:rsidDel="004A4A94">
          <w:rPr>
            <w:rFonts w:ascii="Arial Narrow" w:hAnsi="Arial Narrow"/>
            <w:sz w:val="21"/>
            <w:szCs w:val="21"/>
          </w:rPr>
          <w:delText>á</w:delText>
        </w:r>
      </w:del>
      <w:del w:id="504" w:author="Gereková Michaela, JUDr." w:date="2025-09-04T08:13:00Z" w16du:dateUtc="2025-09-04T06:13:00Z">
        <w:r w:rsidRPr="005E5150" w:rsidDel="004A4A94">
          <w:rPr>
            <w:rFonts w:ascii="Arial Narrow" w:hAnsi="Arial Narrow"/>
            <w:sz w:val="21"/>
            <w:szCs w:val="21"/>
          </w:rPr>
          <w:delText>to</w:delText>
        </w:r>
      </w:del>
      <w:r w:rsidRPr="005E5150">
        <w:rPr>
          <w:rFonts w:ascii="Arial Narrow" w:hAnsi="Arial Narrow"/>
          <w:sz w:val="21"/>
          <w:szCs w:val="21"/>
        </w:rPr>
        <w:t xml:space="preserve"> záruk</w:t>
      </w:r>
      <w:ins w:id="505" w:author="Gereková Michaela, JUDr." w:date="2025-09-04T08:14:00Z" w16du:dateUtc="2025-09-04T06:14:00Z">
        <w:r w:rsidR="004A4A94" w:rsidRPr="005E5150">
          <w:rPr>
            <w:rFonts w:ascii="Arial Narrow" w:hAnsi="Arial Narrow"/>
            <w:sz w:val="21"/>
            <w:szCs w:val="21"/>
          </w:rPr>
          <w:t>e</w:t>
        </w:r>
      </w:ins>
      <w:del w:id="506" w:author="Gereková Michaela, JUDr." w:date="2025-09-04T08:14:00Z" w16du:dateUtc="2025-09-04T06:14:00Z">
        <w:r w:rsidRPr="005E5150" w:rsidDel="004A4A94">
          <w:rPr>
            <w:rFonts w:ascii="Arial Narrow" w:hAnsi="Arial Narrow"/>
            <w:sz w:val="21"/>
            <w:szCs w:val="21"/>
          </w:rPr>
          <w:delText>a</w:delText>
        </w:r>
      </w:del>
      <w:r w:rsidRPr="005E5150">
        <w:rPr>
          <w:rFonts w:ascii="Arial Narrow" w:hAnsi="Arial Narrow"/>
          <w:sz w:val="21"/>
          <w:szCs w:val="21"/>
        </w:rPr>
        <w:t xml:space="preserve"> </w:t>
      </w:r>
      <w:ins w:id="507" w:author="Gereková Michaela, JUDr." w:date="2025-09-04T08:14:00Z" w16du:dateUtc="2025-09-04T06:14:00Z">
        <w:r w:rsidR="006E13D4" w:rsidRPr="005E5150">
          <w:rPr>
            <w:rFonts w:ascii="Arial Narrow" w:hAnsi="Arial Narrow"/>
            <w:sz w:val="21"/>
            <w:szCs w:val="21"/>
          </w:rPr>
          <w:t>s</w:t>
        </w:r>
      </w:ins>
      <w:del w:id="508" w:author="Gereková Michaela, JUDr." w:date="2025-09-04T08:14:00Z" w16du:dateUtc="2025-09-04T06:14:00Z">
        <w:r w:rsidRPr="005E5150" w:rsidDel="006E13D4">
          <w:rPr>
            <w:rFonts w:ascii="Arial Narrow" w:hAnsi="Arial Narrow"/>
            <w:sz w:val="21"/>
            <w:szCs w:val="21"/>
          </w:rPr>
          <w:delText>u</w:delText>
        </w:r>
      </w:del>
      <w:r w:rsidRPr="005E5150">
        <w:rPr>
          <w:rFonts w:ascii="Arial Narrow" w:hAnsi="Arial Narrow"/>
          <w:sz w:val="21"/>
          <w:szCs w:val="21"/>
        </w:rPr>
        <w:t>končí platnosť a bude nám vrátená.</w:t>
      </w:r>
    </w:p>
    <w:p w14:paraId="13F26F8E" w14:textId="77777777" w:rsidR="00A50A8B" w:rsidRPr="005E5150" w:rsidRDefault="00A50A8B" w:rsidP="00A50A8B">
      <w:pPr>
        <w:spacing w:line="254" w:lineRule="exact"/>
        <w:jc w:val="both"/>
        <w:rPr>
          <w:rFonts w:ascii="Arial Narrow" w:hAnsi="Arial Narrow"/>
          <w:sz w:val="21"/>
          <w:szCs w:val="21"/>
        </w:rPr>
      </w:pPr>
    </w:p>
    <w:p w14:paraId="56AE539B" w14:textId="6E1BEF0D" w:rsidR="00A50A8B" w:rsidRPr="005E5150" w:rsidRDefault="00A50A8B" w:rsidP="00A50A8B">
      <w:pPr>
        <w:ind w:right="43"/>
        <w:jc w:val="both"/>
        <w:rPr>
          <w:rFonts w:ascii="Arial Narrow" w:hAnsi="Arial Narrow"/>
          <w:sz w:val="21"/>
          <w:szCs w:val="21"/>
        </w:rPr>
      </w:pPr>
      <w:r w:rsidRPr="005E5150">
        <w:rPr>
          <w:rFonts w:ascii="Arial Narrow" w:hAnsi="Arial Narrow"/>
          <w:sz w:val="21"/>
          <w:szCs w:val="21"/>
        </w:rPr>
        <w:t xml:space="preserve">Boli sme informovaní, že príjemca môže požiadať príkazcu o predĺženie tejto záruky, ak </w:t>
      </w:r>
      <w:del w:id="509" w:author="Gereková Michaela, JUDr." w:date="2025-09-04T08:14:00Z" w16du:dateUtc="2025-09-04T06:14:00Z">
        <w:r w:rsidRPr="005E5150" w:rsidDel="006E13D4">
          <w:rPr>
            <w:rFonts w:ascii="Arial Narrow" w:hAnsi="Arial Narrow"/>
            <w:sz w:val="21"/>
            <w:szCs w:val="21"/>
          </w:rPr>
          <w:delText>p</w:delText>
        </w:r>
      </w:del>
      <w:ins w:id="510" w:author="Gereková Michaela, JUDr." w:date="2025-09-04T08:14:00Z" w16du:dateUtc="2025-09-04T06:14:00Z">
        <w:r w:rsidR="006E13D4" w:rsidRPr="005E5150">
          <w:rPr>
            <w:rFonts w:ascii="Arial Narrow" w:hAnsi="Arial Narrow"/>
            <w:sz w:val="21"/>
            <w:szCs w:val="21"/>
          </w:rPr>
          <w:t>P</w:t>
        </w:r>
      </w:ins>
      <w:r w:rsidRPr="005E5150">
        <w:rPr>
          <w:rFonts w:ascii="Arial Narrow" w:hAnsi="Arial Narrow"/>
          <w:sz w:val="21"/>
          <w:szCs w:val="21"/>
        </w:rPr>
        <w:t xml:space="preserve">rotokol o vyhotovení diela nebol </w:t>
      </w:r>
      <w:del w:id="511" w:author="Gereková Michaela, JUDr." w:date="2025-09-04T08:14:00Z" w16du:dateUtc="2025-09-04T06:14:00Z">
        <w:r w:rsidRPr="005E5150" w:rsidDel="006E13D4">
          <w:rPr>
            <w:rFonts w:ascii="Arial Narrow" w:hAnsi="Arial Narrow"/>
            <w:sz w:val="21"/>
            <w:szCs w:val="21"/>
          </w:rPr>
          <w:delText xml:space="preserve">vystavený </w:delText>
        </w:r>
      </w:del>
      <w:ins w:id="512" w:author="Gereková Michaela, JUDr." w:date="2025-09-04T08:14:00Z" w16du:dateUtc="2025-09-04T06:14:00Z">
        <w:r w:rsidR="006E13D4" w:rsidRPr="005E5150">
          <w:rPr>
            <w:rFonts w:ascii="Arial Narrow" w:hAnsi="Arial Narrow"/>
            <w:sz w:val="21"/>
            <w:szCs w:val="21"/>
          </w:rPr>
          <w:t xml:space="preserve">vydaný </w:t>
        </w:r>
      </w:ins>
      <w:r w:rsidRPr="005E5150">
        <w:rPr>
          <w:rFonts w:ascii="Arial Narrow" w:hAnsi="Arial Narrow"/>
          <w:sz w:val="21"/>
          <w:szCs w:val="21"/>
        </w:rPr>
        <w:t xml:space="preserve">do 28 dní pred ukončením platnosti. Zaväzujeme sa, že vyplatíme túto garantovanú sumu na základe potvrdenia v lehote 28 dní od Vašej písomnej žiadosti a Vášho písomného vyhlásenia, že </w:t>
      </w:r>
      <w:ins w:id="513" w:author="Gereková Michaela, JUDr." w:date="2025-09-04T08:14:00Z" w16du:dateUtc="2025-09-04T06:14:00Z">
        <w:r w:rsidR="006E13D4" w:rsidRPr="005E5150">
          <w:rPr>
            <w:rFonts w:ascii="Arial Narrow" w:hAnsi="Arial Narrow"/>
            <w:sz w:val="21"/>
            <w:szCs w:val="21"/>
          </w:rPr>
          <w:t>P</w:t>
        </w:r>
      </w:ins>
      <w:del w:id="514" w:author="Gereková Michaela, JUDr." w:date="2025-09-04T08:14:00Z" w16du:dateUtc="2025-09-04T06:14:00Z">
        <w:r w:rsidRPr="005E5150" w:rsidDel="006E13D4">
          <w:rPr>
            <w:rFonts w:ascii="Arial Narrow" w:hAnsi="Arial Narrow"/>
            <w:sz w:val="21"/>
            <w:szCs w:val="21"/>
          </w:rPr>
          <w:delText>p</w:delText>
        </w:r>
      </w:del>
      <w:r w:rsidRPr="005E5150">
        <w:rPr>
          <w:rFonts w:ascii="Arial Narrow" w:hAnsi="Arial Narrow"/>
          <w:sz w:val="21"/>
          <w:szCs w:val="21"/>
        </w:rPr>
        <w:t xml:space="preserve">rotokol o vyhotovení diela nebol vydaný z dôvodov </w:t>
      </w:r>
      <w:proofErr w:type="spellStart"/>
      <w:r w:rsidRPr="005E5150">
        <w:rPr>
          <w:rFonts w:ascii="Arial Narrow" w:hAnsi="Arial Narrow"/>
          <w:sz w:val="21"/>
          <w:szCs w:val="21"/>
        </w:rPr>
        <w:t>pripísateľných</w:t>
      </w:r>
      <w:proofErr w:type="spellEnd"/>
      <w:r w:rsidRPr="005E5150">
        <w:rPr>
          <w:rFonts w:ascii="Arial Narrow" w:hAnsi="Arial Narrow"/>
          <w:sz w:val="21"/>
          <w:szCs w:val="21"/>
        </w:rPr>
        <w:t xml:space="preserve"> príkazcovi, a že táto záruka nebola predĺžená.</w:t>
      </w:r>
    </w:p>
    <w:p w14:paraId="78CA43E9" w14:textId="77777777" w:rsidR="00A50A8B" w:rsidRPr="00BA355D" w:rsidRDefault="00A50A8B" w:rsidP="00A50A8B">
      <w:pPr>
        <w:ind w:right="141"/>
        <w:jc w:val="both"/>
        <w:rPr>
          <w:rFonts w:ascii="Arial Narrow" w:hAnsi="Arial Narrow"/>
          <w:sz w:val="21"/>
          <w:szCs w:val="21"/>
        </w:rPr>
      </w:pPr>
    </w:p>
    <w:p w14:paraId="029C4359" w14:textId="77777777" w:rsidR="00A50A8B" w:rsidRPr="00BA355D" w:rsidRDefault="00A50A8B" w:rsidP="00A50A8B">
      <w:pPr>
        <w:ind w:right="43"/>
        <w:jc w:val="both"/>
        <w:rPr>
          <w:rFonts w:ascii="Arial Narrow" w:hAnsi="Arial Narrow"/>
          <w:sz w:val="21"/>
          <w:szCs w:val="21"/>
        </w:rPr>
      </w:pPr>
      <w:r w:rsidRPr="00BA355D">
        <w:rPr>
          <w:rFonts w:ascii="Arial Narrow" w:hAnsi="Arial Narrow"/>
          <w:sz w:val="21"/>
          <w:szCs w:val="21"/>
        </w:rPr>
        <w:t xml:space="preserve">Táto záruka sa bude riadiť zákonmi Slovenskej republiky a bude podliehať Jednotným pravidlám pre záruky splatným na požiadanie, uverejneným ako č. 758 Medzinárodnou obchodnou komorou, okrem horeuvedených výnimiek. </w:t>
      </w:r>
    </w:p>
    <w:p w14:paraId="3FD070FE" w14:textId="77777777" w:rsidR="00A50A8B" w:rsidRPr="00BA355D" w:rsidRDefault="00A50A8B" w:rsidP="00A50A8B">
      <w:pPr>
        <w:ind w:right="141"/>
        <w:jc w:val="both"/>
        <w:rPr>
          <w:rFonts w:ascii="Arial Narrow" w:hAnsi="Arial Narrow"/>
          <w:sz w:val="21"/>
          <w:szCs w:val="21"/>
        </w:rPr>
      </w:pPr>
    </w:p>
    <w:p w14:paraId="3A8B9AF1" w14:textId="77777777" w:rsidR="00A50A8B" w:rsidRPr="00BA355D" w:rsidRDefault="00A50A8B" w:rsidP="00A50A8B">
      <w:pPr>
        <w:ind w:right="141"/>
        <w:jc w:val="both"/>
        <w:rPr>
          <w:rFonts w:ascii="Arial Narrow" w:hAnsi="Arial Narrow"/>
          <w:sz w:val="21"/>
          <w:szCs w:val="21"/>
        </w:rPr>
      </w:pPr>
    </w:p>
    <w:p w14:paraId="18C3D1CA" w14:textId="77777777" w:rsidR="00A50A8B" w:rsidRPr="00BA355D" w:rsidRDefault="00A50A8B" w:rsidP="00A50A8B">
      <w:pPr>
        <w:ind w:left="709" w:right="141"/>
        <w:jc w:val="both"/>
        <w:rPr>
          <w:rFonts w:ascii="Arial Narrow" w:hAnsi="Arial Narrow"/>
          <w:sz w:val="21"/>
          <w:szCs w:val="21"/>
        </w:rPr>
      </w:pPr>
      <w:r w:rsidRPr="00BA355D">
        <w:rPr>
          <w:rFonts w:ascii="Arial Narrow" w:hAnsi="Arial Narrow"/>
          <w:sz w:val="21"/>
          <w:szCs w:val="21"/>
        </w:rPr>
        <w:t xml:space="preserve">Dátum </w:t>
      </w:r>
      <w:r w:rsidRPr="00BA355D">
        <w:rPr>
          <w:rFonts w:ascii="Arial Narrow" w:hAnsi="Arial Narrow"/>
          <w:sz w:val="21"/>
          <w:szCs w:val="21"/>
        </w:rPr>
        <w:tab/>
      </w:r>
      <w:r w:rsidRPr="00BA355D">
        <w:rPr>
          <w:rFonts w:ascii="Arial Narrow" w:hAnsi="Arial Narrow"/>
          <w:sz w:val="21"/>
          <w:szCs w:val="21"/>
        </w:rPr>
        <w:tab/>
      </w:r>
      <w:r w:rsidRPr="00BA355D">
        <w:rPr>
          <w:rFonts w:ascii="Arial Narrow" w:hAnsi="Arial Narrow"/>
          <w:sz w:val="21"/>
          <w:szCs w:val="21"/>
        </w:rPr>
        <w:tab/>
      </w:r>
      <w:r w:rsidRPr="00BA355D">
        <w:rPr>
          <w:rFonts w:ascii="Arial Narrow" w:hAnsi="Arial Narrow"/>
          <w:sz w:val="21"/>
          <w:szCs w:val="21"/>
        </w:rPr>
        <w:tab/>
      </w:r>
      <w:r w:rsidRPr="00BA355D">
        <w:rPr>
          <w:rFonts w:ascii="Arial Narrow" w:hAnsi="Arial Narrow"/>
          <w:sz w:val="21"/>
          <w:szCs w:val="21"/>
        </w:rPr>
        <w:tab/>
      </w:r>
      <w:r w:rsidRPr="00BA355D">
        <w:rPr>
          <w:rFonts w:ascii="Arial Narrow" w:hAnsi="Arial Narrow"/>
          <w:sz w:val="21"/>
          <w:szCs w:val="21"/>
        </w:rPr>
        <w:tab/>
        <w:t xml:space="preserve">Podpis(y) </w:t>
      </w:r>
    </w:p>
    <w:p w14:paraId="2B53FBBD" w14:textId="77777777" w:rsidR="00A50A8B" w:rsidRPr="00BA355D" w:rsidRDefault="00A50A8B" w:rsidP="00A50A8B">
      <w:pPr>
        <w:ind w:left="709" w:right="141"/>
        <w:jc w:val="both"/>
        <w:rPr>
          <w:rFonts w:ascii="Arial Narrow" w:hAnsi="Arial Narrow"/>
          <w:sz w:val="21"/>
          <w:szCs w:val="21"/>
        </w:rPr>
      </w:pPr>
    </w:p>
    <w:p w14:paraId="4FED54D4" w14:textId="77777777" w:rsidR="00A50A8B" w:rsidRPr="00BA355D" w:rsidRDefault="00A50A8B" w:rsidP="00A50A8B">
      <w:pPr>
        <w:jc w:val="center"/>
        <w:rPr>
          <w:rFonts w:ascii="Arial Narrow" w:hAnsi="Arial Narrow"/>
          <w:b/>
          <w:sz w:val="21"/>
          <w:szCs w:val="21"/>
        </w:rPr>
      </w:pPr>
      <w:r w:rsidRPr="00BA355D">
        <w:rPr>
          <w:rFonts w:ascii="Arial Narrow" w:hAnsi="Arial Narrow"/>
          <w:b/>
          <w:sz w:val="21"/>
          <w:szCs w:val="21"/>
        </w:rPr>
        <w:br w:type="page"/>
      </w:r>
    </w:p>
    <w:p w14:paraId="5EDC3AAE" w14:textId="77777777" w:rsidR="00A50A8B" w:rsidRPr="00BA355D" w:rsidRDefault="00A50A8B" w:rsidP="00A50A8B">
      <w:pPr>
        <w:jc w:val="center"/>
        <w:rPr>
          <w:rFonts w:ascii="Arial Narrow" w:hAnsi="Arial Narrow"/>
          <w:b/>
          <w:sz w:val="21"/>
          <w:szCs w:val="21"/>
        </w:rPr>
      </w:pPr>
      <w:r w:rsidRPr="00BA355D">
        <w:rPr>
          <w:rFonts w:ascii="Arial Narrow" w:hAnsi="Arial Narrow"/>
          <w:b/>
          <w:sz w:val="21"/>
          <w:szCs w:val="21"/>
        </w:rPr>
        <w:t>FORMULÁR ZÁBEZPEKY NA ZÁRUČNÉ OPRAVY</w:t>
      </w:r>
    </w:p>
    <w:p w14:paraId="41C4141B" w14:textId="77777777" w:rsidR="00A50A8B" w:rsidRPr="00BA355D" w:rsidRDefault="00A50A8B" w:rsidP="00A50A8B">
      <w:pPr>
        <w:tabs>
          <w:tab w:val="left" w:pos="1701"/>
        </w:tabs>
        <w:rPr>
          <w:rStyle w:val="sectitle"/>
          <w:rFonts w:ascii="Arial Narrow" w:hAnsi="Arial Narrow"/>
          <w:sz w:val="21"/>
          <w:szCs w:val="21"/>
        </w:rPr>
      </w:pPr>
    </w:p>
    <w:p w14:paraId="1A44230E" w14:textId="77777777" w:rsidR="00A50A8B" w:rsidRPr="00BA355D" w:rsidRDefault="00A50A8B" w:rsidP="00A50A8B">
      <w:pPr>
        <w:tabs>
          <w:tab w:val="left" w:pos="2267"/>
        </w:tabs>
        <w:spacing w:line="254" w:lineRule="exact"/>
        <w:jc w:val="both"/>
        <w:rPr>
          <w:rFonts w:ascii="Arial Narrow" w:hAnsi="Arial Narrow"/>
          <w:sz w:val="21"/>
          <w:szCs w:val="21"/>
        </w:rPr>
      </w:pPr>
    </w:p>
    <w:p w14:paraId="4301A25B" w14:textId="01050532" w:rsidR="00A50A8B" w:rsidRPr="00BA355D" w:rsidRDefault="00A50A8B" w:rsidP="00A50A8B">
      <w:pPr>
        <w:jc w:val="both"/>
        <w:rPr>
          <w:rFonts w:ascii="Arial Narrow" w:hAnsi="Arial Narrow"/>
          <w:b/>
          <w:bCs/>
          <w:sz w:val="21"/>
          <w:szCs w:val="21"/>
        </w:rPr>
      </w:pPr>
      <w:r w:rsidRPr="00BA355D">
        <w:rPr>
          <w:rFonts w:ascii="Arial Narrow" w:hAnsi="Arial Narrow"/>
          <w:b/>
          <w:bCs/>
          <w:sz w:val="21"/>
          <w:szCs w:val="21"/>
        </w:rPr>
        <w:t>NÁZOV ZMLUVY:</w:t>
      </w:r>
      <w:r w:rsidRPr="00BA355D">
        <w:rPr>
          <w:rFonts w:ascii="Arial Narrow" w:hAnsi="Arial Narrow"/>
          <w:bCs/>
          <w:sz w:val="21"/>
          <w:szCs w:val="21"/>
        </w:rPr>
        <w:t xml:space="preserve"> </w:t>
      </w:r>
      <w:r w:rsidRPr="00BA355D">
        <w:rPr>
          <w:rFonts w:ascii="Arial Narrow" w:hAnsi="Arial Narrow"/>
          <w:bCs/>
          <w:sz w:val="21"/>
          <w:szCs w:val="21"/>
        </w:rPr>
        <w:tab/>
        <w:t>Zmluva č.</w:t>
      </w:r>
      <w:r w:rsidRPr="00BA355D">
        <w:rPr>
          <w:rFonts w:ascii="Arial Narrow" w:hAnsi="Arial Narrow"/>
          <w:sz w:val="21"/>
          <w:szCs w:val="21"/>
        </w:rPr>
        <w:t xml:space="preserve"> </w:t>
      </w:r>
      <w:r w:rsidRPr="00BA355D">
        <w:rPr>
          <w:rFonts w:ascii="Arial Narrow" w:hAnsi="Arial Narrow"/>
          <w:bCs/>
          <w:sz w:val="21"/>
          <w:szCs w:val="21"/>
        </w:rPr>
        <w:t>...</w:t>
      </w:r>
      <w:ins w:id="515" w:author="Gereková Michaela, JUDr." w:date="2025-09-04T08:16:00Z" w16du:dateUtc="2025-09-04T06:16:00Z">
        <w:r w:rsidR="005E5150">
          <w:rPr>
            <w:rFonts w:ascii="Arial Narrow" w:hAnsi="Arial Narrow"/>
            <w:bCs/>
            <w:sz w:val="21"/>
            <w:szCs w:val="21"/>
          </w:rPr>
          <w:t xml:space="preserve"> (ďalej len „Zmluva“)</w:t>
        </w:r>
      </w:ins>
    </w:p>
    <w:p w14:paraId="30BE67D5" w14:textId="77777777" w:rsidR="00A50A8B" w:rsidRPr="00BA355D" w:rsidRDefault="00A50A8B" w:rsidP="00A50A8B">
      <w:pPr>
        <w:ind w:left="2127"/>
        <w:rPr>
          <w:rFonts w:ascii="Arial Narrow" w:hAnsi="Arial Narrow"/>
          <w:bCs/>
          <w:sz w:val="21"/>
          <w:szCs w:val="21"/>
        </w:rPr>
      </w:pPr>
    </w:p>
    <w:p w14:paraId="13A22A00" w14:textId="77777777" w:rsidR="00A50A8B" w:rsidRPr="00BA355D" w:rsidRDefault="00A50A8B" w:rsidP="00A50A8B">
      <w:pPr>
        <w:ind w:left="2127"/>
        <w:rPr>
          <w:rFonts w:ascii="Arial Narrow" w:hAnsi="Arial Narrow"/>
          <w:bCs/>
          <w:sz w:val="21"/>
          <w:szCs w:val="21"/>
        </w:rPr>
      </w:pPr>
      <w:r w:rsidRPr="00BA355D">
        <w:rPr>
          <w:rFonts w:ascii="Arial Narrow" w:hAnsi="Arial Narrow"/>
          <w:bCs/>
          <w:sz w:val="21"/>
          <w:szCs w:val="21"/>
        </w:rPr>
        <w:t>Modernizácie električkových tratí – Ružinovská radiála</w:t>
      </w:r>
    </w:p>
    <w:p w14:paraId="4F3210C0" w14:textId="77777777" w:rsidR="00A50A8B" w:rsidRPr="00BA355D" w:rsidRDefault="00A50A8B" w:rsidP="00A50A8B">
      <w:pPr>
        <w:jc w:val="both"/>
        <w:rPr>
          <w:rFonts w:ascii="Arial Narrow" w:hAnsi="Arial Narrow"/>
          <w:b/>
          <w:bCs/>
          <w:sz w:val="21"/>
          <w:szCs w:val="21"/>
        </w:rPr>
      </w:pPr>
    </w:p>
    <w:p w14:paraId="4EB96BEB" w14:textId="77777777" w:rsidR="00A50A8B" w:rsidRPr="00BA355D" w:rsidRDefault="00A50A8B" w:rsidP="00A50A8B">
      <w:pPr>
        <w:jc w:val="both"/>
        <w:rPr>
          <w:rFonts w:ascii="Arial Narrow" w:hAnsi="Arial Narrow"/>
          <w:bCs/>
          <w:sz w:val="21"/>
          <w:szCs w:val="21"/>
        </w:rPr>
      </w:pPr>
      <w:r w:rsidRPr="00BA355D">
        <w:rPr>
          <w:rFonts w:ascii="Arial Narrow" w:hAnsi="Arial Narrow"/>
          <w:b/>
          <w:bCs/>
          <w:sz w:val="21"/>
          <w:szCs w:val="21"/>
        </w:rPr>
        <w:t>Pre:</w:t>
      </w:r>
      <w:r w:rsidRPr="00BA355D">
        <w:rPr>
          <w:rStyle w:val="PageNumber"/>
          <w:rFonts w:ascii="Arial Narrow" w:hAnsi="Arial Narrow"/>
          <w:bCs/>
          <w:sz w:val="21"/>
          <w:szCs w:val="21"/>
        </w:rPr>
        <w:t xml:space="preserve"> Hlavné mesto Slovenskej republiky Bratislava, Primaciálne námestie 1, 814 99 Bratislava</w:t>
      </w:r>
    </w:p>
    <w:p w14:paraId="3A6DEBDD" w14:textId="77777777" w:rsidR="00A50A8B" w:rsidRPr="00BA355D" w:rsidRDefault="00A50A8B" w:rsidP="00A50A8B">
      <w:pPr>
        <w:tabs>
          <w:tab w:val="center" w:pos="4230"/>
          <w:tab w:val="right" w:pos="9072"/>
        </w:tabs>
        <w:ind w:left="331" w:right="-432" w:hanging="331"/>
        <w:jc w:val="both"/>
        <w:rPr>
          <w:rFonts w:ascii="Arial Narrow" w:hAnsi="Arial Narrow"/>
          <w:sz w:val="21"/>
          <w:szCs w:val="21"/>
        </w:rPr>
      </w:pPr>
    </w:p>
    <w:p w14:paraId="25FE60CB" w14:textId="77777777" w:rsidR="00A50A8B" w:rsidRPr="00BA355D" w:rsidRDefault="00A50A8B" w:rsidP="00A50A8B">
      <w:pPr>
        <w:tabs>
          <w:tab w:val="center" w:pos="4230"/>
          <w:tab w:val="right" w:pos="9072"/>
        </w:tabs>
        <w:ind w:left="331" w:right="-432" w:hanging="331"/>
        <w:jc w:val="both"/>
        <w:rPr>
          <w:rFonts w:ascii="Arial Narrow" w:hAnsi="Arial Narrow"/>
          <w:sz w:val="21"/>
          <w:szCs w:val="21"/>
        </w:rPr>
      </w:pPr>
      <w:r w:rsidRPr="00BA355D">
        <w:rPr>
          <w:rFonts w:ascii="Arial Narrow" w:hAnsi="Arial Narrow"/>
          <w:sz w:val="21"/>
          <w:szCs w:val="21"/>
        </w:rPr>
        <w:t xml:space="preserve">Boli sme informovaní že </w:t>
      </w:r>
      <w:r w:rsidRPr="00BA355D">
        <w:rPr>
          <w:rFonts w:ascii="Arial Narrow" w:hAnsi="Arial Narrow"/>
          <w:sz w:val="21"/>
          <w:szCs w:val="21"/>
          <w:u w:val="single"/>
        </w:rPr>
        <w:tab/>
      </w:r>
      <w:r w:rsidRPr="00BA355D">
        <w:rPr>
          <w:rFonts w:ascii="Arial Narrow" w:hAnsi="Arial Narrow"/>
          <w:b/>
          <w:i/>
          <w:sz w:val="21"/>
          <w:szCs w:val="21"/>
          <w:u w:val="single"/>
        </w:rPr>
        <w:t>[názov Zhotoviteľa]</w:t>
      </w:r>
      <w:r w:rsidRPr="00BA355D">
        <w:rPr>
          <w:rFonts w:ascii="Arial Narrow" w:hAnsi="Arial Narrow"/>
          <w:sz w:val="21"/>
          <w:szCs w:val="21"/>
        </w:rPr>
        <w:t xml:space="preserve"> </w:t>
      </w:r>
    </w:p>
    <w:p w14:paraId="2AD4079E" w14:textId="58DC7BA3" w:rsidR="00A50A8B" w:rsidRPr="00BA355D" w:rsidRDefault="00A50A8B" w:rsidP="00A50A8B">
      <w:pPr>
        <w:tabs>
          <w:tab w:val="center" w:pos="4230"/>
          <w:tab w:val="right" w:pos="8647"/>
        </w:tabs>
        <w:ind w:right="43"/>
        <w:jc w:val="both"/>
        <w:rPr>
          <w:rFonts w:ascii="Arial Narrow" w:hAnsi="Arial Narrow"/>
          <w:sz w:val="21"/>
          <w:szCs w:val="21"/>
        </w:rPr>
      </w:pPr>
      <w:r w:rsidRPr="00BA355D">
        <w:rPr>
          <w:rFonts w:ascii="Arial Narrow" w:hAnsi="Arial Narrow"/>
          <w:sz w:val="21"/>
          <w:szCs w:val="21"/>
        </w:rPr>
        <w:t xml:space="preserve">(ďalej ako "príkazca") je Váš zhotoviteľ na základe tejto </w:t>
      </w:r>
      <w:ins w:id="516" w:author="Gereková Michaela, JUDr." w:date="2025-09-04T08:16:00Z" w16du:dateUtc="2025-09-04T06:16:00Z">
        <w:r w:rsidR="00502744">
          <w:rPr>
            <w:rFonts w:ascii="Arial Narrow" w:hAnsi="Arial Narrow"/>
            <w:sz w:val="21"/>
            <w:szCs w:val="21"/>
          </w:rPr>
          <w:t>Z</w:t>
        </w:r>
      </w:ins>
      <w:del w:id="517" w:author="Gereková Michaela, JUDr." w:date="2025-09-04T08:16:00Z" w16du:dateUtc="2025-09-04T06:16:00Z">
        <w:r w:rsidRPr="00BA355D" w:rsidDel="00502744">
          <w:rPr>
            <w:rFonts w:ascii="Arial Narrow" w:hAnsi="Arial Narrow"/>
            <w:sz w:val="21"/>
            <w:szCs w:val="21"/>
          </w:rPr>
          <w:delText>z</w:delText>
        </w:r>
      </w:del>
      <w:r w:rsidRPr="00BA355D">
        <w:rPr>
          <w:rFonts w:ascii="Arial Narrow" w:hAnsi="Arial Narrow"/>
          <w:sz w:val="21"/>
          <w:szCs w:val="21"/>
        </w:rPr>
        <w:t>mluvy, ktorá od neho vyžaduje poskytnúť zábezpeku na záručné opravy.</w:t>
      </w:r>
    </w:p>
    <w:p w14:paraId="2334F0E5" w14:textId="77777777" w:rsidR="00A50A8B" w:rsidRPr="00BA355D" w:rsidRDefault="00A50A8B" w:rsidP="00A50A8B">
      <w:pPr>
        <w:spacing w:line="254" w:lineRule="exact"/>
        <w:jc w:val="both"/>
        <w:rPr>
          <w:rFonts w:ascii="Arial Narrow" w:hAnsi="Arial Narrow"/>
          <w:sz w:val="21"/>
          <w:szCs w:val="21"/>
        </w:rPr>
      </w:pPr>
    </w:p>
    <w:p w14:paraId="410A5962" w14:textId="77777777" w:rsidR="00A50A8B" w:rsidRPr="000E6CE8" w:rsidRDefault="00A50A8B" w:rsidP="00A50A8B">
      <w:pPr>
        <w:tabs>
          <w:tab w:val="left" w:pos="1134"/>
          <w:tab w:val="left" w:pos="5529"/>
          <w:tab w:val="right" w:pos="15840"/>
        </w:tabs>
        <w:ind w:right="43" w:firstLine="11"/>
        <w:jc w:val="both"/>
        <w:rPr>
          <w:rFonts w:ascii="Arial Narrow" w:hAnsi="Arial Narrow"/>
          <w:sz w:val="21"/>
          <w:szCs w:val="21"/>
        </w:rPr>
      </w:pPr>
      <w:r w:rsidRPr="00BA355D">
        <w:rPr>
          <w:rFonts w:ascii="Arial Narrow" w:hAnsi="Arial Narrow"/>
          <w:sz w:val="21"/>
          <w:szCs w:val="21"/>
        </w:rPr>
        <w:t>Na základe žiadosti príkazcu, my (názov banky) sa týmto neodvolateľne zaväzujeme zaplatiť Vám, príjemcovi/</w:t>
      </w:r>
      <w:r w:rsidRPr="000E6CE8">
        <w:rPr>
          <w:rFonts w:ascii="Arial Narrow" w:hAnsi="Arial Narrow"/>
          <w:sz w:val="21"/>
          <w:szCs w:val="21"/>
        </w:rPr>
        <w:t>objednávateľovi, akúkoľvek sumu alebo sumy nepresahujúce celkovú sumu ____________ ("garantovaná suma", slovom: _______ ) na základe nami prijatej Vašej písomnej požiadavky a Vášho písomného stanoviska, ktoré vyhlasuje:</w:t>
      </w:r>
    </w:p>
    <w:p w14:paraId="4513D66C" w14:textId="77777777" w:rsidR="00A50A8B" w:rsidRPr="000E6CE8" w:rsidRDefault="00A50A8B" w:rsidP="00A50A8B">
      <w:pPr>
        <w:tabs>
          <w:tab w:val="left" w:pos="1134"/>
          <w:tab w:val="left" w:pos="5529"/>
          <w:tab w:val="right" w:pos="15840"/>
        </w:tabs>
        <w:ind w:firstLine="11"/>
        <w:jc w:val="both"/>
        <w:rPr>
          <w:rFonts w:ascii="Arial Narrow" w:hAnsi="Arial Narrow"/>
          <w:sz w:val="21"/>
          <w:szCs w:val="21"/>
        </w:rPr>
      </w:pPr>
    </w:p>
    <w:p w14:paraId="2515D490" w14:textId="52E017F7" w:rsidR="00A50A8B" w:rsidRPr="000E6CE8" w:rsidRDefault="00A50A8B" w:rsidP="00A50A8B">
      <w:pPr>
        <w:ind w:right="141"/>
        <w:jc w:val="both"/>
        <w:rPr>
          <w:rFonts w:ascii="Arial Narrow" w:hAnsi="Arial Narrow"/>
          <w:sz w:val="21"/>
          <w:szCs w:val="21"/>
        </w:rPr>
      </w:pPr>
      <w:r w:rsidRPr="000E6CE8">
        <w:rPr>
          <w:rFonts w:ascii="Arial Narrow" w:hAnsi="Arial Narrow"/>
          <w:sz w:val="21"/>
          <w:szCs w:val="21"/>
        </w:rPr>
        <w:t>(a)</w:t>
      </w:r>
      <w:r w:rsidRPr="000E6CE8">
        <w:rPr>
          <w:rFonts w:ascii="Arial Narrow" w:hAnsi="Arial Narrow"/>
          <w:sz w:val="21"/>
          <w:szCs w:val="21"/>
        </w:rPr>
        <w:tab/>
        <w:t xml:space="preserve">že príkazca si neplní svoju povinnosť(i) určené </w:t>
      </w:r>
      <w:ins w:id="518" w:author="Gereková Michaela, JUDr." w:date="2025-09-04T08:16:00Z" w16du:dateUtc="2025-09-04T06:16:00Z">
        <w:r w:rsidR="00502744" w:rsidRPr="000E6CE8">
          <w:rPr>
            <w:rFonts w:ascii="Arial Narrow" w:hAnsi="Arial Narrow"/>
            <w:sz w:val="21"/>
            <w:szCs w:val="21"/>
          </w:rPr>
          <w:t>Z</w:t>
        </w:r>
      </w:ins>
      <w:del w:id="519" w:author="Gereková Michaela, JUDr." w:date="2025-09-04T08:16:00Z" w16du:dateUtc="2025-09-04T06:16:00Z">
        <w:r w:rsidRPr="000E6CE8" w:rsidDel="00502744">
          <w:rPr>
            <w:rFonts w:ascii="Arial Narrow" w:hAnsi="Arial Narrow"/>
            <w:sz w:val="21"/>
            <w:szCs w:val="21"/>
          </w:rPr>
          <w:delText>z</w:delText>
        </w:r>
      </w:del>
      <w:r w:rsidRPr="000E6CE8">
        <w:rPr>
          <w:rFonts w:ascii="Arial Narrow" w:hAnsi="Arial Narrow"/>
          <w:sz w:val="21"/>
          <w:szCs w:val="21"/>
        </w:rPr>
        <w:t>mluvou, a</w:t>
      </w:r>
    </w:p>
    <w:p w14:paraId="51885E4B" w14:textId="77777777" w:rsidR="00A50A8B" w:rsidRPr="000E6CE8" w:rsidRDefault="00A50A8B" w:rsidP="00A50A8B">
      <w:pPr>
        <w:spacing w:before="60"/>
        <w:ind w:right="142"/>
        <w:jc w:val="both"/>
        <w:rPr>
          <w:rFonts w:ascii="Arial Narrow" w:hAnsi="Arial Narrow"/>
          <w:sz w:val="21"/>
          <w:szCs w:val="21"/>
        </w:rPr>
      </w:pPr>
      <w:r w:rsidRPr="000E6CE8">
        <w:rPr>
          <w:rFonts w:ascii="Arial Narrow" w:hAnsi="Arial Narrow"/>
          <w:sz w:val="21"/>
          <w:szCs w:val="21"/>
        </w:rPr>
        <w:t>(b)</w:t>
      </w:r>
      <w:r w:rsidRPr="000E6CE8">
        <w:rPr>
          <w:rFonts w:ascii="Arial Narrow" w:hAnsi="Arial Narrow"/>
          <w:sz w:val="21"/>
          <w:szCs w:val="21"/>
        </w:rPr>
        <w:tab/>
        <w:t>v čom si príkazca neplní povinnosť.</w:t>
      </w:r>
    </w:p>
    <w:p w14:paraId="7796561C" w14:textId="77777777" w:rsidR="00A50A8B" w:rsidRPr="000E6CE8" w:rsidRDefault="00A50A8B" w:rsidP="00A50A8B">
      <w:pPr>
        <w:ind w:right="141"/>
        <w:jc w:val="both"/>
        <w:rPr>
          <w:rFonts w:ascii="Arial Narrow" w:hAnsi="Arial Narrow"/>
          <w:sz w:val="21"/>
          <w:szCs w:val="21"/>
        </w:rPr>
      </w:pPr>
    </w:p>
    <w:p w14:paraId="5D725B78" w14:textId="12767492" w:rsidR="00A50A8B" w:rsidRPr="000E6CE8" w:rsidRDefault="00A50A8B" w:rsidP="00A50A8B">
      <w:pPr>
        <w:spacing w:line="254" w:lineRule="exact"/>
        <w:ind w:right="43"/>
        <w:jc w:val="both"/>
        <w:rPr>
          <w:rFonts w:ascii="Arial Narrow" w:hAnsi="Arial Narrow"/>
          <w:sz w:val="21"/>
          <w:szCs w:val="21"/>
        </w:rPr>
      </w:pPr>
      <w:r w:rsidRPr="000E6CE8">
        <w:rPr>
          <w:rFonts w:ascii="Arial Narrow" w:hAnsi="Arial Narrow"/>
          <w:sz w:val="21"/>
          <w:szCs w:val="21"/>
        </w:rPr>
        <w:t xml:space="preserve">Akýkoľvek príkaz k platbe musí obsahovať Váš podpis(y), ktoré musia byť overené vašou bankou alebo notárom. Overená žiadosť a stanovisko nám musí byť doručená dňa/pred _______________ </w:t>
      </w:r>
      <w:r w:rsidRPr="000E6CE8">
        <w:rPr>
          <w:rFonts w:ascii="Arial Narrow" w:hAnsi="Arial Narrow"/>
          <w:i/>
          <w:sz w:val="21"/>
          <w:szCs w:val="21"/>
        </w:rPr>
        <w:t>(</w:t>
      </w:r>
      <w:ins w:id="520" w:author="peter@kotvan.sk" w:date="2025-08-15T13:01:00Z">
        <w:r w:rsidR="355BE89A" w:rsidRPr="000E6CE8">
          <w:rPr>
            <w:rFonts w:ascii="Arial Narrow" w:hAnsi="Arial Narrow"/>
            <w:i/>
            <w:iCs/>
            <w:sz w:val="21"/>
            <w:szCs w:val="21"/>
          </w:rPr>
          <w:t>3</w:t>
        </w:r>
      </w:ins>
      <w:del w:id="521" w:author="peter@kotvan.sk" w:date="2025-08-15T13:01:00Z">
        <w:r w:rsidRPr="000E6CE8">
          <w:rPr>
            <w:rFonts w:ascii="Arial Narrow" w:hAnsi="Arial Narrow"/>
            <w:i/>
            <w:sz w:val="21"/>
            <w:szCs w:val="21"/>
          </w:rPr>
          <w:delText>9</w:delText>
        </w:r>
      </w:del>
      <w:r w:rsidRPr="000E6CE8">
        <w:rPr>
          <w:rFonts w:ascii="Arial Narrow" w:hAnsi="Arial Narrow"/>
          <w:i/>
          <w:sz w:val="21"/>
          <w:szCs w:val="21"/>
        </w:rPr>
        <w:t>0 dní po</w:t>
      </w:r>
      <w:ins w:id="522" w:author="Markovič Michal, Ing." w:date="2025-09-01T09:30:00Z" w16du:dateUtc="2025-09-01T07:30:00Z">
        <w:r w:rsidR="00970850" w:rsidRPr="000E6CE8">
          <w:rPr>
            <w:rFonts w:ascii="Arial Narrow" w:hAnsi="Arial Narrow"/>
            <w:i/>
            <w:sz w:val="21"/>
            <w:szCs w:val="21"/>
            <w:rPrChange w:id="523" w:author="Gereková Michaela, JUDr." w:date="2025-09-04T08:17:00Z" w16du:dateUtc="2025-09-04T06:17:00Z">
              <w:rPr>
                <w:rFonts w:ascii="Arial Narrow" w:hAnsi="Arial Narrow"/>
                <w:i/>
                <w:color w:val="EE0000"/>
                <w:sz w:val="21"/>
                <w:szCs w:val="21"/>
              </w:rPr>
            </w:rPrChange>
          </w:rPr>
          <w:t xml:space="preserve"> </w:t>
        </w:r>
      </w:ins>
      <w:ins w:id="524" w:author="Gereková Michaela, JUDr." w:date="2025-09-04T08:16:00Z" w16du:dateUtc="2025-09-04T06:16:00Z">
        <w:r w:rsidR="00502744" w:rsidRPr="000E6CE8">
          <w:rPr>
            <w:rFonts w:ascii="Arial Narrow" w:hAnsi="Arial Narrow"/>
            <w:i/>
            <w:sz w:val="21"/>
            <w:szCs w:val="21"/>
            <w:rPrChange w:id="525" w:author="Gereková Michaela, JUDr." w:date="2025-09-04T08:17:00Z" w16du:dateUtc="2025-09-04T06:17:00Z">
              <w:rPr>
                <w:rFonts w:ascii="Arial Narrow" w:hAnsi="Arial Narrow"/>
                <w:i/>
                <w:color w:val="EE0000"/>
                <w:sz w:val="21"/>
                <w:szCs w:val="21"/>
              </w:rPr>
            </w:rPrChange>
          </w:rPr>
          <w:t xml:space="preserve">očakávanom </w:t>
        </w:r>
      </w:ins>
      <w:del w:id="526" w:author="peter@kotvan.sk" w:date="2025-08-15T13:01:00Z">
        <w:r w:rsidRPr="000E6CE8">
          <w:rPr>
            <w:rFonts w:ascii="Arial Narrow" w:hAnsi="Arial Narrow"/>
            <w:i/>
            <w:sz w:val="21"/>
            <w:szCs w:val="21"/>
          </w:rPr>
          <w:delText xml:space="preserve"> očakávanom </w:delText>
        </w:r>
      </w:del>
      <w:r w:rsidRPr="000E6CE8">
        <w:rPr>
          <w:rFonts w:ascii="Arial Narrow" w:hAnsi="Arial Narrow"/>
          <w:i/>
          <w:sz w:val="21"/>
          <w:szCs w:val="21"/>
        </w:rPr>
        <w:t xml:space="preserve">uplynutí </w:t>
      </w:r>
      <w:ins w:id="527" w:author="peter@kotvan.sk" w:date="2025-08-15T13:01:00Z">
        <w:r w:rsidR="28B6D0B7" w:rsidRPr="000E6CE8">
          <w:rPr>
            <w:rFonts w:ascii="Arial Narrow" w:hAnsi="Arial Narrow"/>
            <w:i/>
            <w:iCs/>
            <w:sz w:val="21"/>
            <w:szCs w:val="21"/>
          </w:rPr>
          <w:t>Z</w:t>
        </w:r>
      </w:ins>
      <w:del w:id="528" w:author="peter@kotvan.sk" w:date="2025-08-15T13:01:00Z">
        <w:r w:rsidRPr="000E6CE8">
          <w:rPr>
            <w:rFonts w:ascii="Arial Narrow" w:hAnsi="Arial Narrow"/>
            <w:i/>
            <w:sz w:val="21"/>
            <w:szCs w:val="21"/>
          </w:rPr>
          <w:delText>z</w:delText>
        </w:r>
      </w:del>
      <w:r w:rsidRPr="000E6CE8">
        <w:rPr>
          <w:rFonts w:ascii="Arial Narrow" w:hAnsi="Arial Narrow"/>
          <w:i/>
          <w:sz w:val="21"/>
          <w:szCs w:val="21"/>
        </w:rPr>
        <w:t xml:space="preserve">áručnej doby) </w:t>
      </w:r>
      <w:r w:rsidRPr="000E6CE8">
        <w:rPr>
          <w:rFonts w:ascii="Arial Narrow" w:hAnsi="Arial Narrow"/>
          <w:sz w:val="21"/>
          <w:szCs w:val="21"/>
        </w:rPr>
        <w:t>"dátum ukončenia platnosti"</w:t>
      </w:r>
      <w:ins w:id="529" w:author="Gereková Michaela, JUDr." w:date="2025-09-04T08:17:00Z" w16du:dateUtc="2025-09-04T06:17:00Z">
        <w:r w:rsidR="000E6CE8" w:rsidRPr="000E6CE8">
          <w:rPr>
            <w:rFonts w:ascii="Arial Narrow" w:hAnsi="Arial Narrow"/>
            <w:sz w:val="21"/>
            <w:szCs w:val="21"/>
          </w:rPr>
          <w:t xml:space="preserve"> podľa </w:t>
        </w:r>
        <w:proofErr w:type="spellStart"/>
        <w:r w:rsidR="000E6CE8" w:rsidRPr="000E6CE8">
          <w:rPr>
            <w:rFonts w:ascii="Arial Narrow" w:hAnsi="Arial Narrow"/>
            <w:sz w:val="21"/>
            <w:szCs w:val="21"/>
          </w:rPr>
          <w:t>podčlánku</w:t>
        </w:r>
        <w:proofErr w:type="spellEnd"/>
        <w:r w:rsidR="000E6CE8" w:rsidRPr="000E6CE8">
          <w:rPr>
            <w:rFonts w:ascii="Arial Narrow" w:hAnsi="Arial Narrow"/>
            <w:sz w:val="21"/>
            <w:szCs w:val="21"/>
          </w:rPr>
          <w:t xml:space="preserve"> 11.13 Zmluvy,</w:t>
        </w:r>
      </w:ins>
      <w:del w:id="530" w:author="Gereková Michaela, JUDr." w:date="2025-09-04T08:17:00Z" w16du:dateUtc="2025-09-04T06:17:00Z">
        <w:r w:rsidRPr="000E6CE8" w:rsidDel="000E6CE8">
          <w:rPr>
            <w:rFonts w:ascii="Arial Narrow" w:hAnsi="Arial Narrow"/>
            <w:sz w:val="21"/>
            <w:szCs w:val="21"/>
          </w:rPr>
          <w:delText>,</w:delText>
        </w:r>
      </w:del>
      <w:r w:rsidRPr="000E6CE8">
        <w:rPr>
          <w:rFonts w:ascii="Arial Narrow" w:hAnsi="Arial Narrow"/>
          <w:sz w:val="21"/>
          <w:szCs w:val="21"/>
        </w:rPr>
        <w:t xml:space="preserve"> keď sa t</w:t>
      </w:r>
      <w:ins w:id="531" w:author="Gereková Michaela, JUDr." w:date="2025-09-04T08:17:00Z" w16du:dateUtc="2025-09-04T06:17:00Z">
        <w:r w:rsidR="000E6CE8" w:rsidRPr="000E6CE8">
          <w:rPr>
            <w:rFonts w:ascii="Arial Narrow" w:hAnsi="Arial Narrow"/>
            <w:sz w:val="21"/>
            <w:szCs w:val="21"/>
          </w:rPr>
          <w:t>ejto</w:t>
        </w:r>
      </w:ins>
      <w:del w:id="532" w:author="Gereková Michaela, JUDr." w:date="2025-09-04T08:17:00Z" w16du:dateUtc="2025-09-04T06:17:00Z">
        <w:r w:rsidRPr="000E6CE8" w:rsidDel="000E6CE8">
          <w:rPr>
            <w:rFonts w:ascii="Arial Narrow" w:hAnsi="Arial Narrow"/>
            <w:sz w:val="21"/>
            <w:szCs w:val="21"/>
          </w:rPr>
          <w:delText>áto</w:delText>
        </w:r>
      </w:del>
      <w:r w:rsidRPr="000E6CE8">
        <w:rPr>
          <w:rFonts w:ascii="Arial Narrow" w:hAnsi="Arial Narrow"/>
          <w:sz w:val="21"/>
          <w:szCs w:val="21"/>
        </w:rPr>
        <w:t xml:space="preserve"> záruk</w:t>
      </w:r>
      <w:ins w:id="533" w:author="Gereková Michaela, JUDr." w:date="2025-09-04T08:17:00Z" w16du:dateUtc="2025-09-04T06:17:00Z">
        <w:r w:rsidR="000E6CE8" w:rsidRPr="000E6CE8">
          <w:rPr>
            <w:rFonts w:ascii="Arial Narrow" w:hAnsi="Arial Narrow"/>
            <w:sz w:val="21"/>
            <w:szCs w:val="21"/>
          </w:rPr>
          <w:t>e</w:t>
        </w:r>
      </w:ins>
      <w:del w:id="534" w:author="Gereková Michaela, JUDr." w:date="2025-09-04T08:17:00Z" w16du:dateUtc="2025-09-04T06:17:00Z">
        <w:r w:rsidRPr="000E6CE8" w:rsidDel="000E6CE8">
          <w:rPr>
            <w:rFonts w:ascii="Arial Narrow" w:hAnsi="Arial Narrow"/>
            <w:sz w:val="21"/>
            <w:szCs w:val="21"/>
          </w:rPr>
          <w:delText>a</w:delText>
        </w:r>
      </w:del>
      <w:r w:rsidRPr="000E6CE8">
        <w:rPr>
          <w:rFonts w:ascii="Arial Narrow" w:hAnsi="Arial Narrow"/>
          <w:sz w:val="21"/>
          <w:szCs w:val="21"/>
        </w:rPr>
        <w:t xml:space="preserve"> </w:t>
      </w:r>
      <w:ins w:id="535" w:author="Gereková Michaela, JUDr." w:date="2025-09-04T08:17:00Z" w16du:dateUtc="2025-09-04T06:17:00Z">
        <w:r w:rsidR="000E6CE8" w:rsidRPr="000E6CE8">
          <w:rPr>
            <w:rFonts w:ascii="Arial Narrow" w:hAnsi="Arial Narrow"/>
            <w:sz w:val="21"/>
            <w:szCs w:val="21"/>
          </w:rPr>
          <w:t>s</w:t>
        </w:r>
      </w:ins>
      <w:del w:id="536" w:author="Gereková Michaela, JUDr." w:date="2025-09-04T08:17:00Z" w16du:dateUtc="2025-09-04T06:17:00Z">
        <w:r w:rsidRPr="000E6CE8" w:rsidDel="000E6CE8">
          <w:rPr>
            <w:rFonts w:ascii="Arial Narrow" w:hAnsi="Arial Narrow"/>
            <w:sz w:val="21"/>
            <w:szCs w:val="21"/>
          </w:rPr>
          <w:delText>u</w:delText>
        </w:r>
      </w:del>
      <w:r w:rsidRPr="000E6CE8">
        <w:rPr>
          <w:rFonts w:ascii="Arial Narrow" w:hAnsi="Arial Narrow"/>
          <w:sz w:val="21"/>
          <w:szCs w:val="21"/>
        </w:rPr>
        <w:t>končí platnosť a bude nám vrátená.</w:t>
      </w:r>
    </w:p>
    <w:p w14:paraId="072BE8A2" w14:textId="77777777" w:rsidR="00A50A8B" w:rsidRPr="000E6CE8" w:rsidRDefault="00A50A8B" w:rsidP="00A50A8B">
      <w:pPr>
        <w:ind w:right="141"/>
        <w:jc w:val="both"/>
        <w:rPr>
          <w:rFonts w:ascii="Arial Narrow" w:hAnsi="Arial Narrow"/>
          <w:sz w:val="21"/>
          <w:szCs w:val="21"/>
        </w:rPr>
      </w:pPr>
    </w:p>
    <w:p w14:paraId="3A8840C1" w14:textId="77777777" w:rsidR="00A50A8B" w:rsidRPr="000E6CE8" w:rsidRDefault="00A50A8B" w:rsidP="00A50A8B">
      <w:pPr>
        <w:ind w:right="43"/>
        <w:jc w:val="both"/>
        <w:rPr>
          <w:rFonts w:ascii="Arial Narrow" w:hAnsi="Arial Narrow"/>
          <w:sz w:val="21"/>
          <w:szCs w:val="21"/>
        </w:rPr>
      </w:pPr>
      <w:r w:rsidRPr="000E6CE8">
        <w:rPr>
          <w:rFonts w:ascii="Arial Narrow" w:hAnsi="Arial Narrow"/>
          <w:sz w:val="21"/>
          <w:szCs w:val="21"/>
        </w:rPr>
        <w:t xml:space="preserve">Táto záruka sa bude riadiť zákonmi Slovenskej republiky a bude podliehať Jednotným pravidlám pre záruky splatným na požiadanie, uverejneným ako č. 758 Medzinárodnou obchodnou komorou, okrem horeuvedených výnimiek. </w:t>
      </w:r>
    </w:p>
    <w:p w14:paraId="182904E8" w14:textId="77777777" w:rsidR="00A50A8B" w:rsidRPr="00BA355D" w:rsidRDefault="00A50A8B" w:rsidP="00A50A8B">
      <w:pPr>
        <w:ind w:right="141"/>
        <w:jc w:val="both"/>
        <w:rPr>
          <w:rFonts w:ascii="Arial Narrow" w:hAnsi="Arial Narrow"/>
          <w:sz w:val="21"/>
          <w:szCs w:val="21"/>
        </w:rPr>
      </w:pPr>
    </w:p>
    <w:p w14:paraId="78ADF51F" w14:textId="77777777" w:rsidR="00A50A8B" w:rsidRPr="00BA355D" w:rsidRDefault="00A50A8B" w:rsidP="00A50A8B">
      <w:pPr>
        <w:ind w:right="141"/>
        <w:jc w:val="both"/>
        <w:rPr>
          <w:rFonts w:ascii="Arial Narrow" w:hAnsi="Arial Narrow"/>
          <w:sz w:val="21"/>
          <w:szCs w:val="21"/>
        </w:rPr>
      </w:pPr>
    </w:p>
    <w:p w14:paraId="44A192FC" w14:textId="77777777" w:rsidR="00A50A8B" w:rsidRPr="00BA355D" w:rsidRDefault="00A50A8B" w:rsidP="00A50A8B">
      <w:pPr>
        <w:ind w:left="709" w:right="141"/>
        <w:jc w:val="both"/>
        <w:rPr>
          <w:rFonts w:ascii="Arial Narrow" w:hAnsi="Arial Narrow"/>
          <w:sz w:val="21"/>
          <w:szCs w:val="21"/>
        </w:rPr>
      </w:pPr>
      <w:r w:rsidRPr="00BA355D">
        <w:rPr>
          <w:rFonts w:ascii="Arial Narrow" w:hAnsi="Arial Narrow"/>
          <w:sz w:val="21"/>
          <w:szCs w:val="21"/>
        </w:rPr>
        <w:t xml:space="preserve">Dátum </w:t>
      </w:r>
      <w:r w:rsidRPr="00BA355D">
        <w:rPr>
          <w:rFonts w:ascii="Arial Narrow" w:hAnsi="Arial Narrow"/>
          <w:sz w:val="21"/>
          <w:szCs w:val="21"/>
        </w:rPr>
        <w:tab/>
      </w:r>
      <w:r w:rsidRPr="00BA355D">
        <w:rPr>
          <w:rFonts w:ascii="Arial Narrow" w:hAnsi="Arial Narrow"/>
          <w:sz w:val="21"/>
          <w:szCs w:val="21"/>
        </w:rPr>
        <w:tab/>
      </w:r>
      <w:r w:rsidRPr="00BA355D">
        <w:rPr>
          <w:rFonts w:ascii="Arial Narrow" w:hAnsi="Arial Narrow"/>
          <w:sz w:val="21"/>
          <w:szCs w:val="21"/>
        </w:rPr>
        <w:tab/>
      </w:r>
      <w:r w:rsidRPr="00BA355D">
        <w:rPr>
          <w:rFonts w:ascii="Arial Narrow" w:hAnsi="Arial Narrow"/>
          <w:sz w:val="21"/>
          <w:szCs w:val="21"/>
        </w:rPr>
        <w:tab/>
      </w:r>
      <w:r w:rsidRPr="00BA355D">
        <w:rPr>
          <w:rFonts w:ascii="Arial Narrow" w:hAnsi="Arial Narrow"/>
          <w:sz w:val="21"/>
          <w:szCs w:val="21"/>
        </w:rPr>
        <w:tab/>
      </w:r>
      <w:r w:rsidRPr="00BA355D">
        <w:rPr>
          <w:rFonts w:ascii="Arial Narrow" w:hAnsi="Arial Narrow"/>
          <w:sz w:val="21"/>
          <w:szCs w:val="21"/>
        </w:rPr>
        <w:tab/>
        <w:t xml:space="preserve">Podpis(y) </w:t>
      </w:r>
    </w:p>
    <w:p w14:paraId="0590969B" w14:textId="77777777" w:rsidR="00A50A8B" w:rsidRPr="00BA355D" w:rsidRDefault="00A50A8B" w:rsidP="00A50A8B">
      <w:pPr>
        <w:spacing w:line="360" w:lineRule="auto"/>
        <w:rPr>
          <w:rFonts w:ascii="Arial Narrow" w:hAnsi="Arial Narrow"/>
          <w:sz w:val="21"/>
          <w:szCs w:val="21"/>
          <w:lang w:eastAsia="en-US"/>
        </w:rPr>
      </w:pPr>
    </w:p>
    <w:p w14:paraId="16EE6F9C" w14:textId="77777777" w:rsidR="00A50A8B" w:rsidRPr="00BA355D" w:rsidRDefault="00A50A8B" w:rsidP="00A50A8B">
      <w:pPr>
        <w:rPr>
          <w:rFonts w:ascii="Arial Narrow" w:hAnsi="Arial Narrow"/>
          <w:sz w:val="21"/>
          <w:szCs w:val="21"/>
          <w:lang w:eastAsia="en-US"/>
        </w:rPr>
      </w:pPr>
      <w:r w:rsidRPr="00BA355D">
        <w:rPr>
          <w:rFonts w:ascii="Arial Narrow" w:hAnsi="Arial Narrow"/>
          <w:sz w:val="21"/>
          <w:szCs w:val="21"/>
          <w:lang w:eastAsia="en-US"/>
        </w:rPr>
        <w:br w:type="page"/>
      </w:r>
    </w:p>
    <w:p w14:paraId="543C6918" w14:textId="77777777" w:rsidR="00A50A8B" w:rsidRPr="00BA355D" w:rsidRDefault="00A50A8B" w:rsidP="00A50A8B">
      <w:pPr>
        <w:pStyle w:val="Heading1"/>
        <w:rPr>
          <w:rFonts w:ascii="Arial Narrow" w:hAnsi="Arial Narrow"/>
          <w:color w:val="auto"/>
          <w:sz w:val="21"/>
          <w:szCs w:val="21"/>
        </w:rPr>
      </w:pPr>
      <w:r w:rsidRPr="00BA355D">
        <w:rPr>
          <w:rFonts w:ascii="Arial Narrow" w:hAnsi="Arial Narrow"/>
          <w:color w:val="auto"/>
          <w:sz w:val="21"/>
          <w:szCs w:val="21"/>
        </w:rPr>
        <w:t>DOHODA O RIEŠENÍ SPOROV</w:t>
      </w:r>
    </w:p>
    <w:p w14:paraId="2C98AB1E" w14:textId="77777777" w:rsidR="00A50A8B" w:rsidRPr="00BA355D" w:rsidRDefault="00A50A8B" w:rsidP="00A50A8B">
      <w:pPr>
        <w:jc w:val="both"/>
        <w:rPr>
          <w:rFonts w:ascii="Arial Narrow" w:hAnsi="Arial Narrow"/>
          <w:sz w:val="21"/>
          <w:szCs w:val="21"/>
        </w:rPr>
      </w:pPr>
      <w:bookmarkStart w:id="537" w:name="_Toc93651907"/>
      <w:bookmarkStart w:id="538" w:name="_Toc95030372"/>
      <w:r w:rsidRPr="00BA355D">
        <w:rPr>
          <w:rFonts w:ascii="Arial Narrow" w:hAnsi="Arial Narrow"/>
          <w:sz w:val="21"/>
          <w:szCs w:val="21"/>
        </w:rPr>
        <w:tab/>
      </w:r>
      <w:r w:rsidRPr="00BA355D">
        <w:rPr>
          <w:rFonts w:ascii="Arial Narrow" w:hAnsi="Arial Narrow"/>
          <w:sz w:val="21"/>
          <w:szCs w:val="21"/>
        </w:rPr>
        <w:tab/>
      </w:r>
      <w:r w:rsidRPr="00BA355D">
        <w:rPr>
          <w:rFonts w:ascii="Arial Narrow" w:hAnsi="Arial Narrow"/>
          <w:sz w:val="21"/>
          <w:szCs w:val="21"/>
        </w:rPr>
        <w:tab/>
      </w:r>
      <w:r w:rsidRPr="00BA355D">
        <w:rPr>
          <w:rFonts w:ascii="Arial Narrow" w:hAnsi="Arial Narrow"/>
          <w:sz w:val="21"/>
          <w:szCs w:val="21"/>
        </w:rPr>
        <w:tab/>
      </w:r>
      <w:r w:rsidRPr="00BA355D">
        <w:rPr>
          <w:rFonts w:ascii="Arial Narrow" w:hAnsi="Arial Narrow"/>
          <w:sz w:val="21"/>
          <w:szCs w:val="21"/>
        </w:rPr>
        <w:tab/>
      </w:r>
      <w:r w:rsidRPr="00BA355D">
        <w:rPr>
          <w:rFonts w:ascii="Arial Narrow" w:hAnsi="Arial Narrow"/>
          <w:sz w:val="21"/>
          <w:szCs w:val="21"/>
        </w:rPr>
        <w:tab/>
      </w:r>
      <w:r w:rsidRPr="00BA355D">
        <w:rPr>
          <w:rFonts w:ascii="Arial Narrow" w:hAnsi="Arial Narrow"/>
          <w:sz w:val="21"/>
          <w:szCs w:val="21"/>
        </w:rPr>
        <w:tab/>
      </w:r>
      <w:r w:rsidRPr="00BA355D">
        <w:rPr>
          <w:rFonts w:ascii="Arial Narrow" w:hAnsi="Arial Narrow"/>
          <w:sz w:val="21"/>
          <w:szCs w:val="21"/>
        </w:rPr>
        <w:tab/>
      </w:r>
      <w:r w:rsidRPr="00BA355D">
        <w:rPr>
          <w:rFonts w:ascii="Arial Narrow" w:hAnsi="Arial Narrow"/>
          <w:sz w:val="21"/>
          <w:szCs w:val="21"/>
        </w:rPr>
        <w:tab/>
        <w:t xml:space="preserve">            [pre trojčlennú KRS]</w:t>
      </w:r>
    </w:p>
    <w:p w14:paraId="77E958DD" w14:textId="77777777" w:rsidR="00A50A8B" w:rsidRPr="00BA355D" w:rsidRDefault="00A50A8B" w:rsidP="00A50A8B">
      <w:pPr>
        <w:jc w:val="both"/>
        <w:rPr>
          <w:rFonts w:ascii="Arial Narrow" w:hAnsi="Arial Narrow"/>
          <w:sz w:val="21"/>
          <w:szCs w:val="21"/>
        </w:rPr>
      </w:pPr>
    </w:p>
    <w:p w14:paraId="4E03149D" w14:textId="77777777" w:rsidR="00A50A8B" w:rsidRPr="00BA355D" w:rsidRDefault="00A50A8B" w:rsidP="00A50A8B">
      <w:pPr>
        <w:jc w:val="both"/>
        <w:rPr>
          <w:rFonts w:ascii="Arial Narrow" w:hAnsi="Arial Narrow"/>
          <w:sz w:val="21"/>
          <w:szCs w:val="21"/>
        </w:rPr>
      </w:pPr>
      <w:r w:rsidRPr="00BA355D">
        <w:rPr>
          <w:rFonts w:ascii="Arial Narrow" w:hAnsi="Arial Narrow"/>
          <w:sz w:val="21"/>
          <w:szCs w:val="21"/>
        </w:rPr>
        <w:t>Názov a podrobnosti Zmluvy o Dielo........................................................................................................</w:t>
      </w:r>
    </w:p>
    <w:p w14:paraId="673AAE77" w14:textId="77777777" w:rsidR="00A50A8B" w:rsidRPr="00BA355D" w:rsidRDefault="00A50A8B" w:rsidP="00A50A8B">
      <w:pPr>
        <w:jc w:val="both"/>
        <w:rPr>
          <w:rFonts w:ascii="Arial Narrow" w:hAnsi="Arial Narrow"/>
          <w:sz w:val="21"/>
          <w:szCs w:val="21"/>
        </w:rPr>
      </w:pPr>
      <w:r w:rsidRPr="00BA355D">
        <w:rPr>
          <w:rFonts w:ascii="Arial Narrow" w:hAnsi="Arial Narrow"/>
          <w:sz w:val="21"/>
          <w:szCs w:val="21"/>
        </w:rPr>
        <w:t>Názov a adresa Objednávateľa ................................................................................................................</w:t>
      </w:r>
    </w:p>
    <w:p w14:paraId="5143E67E" w14:textId="77777777" w:rsidR="00A50A8B" w:rsidRPr="00BA355D" w:rsidRDefault="00A50A8B" w:rsidP="00A50A8B">
      <w:pPr>
        <w:jc w:val="both"/>
        <w:rPr>
          <w:rFonts w:ascii="Arial Narrow" w:hAnsi="Arial Narrow"/>
          <w:sz w:val="21"/>
          <w:szCs w:val="21"/>
        </w:rPr>
      </w:pPr>
      <w:r w:rsidRPr="00BA355D">
        <w:rPr>
          <w:rFonts w:ascii="Arial Narrow" w:hAnsi="Arial Narrow"/>
          <w:sz w:val="21"/>
          <w:szCs w:val="21"/>
        </w:rPr>
        <w:t>Názov a adresa Zhotoviteľa ......................................................................................................................</w:t>
      </w:r>
    </w:p>
    <w:p w14:paraId="34EE52C1" w14:textId="77777777" w:rsidR="00A50A8B" w:rsidRPr="00BA355D" w:rsidRDefault="00A50A8B" w:rsidP="00A50A8B">
      <w:pPr>
        <w:jc w:val="both"/>
        <w:rPr>
          <w:rFonts w:ascii="Arial Narrow" w:hAnsi="Arial Narrow"/>
          <w:sz w:val="21"/>
          <w:szCs w:val="21"/>
        </w:rPr>
      </w:pPr>
      <w:r w:rsidRPr="00BA355D">
        <w:rPr>
          <w:rFonts w:ascii="Arial Narrow" w:hAnsi="Arial Narrow"/>
          <w:sz w:val="21"/>
          <w:szCs w:val="21"/>
        </w:rPr>
        <w:t>Meno a adresa Člena ...............................................................................................................................</w:t>
      </w:r>
    </w:p>
    <w:p w14:paraId="35E98DEE" w14:textId="77777777" w:rsidR="00A50A8B" w:rsidRPr="00BA355D" w:rsidRDefault="00A50A8B" w:rsidP="00A50A8B">
      <w:pPr>
        <w:jc w:val="both"/>
        <w:rPr>
          <w:rFonts w:ascii="Arial Narrow" w:hAnsi="Arial Narrow"/>
          <w:sz w:val="21"/>
          <w:szCs w:val="21"/>
        </w:rPr>
      </w:pPr>
    </w:p>
    <w:p w14:paraId="5BF6B8CE" w14:textId="77777777" w:rsidR="00A50A8B" w:rsidRPr="00BA355D" w:rsidRDefault="00A50A8B" w:rsidP="00A50A8B">
      <w:pPr>
        <w:jc w:val="both"/>
        <w:rPr>
          <w:rFonts w:ascii="Arial Narrow" w:hAnsi="Arial Narrow"/>
          <w:sz w:val="21"/>
          <w:szCs w:val="21"/>
        </w:rPr>
      </w:pPr>
    </w:p>
    <w:p w14:paraId="231C8C68" w14:textId="77777777" w:rsidR="00A50A8B" w:rsidRPr="00BA355D" w:rsidRDefault="00A50A8B" w:rsidP="00A50A8B">
      <w:pPr>
        <w:jc w:val="both"/>
        <w:rPr>
          <w:rFonts w:ascii="Arial Narrow" w:hAnsi="Arial Narrow"/>
          <w:sz w:val="21"/>
          <w:szCs w:val="21"/>
        </w:rPr>
      </w:pPr>
      <w:r w:rsidRPr="00BA355D">
        <w:rPr>
          <w:rFonts w:ascii="Arial Narrow" w:hAnsi="Arial Narrow"/>
          <w:b/>
          <w:sz w:val="21"/>
          <w:szCs w:val="21"/>
        </w:rPr>
        <w:t>Vzhľadom k tomu, že</w:t>
      </w:r>
      <w:r w:rsidRPr="00BA355D">
        <w:rPr>
          <w:rFonts w:ascii="Arial Narrow" w:hAnsi="Arial Narrow"/>
          <w:sz w:val="21"/>
          <w:szCs w:val="21"/>
        </w:rPr>
        <w:t xml:space="preserve"> Objednávateľ a Zhotoviteľ uzavreli Zmluvu o Dielo a želajú si spoločne menovať Člena, ktorý by konal ako jediný rozhodca Komisie pre riešenie sporov a bude tiež nazývaný ako „KRS“, aby rozhodol spor, ktorý vznikol v súvislosti s .................................*.</w:t>
      </w:r>
    </w:p>
    <w:p w14:paraId="194335E5" w14:textId="77777777" w:rsidR="00A50A8B" w:rsidRPr="00BA355D" w:rsidRDefault="00A50A8B" w:rsidP="00A50A8B">
      <w:pPr>
        <w:jc w:val="both"/>
        <w:rPr>
          <w:rFonts w:ascii="Arial Narrow" w:hAnsi="Arial Narrow"/>
          <w:sz w:val="21"/>
          <w:szCs w:val="21"/>
        </w:rPr>
      </w:pPr>
    </w:p>
    <w:p w14:paraId="427749F0" w14:textId="77777777" w:rsidR="00A50A8B" w:rsidRPr="00BA355D" w:rsidRDefault="00A50A8B" w:rsidP="00A50A8B">
      <w:pPr>
        <w:jc w:val="both"/>
        <w:rPr>
          <w:rFonts w:ascii="Arial Narrow" w:hAnsi="Arial Narrow"/>
          <w:sz w:val="21"/>
          <w:szCs w:val="21"/>
        </w:rPr>
      </w:pPr>
    </w:p>
    <w:p w14:paraId="755C5B6B" w14:textId="77777777" w:rsidR="00A50A8B" w:rsidRPr="00BA355D" w:rsidRDefault="00A50A8B" w:rsidP="00A50A8B">
      <w:pPr>
        <w:jc w:val="both"/>
        <w:rPr>
          <w:rFonts w:ascii="Arial Narrow" w:hAnsi="Arial Narrow"/>
          <w:sz w:val="21"/>
          <w:szCs w:val="21"/>
        </w:rPr>
      </w:pPr>
      <w:r w:rsidRPr="00BA355D">
        <w:rPr>
          <w:rFonts w:ascii="Arial Narrow" w:hAnsi="Arial Narrow"/>
          <w:b/>
          <w:sz w:val="21"/>
          <w:szCs w:val="21"/>
        </w:rPr>
        <w:t>Objednávateľ, Zhotoviteľ a Člen sa spoločne dohodli</w:t>
      </w:r>
      <w:r w:rsidRPr="00BA355D">
        <w:rPr>
          <w:rFonts w:ascii="Arial Narrow" w:hAnsi="Arial Narrow"/>
          <w:sz w:val="21"/>
          <w:szCs w:val="21"/>
        </w:rPr>
        <w:t xml:space="preserve"> na nasledovnom:</w:t>
      </w:r>
    </w:p>
    <w:p w14:paraId="732C12E7" w14:textId="77777777" w:rsidR="00A50A8B" w:rsidRPr="00BA355D" w:rsidRDefault="00A50A8B" w:rsidP="00A50A8B">
      <w:pPr>
        <w:jc w:val="both"/>
        <w:rPr>
          <w:rFonts w:ascii="Arial Narrow" w:hAnsi="Arial Narrow"/>
          <w:sz w:val="21"/>
          <w:szCs w:val="21"/>
        </w:rPr>
      </w:pPr>
    </w:p>
    <w:p w14:paraId="7CDE0BA5" w14:textId="77777777" w:rsidR="00A50A8B" w:rsidRPr="00BA355D" w:rsidRDefault="00A50A8B" w:rsidP="00A50A8B">
      <w:pPr>
        <w:numPr>
          <w:ilvl w:val="0"/>
          <w:numId w:val="9"/>
        </w:numPr>
        <w:jc w:val="both"/>
        <w:rPr>
          <w:rFonts w:ascii="Arial Narrow" w:hAnsi="Arial Narrow"/>
          <w:sz w:val="21"/>
          <w:szCs w:val="21"/>
        </w:rPr>
      </w:pPr>
      <w:r w:rsidRPr="00BA355D">
        <w:rPr>
          <w:rFonts w:ascii="Arial Narrow" w:hAnsi="Arial Narrow"/>
          <w:sz w:val="21"/>
          <w:szCs w:val="21"/>
        </w:rPr>
        <w:t>Podmienky tejto Dohody o riešení sporov tvoria „Všeobecné podmienky Dohody o riešení sporov“, ktoré sú priložené ku Všeobecným podmienkam „Zmluvných podmienok pre Technologické zariadenie a Projektovanie - realizáciu“, prvé vydanie 1999, vydaných Medzinárodnou federáciou konzultačných inžinierov (FIDIC) a nasledovné ustanovenia. V týchto ustanoveniach, ktoré zahŕňajú dodatky a doplnky k Všeobecným podmienkam Dohody o riešení sporov, slová a výrazy majú rovnaký význam, aký im je pridelený vo Všeobecných podmienkach Dohody o riešení sporov.</w:t>
      </w:r>
    </w:p>
    <w:p w14:paraId="6D71B026" w14:textId="77777777" w:rsidR="00A50A8B" w:rsidRPr="00BA355D" w:rsidRDefault="00A50A8B" w:rsidP="00A50A8B">
      <w:pPr>
        <w:jc w:val="both"/>
        <w:rPr>
          <w:rFonts w:ascii="Arial Narrow" w:hAnsi="Arial Narrow"/>
          <w:i/>
          <w:sz w:val="21"/>
          <w:szCs w:val="21"/>
        </w:rPr>
      </w:pPr>
    </w:p>
    <w:p w14:paraId="3D7FA1B5" w14:textId="77777777" w:rsidR="00A50A8B" w:rsidRPr="00BA355D" w:rsidRDefault="00A50A8B" w:rsidP="00A50A8B">
      <w:pPr>
        <w:numPr>
          <w:ilvl w:val="0"/>
          <w:numId w:val="9"/>
        </w:numPr>
        <w:jc w:val="both"/>
        <w:rPr>
          <w:rFonts w:ascii="Arial Narrow" w:hAnsi="Arial Narrow"/>
          <w:i/>
          <w:sz w:val="21"/>
          <w:szCs w:val="21"/>
        </w:rPr>
      </w:pPr>
      <w:r w:rsidRPr="00BA355D">
        <w:rPr>
          <w:rFonts w:ascii="Arial Narrow" w:hAnsi="Arial Narrow"/>
          <w:sz w:val="21"/>
          <w:szCs w:val="21"/>
        </w:rPr>
        <w:t>[</w:t>
      </w:r>
      <w:r w:rsidRPr="00BA355D">
        <w:rPr>
          <w:rFonts w:ascii="Arial Narrow" w:hAnsi="Arial Narrow"/>
          <w:i/>
          <w:iCs/>
          <w:sz w:val="21"/>
          <w:szCs w:val="21"/>
        </w:rPr>
        <w:t>Údaje dodatkov k Všeobecným podmienkam Dohody o riešení sporov, ak existujú.</w:t>
      </w:r>
      <w:r w:rsidRPr="00BA355D">
        <w:rPr>
          <w:rFonts w:ascii="Arial Narrow" w:hAnsi="Arial Narrow"/>
          <w:sz w:val="21"/>
          <w:szCs w:val="21"/>
        </w:rPr>
        <w:t>]</w:t>
      </w:r>
    </w:p>
    <w:p w14:paraId="646B78FD" w14:textId="77777777" w:rsidR="00A50A8B" w:rsidRPr="00BA355D" w:rsidRDefault="00A50A8B" w:rsidP="00A50A8B">
      <w:pPr>
        <w:jc w:val="both"/>
        <w:rPr>
          <w:rFonts w:ascii="Arial Narrow" w:hAnsi="Arial Narrow"/>
          <w:i/>
          <w:sz w:val="21"/>
          <w:szCs w:val="21"/>
        </w:rPr>
      </w:pPr>
    </w:p>
    <w:p w14:paraId="0A0D72C1" w14:textId="77777777" w:rsidR="00A50A8B" w:rsidRPr="00BA355D" w:rsidRDefault="00A50A8B" w:rsidP="00A50A8B">
      <w:pPr>
        <w:numPr>
          <w:ilvl w:val="0"/>
          <w:numId w:val="9"/>
        </w:numPr>
        <w:jc w:val="both"/>
        <w:rPr>
          <w:rFonts w:ascii="Arial Narrow" w:hAnsi="Arial Narrow"/>
          <w:sz w:val="21"/>
          <w:szCs w:val="21"/>
        </w:rPr>
      </w:pPr>
      <w:r w:rsidRPr="00BA355D">
        <w:rPr>
          <w:rFonts w:ascii="Arial Narrow" w:hAnsi="Arial Narrow"/>
          <w:sz w:val="21"/>
          <w:szCs w:val="21"/>
        </w:rPr>
        <w:t>V súlade s článkom 6 Všeobecných podmienok Dohody o riešení sporov, bude Člen platený denný poplatok ...................... za deň.</w:t>
      </w:r>
    </w:p>
    <w:p w14:paraId="40F81EB8" w14:textId="77777777" w:rsidR="00A50A8B" w:rsidRPr="00BA355D" w:rsidRDefault="00A50A8B" w:rsidP="00A50A8B">
      <w:pPr>
        <w:jc w:val="both"/>
        <w:rPr>
          <w:rFonts w:ascii="Arial Narrow" w:hAnsi="Arial Narrow"/>
          <w:sz w:val="21"/>
          <w:szCs w:val="21"/>
        </w:rPr>
      </w:pPr>
    </w:p>
    <w:p w14:paraId="09BF5310" w14:textId="77777777" w:rsidR="00A50A8B" w:rsidRPr="00BA355D" w:rsidRDefault="00A50A8B" w:rsidP="00A50A8B">
      <w:pPr>
        <w:numPr>
          <w:ilvl w:val="0"/>
          <w:numId w:val="9"/>
        </w:numPr>
        <w:jc w:val="both"/>
        <w:rPr>
          <w:rFonts w:ascii="Arial Narrow" w:hAnsi="Arial Narrow"/>
          <w:sz w:val="21"/>
          <w:szCs w:val="21"/>
        </w:rPr>
      </w:pPr>
      <w:r w:rsidRPr="00BA355D">
        <w:rPr>
          <w:rFonts w:ascii="Arial Narrow" w:hAnsi="Arial Narrow"/>
          <w:sz w:val="21"/>
          <w:szCs w:val="21"/>
        </w:rPr>
        <w:t>S ohľadom na tieto poplatky a ostatné platby, ktoré majú byť uskutočnené Objednávateľom a Zhotoviteľom v súlade s článkom 6 Všeobecných podmienok Dohody o riešení sporov, sa Člen zaväzuje konať ako KRS (ako rozhodca) v súlade s touto Dohodou o riešení sporov.</w:t>
      </w:r>
    </w:p>
    <w:p w14:paraId="0BE2349A" w14:textId="77777777" w:rsidR="00A50A8B" w:rsidRPr="00BA355D" w:rsidRDefault="00A50A8B" w:rsidP="00A50A8B">
      <w:pPr>
        <w:jc w:val="both"/>
        <w:rPr>
          <w:rFonts w:ascii="Arial Narrow" w:hAnsi="Arial Narrow"/>
          <w:sz w:val="21"/>
          <w:szCs w:val="21"/>
        </w:rPr>
      </w:pPr>
    </w:p>
    <w:p w14:paraId="0008BCBC" w14:textId="77777777" w:rsidR="00A50A8B" w:rsidRPr="00BA355D" w:rsidRDefault="00A50A8B" w:rsidP="00A50A8B">
      <w:pPr>
        <w:numPr>
          <w:ilvl w:val="0"/>
          <w:numId w:val="9"/>
        </w:numPr>
        <w:jc w:val="both"/>
        <w:rPr>
          <w:rFonts w:ascii="Arial Narrow" w:hAnsi="Arial Narrow"/>
          <w:sz w:val="21"/>
          <w:szCs w:val="21"/>
        </w:rPr>
      </w:pPr>
      <w:r w:rsidRPr="00BA355D">
        <w:rPr>
          <w:rFonts w:ascii="Arial Narrow" w:hAnsi="Arial Narrow"/>
          <w:sz w:val="21"/>
          <w:szCs w:val="21"/>
        </w:rPr>
        <w:t>Objednávateľ a Zhotoviteľ sa spoločne a nerozdielne zaväzujú platiť Člena, v súvislosti s uskutočňovaním týchto služieb, v súlade s článkom 6 týchto Všeobecných podmienok Dohody o riešení sporov.</w:t>
      </w:r>
    </w:p>
    <w:p w14:paraId="6A3D2208" w14:textId="77777777" w:rsidR="00A50A8B" w:rsidRPr="00BA355D" w:rsidRDefault="00A50A8B" w:rsidP="00A50A8B">
      <w:pPr>
        <w:jc w:val="both"/>
        <w:rPr>
          <w:rFonts w:ascii="Arial Narrow" w:hAnsi="Arial Narrow"/>
          <w:sz w:val="21"/>
          <w:szCs w:val="21"/>
        </w:rPr>
      </w:pPr>
    </w:p>
    <w:p w14:paraId="464F6D6A" w14:textId="77777777" w:rsidR="00A50A8B" w:rsidRPr="00BA355D" w:rsidRDefault="00A50A8B" w:rsidP="00A50A8B">
      <w:pPr>
        <w:numPr>
          <w:ilvl w:val="0"/>
          <w:numId w:val="9"/>
        </w:numPr>
        <w:jc w:val="both"/>
        <w:rPr>
          <w:rFonts w:ascii="Arial Narrow" w:hAnsi="Arial Narrow"/>
          <w:sz w:val="21"/>
          <w:szCs w:val="21"/>
        </w:rPr>
      </w:pPr>
      <w:r w:rsidRPr="00BA355D">
        <w:rPr>
          <w:rFonts w:ascii="Arial Narrow" w:hAnsi="Arial Narrow"/>
          <w:sz w:val="21"/>
          <w:szCs w:val="21"/>
        </w:rPr>
        <w:t>Táto Dohoda o riešení sporov podlieha právu ...................................................</w:t>
      </w:r>
    </w:p>
    <w:p w14:paraId="7025612F" w14:textId="77777777" w:rsidR="00A50A8B" w:rsidRPr="00BA355D" w:rsidRDefault="00A50A8B" w:rsidP="00A50A8B">
      <w:pPr>
        <w:jc w:val="both"/>
        <w:rPr>
          <w:rFonts w:ascii="Arial Narrow" w:hAnsi="Arial Narrow"/>
          <w:sz w:val="21"/>
          <w:szCs w:val="21"/>
        </w:rPr>
      </w:pPr>
    </w:p>
    <w:p w14:paraId="650E3492" w14:textId="77777777" w:rsidR="00A50A8B" w:rsidRPr="00BA355D" w:rsidRDefault="00A50A8B" w:rsidP="00A50A8B">
      <w:pPr>
        <w:jc w:val="both"/>
        <w:rPr>
          <w:rFonts w:ascii="Arial Narrow" w:hAnsi="Arial Narrow"/>
          <w:sz w:val="21"/>
          <w:szCs w:val="21"/>
        </w:rPr>
      </w:pPr>
    </w:p>
    <w:p w14:paraId="6D039F7A" w14:textId="77777777" w:rsidR="00A50A8B" w:rsidRPr="00BA355D" w:rsidRDefault="00A50A8B" w:rsidP="00A50A8B">
      <w:pPr>
        <w:jc w:val="both"/>
        <w:rPr>
          <w:rFonts w:ascii="Arial Narrow" w:hAnsi="Arial Narrow"/>
          <w:sz w:val="21"/>
          <w:szCs w:val="21"/>
        </w:rPr>
      </w:pPr>
      <w:r w:rsidRPr="00BA355D">
        <w:rPr>
          <w:rFonts w:ascii="Arial Narrow" w:hAnsi="Arial Narrow"/>
          <w:sz w:val="21"/>
          <w:szCs w:val="21"/>
        </w:rPr>
        <w:t>Podpísaný: ...........................</w:t>
      </w:r>
      <w:r w:rsidRPr="00BA355D">
        <w:rPr>
          <w:rFonts w:ascii="Arial Narrow" w:hAnsi="Arial Narrow"/>
          <w:sz w:val="21"/>
          <w:szCs w:val="21"/>
        </w:rPr>
        <w:tab/>
        <w:t xml:space="preserve">     Podpísaný:  ..................................</w:t>
      </w:r>
      <w:r w:rsidRPr="00BA355D">
        <w:rPr>
          <w:rFonts w:ascii="Arial Narrow" w:hAnsi="Arial Narrow"/>
          <w:sz w:val="21"/>
          <w:szCs w:val="21"/>
        </w:rPr>
        <w:tab/>
        <w:t>Podpísaný: ............................</w:t>
      </w:r>
    </w:p>
    <w:p w14:paraId="3F09EE60" w14:textId="77777777" w:rsidR="00A50A8B" w:rsidRPr="00BA355D" w:rsidRDefault="00A50A8B" w:rsidP="00A50A8B">
      <w:pPr>
        <w:jc w:val="both"/>
        <w:rPr>
          <w:rFonts w:ascii="Arial Narrow" w:hAnsi="Arial Narrow"/>
          <w:sz w:val="21"/>
          <w:szCs w:val="21"/>
        </w:rPr>
      </w:pPr>
    </w:p>
    <w:p w14:paraId="7B0AB7CE" w14:textId="77777777" w:rsidR="00A50A8B" w:rsidRPr="00BA355D" w:rsidRDefault="00A50A8B" w:rsidP="00A50A8B">
      <w:pPr>
        <w:jc w:val="both"/>
        <w:rPr>
          <w:rFonts w:ascii="Arial Narrow" w:hAnsi="Arial Narrow"/>
          <w:sz w:val="21"/>
          <w:szCs w:val="21"/>
        </w:rPr>
      </w:pPr>
    </w:p>
    <w:p w14:paraId="653A5F5B" w14:textId="77777777" w:rsidR="00A50A8B" w:rsidRPr="00BA355D" w:rsidRDefault="00A50A8B" w:rsidP="00A50A8B">
      <w:pPr>
        <w:jc w:val="both"/>
        <w:rPr>
          <w:rFonts w:ascii="Arial Narrow" w:hAnsi="Arial Narrow"/>
          <w:sz w:val="21"/>
          <w:szCs w:val="21"/>
        </w:rPr>
      </w:pPr>
      <w:r w:rsidRPr="00BA355D">
        <w:rPr>
          <w:rFonts w:ascii="Arial Narrow" w:hAnsi="Arial Narrow"/>
          <w:sz w:val="21"/>
          <w:szCs w:val="21"/>
        </w:rPr>
        <w:t>Za a v mene Objednávateľa</w:t>
      </w:r>
      <w:r w:rsidRPr="00BA355D">
        <w:rPr>
          <w:rFonts w:ascii="Arial Narrow" w:hAnsi="Arial Narrow"/>
          <w:sz w:val="21"/>
          <w:szCs w:val="21"/>
        </w:rPr>
        <w:tab/>
        <w:t xml:space="preserve">   Za a v mene Zhotoviteľa                    Člen za prítomnosti</w:t>
      </w:r>
    </w:p>
    <w:p w14:paraId="0B691A47" w14:textId="77777777" w:rsidR="00A50A8B" w:rsidRPr="00BA355D" w:rsidRDefault="00A50A8B" w:rsidP="00A50A8B">
      <w:pPr>
        <w:jc w:val="both"/>
        <w:rPr>
          <w:rFonts w:ascii="Arial Narrow" w:hAnsi="Arial Narrow"/>
          <w:sz w:val="21"/>
          <w:szCs w:val="21"/>
        </w:rPr>
      </w:pPr>
      <w:r w:rsidRPr="00BA355D">
        <w:rPr>
          <w:rFonts w:ascii="Arial Narrow" w:hAnsi="Arial Narrow"/>
          <w:sz w:val="21"/>
          <w:szCs w:val="21"/>
        </w:rPr>
        <w:t>za prítomnosti</w:t>
      </w:r>
      <w:r w:rsidRPr="00BA355D">
        <w:rPr>
          <w:rFonts w:ascii="Arial Narrow" w:hAnsi="Arial Narrow"/>
          <w:sz w:val="21"/>
          <w:szCs w:val="21"/>
        </w:rPr>
        <w:tab/>
      </w:r>
      <w:r w:rsidRPr="00BA355D">
        <w:rPr>
          <w:rFonts w:ascii="Arial Narrow" w:hAnsi="Arial Narrow"/>
          <w:sz w:val="21"/>
          <w:szCs w:val="21"/>
        </w:rPr>
        <w:tab/>
      </w:r>
      <w:r w:rsidRPr="00BA355D">
        <w:rPr>
          <w:rFonts w:ascii="Arial Narrow" w:hAnsi="Arial Narrow"/>
          <w:sz w:val="21"/>
          <w:szCs w:val="21"/>
        </w:rPr>
        <w:tab/>
        <w:t xml:space="preserve">   za prítomnosti</w:t>
      </w:r>
    </w:p>
    <w:p w14:paraId="5A21BEB4" w14:textId="77777777" w:rsidR="00A50A8B" w:rsidRPr="00BA355D" w:rsidRDefault="00A50A8B" w:rsidP="00A50A8B">
      <w:pPr>
        <w:jc w:val="both"/>
        <w:rPr>
          <w:rFonts w:ascii="Arial Narrow" w:hAnsi="Arial Narrow"/>
          <w:sz w:val="21"/>
          <w:szCs w:val="21"/>
        </w:rPr>
      </w:pPr>
    </w:p>
    <w:p w14:paraId="5B9DDFF9" w14:textId="77777777" w:rsidR="00A50A8B" w:rsidRPr="00BA355D" w:rsidRDefault="00A50A8B" w:rsidP="00A50A8B">
      <w:pPr>
        <w:jc w:val="both"/>
        <w:rPr>
          <w:rFonts w:ascii="Arial Narrow" w:hAnsi="Arial Narrow"/>
          <w:sz w:val="21"/>
          <w:szCs w:val="21"/>
        </w:rPr>
      </w:pPr>
    </w:p>
    <w:p w14:paraId="52A63277" w14:textId="77777777" w:rsidR="00A50A8B" w:rsidRPr="00BA355D" w:rsidRDefault="00A50A8B" w:rsidP="00A50A8B">
      <w:pPr>
        <w:jc w:val="both"/>
        <w:rPr>
          <w:rFonts w:ascii="Arial Narrow" w:hAnsi="Arial Narrow"/>
          <w:sz w:val="21"/>
          <w:szCs w:val="21"/>
        </w:rPr>
      </w:pPr>
      <w:r w:rsidRPr="00BA355D">
        <w:rPr>
          <w:rFonts w:ascii="Arial Narrow" w:hAnsi="Arial Narrow"/>
          <w:sz w:val="21"/>
          <w:szCs w:val="21"/>
        </w:rPr>
        <w:t>Svedok: ................................</w:t>
      </w:r>
      <w:r w:rsidRPr="00BA355D">
        <w:rPr>
          <w:rFonts w:ascii="Arial Narrow" w:hAnsi="Arial Narrow"/>
          <w:sz w:val="21"/>
          <w:szCs w:val="21"/>
        </w:rPr>
        <w:tab/>
        <w:t xml:space="preserve">   Svedok: ......................................       Svedok: ....................................</w:t>
      </w:r>
    </w:p>
    <w:p w14:paraId="4CEAE55B" w14:textId="77777777" w:rsidR="00A50A8B" w:rsidRPr="00BA355D" w:rsidRDefault="00A50A8B" w:rsidP="00A50A8B">
      <w:pPr>
        <w:jc w:val="both"/>
        <w:rPr>
          <w:rFonts w:ascii="Arial Narrow" w:hAnsi="Arial Narrow"/>
          <w:sz w:val="21"/>
          <w:szCs w:val="21"/>
        </w:rPr>
      </w:pPr>
      <w:r w:rsidRPr="00BA355D">
        <w:rPr>
          <w:rFonts w:ascii="Arial Narrow" w:hAnsi="Arial Narrow"/>
          <w:sz w:val="21"/>
          <w:szCs w:val="21"/>
        </w:rPr>
        <w:t>Meno:    ................................</w:t>
      </w:r>
      <w:r w:rsidRPr="00BA355D">
        <w:rPr>
          <w:rFonts w:ascii="Arial Narrow" w:hAnsi="Arial Narrow"/>
          <w:sz w:val="21"/>
          <w:szCs w:val="21"/>
        </w:rPr>
        <w:tab/>
        <w:t xml:space="preserve">   Meno:    ......................................       Meno:    ....................................</w:t>
      </w:r>
    </w:p>
    <w:p w14:paraId="6A6DC400" w14:textId="77777777" w:rsidR="00A50A8B" w:rsidRPr="00BA355D" w:rsidRDefault="00A50A8B" w:rsidP="00A50A8B">
      <w:pPr>
        <w:jc w:val="both"/>
        <w:rPr>
          <w:rFonts w:ascii="Arial Narrow" w:hAnsi="Arial Narrow"/>
          <w:sz w:val="21"/>
          <w:szCs w:val="21"/>
        </w:rPr>
      </w:pPr>
      <w:r w:rsidRPr="00BA355D">
        <w:rPr>
          <w:rFonts w:ascii="Arial Narrow" w:hAnsi="Arial Narrow"/>
          <w:sz w:val="21"/>
          <w:szCs w:val="21"/>
        </w:rPr>
        <w:t>Adresa:  ................................</w:t>
      </w:r>
      <w:r w:rsidRPr="00BA355D">
        <w:rPr>
          <w:rFonts w:ascii="Arial Narrow" w:hAnsi="Arial Narrow"/>
          <w:sz w:val="21"/>
          <w:szCs w:val="21"/>
        </w:rPr>
        <w:tab/>
        <w:t xml:space="preserve">   Adresa:  .....................................       Adresa:  ....................................</w:t>
      </w:r>
    </w:p>
    <w:p w14:paraId="10051C14" w14:textId="77777777" w:rsidR="00A50A8B" w:rsidRPr="00BA355D" w:rsidRDefault="00A50A8B" w:rsidP="00A50A8B">
      <w:pPr>
        <w:jc w:val="both"/>
        <w:rPr>
          <w:rFonts w:ascii="Arial Narrow" w:hAnsi="Arial Narrow"/>
          <w:sz w:val="21"/>
          <w:szCs w:val="21"/>
        </w:rPr>
      </w:pPr>
      <w:r w:rsidRPr="00BA355D">
        <w:rPr>
          <w:rFonts w:ascii="Arial Narrow" w:hAnsi="Arial Narrow"/>
          <w:sz w:val="21"/>
          <w:szCs w:val="21"/>
        </w:rPr>
        <w:t>Dátum:  ................................</w:t>
      </w:r>
      <w:r w:rsidRPr="00BA355D">
        <w:rPr>
          <w:rFonts w:ascii="Arial Narrow" w:hAnsi="Arial Narrow"/>
          <w:sz w:val="21"/>
          <w:szCs w:val="21"/>
        </w:rPr>
        <w:tab/>
        <w:t xml:space="preserve">   Dátum:  ......................................       Dátum:   ...................................</w:t>
      </w:r>
    </w:p>
    <w:p w14:paraId="2F12EA35" w14:textId="77777777" w:rsidR="00A50A8B" w:rsidRPr="00BA355D" w:rsidRDefault="00A50A8B" w:rsidP="00A50A8B">
      <w:pPr>
        <w:jc w:val="both"/>
        <w:rPr>
          <w:rFonts w:ascii="Arial Narrow" w:hAnsi="Arial Narrow"/>
          <w:sz w:val="21"/>
          <w:szCs w:val="21"/>
        </w:rPr>
      </w:pPr>
    </w:p>
    <w:p w14:paraId="03AFBCEA" w14:textId="77777777" w:rsidR="00A50A8B" w:rsidRPr="00BA355D" w:rsidRDefault="00A50A8B" w:rsidP="00A50A8B">
      <w:pPr>
        <w:jc w:val="both"/>
        <w:rPr>
          <w:rFonts w:ascii="Arial Narrow" w:hAnsi="Arial Narrow"/>
          <w:sz w:val="21"/>
          <w:szCs w:val="21"/>
        </w:rPr>
      </w:pPr>
      <w:r w:rsidRPr="00BA355D">
        <w:rPr>
          <w:rFonts w:ascii="Arial Narrow" w:hAnsi="Arial Narrow"/>
          <w:sz w:val="21"/>
          <w:szCs w:val="21"/>
        </w:rPr>
        <w:t>[* Vložte krátky popis alebo názov sporu]</w:t>
      </w:r>
    </w:p>
    <w:p w14:paraId="07EEFF54" w14:textId="77777777" w:rsidR="00A50A8B" w:rsidRPr="00BA355D" w:rsidRDefault="00A50A8B" w:rsidP="00A50A8B">
      <w:pPr>
        <w:jc w:val="center"/>
        <w:rPr>
          <w:rFonts w:ascii="Arial Narrow" w:hAnsi="Arial Narrow"/>
          <w:sz w:val="21"/>
          <w:szCs w:val="21"/>
        </w:rPr>
      </w:pPr>
      <w:r w:rsidRPr="00BA355D">
        <w:rPr>
          <w:rFonts w:ascii="Arial Narrow" w:hAnsi="Arial Narrow"/>
          <w:strike/>
          <w:sz w:val="21"/>
          <w:szCs w:val="21"/>
        </w:rPr>
        <w:br w:type="page"/>
      </w:r>
      <w:r w:rsidRPr="00BA355D">
        <w:rPr>
          <w:rFonts w:ascii="Arial Narrow" w:hAnsi="Arial Narrow"/>
          <w:b/>
          <w:sz w:val="21"/>
          <w:szCs w:val="21"/>
        </w:rPr>
        <w:t xml:space="preserve"> TLAČIVO PREBERACIEHO PROTOKOLU</w:t>
      </w:r>
    </w:p>
    <w:p w14:paraId="76C5F455" w14:textId="77777777" w:rsidR="00A50A8B" w:rsidRPr="00BA355D" w:rsidRDefault="00A50A8B" w:rsidP="00A50A8B">
      <w:pPr>
        <w:rPr>
          <w:lang w:eastAsia="en-US"/>
        </w:rPr>
      </w:pP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71" w:type="dxa"/>
          <w:right w:w="71" w:type="dxa"/>
        </w:tblCellMar>
        <w:tblLook w:val="0000" w:firstRow="0" w:lastRow="0" w:firstColumn="0" w:lastColumn="0" w:noHBand="0" w:noVBand="0"/>
      </w:tblPr>
      <w:tblGrid>
        <w:gridCol w:w="2041"/>
        <w:gridCol w:w="517"/>
        <w:gridCol w:w="418"/>
        <w:gridCol w:w="1488"/>
        <w:gridCol w:w="1273"/>
        <w:gridCol w:w="213"/>
        <w:gridCol w:w="1317"/>
        <w:gridCol w:w="1407"/>
      </w:tblGrid>
      <w:tr w:rsidR="00BA355D" w:rsidRPr="00BA355D" w14:paraId="107F14EA" w14:textId="77777777" w:rsidTr="00374DE8">
        <w:tc>
          <w:tcPr>
            <w:tcW w:w="1474" w:type="pct"/>
            <w:gridSpan w:val="2"/>
            <w:vAlign w:val="center"/>
          </w:tcPr>
          <w:p w14:paraId="233B5146" w14:textId="77777777" w:rsidR="00A50A8B" w:rsidRPr="00BA355D" w:rsidRDefault="00A50A8B">
            <w:pPr>
              <w:rPr>
                <w:rFonts w:ascii="Arial Narrow" w:hAnsi="Arial Narrow" w:cs="Arial"/>
                <w:sz w:val="16"/>
                <w:szCs w:val="16"/>
              </w:rPr>
            </w:pPr>
            <w:r w:rsidRPr="00BA355D">
              <w:rPr>
                <w:rFonts w:ascii="Arial Narrow" w:hAnsi="Arial Narrow" w:cs="Arial"/>
              </w:rPr>
              <w:br w:type="page"/>
            </w:r>
            <w:r w:rsidRPr="00BA355D">
              <w:rPr>
                <w:rFonts w:ascii="Arial Narrow" w:hAnsi="Arial Narrow" w:cs="Arial"/>
                <w:b/>
                <w:sz w:val="16"/>
                <w:szCs w:val="16"/>
              </w:rPr>
              <w:t>Stavebník (Objednávateľ):</w:t>
            </w:r>
            <w:r w:rsidRPr="00BA355D">
              <w:rPr>
                <w:rFonts w:ascii="Arial Narrow" w:hAnsi="Arial Narrow" w:cs="Arial"/>
                <w:sz w:val="16"/>
                <w:szCs w:val="16"/>
              </w:rPr>
              <w:t xml:space="preserve"> </w:t>
            </w:r>
          </w:p>
          <w:p w14:paraId="35A9AF97" w14:textId="77777777" w:rsidR="00A50A8B" w:rsidRPr="00BA355D" w:rsidRDefault="00A50A8B">
            <w:pPr>
              <w:rPr>
                <w:rFonts w:ascii="Arial Narrow" w:hAnsi="Arial Narrow" w:cs="Arial"/>
                <w:sz w:val="16"/>
                <w:szCs w:val="16"/>
              </w:rPr>
            </w:pPr>
          </w:p>
          <w:p w14:paraId="49C2006F" w14:textId="77777777" w:rsidR="00A50A8B" w:rsidRPr="00BA355D" w:rsidRDefault="00A50A8B">
            <w:pPr>
              <w:rPr>
                <w:rFonts w:ascii="Arial Narrow" w:hAnsi="Arial Narrow" w:cs="Arial"/>
                <w:sz w:val="16"/>
                <w:szCs w:val="16"/>
              </w:rPr>
            </w:pPr>
          </w:p>
          <w:p w14:paraId="32976E3A" w14:textId="77777777" w:rsidR="00A50A8B" w:rsidRPr="00BA355D" w:rsidRDefault="00A50A8B">
            <w:pPr>
              <w:rPr>
                <w:rFonts w:ascii="Arial Narrow" w:hAnsi="Arial Narrow" w:cs="Arial"/>
                <w:sz w:val="16"/>
                <w:szCs w:val="16"/>
              </w:rPr>
            </w:pPr>
            <w:r w:rsidRPr="00BA355D">
              <w:rPr>
                <w:rFonts w:ascii="Arial Narrow" w:hAnsi="Arial Narrow" w:cs="Arial"/>
                <w:sz w:val="16"/>
                <w:szCs w:val="16"/>
              </w:rPr>
              <w:t>Odtlačok pečiatky:</w:t>
            </w:r>
          </w:p>
          <w:p w14:paraId="766C80FB" w14:textId="77777777" w:rsidR="00A50A8B" w:rsidRPr="00BA355D" w:rsidRDefault="00A50A8B">
            <w:pPr>
              <w:rPr>
                <w:rFonts w:ascii="Arial Narrow" w:hAnsi="Arial Narrow" w:cs="Arial"/>
                <w:sz w:val="16"/>
                <w:szCs w:val="16"/>
              </w:rPr>
            </w:pPr>
          </w:p>
        </w:tc>
        <w:tc>
          <w:tcPr>
            <w:tcW w:w="2715" w:type="pct"/>
            <w:gridSpan w:val="5"/>
            <w:vAlign w:val="center"/>
          </w:tcPr>
          <w:p w14:paraId="3B9D1C30" w14:textId="77777777" w:rsidR="00A50A8B" w:rsidRPr="00BA355D" w:rsidRDefault="00A50A8B">
            <w:pPr>
              <w:jc w:val="center"/>
              <w:rPr>
                <w:rFonts w:ascii="Arial Narrow" w:hAnsi="Arial Narrow" w:cs="Arial"/>
                <w:b/>
                <w:sz w:val="16"/>
                <w:szCs w:val="16"/>
              </w:rPr>
            </w:pPr>
            <w:r w:rsidRPr="00BA355D">
              <w:rPr>
                <w:rFonts w:ascii="Arial Narrow" w:hAnsi="Arial Narrow" w:cs="Arial"/>
                <w:b/>
                <w:sz w:val="16"/>
                <w:szCs w:val="16"/>
              </w:rPr>
              <w:t>PREBERACÍ PROTOKOL</w:t>
            </w:r>
          </w:p>
          <w:p w14:paraId="154F32C9" w14:textId="77777777" w:rsidR="00A50A8B" w:rsidRPr="00BA355D" w:rsidRDefault="00A50A8B">
            <w:pPr>
              <w:jc w:val="center"/>
              <w:rPr>
                <w:rFonts w:ascii="Arial Narrow" w:hAnsi="Arial Narrow" w:cs="Arial"/>
                <w:b/>
                <w:sz w:val="16"/>
                <w:szCs w:val="16"/>
              </w:rPr>
            </w:pPr>
            <w:r w:rsidRPr="00BA355D">
              <w:rPr>
                <w:rFonts w:ascii="Arial Narrow" w:hAnsi="Arial Narrow" w:cs="Arial"/>
                <w:b/>
                <w:sz w:val="16"/>
                <w:szCs w:val="16"/>
              </w:rPr>
              <w:t xml:space="preserve">O ODOVZDANÍ A PREVZATÍ VEREJNEJ PRÁCE (Diela) </w:t>
            </w:r>
          </w:p>
          <w:p w14:paraId="1A5BF83A" w14:textId="77777777" w:rsidR="00A50A8B" w:rsidRPr="00BA355D" w:rsidRDefault="00A50A8B">
            <w:pPr>
              <w:jc w:val="center"/>
              <w:rPr>
                <w:rFonts w:ascii="Arial Narrow" w:hAnsi="Arial Narrow" w:cs="Arial"/>
                <w:b/>
                <w:sz w:val="16"/>
                <w:szCs w:val="16"/>
              </w:rPr>
            </w:pPr>
            <w:r w:rsidRPr="00BA355D">
              <w:rPr>
                <w:rFonts w:ascii="Arial Narrow" w:hAnsi="Arial Narrow" w:cs="Arial"/>
                <w:b/>
                <w:sz w:val="16"/>
                <w:szCs w:val="16"/>
              </w:rPr>
              <w:t xml:space="preserve">v súlade s čl. 10.1 </w:t>
            </w:r>
            <w:proofErr w:type="spellStart"/>
            <w:r w:rsidRPr="00BA355D">
              <w:rPr>
                <w:rFonts w:ascii="Arial Narrow" w:hAnsi="Arial Narrow" w:cs="Arial"/>
                <w:b/>
                <w:sz w:val="16"/>
                <w:szCs w:val="16"/>
              </w:rPr>
              <w:t>ZoD</w:t>
            </w:r>
            <w:proofErr w:type="spellEnd"/>
          </w:p>
          <w:p w14:paraId="554E8D2E" w14:textId="77777777" w:rsidR="00A50A8B" w:rsidRPr="00BA355D" w:rsidRDefault="00A50A8B">
            <w:pPr>
              <w:jc w:val="center"/>
              <w:rPr>
                <w:rFonts w:ascii="Arial Narrow" w:hAnsi="Arial Narrow" w:cs="Arial"/>
                <w:b/>
                <w:sz w:val="16"/>
                <w:szCs w:val="16"/>
              </w:rPr>
            </w:pPr>
          </w:p>
          <w:p w14:paraId="418AFBD2" w14:textId="77777777" w:rsidR="00A50A8B" w:rsidRPr="00BA355D" w:rsidRDefault="00A50A8B">
            <w:pPr>
              <w:jc w:val="center"/>
              <w:rPr>
                <w:rFonts w:ascii="Arial Narrow" w:hAnsi="Arial Narrow" w:cs="Arial"/>
                <w:b/>
                <w:sz w:val="16"/>
                <w:szCs w:val="16"/>
              </w:rPr>
            </w:pPr>
            <w:r w:rsidRPr="00BA355D">
              <w:rPr>
                <w:rFonts w:ascii="Arial Narrow" w:hAnsi="Arial Narrow" w:cs="Arial"/>
                <w:b/>
                <w:sz w:val="16"/>
                <w:szCs w:val="16"/>
              </w:rPr>
              <w:t xml:space="preserve">(alebo dokončenej časti Diela v súlade s čl. 10.2 </w:t>
            </w:r>
            <w:proofErr w:type="spellStart"/>
            <w:r w:rsidRPr="00BA355D">
              <w:rPr>
                <w:rFonts w:ascii="Arial Narrow" w:hAnsi="Arial Narrow" w:cs="Arial"/>
                <w:b/>
                <w:sz w:val="16"/>
                <w:szCs w:val="16"/>
              </w:rPr>
              <w:t>ZoD</w:t>
            </w:r>
            <w:proofErr w:type="spellEnd"/>
            <w:r w:rsidRPr="00BA355D">
              <w:rPr>
                <w:rFonts w:ascii="Arial Narrow" w:hAnsi="Arial Narrow" w:cs="Arial"/>
                <w:b/>
                <w:sz w:val="16"/>
                <w:szCs w:val="16"/>
              </w:rPr>
              <w:t>)</w:t>
            </w:r>
          </w:p>
        </w:tc>
        <w:tc>
          <w:tcPr>
            <w:tcW w:w="811" w:type="pct"/>
            <w:vAlign w:val="center"/>
          </w:tcPr>
          <w:p w14:paraId="0BEB8687" w14:textId="77777777" w:rsidR="00A50A8B" w:rsidRPr="00BA355D" w:rsidRDefault="00A50A8B">
            <w:pPr>
              <w:jc w:val="center"/>
              <w:rPr>
                <w:rFonts w:ascii="Arial Narrow" w:hAnsi="Arial Narrow" w:cs="Arial"/>
                <w:sz w:val="16"/>
                <w:szCs w:val="16"/>
              </w:rPr>
            </w:pPr>
            <w:r w:rsidRPr="00BA355D">
              <w:rPr>
                <w:rFonts w:ascii="Arial Narrow" w:hAnsi="Arial Narrow" w:cs="Arial"/>
                <w:b/>
                <w:sz w:val="16"/>
                <w:szCs w:val="16"/>
              </w:rPr>
              <w:t>Číslo zápisu:</w:t>
            </w:r>
          </w:p>
          <w:p w14:paraId="65949759" w14:textId="77777777" w:rsidR="00A50A8B" w:rsidRPr="00BA355D" w:rsidRDefault="00A50A8B">
            <w:pPr>
              <w:jc w:val="center"/>
              <w:rPr>
                <w:rFonts w:ascii="Arial Narrow" w:hAnsi="Arial Narrow" w:cs="Arial"/>
                <w:sz w:val="16"/>
                <w:szCs w:val="16"/>
              </w:rPr>
            </w:pPr>
          </w:p>
        </w:tc>
      </w:tr>
      <w:tr w:rsidR="00BA355D" w:rsidRPr="00BA355D" w14:paraId="2EBB5F76" w14:textId="77777777" w:rsidTr="00374DE8">
        <w:trPr>
          <w:cantSplit/>
          <w:trHeight w:val="310"/>
        </w:trPr>
        <w:tc>
          <w:tcPr>
            <w:tcW w:w="1176" w:type="pct"/>
            <w:vMerge w:val="restart"/>
            <w:tcBorders>
              <w:right w:val="single" w:sz="4" w:space="0" w:color="auto"/>
            </w:tcBorders>
            <w:vAlign w:val="center"/>
          </w:tcPr>
          <w:p w14:paraId="765217D7" w14:textId="77777777" w:rsidR="00A50A8B" w:rsidRPr="00BA355D" w:rsidRDefault="00A50A8B">
            <w:pPr>
              <w:rPr>
                <w:rFonts w:ascii="Arial Narrow" w:hAnsi="Arial Narrow" w:cs="Arial"/>
                <w:sz w:val="16"/>
                <w:szCs w:val="16"/>
              </w:rPr>
            </w:pPr>
            <w:r w:rsidRPr="00BA355D">
              <w:rPr>
                <w:rFonts w:ascii="Arial Narrow" w:hAnsi="Arial Narrow" w:cs="Arial"/>
                <w:b/>
                <w:sz w:val="16"/>
                <w:szCs w:val="16"/>
              </w:rPr>
              <w:t>Dátum začatia preberacieho konania:</w:t>
            </w:r>
          </w:p>
          <w:p w14:paraId="46699435" w14:textId="77777777" w:rsidR="00A50A8B" w:rsidRPr="00BA355D" w:rsidRDefault="00A50A8B">
            <w:pPr>
              <w:rPr>
                <w:rFonts w:ascii="Arial Narrow" w:hAnsi="Arial Narrow" w:cs="Arial"/>
                <w:sz w:val="16"/>
                <w:szCs w:val="16"/>
              </w:rPr>
            </w:pPr>
          </w:p>
        </w:tc>
        <w:tc>
          <w:tcPr>
            <w:tcW w:w="3824" w:type="pct"/>
            <w:gridSpan w:val="7"/>
            <w:tcBorders>
              <w:top w:val="single" w:sz="4" w:space="0" w:color="auto"/>
              <w:left w:val="single" w:sz="4" w:space="0" w:color="auto"/>
              <w:bottom w:val="single" w:sz="4" w:space="0" w:color="auto"/>
              <w:right w:val="single" w:sz="4" w:space="0" w:color="auto"/>
            </w:tcBorders>
            <w:vAlign w:val="center"/>
          </w:tcPr>
          <w:p w14:paraId="5B678DE5" w14:textId="77777777" w:rsidR="00A50A8B" w:rsidRPr="00BA355D" w:rsidRDefault="00A50A8B">
            <w:pPr>
              <w:rPr>
                <w:rFonts w:ascii="Arial Narrow" w:hAnsi="Arial Narrow" w:cs="Arial"/>
                <w:i/>
                <w:sz w:val="16"/>
                <w:szCs w:val="16"/>
              </w:rPr>
            </w:pPr>
            <w:r w:rsidRPr="00BA355D">
              <w:rPr>
                <w:rFonts w:ascii="Arial Narrow" w:hAnsi="Arial Narrow" w:cs="Arial"/>
                <w:b/>
                <w:sz w:val="16"/>
                <w:szCs w:val="16"/>
              </w:rPr>
              <w:t>Názov verejnej práce (Diela):</w:t>
            </w:r>
          </w:p>
        </w:tc>
      </w:tr>
      <w:tr w:rsidR="00BA355D" w:rsidRPr="00BA355D" w14:paraId="2F655364" w14:textId="77777777" w:rsidTr="00374DE8">
        <w:trPr>
          <w:cantSplit/>
          <w:trHeight w:val="310"/>
        </w:trPr>
        <w:tc>
          <w:tcPr>
            <w:tcW w:w="1176" w:type="pct"/>
            <w:vMerge/>
            <w:tcBorders>
              <w:right w:val="single" w:sz="4" w:space="0" w:color="auto"/>
            </w:tcBorders>
            <w:vAlign w:val="center"/>
          </w:tcPr>
          <w:p w14:paraId="654A0077" w14:textId="77777777" w:rsidR="00A50A8B" w:rsidRPr="00BA355D" w:rsidRDefault="00A50A8B">
            <w:pPr>
              <w:rPr>
                <w:rFonts w:ascii="Arial Narrow" w:hAnsi="Arial Narrow" w:cs="Arial"/>
                <w:b/>
                <w:sz w:val="16"/>
                <w:szCs w:val="16"/>
              </w:rPr>
            </w:pPr>
          </w:p>
        </w:tc>
        <w:tc>
          <w:tcPr>
            <w:tcW w:w="3824" w:type="pct"/>
            <w:gridSpan w:val="7"/>
            <w:tcBorders>
              <w:top w:val="single" w:sz="4" w:space="0" w:color="auto"/>
              <w:left w:val="single" w:sz="4" w:space="0" w:color="auto"/>
              <w:bottom w:val="single" w:sz="4" w:space="0" w:color="auto"/>
              <w:right w:val="single" w:sz="4" w:space="0" w:color="auto"/>
            </w:tcBorders>
            <w:vAlign w:val="center"/>
          </w:tcPr>
          <w:p w14:paraId="6300C3D3" w14:textId="77777777" w:rsidR="00A50A8B" w:rsidRPr="00BA355D" w:rsidRDefault="00A50A8B">
            <w:pPr>
              <w:rPr>
                <w:rFonts w:ascii="Arial Narrow" w:hAnsi="Arial Narrow" w:cs="Arial"/>
                <w:b/>
                <w:sz w:val="16"/>
                <w:szCs w:val="16"/>
              </w:rPr>
            </w:pPr>
            <w:r w:rsidRPr="00BA355D">
              <w:rPr>
                <w:rFonts w:ascii="Arial Narrow" w:hAnsi="Arial Narrow" w:cs="Arial"/>
                <w:b/>
                <w:sz w:val="16"/>
                <w:szCs w:val="16"/>
              </w:rPr>
              <w:t>Názov dokončenej časti verejnej práce ( časti Diela):</w:t>
            </w:r>
          </w:p>
        </w:tc>
      </w:tr>
      <w:tr w:rsidR="00BA355D" w:rsidRPr="00BA355D" w14:paraId="035F7F1F" w14:textId="77777777" w:rsidTr="00374DE8">
        <w:trPr>
          <w:trHeight w:val="461"/>
        </w:trPr>
        <w:tc>
          <w:tcPr>
            <w:tcW w:w="5000" w:type="pct"/>
            <w:gridSpan w:val="8"/>
            <w:vAlign w:val="center"/>
          </w:tcPr>
          <w:p w14:paraId="5D3CDFB8" w14:textId="77777777" w:rsidR="00A50A8B" w:rsidRPr="00BA355D" w:rsidRDefault="00A50A8B">
            <w:pPr>
              <w:rPr>
                <w:rFonts w:ascii="Arial Narrow" w:hAnsi="Arial Narrow" w:cs="Arial"/>
                <w:b/>
                <w:sz w:val="16"/>
                <w:szCs w:val="16"/>
              </w:rPr>
            </w:pPr>
            <w:r w:rsidRPr="00BA355D">
              <w:rPr>
                <w:rFonts w:ascii="Arial Narrow" w:hAnsi="Arial Narrow" w:cs="Arial"/>
                <w:b/>
                <w:sz w:val="16"/>
                <w:szCs w:val="16"/>
              </w:rPr>
              <w:t xml:space="preserve">Účel a technický opis verejnej práce (Diela alebo časti Diela): </w:t>
            </w:r>
          </w:p>
        </w:tc>
      </w:tr>
      <w:tr w:rsidR="00BA355D" w:rsidRPr="00BA355D" w14:paraId="6C71A5C0" w14:textId="77777777" w:rsidTr="00374DE8">
        <w:trPr>
          <w:cantSplit/>
          <w:trHeight w:val="521"/>
        </w:trPr>
        <w:tc>
          <w:tcPr>
            <w:tcW w:w="5000" w:type="pct"/>
            <w:gridSpan w:val="8"/>
            <w:vAlign w:val="center"/>
          </w:tcPr>
          <w:p w14:paraId="019C839C" w14:textId="77777777" w:rsidR="00A50A8B" w:rsidRPr="00BA355D" w:rsidRDefault="00A50A8B">
            <w:pPr>
              <w:rPr>
                <w:rFonts w:ascii="Arial Narrow" w:hAnsi="Arial Narrow" w:cs="Arial"/>
                <w:b/>
                <w:sz w:val="16"/>
                <w:szCs w:val="16"/>
              </w:rPr>
            </w:pPr>
            <w:r w:rsidRPr="00BA355D">
              <w:rPr>
                <w:rFonts w:ascii="Arial Narrow" w:hAnsi="Arial Narrow" w:cs="Arial"/>
                <w:b/>
                <w:sz w:val="16"/>
                <w:szCs w:val="16"/>
              </w:rPr>
              <w:t>Finančné prostriedky na verejnú prácu a podiel spolufinancovania z verejných zdrojov:</w:t>
            </w:r>
          </w:p>
        </w:tc>
      </w:tr>
      <w:tr w:rsidR="00BA355D" w:rsidRPr="00BA355D" w14:paraId="2EB160D4" w14:textId="77777777" w:rsidTr="00374DE8">
        <w:trPr>
          <w:cantSplit/>
        </w:trPr>
        <w:tc>
          <w:tcPr>
            <w:tcW w:w="5000" w:type="pct"/>
            <w:gridSpan w:val="8"/>
            <w:vAlign w:val="center"/>
          </w:tcPr>
          <w:p w14:paraId="5EF0ABCA" w14:textId="77777777" w:rsidR="00A50A8B" w:rsidRPr="00BA355D" w:rsidRDefault="00A50A8B">
            <w:pPr>
              <w:rPr>
                <w:rFonts w:ascii="Arial Narrow" w:hAnsi="Arial Narrow" w:cs="Arial"/>
                <w:b/>
                <w:sz w:val="16"/>
                <w:szCs w:val="16"/>
              </w:rPr>
            </w:pPr>
            <w:r w:rsidRPr="00BA355D">
              <w:rPr>
                <w:rFonts w:ascii="Arial Narrow" w:hAnsi="Arial Narrow" w:cs="Arial"/>
                <w:b/>
                <w:sz w:val="16"/>
                <w:szCs w:val="16"/>
              </w:rPr>
              <w:t>Kapacity získané výstavbou:</w:t>
            </w:r>
          </w:p>
          <w:p w14:paraId="51FB3F1F" w14:textId="77777777" w:rsidR="00A50A8B" w:rsidRPr="00BA355D" w:rsidRDefault="00A50A8B">
            <w:pPr>
              <w:rPr>
                <w:rFonts w:ascii="Arial Narrow" w:hAnsi="Arial Narrow" w:cs="Arial"/>
                <w:b/>
                <w:sz w:val="16"/>
                <w:szCs w:val="16"/>
              </w:rPr>
            </w:pPr>
            <w:r w:rsidRPr="00BA355D">
              <w:rPr>
                <w:rFonts w:ascii="Arial Narrow" w:hAnsi="Arial Narrow" w:cs="Arial"/>
                <w:b/>
                <w:sz w:val="16"/>
                <w:szCs w:val="16"/>
              </w:rPr>
              <w:t xml:space="preserve">  </w:t>
            </w:r>
          </w:p>
        </w:tc>
      </w:tr>
      <w:tr w:rsidR="00BA355D" w:rsidRPr="00BA355D" w14:paraId="6D2F8EA6" w14:textId="77777777" w:rsidTr="00374DE8">
        <w:trPr>
          <w:cantSplit/>
          <w:trHeight w:val="515"/>
        </w:trPr>
        <w:tc>
          <w:tcPr>
            <w:tcW w:w="2573" w:type="pct"/>
            <w:gridSpan w:val="4"/>
            <w:vAlign w:val="center"/>
          </w:tcPr>
          <w:p w14:paraId="65DC7350" w14:textId="77777777" w:rsidR="00A50A8B" w:rsidRPr="00BA355D" w:rsidRDefault="00A50A8B">
            <w:pPr>
              <w:rPr>
                <w:rFonts w:ascii="Arial Narrow" w:hAnsi="Arial Narrow" w:cs="Arial"/>
                <w:b/>
                <w:sz w:val="16"/>
                <w:szCs w:val="16"/>
              </w:rPr>
            </w:pPr>
            <w:r w:rsidRPr="00BA355D">
              <w:rPr>
                <w:rFonts w:ascii="Arial Narrow" w:hAnsi="Arial Narrow" w:cs="Arial"/>
                <w:b/>
                <w:sz w:val="16"/>
                <w:szCs w:val="16"/>
              </w:rPr>
              <w:t xml:space="preserve">Zodpovedný stavbyvedúci: </w:t>
            </w:r>
          </w:p>
          <w:p w14:paraId="5540BD25" w14:textId="77777777" w:rsidR="00A50A8B" w:rsidRPr="00BA355D" w:rsidRDefault="00A50A8B">
            <w:pPr>
              <w:rPr>
                <w:rFonts w:ascii="Arial Narrow" w:hAnsi="Arial Narrow" w:cs="Arial"/>
                <w:b/>
                <w:sz w:val="16"/>
                <w:szCs w:val="16"/>
              </w:rPr>
            </w:pPr>
          </w:p>
        </w:tc>
        <w:tc>
          <w:tcPr>
            <w:tcW w:w="2427" w:type="pct"/>
            <w:gridSpan w:val="4"/>
            <w:vAlign w:val="center"/>
          </w:tcPr>
          <w:p w14:paraId="2FA522AA" w14:textId="77777777" w:rsidR="00A50A8B" w:rsidRPr="00BA355D" w:rsidRDefault="00A50A8B">
            <w:pPr>
              <w:rPr>
                <w:rFonts w:ascii="Arial Narrow" w:hAnsi="Arial Narrow" w:cs="Arial"/>
                <w:sz w:val="16"/>
                <w:szCs w:val="16"/>
              </w:rPr>
            </w:pPr>
            <w:r w:rsidRPr="00BA355D">
              <w:rPr>
                <w:rFonts w:ascii="Arial Narrow" w:hAnsi="Arial Narrow" w:cs="Arial"/>
                <w:b/>
                <w:sz w:val="16"/>
                <w:szCs w:val="16"/>
              </w:rPr>
              <w:t>Zhotoviteľ:</w:t>
            </w:r>
            <w:r w:rsidRPr="00BA355D">
              <w:rPr>
                <w:rFonts w:ascii="Arial Narrow" w:hAnsi="Arial Narrow" w:cs="Arial"/>
                <w:sz w:val="16"/>
                <w:szCs w:val="16"/>
              </w:rPr>
              <w:t xml:space="preserve"> </w:t>
            </w:r>
          </w:p>
        </w:tc>
      </w:tr>
      <w:tr w:rsidR="00BA355D" w:rsidRPr="00BA355D" w14:paraId="034C677F" w14:textId="77777777" w:rsidTr="00374DE8">
        <w:tc>
          <w:tcPr>
            <w:tcW w:w="2573" w:type="pct"/>
            <w:gridSpan w:val="4"/>
            <w:vAlign w:val="center"/>
          </w:tcPr>
          <w:p w14:paraId="54806DAA" w14:textId="77777777" w:rsidR="00A50A8B" w:rsidRPr="00BA355D" w:rsidRDefault="00A50A8B">
            <w:pPr>
              <w:rPr>
                <w:rFonts w:ascii="Arial Narrow" w:hAnsi="Arial Narrow" w:cs="Arial"/>
                <w:sz w:val="16"/>
                <w:szCs w:val="16"/>
              </w:rPr>
            </w:pPr>
            <w:r w:rsidRPr="00BA355D">
              <w:rPr>
                <w:rFonts w:ascii="Arial Narrow" w:hAnsi="Arial Narrow" w:cs="Arial"/>
                <w:b/>
                <w:sz w:val="16"/>
                <w:szCs w:val="16"/>
              </w:rPr>
              <w:t xml:space="preserve">Projektant </w:t>
            </w:r>
            <w:r w:rsidRPr="00BA355D">
              <w:rPr>
                <w:rFonts w:ascii="Arial Narrow" w:hAnsi="Arial Narrow" w:cs="Arial"/>
                <w:sz w:val="16"/>
                <w:szCs w:val="16"/>
              </w:rPr>
              <w:t xml:space="preserve">(spracovateľ </w:t>
            </w:r>
            <w:r w:rsidRPr="00BA355D">
              <w:rPr>
                <w:rFonts w:ascii="Arial Narrow" w:hAnsi="Arial Narrow" w:cs="Arial"/>
                <w:b/>
                <w:sz w:val="16"/>
                <w:szCs w:val="16"/>
              </w:rPr>
              <w:t xml:space="preserve"> </w:t>
            </w:r>
            <w:r w:rsidRPr="00BA355D">
              <w:rPr>
                <w:rFonts w:ascii="Arial Narrow" w:hAnsi="Arial Narrow" w:cs="Arial"/>
                <w:sz w:val="16"/>
                <w:szCs w:val="16"/>
              </w:rPr>
              <w:t>projektovej dokumentácie</w:t>
            </w:r>
            <w:r w:rsidRPr="00BA355D">
              <w:rPr>
                <w:rFonts w:ascii="Arial Narrow" w:hAnsi="Arial Narrow" w:cs="Arial"/>
                <w:b/>
                <w:sz w:val="16"/>
                <w:szCs w:val="16"/>
              </w:rPr>
              <w:t xml:space="preserve"> </w:t>
            </w:r>
            <w:r w:rsidRPr="00BA355D">
              <w:rPr>
                <w:rFonts w:ascii="Arial Narrow" w:hAnsi="Arial Narrow" w:cs="Arial"/>
                <w:sz w:val="16"/>
                <w:szCs w:val="16"/>
              </w:rPr>
              <w:t>)</w:t>
            </w:r>
            <w:r w:rsidRPr="00BA355D">
              <w:rPr>
                <w:rFonts w:ascii="Arial Narrow" w:hAnsi="Arial Narrow" w:cs="Arial"/>
                <w:b/>
                <w:sz w:val="16"/>
                <w:szCs w:val="16"/>
              </w:rPr>
              <w:t>:</w:t>
            </w:r>
          </w:p>
          <w:p w14:paraId="5DFBFA3B" w14:textId="77777777" w:rsidR="00A50A8B" w:rsidRPr="00BA355D" w:rsidRDefault="00A50A8B">
            <w:pPr>
              <w:rPr>
                <w:rFonts w:ascii="Arial Narrow" w:hAnsi="Arial Narrow" w:cs="Arial"/>
                <w:sz w:val="16"/>
                <w:szCs w:val="16"/>
              </w:rPr>
            </w:pPr>
          </w:p>
        </w:tc>
        <w:tc>
          <w:tcPr>
            <w:tcW w:w="2427" w:type="pct"/>
            <w:gridSpan w:val="4"/>
            <w:vAlign w:val="center"/>
          </w:tcPr>
          <w:p w14:paraId="26BBA3B8" w14:textId="77777777" w:rsidR="00A50A8B" w:rsidRPr="00BA355D" w:rsidRDefault="00A50A8B">
            <w:pPr>
              <w:rPr>
                <w:rFonts w:ascii="Arial Narrow" w:hAnsi="Arial Narrow" w:cs="Arial"/>
                <w:b/>
                <w:sz w:val="16"/>
                <w:szCs w:val="16"/>
              </w:rPr>
            </w:pPr>
            <w:r w:rsidRPr="00BA355D">
              <w:rPr>
                <w:rFonts w:ascii="Arial Narrow" w:hAnsi="Arial Narrow" w:cs="Arial"/>
                <w:b/>
                <w:sz w:val="16"/>
                <w:szCs w:val="16"/>
              </w:rPr>
              <w:t xml:space="preserve">Projektanti ucelených častí </w:t>
            </w:r>
            <w:r w:rsidRPr="00BA355D">
              <w:rPr>
                <w:rFonts w:ascii="Arial Narrow" w:hAnsi="Arial Narrow" w:cs="Arial"/>
                <w:sz w:val="16"/>
                <w:szCs w:val="16"/>
              </w:rPr>
              <w:t>(spracovateľ projektovej dokumentácie ucelených častí)</w:t>
            </w:r>
            <w:r w:rsidRPr="00BA355D">
              <w:rPr>
                <w:rFonts w:ascii="Arial Narrow" w:hAnsi="Arial Narrow" w:cs="Arial"/>
                <w:b/>
                <w:sz w:val="16"/>
                <w:szCs w:val="16"/>
              </w:rPr>
              <w:t xml:space="preserve">: </w:t>
            </w:r>
          </w:p>
          <w:p w14:paraId="07848E1B" w14:textId="77777777" w:rsidR="00A50A8B" w:rsidRPr="00BA355D" w:rsidRDefault="00A50A8B">
            <w:pPr>
              <w:pStyle w:val="Header"/>
              <w:rPr>
                <w:rFonts w:ascii="Arial Narrow" w:hAnsi="Arial Narrow" w:cs="Arial"/>
                <w:szCs w:val="16"/>
              </w:rPr>
            </w:pPr>
          </w:p>
        </w:tc>
      </w:tr>
      <w:tr w:rsidR="00BA355D" w:rsidRPr="00BA355D" w14:paraId="61E7264D" w14:textId="77777777" w:rsidTr="00374DE8">
        <w:tc>
          <w:tcPr>
            <w:tcW w:w="5000" w:type="pct"/>
            <w:gridSpan w:val="8"/>
            <w:vAlign w:val="center"/>
          </w:tcPr>
          <w:p w14:paraId="252B23C4" w14:textId="77777777" w:rsidR="00A50A8B" w:rsidRPr="00BA355D" w:rsidRDefault="00A50A8B">
            <w:pPr>
              <w:rPr>
                <w:rFonts w:ascii="Arial Narrow" w:hAnsi="Arial Narrow" w:cs="Arial"/>
                <w:b/>
                <w:sz w:val="16"/>
                <w:szCs w:val="16"/>
              </w:rPr>
            </w:pPr>
            <w:r w:rsidRPr="00BA355D">
              <w:rPr>
                <w:rFonts w:ascii="Arial Narrow" w:hAnsi="Arial Narrow" w:cs="Arial"/>
                <w:b/>
                <w:sz w:val="16"/>
                <w:szCs w:val="16"/>
              </w:rPr>
              <w:t>Stavebnotechnický dozor (ak bol stavebníkom ustanovený):</w:t>
            </w:r>
          </w:p>
          <w:p w14:paraId="0307EBA1" w14:textId="77777777" w:rsidR="00A50A8B" w:rsidRPr="00BA355D" w:rsidRDefault="00A50A8B">
            <w:pPr>
              <w:rPr>
                <w:rFonts w:ascii="Arial Narrow" w:hAnsi="Arial Narrow" w:cs="Arial"/>
                <w:sz w:val="16"/>
                <w:szCs w:val="16"/>
              </w:rPr>
            </w:pPr>
          </w:p>
        </w:tc>
      </w:tr>
      <w:tr w:rsidR="00BA355D" w:rsidRPr="00BA355D" w14:paraId="4B28B887" w14:textId="77777777" w:rsidTr="00374DE8">
        <w:tc>
          <w:tcPr>
            <w:tcW w:w="5000" w:type="pct"/>
            <w:gridSpan w:val="8"/>
            <w:vAlign w:val="center"/>
          </w:tcPr>
          <w:p w14:paraId="7BB53542" w14:textId="77777777" w:rsidR="00A50A8B" w:rsidRPr="00BA355D" w:rsidRDefault="00A50A8B">
            <w:pPr>
              <w:tabs>
                <w:tab w:val="left" w:pos="4931"/>
                <w:tab w:val="left" w:pos="6551"/>
              </w:tabs>
              <w:rPr>
                <w:rFonts w:ascii="Arial Narrow" w:hAnsi="Arial Narrow" w:cs="Arial"/>
                <w:b/>
                <w:sz w:val="16"/>
                <w:szCs w:val="16"/>
              </w:rPr>
            </w:pPr>
            <w:r w:rsidRPr="00BA355D">
              <w:rPr>
                <w:rFonts w:ascii="Arial Narrow" w:hAnsi="Arial Narrow" w:cs="Arial"/>
                <w:b/>
                <w:sz w:val="16"/>
                <w:szCs w:val="16"/>
              </w:rPr>
              <w:t>Stavebné povolenie číslo:</w:t>
            </w:r>
            <w:r w:rsidRPr="00BA355D">
              <w:rPr>
                <w:rFonts w:ascii="Arial Narrow" w:hAnsi="Arial Narrow" w:cs="Arial"/>
                <w:sz w:val="16"/>
                <w:szCs w:val="16"/>
              </w:rPr>
              <w:t xml:space="preserve">                                                      </w:t>
            </w:r>
            <w:r w:rsidRPr="00BA355D">
              <w:rPr>
                <w:rFonts w:ascii="Arial Narrow" w:hAnsi="Arial Narrow" w:cs="Arial"/>
                <w:b/>
                <w:sz w:val="16"/>
                <w:szCs w:val="16"/>
              </w:rPr>
              <w:t>zo dňa:</w:t>
            </w:r>
            <w:r w:rsidRPr="00BA355D">
              <w:rPr>
                <w:rFonts w:ascii="Arial Narrow" w:hAnsi="Arial Narrow" w:cs="Arial"/>
                <w:sz w:val="16"/>
                <w:szCs w:val="16"/>
              </w:rPr>
              <w:t xml:space="preserve">                    </w:t>
            </w:r>
            <w:r w:rsidRPr="00BA355D">
              <w:rPr>
                <w:rFonts w:ascii="Arial Narrow" w:hAnsi="Arial Narrow" w:cs="Arial"/>
                <w:b/>
                <w:sz w:val="16"/>
                <w:szCs w:val="16"/>
              </w:rPr>
              <w:t xml:space="preserve">vydal:  </w:t>
            </w:r>
          </w:p>
          <w:p w14:paraId="71C91B49" w14:textId="77777777" w:rsidR="00A50A8B" w:rsidRPr="00BA355D" w:rsidRDefault="00A50A8B">
            <w:pPr>
              <w:tabs>
                <w:tab w:val="left" w:pos="4931"/>
                <w:tab w:val="left" w:pos="6551"/>
              </w:tabs>
              <w:rPr>
                <w:rFonts w:ascii="Arial Narrow" w:hAnsi="Arial Narrow" w:cs="Arial"/>
                <w:sz w:val="16"/>
                <w:szCs w:val="16"/>
              </w:rPr>
            </w:pPr>
          </w:p>
        </w:tc>
      </w:tr>
      <w:tr w:rsidR="00BA355D" w:rsidRPr="00BA355D" w14:paraId="06E4D8CB" w14:textId="77777777" w:rsidTr="00374DE8">
        <w:trPr>
          <w:cantSplit/>
        </w:trPr>
        <w:tc>
          <w:tcPr>
            <w:tcW w:w="5000" w:type="pct"/>
            <w:gridSpan w:val="8"/>
            <w:vAlign w:val="center"/>
          </w:tcPr>
          <w:p w14:paraId="743BFA5E" w14:textId="77777777" w:rsidR="00A50A8B" w:rsidRPr="00BA355D" w:rsidRDefault="00A50A8B">
            <w:pPr>
              <w:tabs>
                <w:tab w:val="left" w:pos="4931"/>
                <w:tab w:val="left" w:pos="6551"/>
              </w:tabs>
              <w:rPr>
                <w:rFonts w:ascii="Arial Narrow" w:hAnsi="Arial Narrow" w:cs="Arial"/>
                <w:b/>
                <w:sz w:val="16"/>
                <w:szCs w:val="16"/>
              </w:rPr>
            </w:pPr>
            <w:r w:rsidRPr="00BA355D">
              <w:rPr>
                <w:rFonts w:ascii="Arial Narrow" w:hAnsi="Arial Narrow" w:cs="Arial"/>
                <w:b/>
                <w:sz w:val="16"/>
                <w:szCs w:val="16"/>
              </w:rPr>
              <w:t>Zmena stavebného povolenia číslo:</w:t>
            </w:r>
            <w:r w:rsidRPr="00BA355D">
              <w:rPr>
                <w:rFonts w:ascii="Arial Narrow" w:hAnsi="Arial Narrow" w:cs="Arial"/>
                <w:b/>
                <w:sz w:val="16"/>
                <w:szCs w:val="16"/>
              </w:rPr>
              <w:tab/>
              <w:t>zo dňa:</w:t>
            </w:r>
            <w:r w:rsidRPr="00BA355D">
              <w:rPr>
                <w:rFonts w:ascii="Arial Narrow" w:hAnsi="Arial Narrow" w:cs="Arial"/>
                <w:b/>
                <w:sz w:val="16"/>
                <w:szCs w:val="16"/>
              </w:rPr>
              <w:tab/>
              <w:t>vydal:</w:t>
            </w:r>
          </w:p>
          <w:p w14:paraId="3C00D47F" w14:textId="77777777" w:rsidR="00A50A8B" w:rsidRPr="00BA355D" w:rsidRDefault="00A50A8B">
            <w:pPr>
              <w:tabs>
                <w:tab w:val="left" w:pos="4931"/>
                <w:tab w:val="left" w:pos="6551"/>
              </w:tabs>
              <w:rPr>
                <w:rFonts w:ascii="Arial Narrow" w:hAnsi="Arial Narrow" w:cs="Arial"/>
                <w:b/>
                <w:sz w:val="16"/>
                <w:szCs w:val="16"/>
              </w:rPr>
            </w:pPr>
          </w:p>
        </w:tc>
      </w:tr>
      <w:tr w:rsidR="00BA355D" w:rsidRPr="00BA355D" w14:paraId="4CE7E5CC" w14:textId="77777777" w:rsidTr="00374DE8">
        <w:trPr>
          <w:cantSplit/>
        </w:trPr>
        <w:tc>
          <w:tcPr>
            <w:tcW w:w="5000" w:type="pct"/>
            <w:gridSpan w:val="8"/>
            <w:vAlign w:val="center"/>
          </w:tcPr>
          <w:p w14:paraId="145D9042" w14:textId="77777777" w:rsidR="00A50A8B" w:rsidRPr="00BA355D" w:rsidRDefault="00A50A8B">
            <w:pPr>
              <w:tabs>
                <w:tab w:val="left" w:pos="4931"/>
                <w:tab w:val="left" w:pos="6551"/>
              </w:tabs>
              <w:rPr>
                <w:rFonts w:ascii="Arial Narrow" w:hAnsi="Arial Narrow" w:cs="Arial"/>
                <w:b/>
                <w:sz w:val="16"/>
                <w:szCs w:val="16"/>
              </w:rPr>
            </w:pPr>
            <w:r w:rsidRPr="00BA355D">
              <w:rPr>
                <w:rFonts w:ascii="Arial Narrow" w:hAnsi="Arial Narrow" w:cs="Arial"/>
                <w:b/>
                <w:sz w:val="16"/>
                <w:szCs w:val="16"/>
              </w:rPr>
              <w:t xml:space="preserve">Protokol o štátnej expertíze </w:t>
            </w:r>
            <w:r w:rsidRPr="00BA355D">
              <w:rPr>
                <w:rFonts w:ascii="Arial Narrow" w:hAnsi="Arial Narrow" w:cs="Arial"/>
                <w:b/>
                <w:sz w:val="16"/>
                <w:szCs w:val="16"/>
              </w:rPr>
              <w:tab/>
              <w:t>zo dňa:</w:t>
            </w:r>
            <w:r w:rsidRPr="00BA355D">
              <w:rPr>
                <w:rFonts w:ascii="Arial Narrow" w:hAnsi="Arial Narrow" w:cs="Arial"/>
                <w:b/>
                <w:sz w:val="16"/>
                <w:szCs w:val="16"/>
              </w:rPr>
              <w:tab/>
              <w:t>číslo:</w:t>
            </w:r>
          </w:p>
          <w:p w14:paraId="6473E367" w14:textId="77777777" w:rsidR="00A50A8B" w:rsidRPr="00BA355D" w:rsidRDefault="00A50A8B">
            <w:pPr>
              <w:tabs>
                <w:tab w:val="left" w:pos="4931"/>
                <w:tab w:val="left" w:pos="6551"/>
              </w:tabs>
              <w:rPr>
                <w:rFonts w:ascii="Arial Narrow" w:hAnsi="Arial Narrow" w:cs="Arial"/>
                <w:b/>
                <w:sz w:val="16"/>
                <w:szCs w:val="16"/>
              </w:rPr>
            </w:pPr>
          </w:p>
        </w:tc>
      </w:tr>
      <w:tr w:rsidR="00BA355D" w:rsidRPr="00BA355D" w14:paraId="67A6829F" w14:textId="77777777" w:rsidTr="00374DE8">
        <w:trPr>
          <w:cantSplit/>
        </w:trPr>
        <w:tc>
          <w:tcPr>
            <w:tcW w:w="5000" w:type="pct"/>
            <w:gridSpan w:val="8"/>
            <w:vAlign w:val="center"/>
          </w:tcPr>
          <w:p w14:paraId="776794DA" w14:textId="77777777" w:rsidR="00A50A8B" w:rsidRPr="00BA355D" w:rsidRDefault="00A50A8B">
            <w:pPr>
              <w:rPr>
                <w:rFonts w:ascii="Arial Narrow" w:hAnsi="Arial Narrow" w:cs="Arial"/>
                <w:b/>
                <w:sz w:val="16"/>
                <w:szCs w:val="16"/>
              </w:rPr>
            </w:pPr>
            <w:r w:rsidRPr="00BA355D">
              <w:rPr>
                <w:rFonts w:ascii="Arial Narrow" w:hAnsi="Arial Narrow" w:cs="Arial"/>
                <w:b/>
                <w:sz w:val="16"/>
                <w:szCs w:val="16"/>
              </w:rPr>
              <w:t xml:space="preserve">Zmluva o Dielo podľa Obchodného zákonníka zo dňa..........................,číslo......:                                          </w:t>
            </w:r>
          </w:p>
          <w:p w14:paraId="5BC675EA" w14:textId="77777777" w:rsidR="00A50A8B" w:rsidRPr="00BA355D" w:rsidRDefault="00A50A8B">
            <w:pPr>
              <w:rPr>
                <w:rFonts w:ascii="Arial Narrow" w:hAnsi="Arial Narrow" w:cs="Arial"/>
                <w:sz w:val="16"/>
                <w:szCs w:val="16"/>
              </w:rPr>
            </w:pPr>
            <w:r w:rsidRPr="00BA355D">
              <w:rPr>
                <w:rFonts w:ascii="Arial Narrow" w:hAnsi="Arial Narrow" w:cs="Arial"/>
                <w:b/>
                <w:sz w:val="16"/>
                <w:szCs w:val="16"/>
              </w:rPr>
              <w:t xml:space="preserve">                                                                                                                     vrátane.....................................dodatkov  </w:t>
            </w:r>
          </w:p>
        </w:tc>
      </w:tr>
      <w:tr w:rsidR="00BA355D" w:rsidRPr="00BA355D" w14:paraId="0C9D2D34" w14:textId="77777777" w:rsidTr="00374DE8">
        <w:tc>
          <w:tcPr>
            <w:tcW w:w="1715" w:type="pct"/>
            <w:gridSpan w:val="3"/>
            <w:tcBorders>
              <w:bottom w:val="nil"/>
            </w:tcBorders>
            <w:vAlign w:val="center"/>
          </w:tcPr>
          <w:p w14:paraId="79EE0E30" w14:textId="77777777" w:rsidR="00A50A8B" w:rsidRPr="00BA355D" w:rsidRDefault="00A50A8B">
            <w:pPr>
              <w:rPr>
                <w:rFonts w:ascii="Arial Narrow" w:hAnsi="Arial Narrow" w:cs="Arial"/>
                <w:b/>
                <w:sz w:val="16"/>
                <w:szCs w:val="16"/>
              </w:rPr>
            </w:pPr>
            <w:r w:rsidRPr="00BA355D">
              <w:rPr>
                <w:rFonts w:ascii="Arial Narrow" w:hAnsi="Arial Narrow" w:cs="Arial"/>
                <w:b/>
                <w:sz w:val="16"/>
                <w:szCs w:val="16"/>
              </w:rPr>
              <w:t>Dátum začatia prác podľa čl. 8.1 Zmluvy:</w:t>
            </w:r>
          </w:p>
          <w:p w14:paraId="3CA32E04" w14:textId="77777777" w:rsidR="00A50A8B" w:rsidRPr="00BA355D" w:rsidRDefault="00A50A8B">
            <w:pPr>
              <w:rPr>
                <w:rFonts w:ascii="Arial Narrow" w:hAnsi="Arial Narrow" w:cs="Arial"/>
                <w:sz w:val="16"/>
                <w:szCs w:val="16"/>
              </w:rPr>
            </w:pPr>
          </w:p>
        </w:tc>
        <w:tc>
          <w:tcPr>
            <w:tcW w:w="1592" w:type="pct"/>
            <w:gridSpan w:val="2"/>
            <w:tcBorders>
              <w:bottom w:val="nil"/>
            </w:tcBorders>
            <w:vAlign w:val="center"/>
          </w:tcPr>
          <w:p w14:paraId="5B291C8E" w14:textId="77777777" w:rsidR="00A50A8B" w:rsidRPr="00BA355D" w:rsidRDefault="00A50A8B">
            <w:pPr>
              <w:rPr>
                <w:rFonts w:ascii="Arial Narrow" w:hAnsi="Arial Narrow" w:cs="Arial"/>
                <w:b/>
                <w:sz w:val="16"/>
                <w:szCs w:val="16"/>
              </w:rPr>
            </w:pPr>
            <w:r w:rsidRPr="00BA355D">
              <w:rPr>
                <w:rFonts w:ascii="Arial Narrow" w:hAnsi="Arial Narrow" w:cs="Arial"/>
                <w:b/>
                <w:sz w:val="16"/>
                <w:szCs w:val="16"/>
              </w:rPr>
              <w:t>Dátum skutočného začatia prác:</w:t>
            </w:r>
          </w:p>
          <w:p w14:paraId="533949E7" w14:textId="77777777" w:rsidR="00A50A8B" w:rsidRPr="00BA355D" w:rsidRDefault="00A50A8B">
            <w:pPr>
              <w:rPr>
                <w:rFonts w:ascii="Arial Narrow" w:hAnsi="Arial Narrow" w:cs="Arial"/>
                <w:b/>
                <w:sz w:val="16"/>
                <w:szCs w:val="16"/>
              </w:rPr>
            </w:pPr>
          </w:p>
        </w:tc>
        <w:tc>
          <w:tcPr>
            <w:tcW w:w="1693" w:type="pct"/>
            <w:gridSpan w:val="3"/>
            <w:tcBorders>
              <w:bottom w:val="nil"/>
            </w:tcBorders>
            <w:vAlign w:val="center"/>
          </w:tcPr>
          <w:p w14:paraId="57D50659" w14:textId="77777777" w:rsidR="00A50A8B" w:rsidRPr="00BA355D" w:rsidRDefault="00A50A8B">
            <w:pPr>
              <w:rPr>
                <w:rFonts w:ascii="Arial Narrow" w:hAnsi="Arial Narrow" w:cs="Arial"/>
                <w:b/>
                <w:sz w:val="16"/>
                <w:szCs w:val="16"/>
              </w:rPr>
            </w:pPr>
            <w:r w:rsidRPr="00BA355D">
              <w:rPr>
                <w:rFonts w:ascii="Arial Narrow" w:hAnsi="Arial Narrow" w:cs="Arial"/>
                <w:b/>
                <w:sz w:val="16"/>
                <w:szCs w:val="16"/>
              </w:rPr>
              <w:t>Dátum dokončenia prác podľa Zmluvy:</w:t>
            </w:r>
          </w:p>
          <w:p w14:paraId="22615F99" w14:textId="77777777" w:rsidR="00A50A8B" w:rsidRPr="00BA355D" w:rsidRDefault="00A50A8B">
            <w:pPr>
              <w:rPr>
                <w:rFonts w:ascii="Arial Narrow" w:hAnsi="Arial Narrow" w:cs="Arial"/>
                <w:sz w:val="16"/>
                <w:szCs w:val="16"/>
              </w:rPr>
            </w:pPr>
          </w:p>
        </w:tc>
      </w:tr>
      <w:tr w:rsidR="00BA355D" w:rsidRPr="00BA355D" w14:paraId="5825E0A1" w14:textId="77777777" w:rsidTr="00374DE8">
        <w:tc>
          <w:tcPr>
            <w:tcW w:w="5000" w:type="pct"/>
            <w:gridSpan w:val="8"/>
            <w:tcBorders>
              <w:bottom w:val="nil"/>
            </w:tcBorders>
            <w:vAlign w:val="center"/>
          </w:tcPr>
          <w:p w14:paraId="04DBD559" w14:textId="77777777" w:rsidR="00A50A8B" w:rsidRPr="00BA355D" w:rsidRDefault="00A50A8B">
            <w:pPr>
              <w:rPr>
                <w:rFonts w:ascii="Arial Narrow" w:hAnsi="Arial Narrow" w:cs="Arial"/>
                <w:sz w:val="16"/>
                <w:szCs w:val="16"/>
              </w:rPr>
            </w:pPr>
            <w:r w:rsidRPr="00BA355D">
              <w:rPr>
                <w:rFonts w:ascii="Arial Narrow" w:hAnsi="Arial Narrow" w:cs="Arial"/>
                <w:b/>
                <w:sz w:val="16"/>
                <w:szCs w:val="16"/>
              </w:rPr>
              <w:t>Dôvody nedodržania lehôt začatia a dokončenia Diela alebo časti Diela:</w:t>
            </w:r>
          </w:p>
          <w:p w14:paraId="00946651" w14:textId="77777777" w:rsidR="00A50A8B" w:rsidRPr="00BA355D" w:rsidRDefault="00A50A8B">
            <w:pPr>
              <w:pStyle w:val="Header"/>
              <w:rPr>
                <w:rFonts w:ascii="Arial Narrow" w:hAnsi="Arial Narrow" w:cs="Arial"/>
                <w:szCs w:val="16"/>
              </w:rPr>
            </w:pPr>
          </w:p>
        </w:tc>
      </w:tr>
      <w:tr w:rsidR="00BA355D" w:rsidRPr="00BA355D" w14:paraId="6DDE1CC4" w14:textId="77777777" w:rsidTr="00374DE8">
        <w:tc>
          <w:tcPr>
            <w:tcW w:w="5000" w:type="pct"/>
            <w:gridSpan w:val="8"/>
            <w:tcBorders>
              <w:top w:val="single" w:sz="6" w:space="0" w:color="auto"/>
              <w:left w:val="single" w:sz="6" w:space="0" w:color="auto"/>
              <w:bottom w:val="single" w:sz="6" w:space="0" w:color="auto"/>
              <w:right w:val="single" w:sz="6" w:space="0" w:color="auto"/>
            </w:tcBorders>
            <w:vAlign w:val="center"/>
          </w:tcPr>
          <w:p w14:paraId="40276AF6" w14:textId="77777777" w:rsidR="00A50A8B" w:rsidRPr="00BA355D" w:rsidRDefault="00A50A8B">
            <w:pPr>
              <w:rPr>
                <w:rFonts w:ascii="Arial Narrow" w:hAnsi="Arial Narrow" w:cs="Arial"/>
                <w:b/>
                <w:sz w:val="16"/>
                <w:szCs w:val="16"/>
              </w:rPr>
            </w:pPr>
            <w:r w:rsidRPr="00BA355D">
              <w:rPr>
                <w:rFonts w:ascii="Arial Narrow" w:hAnsi="Arial Narrow" w:cs="Arial"/>
                <w:b/>
                <w:sz w:val="16"/>
                <w:szCs w:val="16"/>
              </w:rPr>
              <w:t>Odchýlky od dokumentácie overenej stavebným úradom a ich dôvody:</w:t>
            </w:r>
          </w:p>
          <w:p w14:paraId="433F48F1" w14:textId="77777777" w:rsidR="00A50A8B" w:rsidRPr="00BA355D" w:rsidRDefault="00A50A8B">
            <w:pPr>
              <w:rPr>
                <w:rFonts w:ascii="Arial Narrow" w:hAnsi="Arial Narrow" w:cs="Arial"/>
                <w:b/>
                <w:sz w:val="16"/>
                <w:szCs w:val="16"/>
              </w:rPr>
            </w:pPr>
          </w:p>
        </w:tc>
      </w:tr>
      <w:tr w:rsidR="00BA355D" w:rsidRPr="00BA355D" w14:paraId="2009E168" w14:textId="77777777" w:rsidTr="00374DE8">
        <w:tc>
          <w:tcPr>
            <w:tcW w:w="5000" w:type="pct"/>
            <w:gridSpan w:val="8"/>
            <w:tcBorders>
              <w:top w:val="single" w:sz="6" w:space="0" w:color="auto"/>
              <w:left w:val="single" w:sz="6" w:space="0" w:color="auto"/>
              <w:bottom w:val="single" w:sz="6" w:space="0" w:color="auto"/>
              <w:right w:val="single" w:sz="6" w:space="0" w:color="auto"/>
            </w:tcBorders>
            <w:vAlign w:val="center"/>
          </w:tcPr>
          <w:p w14:paraId="7D027586" w14:textId="77777777" w:rsidR="00A50A8B" w:rsidRPr="00BA355D" w:rsidRDefault="00A50A8B">
            <w:pPr>
              <w:rPr>
                <w:rFonts w:ascii="Arial Narrow" w:hAnsi="Arial Narrow" w:cs="Arial"/>
                <w:b/>
                <w:sz w:val="16"/>
                <w:szCs w:val="16"/>
              </w:rPr>
            </w:pPr>
            <w:r w:rsidRPr="00BA355D">
              <w:rPr>
                <w:rFonts w:ascii="Arial Narrow" w:hAnsi="Arial Narrow" w:cs="Arial"/>
                <w:b/>
                <w:sz w:val="16"/>
                <w:szCs w:val="16"/>
              </w:rPr>
              <w:t>Uplatnený systém zmluvných a technických podmienok pri realizácií verejnej práce:</w:t>
            </w:r>
          </w:p>
          <w:p w14:paraId="62638C4A" w14:textId="77777777" w:rsidR="00A50A8B" w:rsidRPr="00BA355D" w:rsidRDefault="00A50A8B">
            <w:pPr>
              <w:rPr>
                <w:rFonts w:ascii="Arial Narrow" w:hAnsi="Arial Narrow" w:cs="Arial"/>
                <w:b/>
                <w:sz w:val="16"/>
                <w:szCs w:val="16"/>
              </w:rPr>
            </w:pPr>
          </w:p>
        </w:tc>
      </w:tr>
      <w:tr w:rsidR="00BA355D" w:rsidRPr="00BA355D" w14:paraId="15103B2E" w14:textId="77777777" w:rsidTr="00374DE8">
        <w:tc>
          <w:tcPr>
            <w:tcW w:w="5000" w:type="pct"/>
            <w:gridSpan w:val="8"/>
            <w:tcBorders>
              <w:top w:val="single" w:sz="6" w:space="0" w:color="auto"/>
              <w:left w:val="single" w:sz="6" w:space="0" w:color="auto"/>
              <w:bottom w:val="single" w:sz="6" w:space="0" w:color="auto"/>
              <w:right w:val="single" w:sz="6" w:space="0" w:color="auto"/>
            </w:tcBorders>
            <w:vAlign w:val="center"/>
          </w:tcPr>
          <w:p w14:paraId="36190330" w14:textId="77777777" w:rsidR="00A50A8B" w:rsidRPr="00BA355D" w:rsidRDefault="00A50A8B">
            <w:pPr>
              <w:rPr>
                <w:rFonts w:ascii="Arial Narrow" w:hAnsi="Arial Narrow" w:cs="Arial"/>
                <w:b/>
                <w:sz w:val="16"/>
                <w:szCs w:val="16"/>
              </w:rPr>
            </w:pPr>
            <w:r w:rsidRPr="00BA355D">
              <w:rPr>
                <w:rFonts w:ascii="Arial Narrow" w:hAnsi="Arial Narrow" w:cs="Arial"/>
                <w:b/>
                <w:sz w:val="16"/>
                <w:szCs w:val="16"/>
              </w:rPr>
              <w:t>Podmienky skúšobnej prevádzky stavby (verejnej práce):</w:t>
            </w:r>
          </w:p>
          <w:p w14:paraId="789C08F3" w14:textId="77777777" w:rsidR="00A50A8B" w:rsidRPr="00BA355D" w:rsidRDefault="00A50A8B">
            <w:pPr>
              <w:rPr>
                <w:rFonts w:ascii="Arial Narrow" w:hAnsi="Arial Narrow" w:cs="Arial"/>
                <w:b/>
                <w:sz w:val="16"/>
                <w:szCs w:val="16"/>
              </w:rPr>
            </w:pPr>
          </w:p>
        </w:tc>
      </w:tr>
      <w:tr w:rsidR="00BA355D" w:rsidRPr="00BA355D" w14:paraId="3D9A80F1" w14:textId="77777777" w:rsidTr="00374DE8">
        <w:tc>
          <w:tcPr>
            <w:tcW w:w="5000" w:type="pct"/>
            <w:gridSpan w:val="8"/>
            <w:tcBorders>
              <w:top w:val="single" w:sz="6" w:space="0" w:color="auto"/>
              <w:left w:val="single" w:sz="6" w:space="0" w:color="auto"/>
              <w:bottom w:val="single" w:sz="6" w:space="0" w:color="auto"/>
              <w:right w:val="single" w:sz="6" w:space="0" w:color="auto"/>
            </w:tcBorders>
            <w:vAlign w:val="center"/>
          </w:tcPr>
          <w:p w14:paraId="2ABB1294" w14:textId="77777777" w:rsidR="00A50A8B" w:rsidRPr="00BA355D" w:rsidRDefault="00A50A8B">
            <w:pPr>
              <w:rPr>
                <w:rFonts w:ascii="Arial Narrow" w:hAnsi="Arial Narrow" w:cs="Arial"/>
                <w:b/>
                <w:sz w:val="16"/>
                <w:szCs w:val="16"/>
              </w:rPr>
            </w:pPr>
            <w:r w:rsidRPr="00BA355D">
              <w:rPr>
                <w:rFonts w:ascii="Arial Narrow" w:hAnsi="Arial Narrow" w:cs="Arial"/>
                <w:b/>
                <w:sz w:val="16"/>
                <w:szCs w:val="16"/>
              </w:rPr>
              <w:t xml:space="preserve">Zhodnotenie kvality preberanej verejnej práce ( Diela alebo dokončenej časti Diela) stavebníkom (preberajúcim) </w:t>
            </w:r>
          </w:p>
          <w:p w14:paraId="65C47A73" w14:textId="77777777" w:rsidR="00A50A8B" w:rsidRPr="00BA355D" w:rsidRDefault="00A50A8B">
            <w:pPr>
              <w:rPr>
                <w:rFonts w:ascii="Arial Narrow" w:hAnsi="Arial Narrow" w:cs="Arial"/>
                <w:b/>
                <w:sz w:val="16"/>
                <w:szCs w:val="16"/>
              </w:rPr>
            </w:pPr>
          </w:p>
        </w:tc>
      </w:tr>
      <w:tr w:rsidR="00BA355D" w:rsidRPr="00BA355D" w14:paraId="5520964C" w14:textId="77777777" w:rsidTr="00374DE8">
        <w:tc>
          <w:tcPr>
            <w:tcW w:w="5000" w:type="pct"/>
            <w:gridSpan w:val="8"/>
            <w:tcBorders>
              <w:top w:val="single" w:sz="6" w:space="0" w:color="auto"/>
              <w:left w:val="single" w:sz="6" w:space="0" w:color="auto"/>
              <w:bottom w:val="nil"/>
              <w:right w:val="single" w:sz="6" w:space="0" w:color="auto"/>
            </w:tcBorders>
            <w:vAlign w:val="center"/>
          </w:tcPr>
          <w:p w14:paraId="6B517E5B" w14:textId="77777777" w:rsidR="00A50A8B" w:rsidRPr="00BA355D" w:rsidRDefault="00A50A8B">
            <w:pPr>
              <w:rPr>
                <w:rFonts w:ascii="Arial Narrow" w:hAnsi="Arial Narrow" w:cs="Arial"/>
                <w:b/>
                <w:sz w:val="16"/>
                <w:szCs w:val="16"/>
              </w:rPr>
            </w:pPr>
            <w:r w:rsidRPr="00BA355D">
              <w:rPr>
                <w:rFonts w:ascii="Arial Narrow" w:hAnsi="Arial Narrow" w:cs="Arial"/>
                <w:b/>
                <w:sz w:val="16"/>
                <w:szCs w:val="16"/>
              </w:rPr>
              <w:t>Súpis vád a nedorobkov zrejmých pri odovzdaní a prevzatí Diela alebo dokončenej časti Diela:</w:t>
            </w:r>
          </w:p>
          <w:p w14:paraId="30695CF9" w14:textId="77777777" w:rsidR="00A50A8B" w:rsidRPr="00BA355D" w:rsidRDefault="00A50A8B">
            <w:pPr>
              <w:rPr>
                <w:rFonts w:ascii="Arial Narrow" w:hAnsi="Arial Narrow" w:cs="Arial"/>
                <w:sz w:val="16"/>
                <w:szCs w:val="16"/>
              </w:rPr>
            </w:pPr>
          </w:p>
        </w:tc>
      </w:tr>
      <w:tr w:rsidR="00BA355D" w:rsidRPr="00BA355D" w14:paraId="65DF8B15" w14:textId="77777777" w:rsidTr="00374DE8">
        <w:tc>
          <w:tcPr>
            <w:tcW w:w="5000" w:type="pct"/>
            <w:gridSpan w:val="8"/>
            <w:tcBorders>
              <w:top w:val="single" w:sz="6" w:space="0" w:color="auto"/>
              <w:left w:val="single" w:sz="6" w:space="0" w:color="auto"/>
              <w:bottom w:val="single" w:sz="6" w:space="0" w:color="auto"/>
              <w:right w:val="single" w:sz="6" w:space="0" w:color="auto"/>
            </w:tcBorders>
            <w:vAlign w:val="center"/>
          </w:tcPr>
          <w:p w14:paraId="5E32B348" w14:textId="77777777" w:rsidR="00A50A8B" w:rsidRPr="00BA355D" w:rsidRDefault="00A50A8B">
            <w:pPr>
              <w:rPr>
                <w:rFonts w:ascii="Arial Narrow" w:hAnsi="Arial Narrow" w:cs="Arial"/>
                <w:b/>
                <w:sz w:val="16"/>
                <w:szCs w:val="16"/>
              </w:rPr>
            </w:pPr>
            <w:r w:rsidRPr="00BA355D">
              <w:rPr>
                <w:rFonts w:ascii="Arial Narrow" w:hAnsi="Arial Narrow" w:cs="Arial"/>
                <w:b/>
                <w:sz w:val="16"/>
                <w:szCs w:val="16"/>
              </w:rPr>
              <w:t>Dohoda o opatreniach a lehotách na odstránenie vád a nedorobkov na Diele alebo na časti Diela:</w:t>
            </w:r>
          </w:p>
          <w:p w14:paraId="5A14AA8B" w14:textId="77777777" w:rsidR="00A50A8B" w:rsidRPr="00BA355D" w:rsidRDefault="00A50A8B">
            <w:pPr>
              <w:rPr>
                <w:rFonts w:ascii="Arial Narrow" w:hAnsi="Arial Narrow" w:cs="Arial"/>
                <w:sz w:val="16"/>
                <w:szCs w:val="16"/>
              </w:rPr>
            </w:pPr>
          </w:p>
        </w:tc>
      </w:tr>
      <w:tr w:rsidR="00BA355D" w:rsidRPr="00BA355D" w14:paraId="1B9B75AC" w14:textId="77777777" w:rsidTr="00374DE8">
        <w:tc>
          <w:tcPr>
            <w:tcW w:w="5000" w:type="pct"/>
            <w:gridSpan w:val="8"/>
            <w:tcBorders>
              <w:top w:val="single" w:sz="6" w:space="0" w:color="auto"/>
              <w:left w:val="single" w:sz="6" w:space="0" w:color="auto"/>
              <w:bottom w:val="single" w:sz="6" w:space="0" w:color="auto"/>
              <w:right w:val="single" w:sz="6" w:space="0" w:color="auto"/>
            </w:tcBorders>
            <w:vAlign w:val="center"/>
          </w:tcPr>
          <w:p w14:paraId="4BE796BF" w14:textId="77777777" w:rsidR="00A50A8B" w:rsidRPr="00BA355D" w:rsidRDefault="00A50A8B">
            <w:pPr>
              <w:rPr>
                <w:rFonts w:ascii="Arial Narrow" w:hAnsi="Arial Narrow" w:cs="Arial"/>
                <w:b/>
                <w:sz w:val="16"/>
                <w:szCs w:val="16"/>
              </w:rPr>
            </w:pPr>
            <w:r w:rsidRPr="00BA355D">
              <w:rPr>
                <w:rFonts w:ascii="Arial Narrow" w:hAnsi="Arial Narrow" w:cs="Arial"/>
                <w:b/>
                <w:sz w:val="16"/>
                <w:szCs w:val="16"/>
              </w:rPr>
              <w:t>Zadržaná suma z dohodnutej ceny Diela alebo časti Diela do odstránenia všetkých vád a nedorobkov a preukázania splnenia kvalitatívnych parametrov (v € a %):</w:t>
            </w:r>
          </w:p>
          <w:p w14:paraId="0E8EE95E" w14:textId="77777777" w:rsidR="00A50A8B" w:rsidRPr="00BA355D" w:rsidRDefault="00A50A8B">
            <w:pPr>
              <w:rPr>
                <w:rFonts w:ascii="Arial Narrow" w:hAnsi="Arial Narrow" w:cs="Arial"/>
                <w:sz w:val="16"/>
                <w:szCs w:val="16"/>
              </w:rPr>
            </w:pPr>
          </w:p>
        </w:tc>
      </w:tr>
      <w:tr w:rsidR="00BA355D" w:rsidRPr="00BA355D" w14:paraId="3288D7C9" w14:textId="77777777" w:rsidTr="00374DE8">
        <w:tc>
          <w:tcPr>
            <w:tcW w:w="5000" w:type="pct"/>
            <w:gridSpan w:val="8"/>
            <w:tcBorders>
              <w:top w:val="single" w:sz="6" w:space="0" w:color="auto"/>
              <w:left w:val="single" w:sz="6" w:space="0" w:color="auto"/>
              <w:bottom w:val="single" w:sz="6" w:space="0" w:color="auto"/>
              <w:right w:val="single" w:sz="6" w:space="0" w:color="auto"/>
            </w:tcBorders>
            <w:vAlign w:val="center"/>
          </w:tcPr>
          <w:p w14:paraId="35FDF5A4" w14:textId="77777777" w:rsidR="00A50A8B" w:rsidRPr="00BA355D" w:rsidRDefault="00A50A8B">
            <w:pPr>
              <w:rPr>
                <w:rFonts w:ascii="Arial Narrow" w:hAnsi="Arial Narrow" w:cs="Arial"/>
                <w:b/>
                <w:sz w:val="16"/>
                <w:szCs w:val="16"/>
              </w:rPr>
            </w:pPr>
            <w:r w:rsidRPr="00BA355D">
              <w:rPr>
                <w:rFonts w:ascii="Arial Narrow" w:hAnsi="Arial Narrow" w:cs="Arial"/>
                <w:b/>
                <w:sz w:val="16"/>
                <w:szCs w:val="16"/>
              </w:rPr>
              <w:t>Dohoda o zabezpečení prístupu Zhotoviteľa do objektu s cieľom odstrániť vady a nedorobky:</w:t>
            </w:r>
          </w:p>
          <w:p w14:paraId="6AC56A38" w14:textId="77777777" w:rsidR="00A50A8B" w:rsidRPr="00BA355D" w:rsidRDefault="00A50A8B">
            <w:pPr>
              <w:rPr>
                <w:rFonts w:ascii="Arial Narrow" w:hAnsi="Arial Narrow" w:cs="Arial"/>
                <w:b/>
                <w:sz w:val="16"/>
                <w:szCs w:val="16"/>
              </w:rPr>
            </w:pPr>
          </w:p>
        </w:tc>
      </w:tr>
      <w:tr w:rsidR="00BA355D" w:rsidRPr="00BA355D" w14:paraId="2F2E382C" w14:textId="77777777" w:rsidTr="00374DE8">
        <w:tc>
          <w:tcPr>
            <w:tcW w:w="5000" w:type="pct"/>
            <w:gridSpan w:val="8"/>
            <w:tcBorders>
              <w:top w:val="nil"/>
            </w:tcBorders>
            <w:vAlign w:val="center"/>
          </w:tcPr>
          <w:p w14:paraId="46CB1428" w14:textId="77777777" w:rsidR="00A50A8B" w:rsidRPr="00BA355D" w:rsidRDefault="00A50A8B">
            <w:pPr>
              <w:rPr>
                <w:rFonts w:ascii="Arial Narrow" w:hAnsi="Arial Narrow" w:cs="Arial"/>
                <w:b/>
                <w:sz w:val="16"/>
                <w:szCs w:val="16"/>
              </w:rPr>
            </w:pPr>
            <w:r w:rsidRPr="00BA355D">
              <w:rPr>
                <w:rFonts w:ascii="Arial Narrow" w:hAnsi="Arial Narrow" w:cs="Arial"/>
                <w:b/>
                <w:sz w:val="16"/>
                <w:szCs w:val="16"/>
              </w:rPr>
              <w:t>Dohodnutý termín vypratania staveniska po ukončení realizácie Diela alebo časti Diela:</w:t>
            </w:r>
          </w:p>
          <w:p w14:paraId="77D13013" w14:textId="77777777" w:rsidR="00A50A8B" w:rsidRPr="00BA355D" w:rsidRDefault="00A50A8B">
            <w:pPr>
              <w:rPr>
                <w:rFonts w:ascii="Arial Narrow" w:hAnsi="Arial Narrow" w:cs="Arial"/>
                <w:sz w:val="16"/>
                <w:szCs w:val="16"/>
              </w:rPr>
            </w:pPr>
          </w:p>
        </w:tc>
      </w:tr>
      <w:tr w:rsidR="00BA355D" w:rsidRPr="00BA355D" w14:paraId="26B6098D" w14:textId="77777777" w:rsidTr="00374DE8">
        <w:tc>
          <w:tcPr>
            <w:tcW w:w="5000" w:type="pct"/>
            <w:gridSpan w:val="8"/>
            <w:vAlign w:val="center"/>
          </w:tcPr>
          <w:p w14:paraId="1B2DBFC9" w14:textId="77777777" w:rsidR="00A50A8B" w:rsidRPr="00BA355D" w:rsidRDefault="00A50A8B">
            <w:pPr>
              <w:rPr>
                <w:rFonts w:ascii="Arial Narrow" w:hAnsi="Arial Narrow" w:cs="Arial"/>
                <w:b/>
                <w:sz w:val="16"/>
                <w:szCs w:val="16"/>
              </w:rPr>
            </w:pPr>
            <w:r w:rsidRPr="00BA355D">
              <w:rPr>
                <w:rFonts w:ascii="Arial Narrow" w:hAnsi="Arial Narrow" w:cs="Arial"/>
                <w:b/>
                <w:sz w:val="16"/>
                <w:szCs w:val="16"/>
              </w:rPr>
              <w:t>Ďalšie dohodnuté podmienky</w:t>
            </w:r>
          </w:p>
          <w:p w14:paraId="452346A7" w14:textId="77777777" w:rsidR="00A50A8B" w:rsidRPr="00BA355D" w:rsidRDefault="00A50A8B">
            <w:pPr>
              <w:rPr>
                <w:rFonts w:ascii="Arial Narrow" w:hAnsi="Arial Narrow" w:cs="Arial"/>
                <w:b/>
                <w:sz w:val="16"/>
                <w:szCs w:val="16"/>
              </w:rPr>
            </w:pPr>
          </w:p>
          <w:p w14:paraId="755A5D31" w14:textId="77777777" w:rsidR="00A50A8B" w:rsidRPr="00BA355D" w:rsidRDefault="00A50A8B">
            <w:pPr>
              <w:rPr>
                <w:rFonts w:ascii="Arial Narrow" w:hAnsi="Arial Narrow" w:cs="Arial"/>
                <w:sz w:val="16"/>
                <w:szCs w:val="16"/>
              </w:rPr>
            </w:pPr>
          </w:p>
        </w:tc>
      </w:tr>
      <w:tr w:rsidR="00BA355D" w:rsidRPr="00BA355D" w14:paraId="77D4FEFA" w14:textId="77777777" w:rsidTr="00374DE8">
        <w:tc>
          <w:tcPr>
            <w:tcW w:w="5000" w:type="pct"/>
            <w:gridSpan w:val="8"/>
            <w:vAlign w:val="center"/>
          </w:tcPr>
          <w:p w14:paraId="30993DAA" w14:textId="77777777" w:rsidR="00A50A8B" w:rsidRPr="00BA355D" w:rsidRDefault="00A50A8B">
            <w:pPr>
              <w:rPr>
                <w:rFonts w:ascii="Arial Narrow" w:hAnsi="Arial Narrow" w:cs="Arial"/>
                <w:b/>
                <w:sz w:val="16"/>
                <w:szCs w:val="16"/>
              </w:rPr>
            </w:pPr>
            <w:r w:rsidRPr="00BA355D">
              <w:rPr>
                <w:rFonts w:ascii="Arial Narrow" w:hAnsi="Arial Narrow" w:cs="Arial"/>
                <w:b/>
                <w:sz w:val="16"/>
                <w:szCs w:val="16"/>
              </w:rPr>
              <w:t>Údaje o prevzatí dokumentácie skutočného realizovania/vyhotovenia  Diela alebo časti Diela (DSRS):</w:t>
            </w:r>
          </w:p>
          <w:p w14:paraId="01DF7BA0" w14:textId="77777777" w:rsidR="00A50A8B" w:rsidRPr="00BA355D" w:rsidRDefault="00A50A8B">
            <w:pPr>
              <w:rPr>
                <w:rFonts w:ascii="Arial Narrow" w:hAnsi="Arial Narrow" w:cs="Arial"/>
                <w:b/>
                <w:sz w:val="16"/>
                <w:szCs w:val="16"/>
              </w:rPr>
            </w:pPr>
          </w:p>
          <w:p w14:paraId="75966CEF" w14:textId="77777777" w:rsidR="00A50A8B" w:rsidRPr="00BA355D" w:rsidRDefault="00A50A8B">
            <w:pPr>
              <w:rPr>
                <w:rFonts w:ascii="Arial Narrow" w:hAnsi="Arial Narrow" w:cs="Arial"/>
                <w:b/>
                <w:strike/>
                <w:sz w:val="16"/>
                <w:szCs w:val="16"/>
              </w:rPr>
            </w:pPr>
            <w:r w:rsidRPr="00BA355D">
              <w:rPr>
                <w:rFonts w:ascii="Arial Narrow" w:hAnsi="Arial Narrow" w:cs="Arial"/>
                <w:b/>
                <w:sz w:val="16"/>
                <w:szCs w:val="16"/>
              </w:rPr>
              <w:t>- odovzdaná Objednávateľovi:</w:t>
            </w:r>
          </w:p>
          <w:p w14:paraId="26DDF56E" w14:textId="77777777" w:rsidR="00A50A8B" w:rsidRPr="00BA355D" w:rsidRDefault="00A50A8B">
            <w:pPr>
              <w:rPr>
                <w:rFonts w:ascii="Arial Narrow" w:hAnsi="Arial Narrow" w:cs="Arial"/>
                <w:b/>
                <w:sz w:val="16"/>
                <w:szCs w:val="16"/>
              </w:rPr>
            </w:pPr>
            <w:r w:rsidRPr="00BA355D">
              <w:rPr>
                <w:rFonts w:ascii="Arial Narrow" w:hAnsi="Arial Narrow" w:cs="Arial"/>
                <w:b/>
                <w:sz w:val="16"/>
                <w:szCs w:val="16"/>
              </w:rPr>
              <w:t>- odovzdaná užívateľovi:</w:t>
            </w:r>
          </w:p>
          <w:p w14:paraId="2C1D3708" w14:textId="77777777" w:rsidR="00A50A8B" w:rsidRPr="00BA355D" w:rsidRDefault="00A50A8B">
            <w:pPr>
              <w:rPr>
                <w:rFonts w:ascii="Arial Narrow" w:hAnsi="Arial Narrow" w:cs="Arial"/>
                <w:sz w:val="16"/>
                <w:szCs w:val="16"/>
              </w:rPr>
            </w:pPr>
          </w:p>
        </w:tc>
      </w:tr>
      <w:tr w:rsidR="00BA355D" w:rsidRPr="00BA355D" w14:paraId="6FF2D27A" w14:textId="77777777" w:rsidTr="00374DE8">
        <w:tc>
          <w:tcPr>
            <w:tcW w:w="5000" w:type="pct"/>
            <w:gridSpan w:val="8"/>
            <w:vAlign w:val="center"/>
          </w:tcPr>
          <w:p w14:paraId="4146AB31" w14:textId="77777777" w:rsidR="00A50A8B" w:rsidRPr="00BA355D" w:rsidRDefault="00A50A8B">
            <w:pPr>
              <w:rPr>
                <w:rFonts w:ascii="Arial Narrow" w:hAnsi="Arial Narrow" w:cs="Arial"/>
                <w:b/>
                <w:sz w:val="16"/>
                <w:szCs w:val="16"/>
              </w:rPr>
            </w:pPr>
            <w:r w:rsidRPr="00BA355D">
              <w:rPr>
                <w:rFonts w:ascii="Arial Narrow" w:hAnsi="Arial Narrow" w:cs="Arial"/>
                <w:b/>
                <w:sz w:val="16"/>
                <w:szCs w:val="16"/>
              </w:rPr>
              <w:t>Údaje o archivovaní dokumentácie:</w:t>
            </w:r>
          </w:p>
          <w:p w14:paraId="4F223FB5" w14:textId="77777777" w:rsidR="00A50A8B" w:rsidRPr="00BA355D" w:rsidRDefault="00A50A8B">
            <w:pPr>
              <w:rPr>
                <w:rFonts w:ascii="Arial Narrow" w:hAnsi="Arial Narrow" w:cs="Arial"/>
                <w:sz w:val="16"/>
                <w:szCs w:val="16"/>
              </w:rPr>
            </w:pPr>
          </w:p>
        </w:tc>
      </w:tr>
      <w:tr w:rsidR="00BA355D" w:rsidRPr="00BA355D" w14:paraId="0B655069" w14:textId="77777777" w:rsidTr="00374DE8">
        <w:trPr>
          <w:trHeight w:val="327"/>
        </w:trPr>
        <w:tc>
          <w:tcPr>
            <w:tcW w:w="5000" w:type="pct"/>
            <w:gridSpan w:val="8"/>
            <w:vAlign w:val="center"/>
          </w:tcPr>
          <w:p w14:paraId="51817659" w14:textId="77777777" w:rsidR="00A50A8B" w:rsidRPr="00BA355D" w:rsidRDefault="00A50A8B">
            <w:pPr>
              <w:tabs>
                <w:tab w:val="left" w:pos="5831"/>
              </w:tabs>
              <w:rPr>
                <w:rFonts w:ascii="Arial Narrow" w:hAnsi="Arial Narrow" w:cs="Arial"/>
                <w:b/>
                <w:sz w:val="16"/>
                <w:szCs w:val="16"/>
              </w:rPr>
            </w:pPr>
            <w:r w:rsidRPr="00BA355D">
              <w:rPr>
                <w:rFonts w:ascii="Arial Narrow" w:hAnsi="Arial Narrow" w:cs="Arial"/>
                <w:b/>
                <w:sz w:val="16"/>
                <w:szCs w:val="16"/>
              </w:rPr>
              <w:t>Odovzdané doklady v priebehu uskutočňovania verejnej práce:</w:t>
            </w:r>
          </w:p>
          <w:p w14:paraId="6EA6210D" w14:textId="77777777" w:rsidR="00A50A8B" w:rsidRPr="00BA355D" w:rsidRDefault="00A50A8B">
            <w:pPr>
              <w:tabs>
                <w:tab w:val="left" w:pos="5831"/>
              </w:tabs>
              <w:rPr>
                <w:rFonts w:ascii="Arial Narrow" w:hAnsi="Arial Narrow" w:cs="Arial"/>
                <w:sz w:val="16"/>
                <w:szCs w:val="16"/>
              </w:rPr>
            </w:pPr>
            <w:r w:rsidRPr="00BA355D">
              <w:rPr>
                <w:rFonts w:ascii="Arial Narrow" w:hAnsi="Arial Narrow" w:cs="Arial"/>
                <w:sz w:val="16"/>
                <w:szCs w:val="16"/>
              </w:rPr>
              <w:t>a) záznam o preberaní dokončených častí, technologických etáp stavby a subdodávok</w:t>
            </w:r>
          </w:p>
          <w:p w14:paraId="764EDF10" w14:textId="77777777" w:rsidR="00A50A8B" w:rsidRPr="00BA355D" w:rsidRDefault="00A50A8B">
            <w:pPr>
              <w:tabs>
                <w:tab w:val="left" w:pos="5831"/>
              </w:tabs>
              <w:rPr>
                <w:rFonts w:ascii="Arial Narrow" w:hAnsi="Arial Narrow" w:cs="Arial"/>
                <w:sz w:val="16"/>
                <w:szCs w:val="16"/>
              </w:rPr>
            </w:pPr>
            <w:r w:rsidRPr="00BA355D">
              <w:rPr>
                <w:rFonts w:ascii="Arial Narrow" w:hAnsi="Arial Narrow" w:cs="Arial"/>
                <w:sz w:val="16"/>
                <w:szCs w:val="16"/>
              </w:rPr>
              <w:t>b) doklady o kvalite výrobkov a materiálov používaných na stavbe (certifikáty, vyhlásenia zhody a pod.)</w:t>
            </w:r>
          </w:p>
          <w:p w14:paraId="4AD06604" w14:textId="77777777" w:rsidR="00A50A8B" w:rsidRPr="00BA355D" w:rsidRDefault="00A50A8B">
            <w:pPr>
              <w:tabs>
                <w:tab w:val="left" w:pos="5831"/>
              </w:tabs>
              <w:rPr>
                <w:rFonts w:ascii="Arial Narrow" w:hAnsi="Arial Narrow" w:cs="Arial"/>
                <w:sz w:val="16"/>
                <w:szCs w:val="16"/>
              </w:rPr>
            </w:pPr>
            <w:r w:rsidRPr="00BA355D">
              <w:rPr>
                <w:rFonts w:ascii="Arial Narrow" w:hAnsi="Arial Narrow" w:cs="Arial"/>
                <w:sz w:val="16"/>
                <w:szCs w:val="16"/>
              </w:rPr>
              <w:t>c) kontrolný a skúšobný plán verejnej práce a záznamy z jeho plnenia</w:t>
            </w:r>
          </w:p>
          <w:p w14:paraId="37E69560" w14:textId="77777777" w:rsidR="00A50A8B" w:rsidRPr="00BA355D" w:rsidRDefault="00A50A8B">
            <w:pPr>
              <w:tabs>
                <w:tab w:val="left" w:pos="5831"/>
              </w:tabs>
              <w:rPr>
                <w:rFonts w:ascii="Arial Narrow" w:hAnsi="Arial Narrow" w:cs="Arial"/>
                <w:sz w:val="16"/>
                <w:szCs w:val="16"/>
              </w:rPr>
            </w:pPr>
            <w:r w:rsidRPr="00BA355D">
              <w:rPr>
                <w:rFonts w:ascii="Arial Narrow" w:hAnsi="Arial Narrow" w:cs="Arial"/>
                <w:sz w:val="16"/>
                <w:szCs w:val="16"/>
              </w:rPr>
              <w:t>d) záznamy o vykonaných kontrolách a doklady o odstránení zistených nedorobkov</w:t>
            </w:r>
          </w:p>
          <w:p w14:paraId="23FD4943" w14:textId="77777777" w:rsidR="00A50A8B" w:rsidRPr="00BA355D" w:rsidRDefault="00A50A8B">
            <w:pPr>
              <w:tabs>
                <w:tab w:val="left" w:pos="5831"/>
              </w:tabs>
              <w:rPr>
                <w:rFonts w:ascii="Arial Narrow" w:hAnsi="Arial Narrow" w:cs="Arial"/>
                <w:sz w:val="16"/>
                <w:szCs w:val="16"/>
              </w:rPr>
            </w:pPr>
            <w:r w:rsidRPr="00BA355D">
              <w:rPr>
                <w:rFonts w:ascii="Arial Narrow" w:hAnsi="Arial Narrow" w:cs="Arial"/>
                <w:sz w:val="16"/>
                <w:szCs w:val="16"/>
              </w:rPr>
              <w:t>e) plán užívania verejnej práce</w:t>
            </w:r>
          </w:p>
          <w:p w14:paraId="46F04A75" w14:textId="77777777" w:rsidR="00A50A8B" w:rsidRPr="00BA355D" w:rsidRDefault="00A50A8B">
            <w:pPr>
              <w:tabs>
                <w:tab w:val="left" w:pos="5831"/>
              </w:tabs>
              <w:rPr>
                <w:rFonts w:ascii="Arial Narrow" w:hAnsi="Arial Narrow" w:cs="Arial"/>
                <w:b/>
                <w:sz w:val="16"/>
                <w:szCs w:val="16"/>
              </w:rPr>
            </w:pPr>
            <w:r w:rsidRPr="00BA355D">
              <w:rPr>
                <w:rFonts w:ascii="Arial Narrow" w:hAnsi="Arial Narrow" w:cs="Arial"/>
                <w:sz w:val="16"/>
                <w:szCs w:val="16"/>
              </w:rPr>
              <w:t>f) iné doklady a dokumenty</w:t>
            </w:r>
          </w:p>
        </w:tc>
      </w:tr>
      <w:tr w:rsidR="00BA355D" w:rsidRPr="00BA355D" w14:paraId="3412C1F7" w14:textId="77777777" w:rsidTr="00374DE8">
        <w:trPr>
          <w:trHeight w:val="327"/>
        </w:trPr>
        <w:tc>
          <w:tcPr>
            <w:tcW w:w="5000" w:type="pct"/>
            <w:gridSpan w:val="8"/>
            <w:tcBorders>
              <w:top w:val="single" w:sz="6" w:space="0" w:color="000000"/>
              <w:left w:val="single" w:sz="6" w:space="0" w:color="000000"/>
              <w:bottom w:val="single" w:sz="6" w:space="0" w:color="000000"/>
              <w:right w:val="single" w:sz="6" w:space="0" w:color="000000"/>
            </w:tcBorders>
            <w:vAlign w:val="center"/>
          </w:tcPr>
          <w:p w14:paraId="48CA80D2" w14:textId="77777777" w:rsidR="00A50A8B" w:rsidRPr="00BA355D" w:rsidRDefault="00A50A8B">
            <w:pPr>
              <w:tabs>
                <w:tab w:val="left" w:pos="5831"/>
              </w:tabs>
              <w:rPr>
                <w:rFonts w:ascii="Arial Narrow" w:hAnsi="Arial Narrow" w:cs="Arial"/>
                <w:b/>
                <w:sz w:val="16"/>
                <w:szCs w:val="16"/>
              </w:rPr>
            </w:pPr>
            <w:r w:rsidRPr="00BA355D">
              <w:rPr>
                <w:rFonts w:ascii="Arial Narrow" w:hAnsi="Arial Narrow" w:cs="Arial"/>
                <w:b/>
                <w:sz w:val="16"/>
                <w:szCs w:val="16"/>
              </w:rPr>
              <w:t>Cena podľa Zmluvy o Dielo a jej dodatkov:                                              €</w:t>
            </w:r>
          </w:p>
          <w:p w14:paraId="1BBCC65E" w14:textId="77777777" w:rsidR="00A50A8B" w:rsidRPr="00BA355D" w:rsidRDefault="00A50A8B">
            <w:pPr>
              <w:tabs>
                <w:tab w:val="left" w:pos="5831"/>
              </w:tabs>
              <w:rPr>
                <w:rFonts w:ascii="Arial Narrow" w:hAnsi="Arial Narrow" w:cs="Arial"/>
                <w:b/>
                <w:sz w:val="16"/>
                <w:szCs w:val="16"/>
              </w:rPr>
            </w:pPr>
          </w:p>
        </w:tc>
      </w:tr>
      <w:tr w:rsidR="00BA355D" w:rsidRPr="00BA355D" w14:paraId="1A030DB6" w14:textId="77777777" w:rsidTr="00374DE8">
        <w:trPr>
          <w:trHeight w:val="327"/>
        </w:trPr>
        <w:tc>
          <w:tcPr>
            <w:tcW w:w="5000" w:type="pct"/>
            <w:gridSpan w:val="8"/>
            <w:tcBorders>
              <w:top w:val="single" w:sz="6" w:space="0" w:color="000000"/>
              <w:left w:val="single" w:sz="6" w:space="0" w:color="000000"/>
              <w:bottom w:val="single" w:sz="6" w:space="0" w:color="000000"/>
              <w:right w:val="single" w:sz="6" w:space="0" w:color="000000"/>
            </w:tcBorders>
            <w:vAlign w:val="center"/>
          </w:tcPr>
          <w:p w14:paraId="4EA7F4F3" w14:textId="77777777" w:rsidR="00A50A8B" w:rsidRPr="00BA355D" w:rsidRDefault="00A50A8B">
            <w:pPr>
              <w:tabs>
                <w:tab w:val="left" w:pos="5831"/>
              </w:tabs>
              <w:rPr>
                <w:rFonts w:ascii="Arial Narrow" w:hAnsi="Arial Narrow" w:cs="Arial"/>
                <w:b/>
                <w:sz w:val="16"/>
                <w:szCs w:val="16"/>
              </w:rPr>
            </w:pPr>
            <w:r w:rsidRPr="00BA355D">
              <w:rPr>
                <w:rFonts w:ascii="Arial Narrow" w:hAnsi="Arial Narrow" w:cs="Arial"/>
                <w:b/>
                <w:sz w:val="16"/>
                <w:szCs w:val="16"/>
              </w:rPr>
              <w:t xml:space="preserve">Zľava z ceny a jej dôvody:                                                                         € </w:t>
            </w:r>
          </w:p>
          <w:p w14:paraId="1C6CEE6A" w14:textId="77777777" w:rsidR="00A50A8B" w:rsidRPr="00BA355D" w:rsidRDefault="00A50A8B">
            <w:pPr>
              <w:tabs>
                <w:tab w:val="left" w:pos="5831"/>
              </w:tabs>
              <w:rPr>
                <w:rFonts w:ascii="Arial Narrow" w:hAnsi="Arial Narrow" w:cs="Arial"/>
                <w:b/>
                <w:sz w:val="16"/>
                <w:szCs w:val="16"/>
              </w:rPr>
            </w:pPr>
            <w:r w:rsidRPr="00BA355D">
              <w:rPr>
                <w:rFonts w:ascii="Arial Narrow" w:hAnsi="Arial Narrow" w:cs="Arial"/>
                <w:b/>
                <w:sz w:val="16"/>
                <w:szCs w:val="16"/>
              </w:rPr>
              <w:t xml:space="preserve"> </w:t>
            </w:r>
          </w:p>
        </w:tc>
      </w:tr>
      <w:tr w:rsidR="00BA355D" w:rsidRPr="00BA355D" w14:paraId="36288C30" w14:textId="77777777" w:rsidTr="00374DE8">
        <w:trPr>
          <w:trHeight w:val="327"/>
        </w:trPr>
        <w:tc>
          <w:tcPr>
            <w:tcW w:w="5000" w:type="pct"/>
            <w:gridSpan w:val="8"/>
            <w:tcBorders>
              <w:top w:val="single" w:sz="6" w:space="0" w:color="000000"/>
              <w:left w:val="single" w:sz="6" w:space="0" w:color="000000"/>
              <w:bottom w:val="single" w:sz="6" w:space="0" w:color="000000"/>
              <w:right w:val="single" w:sz="6" w:space="0" w:color="000000"/>
            </w:tcBorders>
            <w:vAlign w:val="center"/>
          </w:tcPr>
          <w:p w14:paraId="0231B140" w14:textId="77777777" w:rsidR="00A50A8B" w:rsidRPr="00BA355D" w:rsidRDefault="00A50A8B">
            <w:pPr>
              <w:tabs>
                <w:tab w:val="left" w:pos="5831"/>
              </w:tabs>
              <w:rPr>
                <w:rFonts w:ascii="Arial Narrow" w:hAnsi="Arial Narrow" w:cs="Arial"/>
                <w:b/>
                <w:sz w:val="16"/>
                <w:szCs w:val="16"/>
              </w:rPr>
            </w:pPr>
            <w:r w:rsidRPr="00BA355D">
              <w:rPr>
                <w:rFonts w:ascii="Arial Narrow" w:hAnsi="Arial Narrow" w:cs="Arial"/>
                <w:b/>
                <w:sz w:val="16"/>
                <w:szCs w:val="16"/>
              </w:rPr>
              <w:t>Cena po odpočítaní zľavy:                                                                         €</w:t>
            </w:r>
          </w:p>
          <w:p w14:paraId="47698538" w14:textId="77777777" w:rsidR="00A50A8B" w:rsidRPr="00BA355D" w:rsidRDefault="00A50A8B">
            <w:pPr>
              <w:tabs>
                <w:tab w:val="left" w:pos="5831"/>
              </w:tabs>
              <w:rPr>
                <w:rFonts w:ascii="Arial Narrow" w:hAnsi="Arial Narrow" w:cs="Arial"/>
                <w:b/>
                <w:sz w:val="16"/>
                <w:szCs w:val="16"/>
              </w:rPr>
            </w:pPr>
          </w:p>
        </w:tc>
      </w:tr>
      <w:tr w:rsidR="00BA355D" w:rsidRPr="00BA355D" w14:paraId="071633D8" w14:textId="77777777" w:rsidTr="00374DE8">
        <w:trPr>
          <w:trHeight w:val="327"/>
        </w:trPr>
        <w:tc>
          <w:tcPr>
            <w:tcW w:w="5000" w:type="pct"/>
            <w:gridSpan w:val="8"/>
            <w:tcBorders>
              <w:top w:val="single" w:sz="6" w:space="0" w:color="000000"/>
              <w:left w:val="single" w:sz="6" w:space="0" w:color="000000"/>
              <w:bottom w:val="single" w:sz="6" w:space="0" w:color="000000"/>
              <w:right w:val="single" w:sz="6" w:space="0" w:color="000000"/>
            </w:tcBorders>
            <w:vAlign w:val="center"/>
          </w:tcPr>
          <w:p w14:paraId="4C96EBEC" w14:textId="77777777" w:rsidR="00A50A8B" w:rsidRPr="00BA355D" w:rsidRDefault="00A50A8B">
            <w:pPr>
              <w:tabs>
                <w:tab w:val="left" w:pos="5831"/>
              </w:tabs>
              <w:rPr>
                <w:rFonts w:ascii="Arial Narrow" w:hAnsi="Arial Narrow" w:cs="Arial"/>
                <w:b/>
                <w:sz w:val="16"/>
                <w:szCs w:val="16"/>
              </w:rPr>
            </w:pPr>
            <w:r w:rsidRPr="00BA355D">
              <w:rPr>
                <w:rFonts w:ascii="Arial Narrow" w:hAnsi="Arial Narrow" w:cs="Arial"/>
                <w:b/>
                <w:sz w:val="16"/>
                <w:szCs w:val="16"/>
              </w:rPr>
              <w:t>Zvýšenie alebo zníženie ceny Diela. Dôvod zvýšenia, príp. zníženia ceny Diela s uvedením vývoja ceny Diela:</w:t>
            </w:r>
          </w:p>
          <w:p w14:paraId="54E59872" w14:textId="77777777" w:rsidR="00A50A8B" w:rsidRPr="00BA355D" w:rsidRDefault="00A50A8B">
            <w:pPr>
              <w:tabs>
                <w:tab w:val="left" w:pos="5831"/>
              </w:tabs>
              <w:rPr>
                <w:rFonts w:ascii="Arial Narrow" w:hAnsi="Arial Narrow" w:cs="Arial"/>
                <w:b/>
                <w:sz w:val="16"/>
                <w:szCs w:val="16"/>
              </w:rPr>
            </w:pPr>
          </w:p>
        </w:tc>
      </w:tr>
      <w:tr w:rsidR="00BA355D" w:rsidRPr="00BA355D" w14:paraId="52425A5A" w14:textId="77777777" w:rsidTr="00374DE8">
        <w:tc>
          <w:tcPr>
            <w:tcW w:w="1715" w:type="pct"/>
            <w:gridSpan w:val="3"/>
          </w:tcPr>
          <w:p w14:paraId="79CFA48E" w14:textId="77777777" w:rsidR="00A50A8B" w:rsidRPr="00BA355D" w:rsidRDefault="00A50A8B">
            <w:pPr>
              <w:rPr>
                <w:rFonts w:ascii="Arial Narrow" w:hAnsi="Arial Narrow" w:cs="Arial"/>
                <w:b/>
                <w:sz w:val="16"/>
                <w:szCs w:val="16"/>
              </w:rPr>
            </w:pPr>
            <w:r w:rsidRPr="00BA355D">
              <w:rPr>
                <w:rFonts w:ascii="Arial Narrow" w:hAnsi="Arial Narrow" w:cs="Arial"/>
                <w:b/>
                <w:sz w:val="16"/>
                <w:szCs w:val="16"/>
              </w:rPr>
              <w:t>Odškodnenie za omeškanie a  iné sankcie v € podľa Zmluvy o Dielo , resp. podľa Obchodného zákonníka:</w:t>
            </w:r>
          </w:p>
          <w:p w14:paraId="2DE8D98B" w14:textId="77777777" w:rsidR="00A50A8B" w:rsidRPr="00BA355D" w:rsidRDefault="00A50A8B">
            <w:pPr>
              <w:rPr>
                <w:rFonts w:ascii="Arial Narrow" w:hAnsi="Arial Narrow" w:cs="Arial"/>
                <w:b/>
                <w:sz w:val="16"/>
                <w:szCs w:val="16"/>
              </w:rPr>
            </w:pPr>
          </w:p>
        </w:tc>
        <w:tc>
          <w:tcPr>
            <w:tcW w:w="1715" w:type="pct"/>
            <w:gridSpan w:val="3"/>
          </w:tcPr>
          <w:p w14:paraId="58EE6A02" w14:textId="77777777" w:rsidR="00A50A8B" w:rsidRPr="00BA355D" w:rsidRDefault="00A50A8B">
            <w:pPr>
              <w:rPr>
                <w:rFonts w:ascii="Arial Narrow" w:hAnsi="Arial Narrow" w:cs="Arial"/>
                <w:sz w:val="16"/>
                <w:szCs w:val="16"/>
              </w:rPr>
            </w:pPr>
            <w:r w:rsidRPr="00BA355D">
              <w:rPr>
                <w:rFonts w:ascii="Arial Narrow" w:hAnsi="Arial Narrow" w:cs="Arial"/>
                <w:b/>
                <w:sz w:val="16"/>
                <w:szCs w:val="16"/>
              </w:rPr>
              <w:t xml:space="preserve">Ku dňu začatia preberania boli vystavené splátkové listy na sumu v € spolu: </w:t>
            </w:r>
          </w:p>
        </w:tc>
        <w:tc>
          <w:tcPr>
            <w:tcW w:w="1571" w:type="pct"/>
            <w:gridSpan w:val="2"/>
          </w:tcPr>
          <w:p w14:paraId="4D65B7A0" w14:textId="77777777" w:rsidR="00A50A8B" w:rsidRPr="00BA355D" w:rsidRDefault="00A50A8B">
            <w:pPr>
              <w:rPr>
                <w:rFonts w:ascii="Arial Narrow" w:hAnsi="Arial Narrow" w:cs="Arial"/>
                <w:b/>
                <w:sz w:val="16"/>
                <w:szCs w:val="16"/>
              </w:rPr>
            </w:pPr>
            <w:r w:rsidRPr="00BA355D">
              <w:rPr>
                <w:rFonts w:ascii="Arial Narrow" w:hAnsi="Arial Narrow" w:cs="Arial"/>
                <w:b/>
                <w:sz w:val="16"/>
                <w:szCs w:val="16"/>
              </w:rPr>
              <w:t>Termín predloženia konečnej faktúry / Záverečného platobného potvrdenia:</w:t>
            </w:r>
          </w:p>
        </w:tc>
      </w:tr>
      <w:tr w:rsidR="00A50A8B" w:rsidRPr="00BA355D" w14:paraId="5E0E5D3E" w14:textId="77777777" w:rsidTr="00374DE8">
        <w:tc>
          <w:tcPr>
            <w:tcW w:w="5000" w:type="pct"/>
            <w:gridSpan w:val="8"/>
            <w:vAlign w:val="center"/>
          </w:tcPr>
          <w:p w14:paraId="569117BE" w14:textId="77777777" w:rsidR="00A50A8B" w:rsidRPr="00BA355D" w:rsidRDefault="00A50A8B">
            <w:pPr>
              <w:rPr>
                <w:rFonts w:ascii="Arial Narrow" w:hAnsi="Arial Narrow" w:cs="Arial"/>
                <w:b/>
                <w:sz w:val="16"/>
                <w:szCs w:val="16"/>
              </w:rPr>
            </w:pPr>
            <w:r w:rsidRPr="00BA355D">
              <w:rPr>
                <w:rFonts w:ascii="Arial Narrow" w:hAnsi="Arial Narrow" w:cs="Arial"/>
                <w:b/>
                <w:sz w:val="16"/>
                <w:szCs w:val="16"/>
              </w:rPr>
              <w:t xml:space="preserve">Záručná lehota (konečný dátum): </w:t>
            </w:r>
          </w:p>
          <w:p w14:paraId="1748C731" w14:textId="77777777" w:rsidR="00A50A8B" w:rsidRPr="00BA355D" w:rsidRDefault="00A50A8B">
            <w:pPr>
              <w:rPr>
                <w:rFonts w:ascii="Arial Narrow" w:hAnsi="Arial Narrow" w:cs="Arial"/>
                <w:sz w:val="16"/>
                <w:szCs w:val="16"/>
              </w:rPr>
            </w:pPr>
          </w:p>
        </w:tc>
      </w:tr>
    </w:tbl>
    <w:p w14:paraId="681C076F" w14:textId="77777777" w:rsidR="00A50A8B" w:rsidRPr="00BA355D" w:rsidRDefault="00A50A8B" w:rsidP="00A50A8B">
      <w:pPr>
        <w:rPr>
          <w:rFonts w:cs="Arial"/>
          <w:b/>
          <w:sz w:val="16"/>
          <w:szCs w:val="16"/>
        </w:rPr>
      </w:pP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71" w:type="dxa"/>
          <w:right w:w="71" w:type="dxa"/>
        </w:tblCellMar>
        <w:tblLook w:val="0000" w:firstRow="0" w:lastRow="0" w:firstColumn="0" w:lastColumn="0" w:noHBand="0" w:noVBand="0"/>
      </w:tblPr>
      <w:tblGrid>
        <w:gridCol w:w="2778"/>
        <w:gridCol w:w="2245"/>
        <w:gridCol w:w="1514"/>
        <w:gridCol w:w="2137"/>
      </w:tblGrid>
      <w:tr w:rsidR="00BA355D" w:rsidRPr="00BA355D" w14:paraId="2B8D8CFB" w14:textId="77777777" w:rsidTr="00374DE8">
        <w:tc>
          <w:tcPr>
            <w:tcW w:w="5000" w:type="pct"/>
            <w:gridSpan w:val="4"/>
            <w:vAlign w:val="center"/>
          </w:tcPr>
          <w:p w14:paraId="16562D74" w14:textId="77777777" w:rsidR="00A50A8B" w:rsidRPr="00BA355D" w:rsidRDefault="00A50A8B">
            <w:pPr>
              <w:rPr>
                <w:rFonts w:ascii="Arial Narrow" w:hAnsi="Arial Narrow" w:cs="Arial"/>
                <w:b/>
                <w:sz w:val="16"/>
                <w:szCs w:val="16"/>
              </w:rPr>
            </w:pPr>
            <w:r w:rsidRPr="00BA355D">
              <w:rPr>
                <w:rFonts w:ascii="Arial Narrow" w:hAnsi="Arial Narrow" w:cs="Arial"/>
                <w:b/>
                <w:sz w:val="16"/>
                <w:szCs w:val="16"/>
              </w:rPr>
              <w:t>Súpis príloh, ktoré tvoria nedeliteľnú súčasť tohto protokolu:</w:t>
            </w:r>
          </w:p>
          <w:p w14:paraId="031A85D9" w14:textId="77777777" w:rsidR="00A50A8B" w:rsidRPr="00BA355D" w:rsidRDefault="00A50A8B">
            <w:pPr>
              <w:rPr>
                <w:rFonts w:ascii="Arial Narrow" w:hAnsi="Arial Narrow" w:cs="Arial"/>
                <w:sz w:val="16"/>
                <w:szCs w:val="16"/>
              </w:rPr>
            </w:pPr>
          </w:p>
        </w:tc>
      </w:tr>
      <w:tr w:rsidR="00BA355D" w:rsidRPr="00BA355D" w14:paraId="48617473" w14:textId="77777777" w:rsidTr="00374DE8">
        <w:tc>
          <w:tcPr>
            <w:tcW w:w="5000" w:type="pct"/>
            <w:gridSpan w:val="4"/>
            <w:vAlign w:val="center"/>
          </w:tcPr>
          <w:p w14:paraId="70664709" w14:textId="77777777" w:rsidR="00A50A8B" w:rsidRPr="00BA355D" w:rsidRDefault="00A50A8B">
            <w:pPr>
              <w:rPr>
                <w:rFonts w:ascii="Arial Narrow" w:hAnsi="Arial Narrow" w:cs="Arial"/>
                <w:sz w:val="16"/>
                <w:szCs w:val="16"/>
              </w:rPr>
            </w:pPr>
            <w:r w:rsidRPr="00BA355D">
              <w:rPr>
                <w:rFonts w:ascii="Arial Narrow" w:hAnsi="Arial Narrow" w:cs="Arial"/>
                <w:b/>
                <w:sz w:val="16"/>
                <w:szCs w:val="16"/>
              </w:rPr>
              <w:t xml:space="preserve">Dátum ukončenia preberacieho konania: </w:t>
            </w:r>
          </w:p>
          <w:p w14:paraId="1EC00A8D" w14:textId="77777777" w:rsidR="00A50A8B" w:rsidRPr="00BA355D" w:rsidRDefault="00A50A8B">
            <w:pPr>
              <w:rPr>
                <w:rFonts w:ascii="Arial Narrow" w:hAnsi="Arial Narrow" w:cs="Arial"/>
                <w:sz w:val="16"/>
                <w:szCs w:val="16"/>
              </w:rPr>
            </w:pPr>
          </w:p>
        </w:tc>
      </w:tr>
      <w:tr w:rsidR="00BA355D" w:rsidRPr="00BA355D" w14:paraId="41497DB2" w14:textId="77777777" w:rsidTr="00374DE8">
        <w:trPr>
          <w:cantSplit/>
        </w:trPr>
        <w:tc>
          <w:tcPr>
            <w:tcW w:w="5000" w:type="pct"/>
            <w:gridSpan w:val="4"/>
            <w:vAlign w:val="center"/>
          </w:tcPr>
          <w:p w14:paraId="5DBD4694" w14:textId="77777777" w:rsidR="00A50A8B" w:rsidRPr="00BA355D" w:rsidRDefault="00A50A8B">
            <w:pPr>
              <w:rPr>
                <w:rFonts w:ascii="Arial Narrow" w:hAnsi="Arial Narrow" w:cs="Arial"/>
                <w:b/>
                <w:sz w:val="16"/>
                <w:szCs w:val="16"/>
              </w:rPr>
            </w:pPr>
            <w:r w:rsidRPr="00BA355D">
              <w:rPr>
                <w:rFonts w:ascii="Arial Narrow" w:hAnsi="Arial Narrow" w:cs="Arial"/>
                <w:b/>
                <w:sz w:val="16"/>
                <w:szCs w:val="16"/>
              </w:rPr>
              <w:t>Zástupcovia Zhotoviteľa odovzdávajú a zástupcovia stavebníka (Objednávateľa) preberajú Dielo alebo časť Diela podľa Zmluvy o dielo a príslušných ustanovení Obchodného zákonníka.</w:t>
            </w:r>
          </w:p>
        </w:tc>
      </w:tr>
      <w:tr w:rsidR="00BA355D" w:rsidRPr="00BA355D" w14:paraId="1639E366" w14:textId="77777777" w:rsidTr="00374DE8">
        <w:tc>
          <w:tcPr>
            <w:tcW w:w="1601" w:type="pct"/>
            <w:vAlign w:val="center"/>
          </w:tcPr>
          <w:p w14:paraId="3B67FF04" w14:textId="77777777" w:rsidR="00A50A8B" w:rsidRPr="00BA355D" w:rsidRDefault="00A50A8B">
            <w:pPr>
              <w:rPr>
                <w:rFonts w:ascii="Arial Narrow" w:hAnsi="Arial Narrow" w:cs="Arial"/>
                <w:sz w:val="16"/>
                <w:szCs w:val="16"/>
              </w:rPr>
            </w:pPr>
          </w:p>
        </w:tc>
        <w:tc>
          <w:tcPr>
            <w:tcW w:w="1294" w:type="pct"/>
            <w:vAlign w:val="center"/>
          </w:tcPr>
          <w:p w14:paraId="1FAEFEC4" w14:textId="77777777" w:rsidR="00A50A8B" w:rsidRPr="00BA355D" w:rsidRDefault="00A50A8B">
            <w:pPr>
              <w:rPr>
                <w:rFonts w:ascii="Arial Narrow" w:hAnsi="Arial Narrow" w:cs="Arial"/>
                <w:sz w:val="16"/>
                <w:szCs w:val="16"/>
              </w:rPr>
            </w:pPr>
            <w:r w:rsidRPr="00BA355D">
              <w:rPr>
                <w:rFonts w:ascii="Arial Narrow" w:hAnsi="Arial Narrow" w:cs="Arial"/>
                <w:sz w:val="16"/>
                <w:szCs w:val="16"/>
              </w:rPr>
              <w:t>Meno a priezvisko, funkcia</w:t>
            </w:r>
          </w:p>
        </w:tc>
        <w:tc>
          <w:tcPr>
            <w:tcW w:w="873" w:type="pct"/>
            <w:vAlign w:val="center"/>
          </w:tcPr>
          <w:p w14:paraId="17707587" w14:textId="77777777" w:rsidR="00A50A8B" w:rsidRPr="00BA355D" w:rsidRDefault="00A50A8B">
            <w:pPr>
              <w:rPr>
                <w:rFonts w:ascii="Arial Narrow" w:hAnsi="Arial Narrow" w:cs="Arial"/>
                <w:sz w:val="16"/>
                <w:szCs w:val="16"/>
              </w:rPr>
            </w:pPr>
            <w:r w:rsidRPr="00BA355D">
              <w:rPr>
                <w:rFonts w:ascii="Arial Narrow" w:hAnsi="Arial Narrow" w:cs="Arial"/>
                <w:sz w:val="16"/>
                <w:szCs w:val="16"/>
              </w:rPr>
              <w:t>Obchodné meno</w:t>
            </w:r>
          </w:p>
        </w:tc>
        <w:tc>
          <w:tcPr>
            <w:tcW w:w="1232" w:type="pct"/>
            <w:vAlign w:val="center"/>
          </w:tcPr>
          <w:p w14:paraId="50598B17" w14:textId="77777777" w:rsidR="00A50A8B" w:rsidRPr="00BA355D" w:rsidRDefault="00A50A8B">
            <w:pPr>
              <w:rPr>
                <w:rFonts w:ascii="Arial Narrow" w:hAnsi="Arial Narrow" w:cs="Arial"/>
                <w:sz w:val="16"/>
                <w:szCs w:val="16"/>
              </w:rPr>
            </w:pPr>
            <w:r w:rsidRPr="00BA355D">
              <w:rPr>
                <w:rFonts w:ascii="Arial Narrow" w:hAnsi="Arial Narrow" w:cs="Arial"/>
                <w:sz w:val="16"/>
                <w:szCs w:val="16"/>
              </w:rPr>
              <w:t>Podpis a odtlačok pečiatky</w:t>
            </w:r>
          </w:p>
        </w:tc>
      </w:tr>
      <w:tr w:rsidR="00BA355D" w:rsidRPr="00BA355D" w14:paraId="1AAB8DA3" w14:textId="77777777" w:rsidTr="00374DE8">
        <w:tc>
          <w:tcPr>
            <w:tcW w:w="1601" w:type="pct"/>
            <w:vAlign w:val="center"/>
          </w:tcPr>
          <w:p w14:paraId="45D58510" w14:textId="77777777" w:rsidR="00A50A8B" w:rsidRPr="00BA355D" w:rsidRDefault="00A50A8B">
            <w:pPr>
              <w:rPr>
                <w:rFonts w:ascii="Arial Narrow" w:hAnsi="Arial Narrow" w:cs="Arial"/>
                <w:sz w:val="16"/>
                <w:szCs w:val="16"/>
              </w:rPr>
            </w:pPr>
          </w:p>
          <w:p w14:paraId="2B5E9BD1" w14:textId="77777777" w:rsidR="00A50A8B" w:rsidRPr="00BA355D" w:rsidRDefault="00A50A8B">
            <w:pPr>
              <w:rPr>
                <w:rFonts w:ascii="Arial Narrow" w:hAnsi="Arial Narrow" w:cs="Arial"/>
                <w:sz w:val="16"/>
                <w:szCs w:val="16"/>
              </w:rPr>
            </w:pPr>
            <w:r w:rsidRPr="00BA355D">
              <w:rPr>
                <w:rFonts w:ascii="Arial Narrow" w:hAnsi="Arial Narrow" w:cs="Arial"/>
                <w:sz w:val="16"/>
                <w:szCs w:val="16"/>
              </w:rPr>
              <w:t>Zástupcovia Zhotoviteľa</w:t>
            </w:r>
          </w:p>
          <w:p w14:paraId="678C7511" w14:textId="77777777" w:rsidR="00A50A8B" w:rsidRPr="00BA355D" w:rsidRDefault="00A50A8B">
            <w:pPr>
              <w:rPr>
                <w:rFonts w:ascii="Arial Narrow" w:hAnsi="Arial Narrow" w:cs="Arial"/>
                <w:sz w:val="16"/>
                <w:szCs w:val="16"/>
              </w:rPr>
            </w:pPr>
          </w:p>
          <w:p w14:paraId="12740CB5" w14:textId="77777777" w:rsidR="00A50A8B" w:rsidRPr="00BA355D" w:rsidRDefault="00A50A8B">
            <w:pPr>
              <w:rPr>
                <w:rFonts w:ascii="Arial Narrow" w:hAnsi="Arial Narrow" w:cs="Arial"/>
                <w:sz w:val="16"/>
                <w:szCs w:val="16"/>
              </w:rPr>
            </w:pPr>
            <w:r w:rsidRPr="00BA355D">
              <w:rPr>
                <w:rFonts w:ascii="Arial Narrow" w:hAnsi="Arial Narrow" w:cs="Arial"/>
                <w:sz w:val="16"/>
                <w:szCs w:val="16"/>
              </w:rPr>
              <w:t xml:space="preserve">Zástupcovia </w:t>
            </w:r>
          </w:p>
          <w:p w14:paraId="09183514" w14:textId="77777777" w:rsidR="00A50A8B" w:rsidRPr="00BA355D" w:rsidRDefault="00A50A8B">
            <w:pPr>
              <w:rPr>
                <w:rFonts w:ascii="Arial Narrow" w:hAnsi="Arial Narrow" w:cs="Arial"/>
                <w:sz w:val="16"/>
                <w:szCs w:val="16"/>
              </w:rPr>
            </w:pPr>
            <w:r w:rsidRPr="00BA355D">
              <w:rPr>
                <w:rFonts w:ascii="Arial Narrow" w:hAnsi="Arial Narrow" w:cs="Arial"/>
                <w:sz w:val="16"/>
                <w:szCs w:val="16"/>
              </w:rPr>
              <w:t>Stavebníka/Objednávateľa</w:t>
            </w:r>
          </w:p>
          <w:p w14:paraId="00B8F206" w14:textId="77777777" w:rsidR="00A50A8B" w:rsidRPr="00BA355D" w:rsidRDefault="00A50A8B">
            <w:pPr>
              <w:rPr>
                <w:rFonts w:ascii="Arial Narrow" w:hAnsi="Arial Narrow" w:cs="Arial"/>
                <w:sz w:val="16"/>
                <w:szCs w:val="16"/>
              </w:rPr>
            </w:pPr>
          </w:p>
          <w:p w14:paraId="522974AB" w14:textId="77777777" w:rsidR="00A50A8B" w:rsidRPr="00BA355D" w:rsidRDefault="00A50A8B">
            <w:pPr>
              <w:rPr>
                <w:rFonts w:ascii="Arial Narrow" w:hAnsi="Arial Narrow" w:cs="Arial"/>
                <w:sz w:val="16"/>
                <w:szCs w:val="16"/>
              </w:rPr>
            </w:pPr>
            <w:r w:rsidRPr="00BA355D">
              <w:rPr>
                <w:rFonts w:ascii="Arial Narrow" w:hAnsi="Arial Narrow" w:cs="Arial"/>
                <w:sz w:val="16"/>
                <w:szCs w:val="16"/>
              </w:rPr>
              <w:t>Zástupcovia</w:t>
            </w:r>
          </w:p>
          <w:p w14:paraId="1B6DAF92" w14:textId="77777777" w:rsidR="00A50A8B" w:rsidRPr="00BA355D" w:rsidRDefault="00A50A8B">
            <w:pPr>
              <w:rPr>
                <w:rFonts w:ascii="Arial Narrow" w:hAnsi="Arial Narrow" w:cs="Arial"/>
                <w:sz w:val="16"/>
                <w:szCs w:val="16"/>
              </w:rPr>
            </w:pPr>
            <w:r w:rsidRPr="00BA355D">
              <w:rPr>
                <w:rFonts w:ascii="Arial Narrow" w:hAnsi="Arial Narrow" w:cs="Arial"/>
                <w:sz w:val="16"/>
                <w:szCs w:val="16"/>
              </w:rPr>
              <w:t>Stavebnotechnického dozoru</w:t>
            </w:r>
          </w:p>
          <w:p w14:paraId="59F5451C" w14:textId="77777777" w:rsidR="00A50A8B" w:rsidRPr="00BA355D" w:rsidRDefault="00A50A8B">
            <w:pPr>
              <w:rPr>
                <w:rFonts w:ascii="Arial Narrow" w:hAnsi="Arial Narrow" w:cs="Arial"/>
                <w:sz w:val="16"/>
                <w:szCs w:val="16"/>
              </w:rPr>
            </w:pPr>
          </w:p>
          <w:p w14:paraId="3169318B" w14:textId="77777777" w:rsidR="00A50A8B" w:rsidRPr="00BA355D" w:rsidRDefault="00A50A8B">
            <w:pPr>
              <w:rPr>
                <w:rFonts w:ascii="Arial Narrow" w:hAnsi="Arial Narrow" w:cs="Arial"/>
                <w:sz w:val="16"/>
                <w:szCs w:val="16"/>
              </w:rPr>
            </w:pPr>
          </w:p>
          <w:p w14:paraId="2B9E6A54" w14:textId="77777777" w:rsidR="00A50A8B" w:rsidRPr="00BA355D" w:rsidRDefault="00A50A8B">
            <w:pPr>
              <w:rPr>
                <w:rFonts w:ascii="Arial Narrow" w:hAnsi="Arial Narrow" w:cs="Arial"/>
                <w:sz w:val="16"/>
                <w:szCs w:val="16"/>
              </w:rPr>
            </w:pPr>
            <w:r w:rsidRPr="00BA355D">
              <w:rPr>
                <w:rFonts w:ascii="Arial Narrow" w:hAnsi="Arial Narrow" w:cs="Arial"/>
                <w:sz w:val="16"/>
                <w:szCs w:val="16"/>
              </w:rPr>
              <w:t xml:space="preserve">Zástupcovia budúceho </w:t>
            </w:r>
          </w:p>
          <w:p w14:paraId="7761E145" w14:textId="77777777" w:rsidR="00A50A8B" w:rsidRPr="00BA355D" w:rsidRDefault="00A50A8B">
            <w:pPr>
              <w:rPr>
                <w:rFonts w:ascii="Arial Narrow" w:hAnsi="Arial Narrow" w:cs="Arial"/>
                <w:sz w:val="16"/>
                <w:szCs w:val="16"/>
              </w:rPr>
            </w:pPr>
            <w:r w:rsidRPr="00BA355D">
              <w:rPr>
                <w:rFonts w:ascii="Arial Narrow" w:hAnsi="Arial Narrow" w:cs="Arial"/>
                <w:sz w:val="16"/>
                <w:szCs w:val="16"/>
              </w:rPr>
              <w:t>užívateľa</w:t>
            </w:r>
          </w:p>
          <w:p w14:paraId="010BFC39" w14:textId="77777777" w:rsidR="00A50A8B" w:rsidRPr="00BA355D" w:rsidRDefault="00A50A8B">
            <w:pPr>
              <w:rPr>
                <w:rFonts w:ascii="Arial Narrow" w:hAnsi="Arial Narrow" w:cs="Arial"/>
                <w:sz w:val="16"/>
                <w:szCs w:val="16"/>
              </w:rPr>
            </w:pPr>
          </w:p>
          <w:p w14:paraId="43D7B667" w14:textId="77777777" w:rsidR="00A50A8B" w:rsidRPr="00BA355D" w:rsidRDefault="00A50A8B">
            <w:pPr>
              <w:rPr>
                <w:rFonts w:ascii="Arial Narrow" w:hAnsi="Arial Narrow" w:cs="Arial"/>
                <w:sz w:val="16"/>
                <w:szCs w:val="16"/>
              </w:rPr>
            </w:pPr>
          </w:p>
          <w:p w14:paraId="457D60E4" w14:textId="77777777" w:rsidR="00A50A8B" w:rsidRPr="00BA355D" w:rsidRDefault="00A50A8B">
            <w:pPr>
              <w:rPr>
                <w:rFonts w:ascii="Arial Narrow" w:hAnsi="Arial Narrow" w:cs="Arial"/>
                <w:sz w:val="16"/>
                <w:szCs w:val="16"/>
              </w:rPr>
            </w:pPr>
            <w:r w:rsidRPr="00BA355D">
              <w:rPr>
                <w:rFonts w:ascii="Arial Narrow" w:hAnsi="Arial Narrow" w:cs="Arial"/>
                <w:sz w:val="16"/>
                <w:szCs w:val="16"/>
              </w:rPr>
              <w:t xml:space="preserve">Ostatní prizvaní účastníci </w:t>
            </w:r>
          </w:p>
          <w:p w14:paraId="75FAD71A" w14:textId="77777777" w:rsidR="00A50A8B" w:rsidRPr="00BA355D" w:rsidRDefault="00A50A8B">
            <w:pPr>
              <w:rPr>
                <w:rFonts w:ascii="Arial Narrow" w:hAnsi="Arial Narrow" w:cs="Arial"/>
                <w:sz w:val="16"/>
                <w:szCs w:val="16"/>
              </w:rPr>
            </w:pPr>
          </w:p>
          <w:p w14:paraId="331AFD34" w14:textId="77777777" w:rsidR="00A50A8B" w:rsidRPr="00BA355D" w:rsidRDefault="00A50A8B">
            <w:pPr>
              <w:rPr>
                <w:rFonts w:ascii="Arial Narrow" w:hAnsi="Arial Narrow" w:cs="Arial"/>
                <w:sz w:val="16"/>
                <w:szCs w:val="16"/>
              </w:rPr>
            </w:pPr>
          </w:p>
        </w:tc>
        <w:tc>
          <w:tcPr>
            <w:tcW w:w="1294" w:type="pct"/>
            <w:vAlign w:val="center"/>
          </w:tcPr>
          <w:p w14:paraId="2D707800" w14:textId="77777777" w:rsidR="00A50A8B" w:rsidRPr="00BA355D" w:rsidRDefault="00A50A8B">
            <w:pPr>
              <w:rPr>
                <w:rFonts w:ascii="Arial Narrow" w:hAnsi="Arial Narrow" w:cs="Arial"/>
                <w:sz w:val="16"/>
                <w:szCs w:val="16"/>
              </w:rPr>
            </w:pPr>
          </w:p>
          <w:p w14:paraId="4EB8761C" w14:textId="77777777" w:rsidR="00A50A8B" w:rsidRPr="00BA355D" w:rsidRDefault="00A50A8B">
            <w:pPr>
              <w:rPr>
                <w:rFonts w:ascii="Arial Narrow" w:hAnsi="Arial Narrow" w:cs="Arial"/>
                <w:sz w:val="16"/>
                <w:szCs w:val="16"/>
              </w:rPr>
            </w:pPr>
          </w:p>
        </w:tc>
        <w:tc>
          <w:tcPr>
            <w:tcW w:w="873" w:type="pct"/>
            <w:vAlign w:val="center"/>
          </w:tcPr>
          <w:p w14:paraId="1597EF69" w14:textId="77777777" w:rsidR="00A50A8B" w:rsidRPr="00BA355D" w:rsidRDefault="00A50A8B">
            <w:pPr>
              <w:rPr>
                <w:rFonts w:ascii="Arial Narrow" w:hAnsi="Arial Narrow" w:cs="Arial"/>
                <w:sz w:val="16"/>
                <w:szCs w:val="16"/>
              </w:rPr>
            </w:pPr>
          </w:p>
        </w:tc>
        <w:tc>
          <w:tcPr>
            <w:tcW w:w="1232" w:type="pct"/>
            <w:vAlign w:val="center"/>
          </w:tcPr>
          <w:p w14:paraId="00C83D74" w14:textId="77777777" w:rsidR="00A50A8B" w:rsidRPr="00BA355D" w:rsidRDefault="00A50A8B">
            <w:pPr>
              <w:rPr>
                <w:rFonts w:ascii="Arial Narrow" w:hAnsi="Arial Narrow" w:cs="Arial"/>
                <w:sz w:val="16"/>
                <w:szCs w:val="16"/>
              </w:rPr>
            </w:pPr>
          </w:p>
          <w:p w14:paraId="1CEA485C" w14:textId="77777777" w:rsidR="00A50A8B" w:rsidRPr="00BA355D" w:rsidRDefault="00A50A8B">
            <w:pPr>
              <w:rPr>
                <w:rFonts w:ascii="Arial Narrow" w:hAnsi="Arial Narrow" w:cs="Arial"/>
                <w:sz w:val="16"/>
                <w:szCs w:val="16"/>
              </w:rPr>
            </w:pPr>
          </w:p>
          <w:p w14:paraId="62E6B442" w14:textId="77777777" w:rsidR="00A50A8B" w:rsidRPr="00BA355D" w:rsidRDefault="00A50A8B">
            <w:pPr>
              <w:rPr>
                <w:rFonts w:ascii="Arial Narrow" w:hAnsi="Arial Narrow" w:cs="Arial"/>
                <w:sz w:val="16"/>
                <w:szCs w:val="16"/>
              </w:rPr>
            </w:pPr>
          </w:p>
          <w:p w14:paraId="479E2E37" w14:textId="77777777" w:rsidR="00A50A8B" w:rsidRPr="00BA355D" w:rsidRDefault="00A50A8B">
            <w:pPr>
              <w:rPr>
                <w:rFonts w:ascii="Arial Narrow" w:hAnsi="Arial Narrow" w:cs="Arial"/>
                <w:sz w:val="16"/>
                <w:szCs w:val="16"/>
              </w:rPr>
            </w:pPr>
          </w:p>
          <w:p w14:paraId="1A5FDB3C" w14:textId="77777777" w:rsidR="00A50A8B" w:rsidRPr="00BA355D" w:rsidRDefault="00A50A8B">
            <w:pPr>
              <w:rPr>
                <w:rFonts w:ascii="Arial Narrow" w:hAnsi="Arial Narrow" w:cs="Arial"/>
                <w:sz w:val="16"/>
                <w:szCs w:val="16"/>
              </w:rPr>
            </w:pPr>
          </w:p>
          <w:p w14:paraId="6A6A4BCF" w14:textId="77777777" w:rsidR="00A50A8B" w:rsidRPr="00BA355D" w:rsidRDefault="00A50A8B">
            <w:pPr>
              <w:rPr>
                <w:rFonts w:ascii="Arial Narrow" w:hAnsi="Arial Narrow" w:cs="Arial"/>
                <w:sz w:val="16"/>
                <w:szCs w:val="16"/>
              </w:rPr>
            </w:pPr>
          </w:p>
          <w:p w14:paraId="0AEB3B30" w14:textId="77777777" w:rsidR="00A50A8B" w:rsidRPr="00BA355D" w:rsidRDefault="00A50A8B">
            <w:pPr>
              <w:rPr>
                <w:rFonts w:ascii="Arial Narrow" w:hAnsi="Arial Narrow" w:cs="Arial"/>
                <w:sz w:val="16"/>
                <w:szCs w:val="16"/>
              </w:rPr>
            </w:pPr>
          </w:p>
          <w:p w14:paraId="7D4A64FE" w14:textId="77777777" w:rsidR="00A50A8B" w:rsidRPr="00BA355D" w:rsidRDefault="00A50A8B">
            <w:pPr>
              <w:rPr>
                <w:rFonts w:ascii="Arial Narrow" w:hAnsi="Arial Narrow" w:cs="Arial"/>
                <w:sz w:val="16"/>
                <w:szCs w:val="16"/>
              </w:rPr>
            </w:pPr>
          </w:p>
          <w:p w14:paraId="2A116C32" w14:textId="77777777" w:rsidR="00A50A8B" w:rsidRPr="00BA355D" w:rsidRDefault="00A50A8B">
            <w:pPr>
              <w:rPr>
                <w:rFonts w:ascii="Arial Narrow" w:hAnsi="Arial Narrow" w:cs="Arial"/>
                <w:sz w:val="16"/>
                <w:szCs w:val="16"/>
              </w:rPr>
            </w:pPr>
          </w:p>
          <w:p w14:paraId="797080D1" w14:textId="77777777" w:rsidR="00A50A8B" w:rsidRPr="00BA355D" w:rsidRDefault="00A50A8B">
            <w:pPr>
              <w:rPr>
                <w:rFonts w:ascii="Arial Narrow" w:hAnsi="Arial Narrow" w:cs="Arial"/>
                <w:sz w:val="16"/>
                <w:szCs w:val="16"/>
              </w:rPr>
            </w:pPr>
          </w:p>
          <w:p w14:paraId="6C0ADD24" w14:textId="77777777" w:rsidR="00A50A8B" w:rsidRPr="00BA355D" w:rsidRDefault="00A50A8B">
            <w:pPr>
              <w:rPr>
                <w:rFonts w:ascii="Arial Narrow" w:hAnsi="Arial Narrow" w:cs="Arial"/>
                <w:sz w:val="16"/>
                <w:szCs w:val="16"/>
              </w:rPr>
            </w:pPr>
          </w:p>
          <w:p w14:paraId="77D29ACC" w14:textId="77777777" w:rsidR="00A50A8B" w:rsidRPr="00BA355D" w:rsidRDefault="00A50A8B">
            <w:pPr>
              <w:rPr>
                <w:rFonts w:ascii="Arial Narrow" w:hAnsi="Arial Narrow" w:cs="Arial"/>
                <w:sz w:val="16"/>
                <w:szCs w:val="16"/>
              </w:rPr>
            </w:pPr>
          </w:p>
          <w:p w14:paraId="65897387" w14:textId="77777777" w:rsidR="00A50A8B" w:rsidRPr="00BA355D" w:rsidRDefault="00A50A8B">
            <w:pPr>
              <w:rPr>
                <w:rFonts w:ascii="Arial Narrow" w:hAnsi="Arial Narrow" w:cs="Arial"/>
                <w:sz w:val="16"/>
                <w:szCs w:val="16"/>
              </w:rPr>
            </w:pPr>
          </w:p>
          <w:p w14:paraId="6521DFC7" w14:textId="77777777" w:rsidR="00A50A8B" w:rsidRPr="00BA355D" w:rsidRDefault="00A50A8B">
            <w:pPr>
              <w:rPr>
                <w:rFonts w:ascii="Arial Narrow" w:hAnsi="Arial Narrow" w:cs="Arial"/>
                <w:sz w:val="16"/>
                <w:szCs w:val="16"/>
              </w:rPr>
            </w:pPr>
          </w:p>
          <w:p w14:paraId="5F92B80C" w14:textId="77777777" w:rsidR="00A50A8B" w:rsidRPr="00BA355D" w:rsidRDefault="00A50A8B">
            <w:pPr>
              <w:rPr>
                <w:rFonts w:ascii="Arial Narrow" w:hAnsi="Arial Narrow" w:cs="Arial"/>
                <w:sz w:val="16"/>
                <w:szCs w:val="16"/>
              </w:rPr>
            </w:pPr>
          </w:p>
        </w:tc>
      </w:tr>
      <w:tr w:rsidR="00BA355D" w:rsidRPr="00BA355D" w14:paraId="636A2959" w14:textId="77777777" w:rsidTr="00374DE8">
        <w:trPr>
          <w:cantSplit/>
        </w:trPr>
        <w:tc>
          <w:tcPr>
            <w:tcW w:w="5000" w:type="pct"/>
            <w:gridSpan w:val="4"/>
            <w:vAlign w:val="center"/>
          </w:tcPr>
          <w:p w14:paraId="4265618F" w14:textId="77777777" w:rsidR="00A50A8B" w:rsidRPr="00BA355D" w:rsidRDefault="00A50A8B">
            <w:pPr>
              <w:rPr>
                <w:rFonts w:ascii="Arial Narrow" w:hAnsi="Arial Narrow" w:cs="Arial"/>
                <w:sz w:val="16"/>
                <w:szCs w:val="16"/>
              </w:rPr>
            </w:pPr>
          </w:p>
          <w:p w14:paraId="465C7F65" w14:textId="77777777" w:rsidR="00A50A8B" w:rsidRPr="00BA355D" w:rsidRDefault="00A50A8B">
            <w:pPr>
              <w:rPr>
                <w:rFonts w:ascii="Arial Narrow" w:hAnsi="Arial Narrow" w:cs="Arial"/>
                <w:sz w:val="16"/>
                <w:szCs w:val="16"/>
              </w:rPr>
            </w:pPr>
            <w:r w:rsidRPr="00BA355D">
              <w:rPr>
                <w:rFonts w:ascii="Arial Narrow" w:hAnsi="Arial Narrow" w:cs="Arial"/>
                <w:sz w:val="16"/>
                <w:szCs w:val="16"/>
              </w:rPr>
              <w:t>Rozdeľovník</w:t>
            </w:r>
          </w:p>
          <w:p w14:paraId="6590145D" w14:textId="77777777" w:rsidR="00A50A8B" w:rsidRPr="00BA355D" w:rsidRDefault="00A50A8B">
            <w:pPr>
              <w:rPr>
                <w:rFonts w:ascii="Arial Narrow" w:hAnsi="Arial Narrow" w:cs="Arial"/>
                <w:sz w:val="16"/>
                <w:szCs w:val="16"/>
              </w:rPr>
            </w:pPr>
          </w:p>
        </w:tc>
      </w:tr>
      <w:tr w:rsidR="00A50A8B" w:rsidRPr="00BA355D" w14:paraId="21106AD3" w14:textId="77777777" w:rsidTr="00374DE8">
        <w:trPr>
          <w:cantSplit/>
          <w:trHeight w:val="715"/>
        </w:trPr>
        <w:tc>
          <w:tcPr>
            <w:tcW w:w="5000" w:type="pct"/>
            <w:gridSpan w:val="4"/>
            <w:vAlign w:val="center"/>
          </w:tcPr>
          <w:p w14:paraId="7AC114F1" w14:textId="77777777" w:rsidR="00A50A8B" w:rsidRPr="00BA355D" w:rsidRDefault="00A50A8B">
            <w:pPr>
              <w:rPr>
                <w:rFonts w:ascii="Arial Narrow" w:hAnsi="Arial Narrow" w:cs="Arial"/>
                <w:b/>
                <w:sz w:val="16"/>
                <w:szCs w:val="16"/>
              </w:rPr>
            </w:pPr>
            <w:r w:rsidRPr="00BA355D">
              <w:rPr>
                <w:rFonts w:ascii="Arial Narrow" w:hAnsi="Arial Narrow" w:cs="Arial"/>
                <w:b/>
                <w:sz w:val="16"/>
                <w:szCs w:val="16"/>
              </w:rPr>
              <w:t>Vyjadrenia účastníkov:</w:t>
            </w:r>
          </w:p>
          <w:p w14:paraId="5C4D6B0B" w14:textId="77777777" w:rsidR="00A50A8B" w:rsidRPr="00BA355D" w:rsidRDefault="00A50A8B">
            <w:pPr>
              <w:rPr>
                <w:rFonts w:ascii="Arial Narrow" w:hAnsi="Arial Narrow" w:cs="Arial"/>
                <w:sz w:val="16"/>
                <w:szCs w:val="16"/>
              </w:rPr>
            </w:pPr>
          </w:p>
        </w:tc>
      </w:tr>
    </w:tbl>
    <w:p w14:paraId="0DDEF4BA" w14:textId="77777777" w:rsidR="00A50A8B" w:rsidRPr="00BA355D" w:rsidRDefault="00A50A8B" w:rsidP="00A50A8B">
      <w:pPr>
        <w:jc w:val="center"/>
        <w:rPr>
          <w:rFonts w:cs="Arial"/>
          <w:sz w:val="48"/>
        </w:rPr>
      </w:pPr>
    </w:p>
    <w:p w14:paraId="3D5F2F67" w14:textId="77777777" w:rsidR="00A50A8B" w:rsidRPr="00BA355D" w:rsidRDefault="00A50A8B" w:rsidP="00A50A8B">
      <w:pPr>
        <w:jc w:val="center"/>
        <w:rPr>
          <w:rFonts w:cs="Arial"/>
          <w:sz w:val="36"/>
        </w:rPr>
      </w:pPr>
    </w:p>
    <w:p w14:paraId="07AA663A" w14:textId="77777777" w:rsidR="00A50A8B" w:rsidRPr="00BA355D" w:rsidRDefault="00A50A8B" w:rsidP="00A50A8B">
      <w:pPr>
        <w:jc w:val="center"/>
        <w:rPr>
          <w:rFonts w:cs="Arial"/>
          <w:sz w:val="36"/>
        </w:rPr>
      </w:pPr>
    </w:p>
    <w:p w14:paraId="2F207073" w14:textId="77777777" w:rsidR="00A50A8B" w:rsidRPr="00BA355D" w:rsidRDefault="00A50A8B" w:rsidP="00A50A8B">
      <w:pPr>
        <w:jc w:val="center"/>
        <w:rPr>
          <w:rFonts w:cs="Arial"/>
          <w:sz w:val="36"/>
        </w:rPr>
      </w:pPr>
    </w:p>
    <w:p w14:paraId="0A86BA28" w14:textId="77777777" w:rsidR="00A50A8B" w:rsidRPr="00BA355D" w:rsidRDefault="00A50A8B" w:rsidP="00A50A8B">
      <w:pPr>
        <w:jc w:val="center"/>
        <w:rPr>
          <w:rFonts w:cs="Arial"/>
          <w:sz w:val="36"/>
        </w:rPr>
      </w:pPr>
    </w:p>
    <w:p w14:paraId="6DA043DB" w14:textId="77777777" w:rsidR="00A50A8B" w:rsidRPr="00BA355D" w:rsidRDefault="00A50A8B" w:rsidP="00A50A8B">
      <w:pPr>
        <w:jc w:val="center"/>
        <w:rPr>
          <w:rFonts w:cs="Arial"/>
          <w:sz w:val="36"/>
        </w:rPr>
      </w:pPr>
    </w:p>
    <w:p w14:paraId="385812A8" w14:textId="77777777" w:rsidR="00A50A8B" w:rsidRPr="00BA355D" w:rsidRDefault="00A50A8B" w:rsidP="00A50A8B">
      <w:pPr>
        <w:jc w:val="center"/>
        <w:rPr>
          <w:rFonts w:cs="Arial"/>
          <w:sz w:val="36"/>
        </w:rPr>
      </w:pPr>
    </w:p>
    <w:p w14:paraId="25D098AA" w14:textId="77777777" w:rsidR="00A50A8B" w:rsidRPr="00BA355D" w:rsidRDefault="00A50A8B" w:rsidP="00A50A8B">
      <w:pPr>
        <w:jc w:val="center"/>
        <w:rPr>
          <w:rFonts w:cs="Arial"/>
          <w:sz w:val="36"/>
        </w:rPr>
      </w:pPr>
    </w:p>
    <w:p w14:paraId="4E7D7F3C" w14:textId="77777777" w:rsidR="00A50A8B" w:rsidRPr="00BA355D" w:rsidRDefault="00A50A8B" w:rsidP="00A50A8B">
      <w:pPr>
        <w:jc w:val="center"/>
        <w:rPr>
          <w:rFonts w:cs="Arial"/>
          <w:sz w:val="36"/>
        </w:rPr>
      </w:pPr>
    </w:p>
    <w:p w14:paraId="3F86F398" w14:textId="77777777" w:rsidR="00A50A8B" w:rsidRPr="00BA355D" w:rsidRDefault="00A50A8B" w:rsidP="00A50A8B">
      <w:pPr>
        <w:jc w:val="center"/>
        <w:rPr>
          <w:rFonts w:cs="Arial"/>
          <w:sz w:val="36"/>
        </w:rPr>
      </w:pPr>
    </w:p>
    <w:p w14:paraId="373BDD0B" w14:textId="77777777" w:rsidR="00A50A8B" w:rsidRPr="00BA355D" w:rsidRDefault="00A50A8B" w:rsidP="00A50A8B">
      <w:pPr>
        <w:jc w:val="center"/>
        <w:rPr>
          <w:rFonts w:cs="Arial"/>
          <w:sz w:val="36"/>
        </w:rPr>
      </w:pPr>
    </w:p>
    <w:p w14:paraId="0E9BCC23" w14:textId="77777777" w:rsidR="00A50A8B" w:rsidRPr="00BA355D" w:rsidRDefault="00A50A8B" w:rsidP="00A50A8B">
      <w:pPr>
        <w:rPr>
          <w:rFonts w:ascii="Arial Narrow" w:hAnsi="Arial Narrow"/>
        </w:rPr>
      </w:pPr>
    </w:p>
    <w:p w14:paraId="09F305BA" w14:textId="77777777" w:rsidR="00A50A8B" w:rsidRPr="00BA355D" w:rsidRDefault="00A50A8B" w:rsidP="00A50A8B">
      <w:pPr>
        <w:ind w:firstLine="709"/>
        <w:jc w:val="center"/>
        <w:rPr>
          <w:b/>
          <w:bCs/>
          <w:sz w:val="21"/>
          <w:szCs w:val="21"/>
          <w:lang w:eastAsia="en-US"/>
        </w:rPr>
      </w:pPr>
      <w:r w:rsidRPr="00BA355D">
        <w:rPr>
          <w:rFonts w:ascii="Arial Narrow" w:hAnsi="Arial Narrow"/>
          <w:b/>
          <w:bCs/>
          <w:sz w:val="21"/>
          <w:szCs w:val="21"/>
        </w:rPr>
        <w:t>TLAČIVO</w:t>
      </w:r>
      <w:r w:rsidRPr="00BA355D">
        <w:rPr>
          <w:rFonts w:ascii="Arial Narrow" w:hAnsi="Arial Narrow"/>
          <w:b/>
          <w:bCs/>
          <w:spacing w:val="-5"/>
          <w:sz w:val="21"/>
          <w:szCs w:val="21"/>
        </w:rPr>
        <w:t xml:space="preserve"> </w:t>
      </w:r>
      <w:r w:rsidRPr="00BA355D">
        <w:rPr>
          <w:rFonts w:ascii="Arial Narrow" w:hAnsi="Arial Narrow"/>
          <w:b/>
          <w:bCs/>
          <w:sz w:val="21"/>
          <w:szCs w:val="21"/>
        </w:rPr>
        <w:t>ZÁPISNICE</w:t>
      </w:r>
      <w:r w:rsidRPr="00BA355D">
        <w:rPr>
          <w:rFonts w:ascii="Arial Narrow" w:hAnsi="Arial Narrow"/>
          <w:b/>
          <w:bCs/>
          <w:spacing w:val="-4"/>
          <w:sz w:val="21"/>
          <w:szCs w:val="21"/>
        </w:rPr>
        <w:t xml:space="preserve"> </w:t>
      </w:r>
      <w:r w:rsidRPr="00BA355D">
        <w:rPr>
          <w:rFonts w:ascii="Arial Narrow" w:hAnsi="Arial Narrow"/>
          <w:b/>
          <w:bCs/>
          <w:sz w:val="21"/>
          <w:szCs w:val="21"/>
        </w:rPr>
        <w:t>O</w:t>
      </w:r>
      <w:r w:rsidRPr="00BA355D">
        <w:rPr>
          <w:rFonts w:ascii="Arial Narrow" w:hAnsi="Arial Narrow"/>
          <w:b/>
          <w:bCs/>
          <w:spacing w:val="-4"/>
          <w:sz w:val="21"/>
          <w:szCs w:val="21"/>
        </w:rPr>
        <w:t xml:space="preserve"> </w:t>
      </w:r>
      <w:r w:rsidRPr="00BA355D">
        <w:rPr>
          <w:rFonts w:ascii="Arial Narrow" w:hAnsi="Arial Narrow"/>
          <w:b/>
          <w:bCs/>
          <w:sz w:val="21"/>
          <w:szCs w:val="21"/>
        </w:rPr>
        <w:t>ODOVZDANÍ</w:t>
      </w:r>
      <w:r w:rsidRPr="00BA355D">
        <w:rPr>
          <w:rFonts w:ascii="Arial Narrow" w:hAnsi="Arial Narrow"/>
          <w:b/>
          <w:bCs/>
          <w:spacing w:val="-7"/>
          <w:sz w:val="21"/>
          <w:szCs w:val="21"/>
        </w:rPr>
        <w:t xml:space="preserve"> </w:t>
      </w:r>
      <w:r w:rsidRPr="00BA355D">
        <w:rPr>
          <w:rFonts w:ascii="Arial Narrow" w:hAnsi="Arial Narrow"/>
          <w:b/>
          <w:bCs/>
          <w:sz w:val="21"/>
          <w:szCs w:val="21"/>
        </w:rPr>
        <w:t>A</w:t>
      </w:r>
      <w:r w:rsidRPr="00BA355D">
        <w:rPr>
          <w:rFonts w:ascii="Arial Narrow" w:hAnsi="Arial Narrow"/>
          <w:b/>
          <w:bCs/>
          <w:spacing w:val="-5"/>
          <w:sz w:val="21"/>
          <w:szCs w:val="21"/>
        </w:rPr>
        <w:t xml:space="preserve"> </w:t>
      </w:r>
      <w:r w:rsidRPr="00BA355D">
        <w:rPr>
          <w:rFonts w:ascii="Arial Narrow" w:hAnsi="Arial Narrow"/>
          <w:b/>
          <w:bCs/>
          <w:sz w:val="21"/>
          <w:szCs w:val="21"/>
        </w:rPr>
        <w:t>PREVZATÍ</w:t>
      </w:r>
      <w:r w:rsidRPr="00BA355D">
        <w:rPr>
          <w:rFonts w:ascii="Arial Narrow" w:hAnsi="Arial Narrow"/>
          <w:b/>
          <w:bCs/>
          <w:spacing w:val="-7"/>
          <w:sz w:val="21"/>
          <w:szCs w:val="21"/>
        </w:rPr>
        <w:t xml:space="preserve"> </w:t>
      </w:r>
      <w:r w:rsidRPr="00BA355D">
        <w:rPr>
          <w:rFonts w:ascii="Arial Narrow" w:hAnsi="Arial Narrow"/>
          <w:b/>
          <w:bCs/>
          <w:spacing w:val="-2"/>
          <w:sz w:val="21"/>
          <w:szCs w:val="21"/>
        </w:rPr>
        <w:t>STAVENISKA</w:t>
      </w:r>
    </w:p>
    <w:bookmarkEnd w:id="537"/>
    <w:bookmarkEnd w:id="538"/>
    <w:p w14:paraId="4B2F6E16" w14:textId="77777777" w:rsidR="00A50A8B" w:rsidRPr="00BA355D" w:rsidRDefault="00A50A8B" w:rsidP="00A50A8B">
      <w:pPr>
        <w:spacing w:line="360" w:lineRule="auto"/>
        <w:rPr>
          <w:rFonts w:ascii="Arial Narrow" w:hAnsi="Arial Narrow"/>
          <w:sz w:val="21"/>
          <w:szCs w:val="21"/>
          <w:lang w:eastAsia="en-US"/>
        </w:rPr>
      </w:pPr>
    </w:p>
    <w:p w14:paraId="759F20B3" w14:textId="190506E1" w:rsidR="00A50A8B" w:rsidRPr="00BA355D" w:rsidRDefault="00A50A8B" w:rsidP="00A50A8B">
      <w:pPr>
        <w:jc w:val="center"/>
        <w:rPr>
          <w:rFonts w:ascii="Arial Narrow" w:hAnsi="Arial Narrow" w:cs="Arial"/>
          <w:b/>
          <w:bCs/>
          <w:sz w:val="21"/>
          <w:szCs w:val="21"/>
        </w:rPr>
      </w:pPr>
      <w:r w:rsidRPr="00BA355D">
        <w:rPr>
          <w:rFonts w:ascii="Arial Narrow" w:hAnsi="Arial Narrow" w:cs="Arial"/>
          <w:b/>
          <w:bCs/>
          <w:sz w:val="21"/>
          <w:szCs w:val="21"/>
        </w:rPr>
        <w:t xml:space="preserve">ZÁPISNICA </w:t>
      </w:r>
      <w:r w:rsidR="00C546DB" w:rsidRPr="00BA355D">
        <w:rPr>
          <w:rFonts w:ascii="Arial Narrow" w:hAnsi="Arial Narrow" w:cs="Arial"/>
          <w:b/>
          <w:bCs/>
          <w:sz w:val="21"/>
          <w:szCs w:val="21"/>
        </w:rPr>
        <w:t>č</w:t>
      </w:r>
      <w:r w:rsidRPr="00BA355D">
        <w:rPr>
          <w:rFonts w:ascii="Arial Narrow" w:hAnsi="Arial Narrow" w:cs="Arial"/>
          <w:b/>
          <w:bCs/>
          <w:sz w:val="21"/>
          <w:szCs w:val="21"/>
        </w:rPr>
        <w:t xml:space="preserve">. </w:t>
      </w:r>
    </w:p>
    <w:p w14:paraId="74B663A4" w14:textId="77777777" w:rsidR="00A50A8B" w:rsidRPr="00BA355D" w:rsidRDefault="00A50A8B" w:rsidP="00A50A8B">
      <w:pPr>
        <w:rPr>
          <w:rFonts w:ascii="Arial Narrow" w:hAnsi="Arial Narrow" w:cs="Arial"/>
          <w:sz w:val="21"/>
          <w:szCs w:val="21"/>
        </w:rPr>
      </w:pPr>
      <w:r w:rsidRPr="00BA355D">
        <w:rPr>
          <w:rFonts w:ascii="Arial Narrow" w:hAnsi="Arial Narrow" w:cs="Arial"/>
          <w:sz w:val="21"/>
          <w:szCs w:val="21"/>
        </w:rPr>
        <w:t>o odovzdaní a prevzatí staveniska časti Diela (stavebného objektu č. / prevádzkového súboru č.):</w:t>
      </w:r>
      <w:r w:rsidRPr="00BA355D">
        <w:rPr>
          <w:rFonts w:ascii="Arial Narrow" w:hAnsi="Arial Narrow" w:cs="Arial"/>
          <w:sz w:val="21"/>
          <w:szCs w:val="21"/>
        </w:rPr>
        <w:tab/>
        <w:t>.................</w:t>
      </w:r>
    </w:p>
    <w:p w14:paraId="14198B15" w14:textId="77777777" w:rsidR="00A50A8B" w:rsidRPr="00BA355D" w:rsidRDefault="00A50A8B" w:rsidP="00A50A8B">
      <w:pPr>
        <w:rPr>
          <w:rFonts w:ascii="Arial Narrow" w:hAnsi="Arial Narrow" w:cs="Arial"/>
          <w:sz w:val="21"/>
          <w:szCs w:val="21"/>
        </w:rPr>
      </w:pPr>
      <w:r w:rsidRPr="00BA355D">
        <w:rPr>
          <w:rFonts w:ascii="Arial Narrow" w:hAnsi="Arial Narrow" w:cs="Arial"/>
          <w:sz w:val="21"/>
          <w:szCs w:val="21"/>
        </w:rPr>
        <w:t>konané dňa:</w:t>
      </w:r>
      <w:r w:rsidRPr="00BA355D">
        <w:rPr>
          <w:rFonts w:ascii="Arial Narrow" w:hAnsi="Arial Narrow" w:cs="Arial"/>
          <w:sz w:val="21"/>
          <w:szCs w:val="21"/>
        </w:rPr>
        <w:tab/>
        <w:t>..................</w:t>
      </w:r>
      <w:r w:rsidRPr="00BA355D">
        <w:rPr>
          <w:rFonts w:ascii="Arial Narrow" w:hAnsi="Arial Narrow" w:cs="Arial"/>
          <w:sz w:val="21"/>
          <w:szCs w:val="21"/>
        </w:rPr>
        <w:tab/>
      </w:r>
      <w:r w:rsidRPr="00BA355D">
        <w:rPr>
          <w:rFonts w:ascii="Arial Narrow" w:hAnsi="Arial Narrow" w:cs="Arial"/>
          <w:sz w:val="21"/>
          <w:szCs w:val="21"/>
        </w:rPr>
        <w:tab/>
      </w:r>
      <w:r w:rsidRPr="00BA355D">
        <w:rPr>
          <w:rFonts w:ascii="Arial Narrow" w:hAnsi="Arial Narrow" w:cs="Arial"/>
          <w:sz w:val="21"/>
          <w:szCs w:val="21"/>
        </w:rPr>
        <w:tab/>
      </w:r>
      <w:r w:rsidRPr="00BA355D">
        <w:rPr>
          <w:rFonts w:ascii="Arial Narrow" w:hAnsi="Arial Narrow" w:cs="Arial"/>
          <w:sz w:val="21"/>
          <w:szCs w:val="21"/>
        </w:rPr>
        <w:tab/>
      </w:r>
      <w:r w:rsidRPr="00BA355D">
        <w:rPr>
          <w:rFonts w:ascii="Arial Narrow" w:hAnsi="Arial Narrow" w:cs="Arial"/>
          <w:sz w:val="21"/>
          <w:szCs w:val="21"/>
        </w:rPr>
        <w:tab/>
      </w:r>
      <w:r w:rsidRPr="00BA355D">
        <w:rPr>
          <w:rFonts w:ascii="Arial Narrow" w:hAnsi="Arial Narrow" w:cs="Arial"/>
          <w:sz w:val="21"/>
          <w:szCs w:val="21"/>
        </w:rPr>
        <w:tab/>
        <w:t>v ..........................</w:t>
      </w:r>
    </w:p>
    <w:p w14:paraId="32F96BE3" w14:textId="77777777" w:rsidR="00A50A8B" w:rsidRPr="00BA355D" w:rsidRDefault="00A50A8B" w:rsidP="00A50A8B">
      <w:pPr>
        <w:rPr>
          <w:rFonts w:ascii="Arial Narrow" w:hAnsi="Arial Narrow" w:cs="Arial"/>
          <w:sz w:val="21"/>
          <w:szCs w:val="21"/>
        </w:rPr>
      </w:pPr>
      <w:r w:rsidRPr="00BA355D">
        <w:rPr>
          <w:rFonts w:ascii="Arial Narrow" w:hAnsi="Arial Narrow" w:cs="Arial"/>
          <w:noProof/>
          <w:sz w:val="21"/>
          <w:szCs w:val="21"/>
          <w:lang w:eastAsia="sk-SK"/>
        </w:rPr>
        <mc:AlternateContent>
          <mc:Choice Requires="wps">
            <w:drawing>
              <wp:anchor distT="0" distB="0" distL="114300" distR="114300" simplePos="0" relativeHeight="251658240" behindDoc="0" locked="0" layoutInCell="0" allowOverlap="1" wp14:anchorId="74185D10" wp14:editId="65B72379">
                <wp:simplePos x="0" y="0"/>
                <wp:positionH relativeFrom="column">
                  <wp:posOffset>15240</wp:posOffset>
                </wp:positionH>
                <wp:positionV relativeFrom="paragraph">
                  <wp:posOffset>-2540</wp:posOffset>
                </wp:positionV>
                <wp:extent cx="5669915" cy="635"/>
                <wp:effectExtent l="0" t="0" r="26035" b="37465"/>
                <wp:wrapNone/>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69915" cy="635"/>
                        </a:xfrm>
                        <a:prstGeom prst="line">
                          <a:avLst/>
                        </a:prstGeom>
                        <a:noFill/>
                        <a:ln w="12700">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arto="http://schemas.microsoft.com/office/word/2006/arto">
            <w:pict>
              <v:line w14:anchorId="2AE54C49" id="Line 2"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2pt,-.2pt" to="447.65pt,-.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" o:allowincell="f" strokeweight="1pt">
                <v:stroke startarrowwidth="narrow" startarrowlength="short" endarrowwidth="narrow" endarrowlength="short"/>
              </v:line>
            </w:pict>
          </mc:Fallback>
        </mc:AlternateContent>
      </w:r>
    </w:p>
    <w:p w14:paraId="25ACB357" w14:textId="77777777" w:rsidR="00A50A8B" w:rsidRPr="00BA355D" w:rsidRDefault="00A50A8B" w:rsidP="00A50A8B">
      <w:pPr>
        <w:rPr>
          <w:rFonts w:ascii="Arial Narrow" w:hAnsi="Arial Narrow" w:cs="Arial"/>
          <w:b/>
          <w:sz w:val="21"/>
          <w:szCs w:val="21"/>
          <w:u w:val="single"/>
        </w:rPr>
      </w:pPr>
      <w:r w:rsidRPr="00BA355D">
        <w:rPr>
          <w:rFonts w:ascii="Arial Narrow" w:hAnsi="Arial Narrow" w:cs="Arial"/>
          <w:b/>
          <w:sz w:val="21"/>
          <w:szCs w:val="21"/>
          <w:u w:val="single"/>
        </w:rPr>
        <w:t>1. ZÁKLADNÉ ÚDAJE STAVBY:</w:t>
      </w:r>
    </w:p>
    <w:p w14:paraId="6D68DC35" w14:textId="77777777" w:rsidR="00A50A8B" w:rsidRPr="00BA355D" w:rsidRDefault="00A50A8B" w:rsidP="00A50A8B">
      <w:pPr>
        <w:rPr>
          <w:rFonts w:ascii="Arial Narrow" w:hAnsi="Arial Narrow" w:cs="Arial"/>
          <w:sz w:val="21"/>
          <w:szCs w:val="21"/>
        </w:rPr>
      </w:pPr>
    </w:p>
    <w:p w14:paraId="6AD4C1A8" w14:textId="77777777" w:rsidR="00A50A8B" w:rsidRPr="00BA355D" w:rsidRDefault="00A50A8B" w:rsidP="00A50A8B">
      <w:pPr>
        <w:rPr>
          <w:rFonts w:ascii="Arial Narrow" w:hAnsi="Arial Narrow" w:cs="Arial"/>
          <w:b/>
          <w:sz w:val="21"/>
          <w:szCs w:val="21"/>
          <w:u w:val="single"/>
        </w:rPr>
      </w:pPr>
      <w:r w:rsidRPr="00BA355D">
        <w:rPr>
          <w:rFonts w:ascii="Arial Narrow" w:hAnsi="Arial Narrow" w:cs="Arial"/>
          <w:b/>
          <w:sz w:val="21"/>
          <w:szCs w:val="21"/>
          <w:u w:val="single"/>
        </w:rPr>
        <w:t xml:space="preserve">Názov stavby: </w:t>
      </w:r>
    </w:p>
    <w:p w14:paraId="7F163327" w14:textId="77777777" w:rsidR="00A50A8B" w:rsidRPr="00BA355D" w:rsidRDefault="00A50A8B" w:rsidP="00A50A8B">
      <w:pPr>
        <w:tabs>
          <w:tab w:val="left" w:pos="720"/>
        </w:tabs>
        <w:rPr>
          <w:rFonts w:ascii="Arial Narrow" w:hAnsi="Arial Narrow" w:cs="Arial"/>
          <w:sz w:val="21"/>
          <w:szCs w:val="21"/>
        </w:rPr>
      </w:pPr>
      <w:r w:rsidRPr="00BA355D">
        <w:rPr>
          <w:rFonts w:ascii="Arial Narrow" w:hAnsi="Arial Narrow" w:cs="Arial"/>
          <w:sz w:val="21"/>
          <w:szCs w:val="21"/>
        </w:rPr>
        <w:tab/>
        <w:t xml:space="preserve">Objednávateľ:  </w:t>
      </w:r>
    </w:p>
    <w:p w14:paraId="11B55961" w14:textId="77777777" w:rsidR="00A50A8B" w:rsidRPr="00BA355D" w:rsidRDefault="00A50A8B" w:rsidP="00A50A8B">
      <w:pPr>
        <w:tabs>
          <w:tab w:val="left" w:pos="720"/>
        </w:tabs>
        <w:rPr>
          <w:rFonts w:ascii="Arial Narrow" w:hAnsi="Arial Narrow" w:cs="Arial"/>
          <w:sz w:val="21"/>
          <w:szCs w:val="21"/>
        </w:rPr>
      </w:pPr>
      <w:r w:rsidRPr="00BA355D">
        <w:rPr>
          <w:rFonts w:ascii="Arial Narrow" w:hAnsi="Arial Narrow" w:cs="Arial"/>
          <w:sz w:val="21"/>
          <w:szCs w:val="21"/>
        </w:rPr>
        <w:tab/>
        <w:t>Stavebnotechnický dozor:</w:t>
      </w:r>
    </w:p>
    <w:p w14:paraId="75329B9A" w14:textId="77777777" w:rsidR="00A50A8B" w:rsidRPr="00BA355D" w:rsidRDefault="00A50A8B" w:rsidP="00A50A8B">
      <w:pPr>
        <w:tabs>
          <w:tab w:val="left" w:pos="720"/>
        </w:tabs>
        <w:rPr>
          <w:rFonts w:ascii="Arial Narrow" w:hAnsi="Arial Narrow" w:cs="Arial"/>
          <w:sz w:val="21"/>
          <w:szCs w:val="21"/>
        </w:rPr>
      </w:pPr>
      <w:r w:rsidRPr="00BA355D">
        <w:rPr>
          <w:rFonts w:ascii="Arial Narrow" w:hAnsi="Arial Narrow" w:cs="Arial"/>
          <w:sz w:val="21"/>
          <w:szCs w:val="21"/>
        </w:rPr>
        <w:tab/>
        <w:t>Projektant:</w:t>
      </w:r>
    </w:p>
    <w:p w14:paraId="31885A15" w14:textId="77777777" w:rsidR="00A50A8B" w:rsidRPr="00BA355D" w:rsidRDefault="00A50A8B" w:rsidP="00A50A8B">
      <w:pPr>
        <w:tabs>
          <w:tab w:val="left" w:pos="720"/>
        </w:tabs>
        <w:rPr>
          <w:rFonts w:ascii="Arial Narrow" w:hAnsi="Arial Narrow" w:cs="Arial"/>
          <w:sz w:val="21"/>
          <w:szCs w:val="21"/>
        </w:rPr>
      </w:pPr>
      <w:r w:rsidRPr="00BA355D">
        <w:rPr>
          <w:rFonts w:ascii="Arial Narrow" w:hAnsi="Arial Narrow" w:cs="Arial"/>
          <w:sz w:val="21"/>
          <w:szCs w:val="21"/>
        </w:rPr>
        <w:tab/>
        <w:t xml:space="preserve">Zhotoviteľ: </w:t>
      </w:r>
    </w:p>
    <w:p w14:paraId="56F4AA46" w14:textId="77777777" w:rsidR="00A50A8B" w:rsidRPr="00BA355D" w:rsidRDefault="00A50A8B" w:rsidP="00A50A8B">
      <w:pPr>
        <w:pStyle w:val="BodyText"/>
        <w:tabs>
          <w:tab w:val="left" w:pos="720"/>
        </w:tabs>
        <w:rPr>
          <w:rFonts w:ascii="Arial Narrow" w:hAnsi="Arial Narrow" w:cs="Arial"/>
          <w:sz w:val="21"/>
          <w:szCs w:val="21"/>
          <w:lang w:val="sk-SK"/>
        </w:rPr>
      </w:pPr>
      <w:r w:rsidRPr="00BA355D">
        <w:rPr>
          <w:rFonts w:ascii="Arial Narrow" w:hAnsi="Arial Narrow" w:cs="Arial"/>
          <w:sz w:val="21"/>
          <w:szCs w:val="21"/>
          <w:lang w:val="sk-SK"/>
        </w:rPr>
        <w:tab/>
        <w:t xml:space="preserve">Realizujúci závod: </w:t>
      </w:r>
    </w:p>
    <w:p w14:paraId="033526AF" w14:textId="77777777" w:rsidR="00A50A8B" w:rsidRPr="00BA355D" w:rsidRDefault="00A50A8B" w:rsidP="00A50A8B">
      <w:pPr>
        <w:pStyle w:val="BodyText"/>
        <w:tabs>
          <w:tab w:val="left" w:pos="720"/>
        </w:tabs>
        <w:rPr>
          <w:rFonts w:ascii="Arial Narrow" w:hAnsi="Arial Narrow" w:cs="Arial"/>
          <w:sz w:val="21"/>
          <w:szCs w:val="21"/>
          <w:lang w:val="sk-SK"/>
        </w:rPr>
      </w:pPr>
      <w:r w:rsidRPr="00BA355D">
        <w:rPr>
          <w:rFonts w:ascii="Arial Narrow" w:hAnsi="Arial Narrow" w:cs="Arial"/>
          <w:sz w:val="21"/>
          <w:szCs w:val="21"/>
          <w:lang w:val="sk-SK"/>
        </w:rPr>
        <w:tab/>
        <w:t xml:space="preserve">Stavebné povolenie:                                                          </w:t>
      </w:r>
      <w:r w:rsidRPr="00BA355D">
        <w:rPr>
          <w:rFonts w:ascii="Arial Narrow" w:hAnsi="Arial Narrow" w:cs="Arial"/>
          <w:sz w:val="21"/>
          <w:szCs w:val="21"/>
          <w:lang w:val="sk-SK"/>
        </w:rPr>
        <w:tab/>
        <w:t xml:space="preserve">zo dňa: </w:t>
      </w:r>
    </w:p>
    <w:p w14:paraId="2919C697" w14:textId="77777777" w:rsidR="00A50A8B" w:rsidRPr="00BA355D" w:rsidRDefault="00A50A8B" w:rsidP="00A50A8B">
      <w:pPr>
        <w:tabs>
          <w:tab w:val="left" w:pos="720"/>
        </w:tabs>
        <w:rPr>
          <w:rFonts w:ascii="Arial Narrow" w:hAnsi="Arial Narrow" w:cs="Arial"/>
          <w:sz w:val="21"/>
          <w:szCs w:val="21"/>
        </w:rPr>
      </w:pPr>
      <w:r w:rsidRPr="00BA355D">
        <w:rPr>
          <w:rFonts w:ascii="Arial Narrow" w:hAnsi="Arial Narrow" w:cs="Arial"/>
          <w:sz w:val="21"/>
          <w:szCs w:val="21"/>
        </w:rPr>
        <w:tab/>
        <w:t>Súhlas:</w:t>
      </w:r>
      <w:r w:rsidRPr="00BA355D">
        <w:rPr>
          <w:rFonts w:ascii="Arial Narrow" w:hAnsi="Arial Narrow" w:cs="Arial"/>
          <w:sz w:val="21"/>
          <w:szCs w:val="21"/>
        </w:rPr>
        <w:tab/>
      </w:r>
      <w:r w:rsidRPr="00BA355D">
        <w:rPr>
          <w:rFonts w:ascii="Arial Narrow" w:hAnsi="Arial Narrow" w:cs="Arial"/>
          <w:sz w:val="21"/>
          <w:szCs w:val="21"/>
        </w:rPr>
        <w:tab/>
      </w:r>
      <w:r w:rsidRPr="00BA355D">
        <w:rPr>
          <w:rFonts w:ascii="Arial Narrow" w:hAnsi="Arial Narrow" w:cs="Arial"/>
          <w:sz w:val="21"/>
          <w:szCs w:val="21"/>
        </w:rPr>
        <w:tab/>
      </w:r>
      <w:r w:rsidRPr="00BA355D">
        <w:rPr>
          <w:rFonts w:ascii="Arial Narrow" w:hAnsi="Arial Narrow" w:cs="Arial"/>
          <w:sz w:val="21"/>
          <w:szCs w:val="21"/>
        </w:rPr>
        <w:tab/>
      </w:r>
      <w:r w:rsidRPr="00BA355D">
        <w:rPr>
          <w:rFonts w:ascii="Arial Narrow" w:hAnsi="Arial Narrow" w:cs="Arial"/>
          <w:sz w:val="21"/>
          <w:szCs w:val="21"/>
        </w:rPr>
        <w:tab/>
      </w:r>
      <w:r w:rsidRPr="00BA355D">
        <w:rPr>
          <w:rFonts w:ascii="Arial Narrow" w:hAnsi="Arial Narrow" w:cs="Arial"/>
          <w:sz w:val="21"/>
          <w:szCs w:val="21"/>
        </w:rPr>
        <w:tab/>
      </w:r>
      <w:r w:rsidRPr="00BA355D">
        <w:rPr>
          <w:rFonts w:ascii="Arial Narrow" w:hAnsi="Arial Narrow" w:cs="Arial"/>
          <w:sz w:val="21"/>
          <w:szCs w:val="21"/>
        </w:rPr>
        <w:tab/>
        <w:t>zo dňa:</w:t>
      </w:r>
    </w:p>
    <w:p w14:paraId="5CE45F7B" w14:textId="77777777" w:rsidR="00A50A8B" w:rsidRPr="00BA355D" w:rsidRDefault="00A50A8B" w:rsidP="00A50A8B">
      <w:pPr>
        <w:tabs>
          <w:tab w:val="left" w:pos="720"/>
        </w:tabs>
        <w:rPr>
          <w:rFonts w:ascii="Arial Narrow" w:hAnsi="Arial Narrow" w:cs="Arial"/>
          <w:sz w:val="21"/>
          <w:szCs w:val="21"/>
        </w:rPr>
      </w:pPr>
      <w:r w:rsidRPr="00BA355D">
        <w:rPr>
          <w:rFonts w:ascii="Arial Narrow" w:hAnsi="Arial Narrow" w:cs="Arial"/>
          <w:sz w:val="21"/>
          <w:szCs w:val="21"/>
        </w:rPr>
        <w:tab/>
        <w:t>Rozhodnutie o odňatí poľnohospodárskej pôdy:</w:t>
      </w:r>
      <w:r w:rsidRPr="00BA355D">
        <w:rPr>
          <w:rFonts w:ascii="Arial Narrow" w:hAnsi="Arial Narrow" w:cs="Arial"/>
          <w:sz w:val="21"/>
          <w:szCs w:val="21"/>
        </w:rPr>
        <w:tab/>
      </w:r>
      <w:r w:rsidRPr="00BA355D">
        <w:rPr>
          <w:rFonts w:ascii="Arial Narrow" w:hAnsi="Arial Narrow" w:cs="Arial"/>
          <w:sz w:val="21"/>
          <w:szCs w:val="21"/>
        </w:rPr>
        <w:tab/>
        <w:t xml:space="preserve">zo dňa: </w:t>
      </w:r>
    </w:p>
    <w:p w14:paraId="402FCD3F" w14:textId="77777777" w:rsidR="00A50A8B" w:rsidRPr="00BA355D" w:rsidRDefault="00A50A8B" w:rsidP="00A50A8B">
      <w:pPr>
        <w:tabs>
          <w:tab w:val="left" w:pos="709"/>
        </w:tabs>
        <w:rPr>
          <w:rFonts w:ascii="Arial Narrow" w:hAnsi="Arial Narrow" w:cs="Arial"/>
          <w:sz w:val="21"/>
          <w:szCs w:val="21"/>
        </w:rPr>
      </w:pPr>
    </w:p>
    <w:p w14:paraId="04E1C262" w14:textId="77777777" w:rsidR="00A50A8B" w:rsidRPr="00BA355D" w:rsidRDefault="00A50A8B" w:rsidP="00A50A8B">
      <w:pPr>
        <w:tabs>
          <w:tab w:val="left" w:pos="709"/>
        </w:tabs>
        <w:rPr>
          <w:rFonts w:ascii="Arial Narrow" w:hAnsi="Arial Narrow" w:cs="Arial"/>
          <w:b/>
          <w:sz w:val="21"/>
          <w:szCs w:val="21"/>
          <w:u w:val="single"/>
        </w:rPr>
      </w:pPr>
      <w:r w:rsidRPr="00BA355D">
        <w:rPr>
          <w:rFonts w:ascii="Arial Narrow" w:hAnsi="Arial Narrow" w:cs="Arial"/>
          <w:b/>
          <w:sz w:val="21"/>
          <w:szCs w:val="21"/>
          <w:u w:val="single"/>
        </w:rPr>
        <w:t>2. NAVRHOVANÁ ZMLUVNÁ CENA ČASTI DIELA (STAVEBNÉHO OBJEKTU / PREVÁDZKOVÉHO SÚBORU):</w:t>
      </w:r>
    </w:p>
    <w:p w14:paraId="63EACA91" w14:textId="77777777" w:rsidR="00A50A8B" w:rsidRPr="00BA355D" w:rsidRDefault="00A50A8B" w:rsidP="00A50A8B">
      <w:pPr>
        <w:tabs>
          <w:tab w:val="left" w:pos="709"/>
        </w:tabs>
        <w:rPr>
          <w:rFonts w:ascii="Arial Narrow" w:hAnsi="Arial Narrow" w:cs="Arial"/>
          <w:b/>
          <w:sz w:val="21"/>
          <w:szCs w:val="21"/>
          <w:u w:val="single"/>
        </w:rPr>
      </w:pPr>
    </w:p>
    <w:p w14:paraId="416A19E2" w14:textId="77777777" w:rsidR="00A50A8B" w:rsidRPr="00BA355D" w:rsidRDefault="00A50A8B" w:rsidP="00A50A8B">
      <w:pPr>
        <w:tabs>
          <w:tab w:val="left" w:pos="709"/>
        </w:tabs>
        <w:jc w:val="center"/>
        <w:rPr>
          <w:rFonts w:ascii="Arial Narrow" w:hAnsi="Arial Narrow" w:cs="Arial"/>
          <w:b/>
          <w:sz w:val="21"/>
          <w:szCs w:val="21"/>
          <w:u w:val="single"/>
        </w:rPr>
      </w:pPr>
    </w:p>
    <w:p w14:paraId="1E6FBA96" w14:textId="77777777" w:rsidR="00A50A8B" w:rsidRPr="00BA355D" w:rsidRDefault="00A50A8B" w:rsidP="00A50A8B">
      <w:pPr>
        <w:tabs>
          <w:tab w:val="left" w:pos="709"/>
        </w:tabs>
        <w:rPr>
          <w:rFonts w:ascii="Arial Narrow" w:hAnsi="Arial Narrow" w:cs="Arial"/>
          <w:b/>
          <w:sz w:val="21"/>
          <w:szCs w:val="21"/>
          <w:u w:val="single"/>
        </w:rPr>
      </w:pPr>
      <w:r w:rsidRPr="00BA355D">
        <w:rPr>
          <w:rFonts w:ascii="Arial Narrow" w:hAnsi="Arial Narrow" w:cs="Arial"/>
          <w:b/>
          <w:sz w:val="21"/>
          <w:szCs w:val="21"/>
          <w:u w:val="single"/>
        </w:rPr>
        <w:t>3. LEHOTA VÝSTAVBY:</w:t>
      </w:r>
    </w:p>
    <w:p w14:paraId="3F55CAE8" w14:textId="77777777" w:rsidR="00A50A8B" w:rsidRPr="00BA355D" w:rsidRDefault="00A50A8B" w:rsidP="00A50A8B">
      <w:pPr>
        <w:tabs>
          <w:tab w:val="left" w:pos="709"/>
        </w:tabs>
        <w:rPr>
          <w:rFonts w:ascii="Arial Narrow" w:hAnsi="Arial Narrow" w:cs="Arial"/>
          <w:b/>
          <w:sz w:val="21"/>
          <w:szCs w:val="21"/>
          <w:u w:val="single"/>
        </w:rPr>
      </w:pPr>
    </w:p>
    <w:p w14:paraId="59560BE2" w14:textId="77777777" w:rsidR="00A50A8B" w:rsidRPr="00BA355D" w:rsidRDefault="00A50A8B" w:rsidP="00A50A8B">
      <w:pPr>
        <w:tabs>
          <w:tab w:val="left" w:pos="709"/>
        </w:tabs>
        <w:rPr>
          <w:rFonts w:ascii="Arial Narrow" w:hAnsi="Arial Narrow" w:cs="Arial"/>
          <w:b/>
          <w:sz w:val="21"/>
          <w:szCs w:val="21"/>
        </w:rPr>
      </w:pPr>
      <w:r w:rsidRPr="00BA355D">
        <w:rPr>
          <w:rFonts w:ascii="Arial Narrow" w:hAnsi="Arial Narrow" w:cs="Arial"/>
          <w:b/>
          <w:sz w:val="21"/>
          <w:szCs w:val="21"/>
        </w:rPr>
        <w:t>začatie:</w:t>
      </w:r>
      <w:r w:rsidRPr="00BA355D">
        <w:rPr>
          <w:rFonts w:ascii="Arial Narrow" w:hAnsi="Arial Narrow" w:cs="Arial"/>
          <w:b/>
          <w:sz w:val="21"/>
          <w:szCs w:val="21"/>
        </w:rPr>
        <w:tab/>
      </w:r>
      <w:r w:rsidRPr="00BA355D">
        <w:rPr>
          <w:rFonts w:ascii="Arial Narrow" w:hAnsi="Arial Narrow" w:cs="Arial"/>
          <w:b/>
          <w:sz w:val="21"/>
          <w:szCs w:val="21"/>
        </w:rPr>
        <w:tab/>
      </w:r>
      <w:r w:rsidRPr="00BA355D">
        <w:rPr>
          <w:rFonts w:ascii="Arial Narrow" w:hAnsi="Arial Narrow" w:cs="Arial"/>
          <w:b/>
          <w:sz w:val="21"/>
          <w:szCs w:val="21"/>
        </w:rPr>
        <w:tab/>
      </w:r>
      <w:r w:rsidRPr="00BA355D">
        <w:rPr>
          <w:rFonts w:ascii="Arial Narrow" w:hAnsi="Arial Narrow" w:cs="Arial"/>
          <w:b/>
          <w:sz w:val="21"/>
          <w:szCs w:val="21"/>
        </w:rPr>
        <w:tab/>
      </w:r>
      <w:r w:rsidRPr="00BA355D">
        <w:rPr>
          <w:rFonts w:ascii="Arial Narrow" w:hAnsi="Arial Narrow" w:cs="Arial"/>
          <w:b/>
          <w:sz w:val="21"/>
          <w:szCs w:val="21"/>
        </w:rPr>
        <w:tab/>
      </w:r>
      <w:r w:rsidRPr="00BA355D">
        <w:rPr>
          <w:rFonts w:ascii="Arial Narrow" w:hAnsi="Arial Narrow" w:cs="Arial"/>
          <w:b/>
          <w:sz w:val="21"/>
          <w:szCs w:val="21"/>
        </w:rPr>
        <w:tab/>
      </w:r>
      <w:r w:rsidRPr="00BA355D">
        <w:rPr>
          <w:rFonts w:ascii="Arial Narrow" w:hAnsi="Arial Narrow" w:cs="Arial"/>
          <w:b/>
          <w:sz w:val="21"/>
          <w:szCs w:val="21"/>
        </w:rPr>
        <w:tab/>
      </w:r>
      <w:r w:rsidRPr="00BA355D">
        <w:rPr>
          <w:rFonts w:ascii="Arial Narrow" w:hAnsi="Arial Narrow" w:cs="Arial"/>
          <w:b/>
          <w:sz w:val="21"/>
          <w:szCs w:val="21"/>
        </w:rPr>
        <w:tab/>
        <w:t xml:space="preserve">ukončenie: </w:t>
      </w:r>
    </w:p>
    <w:p w14:paraId="5512C2A1" w14:textId="77777777" w:rsidR="00A50A8B" w:rsidRPr="00BA355D" w:rsidRDefault="00A50A8B" w:rsidP="00A50A8B">
      <w:pPr>
        <w:tabs>
          <w:tab w:val="left" w:pos="709"/>
        </w:tabs>
        <w:rPr>
          <w:rFonts w:ascii="Arial Narrow" w:hAnsi="Arial Narrow" w:cs="Arial"/>
          <w:b/>
          <w:sz w:val="21"/>
          <w:szCs w:val="21"/>
        </w:rPr>
      </w:pPr>
    </w:p>
    <w:p w14:paraId="4BC1790C" w14:textId="77777777" w:rsidR="00A50A8B" w:rsidRPr="00BA355D" w:rsidRDefault="00A50A8B" w:rsidP="00A50A8B">
      <w:pPr>
        <w:tabs>
          <w:tab w:val="left" w:pos="709"/>
        </w:tabs>
        <w:rPr>
          <w:rFonts w:ascii="Arial Narrow" w:hAnsi="Arial Narrow" w:cs="Arial"/>
          <w:b/>
          <w:sz w:val="21"/>
          <w:szCs w:val="21"/>
          <w:u w:val="single"/>
        </w:rPr>
      </w:pPr>
      <w:r w:rsidRPr="00BA355D">
        <w:rPr>
          <w:rFonts w:ascii="Arial Narrow" w:hAnsi="Arial Narrow" w:cs="Arial"/>
          <w:b/>
          <w:sz w:val="21"/>
          <w:szCs w:val="21"/>
          <w:u w:val="single"/>
        </w:rPr>
        <w:t>4. MAJETKOPRÁVNE VYSPORIADANIE:</w:t>
      </w:r>
    </w:p>
    <w:p w14:paraId="584DA40A" w14:textId="77777777" w:rsidR="00A50A8B" w:rsidRPr="00BA355D" w:rsidRDefault="00A50A8B" w:rsidP="00A50A8B">
      <w:pPr>
        <w:tabs>
          <w:tab w:val="left" w:pos="709"/>
        </w:tabs>
        <w:rPr>
          <w:rFonts w:ascii="Arial Narrow" w:hAnsi="Arial Narrow" w:cs="Arial"/>
          <w:sz w:val="21"/>
          <w:szCs w:val="21"/>
        </w:rPr>
      </w:pPr>
    </w:p>
    <w:p w14:paraId="359AF5F1" w14:textId="77777777" w:rsidR="00A50A8B" w:rsidRPr="00BA355D" w:rsidRDefault="00A50A8B" w:rsidP="00A50A8B">
      <w:pPr>
        <w:tabs>
          <w:tab w:val="left" w:pos="709"/>
        </w:tabs>
        <w:rPr>
          <w:rFonts w:ascii="Arial Narrow" w:hAnsi="Arial Narrow" w:cs="Arial"/>
          <w:b/>
          <w:sz w:val="21"/>
          <w:szCs w:val="21"/>
          <w:u w:val="single"/>
        </w:rPr>
      </w:pPr>
      <w:r w:rsidRPr="00BA355D">
        <w:rPr>
          <w:rFonts w:ascii="Arial Narrow" w:hAnsi="Arial Narrow" w:cs="Arial"/>
          <w:b/>
          <w:sz w:val="21"/>
          <w:szCs w:val="21"/>
          <w:u w:val="single"/>
        </w:rPr>
        <w:t>5. ÚDAJE O STAVENISKU A POŽIADAVKY:</w:t>
      </w:r>
    </w:p>
    <w:p w14:paraId="14D9DE05" w14:textId="77777777" w:rsidR="00A50A8B" w:rsidRPr="00BA355D" w:rsidRDefault="00A50A8B" w:rsidP="00A50A8B">
      <w:pPr>
        <w:tabs>
          <w:tab w:val="left" w:pos="709"/>
        </w:tabs>
        <w:rPr>
          <w:rFonts w:ascii="Arial Narrow" w:hAnsi="Arial Narrow" w:cs="Arial"/>
          <w:b/>
          <w:sz w:val="21"/>
          <w:szCs w:val="21"/>
        </w:rPr>
      </w:pPr>
    </w:p>
    <w:p w14:paraId="05271387" w14:textId="77777777" w:rsidR="00A50A8B" w:rsidRPr="00BA355D" w:rsidRDefault="00A50A8B" w:rsidP="00A50A8B">
      <w:pPr>
        <w:tabs>
          <w:tab w:val="left" w:pos="709"/>
        </w:tabs>
        <w:rPr>
          <w:rFonts w:ascii="Arial Narrow" w:hAnsi="Arial Narrow" w:cs="Arial"/>
          <w:b/>
          <w:sz w:val="21"/>
          <w:szCs w:val="21"/>
          <w:u w:val="single"/>
        </w:rPr>
      </w:pPr>
      <w:r w:rsidRPr="00BA355D">
        <w:rPr>
          <w:rFonts w:ascii="Arial Narrow" w:hAnsi="Arial Narrow" w:cs="Arial"/>
          <w:b/>
          <w:sz w:val="21"/>
          <w:szCs w:val="21"/>
          <w:u w:val="single"/>
        </w:rPr>
        <w:t>6. PRÍSTUP NA STAVENISKO A ZARIADENIE STAVENISKA:</w:t>
      </w:r>
    </w:p>
    <w:p w14:paraId="4724CDE0" w14:textId="77777777" w:rsidR="00A50A8B" w:rsidRPr="00BA355D" w:rsidRDefault="00A50A8B" w:rsidP="00A50A8B">
      <w:pPr>
        <w:tabs>
          <w:tab w:val="left" w:pos="709"/>
        </w:tabs>
        <w:rPr>
          <w:rFonts w:ascii="Arial Narrow" w:hAnsi="Arial Narrow" w:cs="Arial"/>
          <w:sz w:val="21"/>
          <w:szCs w:val="21"/>
        </w:rPr>
      </w:pPr>
    </w:p>
    <w:p w14:paraId="69FAEE2D" w14:textId="77777777" w:rsidR="00A50A8B" w:rsidRPr="00BA355D" w:rsidRDefault="00A50A8B" w:rsidP="00A50A8B">
      <w:pPr>
        <w:rPr>
          <w:rFonts w:ascii="Arial Narrow" w:hAnsi="Arial Narrow" w:cs="Arial"/>
          <w:b/>
          <w:sz w:val="21"/>
          <w:szCs w:val="21"/>
          <w:u w:val="single"/>
        </w:rPr>
      </w:pPr>
      <w:r w:rsidRPr="00BA355D">
        <w:rPr>
          <w:rFonts w:ascii="Arial Narrow" w:hAnsi="Arial Narrow" w:cs="Arial"/>
          <w:b/>
          <w:sz w:val="21"/>
          <w:szCs w:val="21"/>
          <w:u w:val="single"/>
        </w:rPr>
        <w:t>7. ÚDAJE O PODZEMNÝCH A NADZEMNÝCH INŽINIERSKYCH</w:t>
      </w:r>
      <w:r w:rsidRPr="00BA355D">
        <w:rPr>
          <w:rFonts w:ascii="Arial Narrow" w:hAnsi="Arial Narrow" w:cs="Arial"/>
          <w:b/>
          <w:sz w:val="21"/>
          <w:szCs w:val="21"/>
        </w:rPr>
        <w:t xml:space="preserve"> </w:t>
      </w:r>
      <w:r w:rsidRPr="00BA355D">
        <w:rPr>
          <w:rFonts w:ascii="Arial Narrow" w:hAnsi="Arial Narrow" w:cs="Arial"/>
          <w:b/>
          <w:sz w:val="21"/>
          <w:szCs w:val="21"/>
          <w:u w:val="single"/>
        </w:rPr>
        <w:t>SIEŤACH A INÝCH PREKÁŽKACH:</w:t>
      </w:r>
    </w:p>
    <w:p w14:paraId="5A903273" w14:textId="77777777" w:rsidR="00A50A8B" w:rsidRPr="00BA355D" w:rsidRDefault="00A50A8B" w:rsidP="00A50A8B">
      <w:pPr>
        <w:tabs>
          <w:tab w:val="left" w:pos="709"/>
        </w:tabs>
        <w:rPr>
          <w:rFonts w:ascii="Arial Narrow" w:hAnsi="Arial Narrow" w:cs="Arial"/>
          <w:sz w:val="21"/>
          <w:szCs w:val="21"/>
        </w:rPr>
      </w:pPr>
    </w:p>
    <w:p w14:paraId="68EC5A83" w14:textId="77777777" w:rsidR="00A50A8B" w:rsidRPr="00BA355D" w:rsidRDefault="00A50A8B" w:rsidP="00A50A8B">
      <w:pPr>
        <w:tabs>
          <w:tab w:val="left" w:pos="709"/>
        </w:tabs>
        <w:rPr>
          <w:rFonts w:ascii="Arial Narrow" w:hAnsi="Arial Narrow" w:cs="Arial"/>
          <w:b/>
          <w:sz w:val="21"/>
          <w:szCs w:val="21"/>
          <w:u w:val="single"/>
        </w:rPr>
      </w:pPr>
      <w:r w:rsidRPr="00BA355D">
        <w:rPr>
          <w:rFonts w:ascii="Arial Narrow" w:hAnsi="Arial Narrow" w:cs="Arial"/>
          <w:b/>
          <w:sz w:val="21"/>
          <w:szCs w:val="21"/>
          <w:u w:val="single"/>
        </w:rPr>
        <w:t>8. VYTÝČENIE ZÁKLADNÝCH BODOV STAVEBNÉHO OBJEKTU A OBVODU STAVENISKA:</w:t>
      </w:r>
    </w:p>
    <w:p w14:paraId="4E5953A4" w14:textId="77777777" w:rsidR="00A50A8B" w:rsidRPr="00BA355D" w:rsidRDefault="00A50A8B" w:rsidP="00A50A8B">
      <w:pPr>
        <w:tabs>
          <w:tab w:val="left" w:pos="709"/>
        </w:tabs>
        <w:rPr>
          <w:rFonts w:ascii="Arial Narrow" w:hAnsi="Arial Narrow" w:cs="Arial"/>
          <w:sz w:val="21"/>
          <w:szCs w:val="21"/>
        </w:rPr>
      </w:pPr>
    </w:p>
    <w:p w14:paraId="53EAA4AD" w14:textId="77777777" w:rsidR="00A50A8B" w:rsidRPr="00BA355D" w:rsidRDefault="00A50A8B" w:rsidP="00A50A8B">
      <w:pPr>
        <w:tabs>
          <w:tab w:val="left" w:pos="709"/>
        </w:tabs>
        <w:rPr>
          <w:rFonts w:ascii="Arial Narrow" w:hAnsi="Arial Narrow" w:cs="Arial"/>
          <w:b/>
          <w:sz w:val="21"/>
          <w:szCs w:val="21"/>
          <w:u w:val="single"/>
        </w:rPr>
      </w:pPr>
      <w:r w:rsidRPr="00BA355D">
        <w:rPr>
          <w:rFonts w:ascii="Arial Narrow" w:hAnsi="Arial Narrow" w:cs="Arial"/>
          <w:b/>
          <w:sz w:val="21"/>
          <w:szCs w:val="21"/>
          <w:u w:val="single"/>
        </w:rPr>
        <w:t>9. PRIPOMIENKY ÚČASTNÍKOV ROKOVANIA:</w:t>
      </w:r>
    </w:p>
    <w:p w14:paraId="6BBC627A" w14:textId="77777777" w:rsidR="00A50A8B" w:rsidRPr="00BA355D" w:rsidRDefault="00A50A8B" w:rsidP="00A50A8B">
      <w:pPr>
        <w:tabs>
          <w:tab w:val="left" w:pos="709"/>
        </w:tabs>
        <w:rPr>
          <w:rFonts w:ascii="Arial Narrow" w:hAnsi="Arial Narrow" w:cs="Arial"/>
          <w:b/>
          <w:sz w:val="21"/>
          <w:szCs w:val="21"/>
          <w:u w:val="single"/>
        </w:rPr>
      </w:pPr>
    </w:p>
    <w:p w14:paraId="351AD629" w14:textId="77777777" w:rsidR="00A50A8B" w:rsidRPr="00BA355D" w:rsidRDefault="00A50A8B" w:rsidP="00A50A8B">
      <w:pPr>
        <w:tabs>
          <w:tab w:val="left" w:pos="709"/>
        </w:tabs>
        <w:rPr>
          <w:rFonts w:ascii="Arial Narrow" w:hAnsi="Arial Narrow" w:cs="Arial"/>
          <w:b/>
          <w:sz w:val="21"/>
          <w:szCs w:val="21"/>
          <w:u w:val="single"/>
        </w:rPr>
      </w:pPr>
      <w:r w:rsidRPr="00BA355D">
        <w:rPr>
          <w:rFonts w:ascii="Arial Narrow" w:hAnsi="Arial Narrow" w:cs="Arial"/>
          <w:b/>
          <w:sz w:val="21"/>
          <w:szCs w:val="21"/>
          <w:u w:val="single"/>
        </w:rPr>
        <w:t>10. ZÁVEREČNÉ VYHLÁSENIE:</w:t>
      </w:r>
    </w:p>
    <w:p w14:paraId="6196B5D7" w14:textId="77777777" w:rsidR="00A50A8B" w:rsidRPr="00BA355D" w:rsidRDefault="00A50A8B" w:rsidP="00A50A8B">
      <w:pPr>
        <w:tabs>
          <w:tab w:val="left" w:pos="709"/>
        </w:tabs>
        <w:jc w:val="both"/>
        <w:rPr>
          <w:rFonts w:ascii="Arial Narrow" w:hAnsi="Arial Narrow" w:cs="Arial"/>
          <w:b/>
          <w:sz w:val="21"/>
          <w:szCs w:val="21"/>
        </w:rPr>
      </w:pPr>
      <w:r w:rsidRPr="00BA355D">
        <w:rPr>
          <w:rFonts w:ascii="Arial Narrow" w:hAnsi="Arial Narrow" w:cs="Arial"/>
          <w:b/>
          <w:sz w:val="21"/>
          <w:szCs w:val="21"/>
        </w:rPr>
        <w:t>Zhotoviteľ prehlasuje, že stavenisko preberá, že sú mu známe podmienky jeho užívania a je si vedomý všetkých dôsledkov vyplývajúcich z nedodržania hraníc staveniska.</w:t>
      </w:r>
      <w:r w:rsidRPr="00BA355D">
        <w:rPr>
          <w:rFonts w:ascii="Arial Narrow" w:hAnsi="Arial Narrow" w:cs="Arial"/>
          <w:b/>
          <w:sz w:val="21"/>
          <w:szCs w:val="21"/>
          <w:u w:val="single"/>
        </w:rPr>
        <w:t xml:space="preserve"> </w:t>
      </w:r>
    </w:p>
    <w:p w14:paraId="6DCAD5DD" w14:textId="77777777" w:rsidR="00A50A8B" w:rsidRPr="00BA355D" w:rsidRDefault="00A50A8B" w:rsidP="00A50A8B">
      <w:pPr>
        <w:tabs>
          <w:tab w:val="left" w:pos="709"/>
        </w:tabs>
        <w:rPr>
          <w:rFonts w:ascii="Arial Narrow" w:hAnsi="Arial Narrow" w:cs="Arial"/>
          <w:b/>
          <w:sz w:val="21"/>
          <w:szCs w:val="21"/>
          <w:u w:val="single"/>
        </w:rPr>
      </w:pPr>
    </w:p>
    <w:p w14:paraId="197B7A8B" w14:textId="77777777" w:rsidR="00A50A8B" w:rsidRPr="00BA355D" w:rsidRDefault="00A50A8B" w:rsidP="00A50A8B">
      <w:pPr>
        <w:tabs>
          <w:tab w:val="left" w:pos="709"/>
        </w:tabs>
        <w:rPr>
          <w:rFonts w:ascii="Arial Narrow" w:hAnsi="Arial Narrow" w:cs="Arial"/>
          <w:b/>
          <w:sz w:val="21"/>
          <w:szCs w:val="21"/>
        </w:rPr>
      </w:pPr>
      <w:r w:rsidRPr="00BA355D">
        <w:rPr>
          <w:rFonts w:ascii="Arial Narrow" w:hAnsi="Arial Narrow" w:cs="Arial"/>
          <w:b/>
          <w:sz w:val="21"/>
          <w:szCs w:val="21"/>
        </w:rPr>
        <w:t xml:space="preserve">dňa: </w:t>
      </w:r>
    </w:p>
    <w:p w14:paraId="3118F8B2" w14:textId="77777777" w:rsidR="00A50A8B" w:rsidRPr="00BA355D" w:rsidRDefault="00A50A8B" w:rsidP="00A50A8B">
      <w:pPr>
        <w:tabs>
          <w:tab w:val="left" w:pos="709"/>
        </w:tabs>
        <w:rPr>
          <w:rFonts w:ascii="Arial Narrow" w:hAnsi="Arial Narrow" w:cs="Arial"/>
          <w:sz w:val="21"/>
          <w:szCs w:val="21"/>
        </w:rPr>
      </w:pPr>
    </w:p>
    <w:p w14:paraId="2609821B" w14:textId="77777777" w:rsidR="00A50A8B" w:rsidRPr="00BA355D" w:rsidRDefault="00A50A8B" w:rsidP="00A50A8B">
      <w:pPr>
        <w:tabs>
          <w:tab w:val="left" w:pos="709"/>
        </w:tabs>
        <w:rPr>
          <w:rFonts w:ascii="Arial Narrow" w:hAnsi="Arial Narrow" w:cs="Arial"/>
          <w:b/>
          <w:sz w:val="21"/>
          <w:szCs w:val="21"/>
          <w:u w:val="single"/>
        </w:rPr>
      </w:pPr>
      <w:r w:rsidRPr="00BA355D">
        <w:rPr>
          <w:rFonts w:ascii="Arial Narrow" w:hAnsi="Arial Narrow" w:cs="Arial"/>
          <w:b/>
          <w:sz w:val="21"/>
          <w:szCs w:val="21"/>
          <w:u w:val="single"/>
        </w:rPr>
        <w:t>Poverení pracovníci k odovzdaniu staveniska:</w:t>
      </w:r>
    </w:p>
    <w:p w14:paraId="55D11D8C" w14:textId="77777777" w:rsidR="00A50A8B" w:rsidRPr="00BA355D" w:rsidRDefault="00A50A8B" w:rsidP="00A50A8B">
      <w:pPr>
        <w:tabs>
          <w:tab w:val="left" w:pos="709"/>
        </w:tabs>
        <w:rPr>
          <w:rFonts w:ascii="Arial Narrow" w:hAnsi="Arial Narrow" w:cs="Arial"/>
          <w:b/>
          <w:sz w:val="21"/>
          <w:szCs w:val="21"/>
          <w:u w:val="single"/>
        </w:rPr>
      </w:pPr>
    </w:p>
    <w:p w14:paraId="52677899" w14:textId="77777777" w:rsidR="00A50A8B" w:rsidRPr="00BA355D" w:rsidRDefault="00A50A8B" w:rsidP="00A50A8B">
      <w:pPr>
        <w:tabs>
          <w:tab w:val="left" w:pos="709"/>
        </w:tabs>
        <w:rPr>
          <w:rFonts w:ascii="Arial Narrow" w:hAnsi="Arial Narrow" w:cs="Arial"/>
          <w:b/>
          <w:sz w:val="21"/>
          <w:szCs w:val="21"/>
          <w:u w:val="single"/>
        </w:rPr>
      </w:pPr>
      <w:r w:rsidRPr="00BA355D">
        <w:rPr>
          <w:rFonts w:ascii="Arial Narrow" w:hAnsi="Arial Narrow" w:cs="Arial"/>
          <w:b/>
          <w:sz w:val="21"/>
          <w:szCs w:val="21"/>
          <w:u w:val="single"/>
        </w:rPr>
        <w:t>Meno a priezvisko</w:t>
      </w:r>
      <w:r w:rsidRPr="00BA355D">
        <w:rPr>
          <w:rFonts w:ascii="Arial Narrow" w:hAnsi="Arial Narrow" w:cs="Arial"/>
          <w:sz w:val="21"/>
          <w:szCs w:val="21"/>
        </w:rPr>
        <w:tab/>
      </w:r>
      <w:r w:rsidRPr="00BA355D">
        <w:rPr>
          <w:rFonts w:ascii="Arial Narrow" w:hAnsi="Arial Narrow" w:cs="Arial"/>
          <w:sz w:val="21"/>
          <w:szCs w:val="21"/>
        </w:rPr>
        <w:tab/>
      </w:r>
      <w:r w:rsidRPr="00BA355D">
        <w:rPr>
          <w:rFonts w:ascii="Arial Narrow" w:hAnsi="Arial Narrow" w:cs="Arial"/>
          <w:sz w:val="21"/>
          <w:szCs w:val="21"/>
        </w:rPr>
        <w:tab/>
        <w:t xml:space="preserve">                      </w:t>
      </w:r>
      <w:r w:rsidRPr="00BA355D">
        <w:rPr>
          <w:rFonts w:ascii="Arial Narrow" w:hAnsi="Arial Narrow" w:cs="Arial"/>
          <w:b/>
          <w:sz w:val="21"/>
          <w:szCs w:val="21"/>
          <w:u w:val="single"/>
        </w:rPr>
        <w:t>Podpis</w:t>
      </w:r>
      <w:r w:rsidRPr="00BA355D">
        <w:rPr>
          <w:rFonts w:ascii="Arial Narrow" w:hAnsi="Arial Narrow" w:cs="Arial"/>
          <w:sz w:val="21"/>
          <w:szCs w:val="21"/>
        </w:rPr>
        <w:tab/>
      </w:r>
    </w:p>
    <w:p w14:paraId="668A5F45" w14:textId="77777777" w:rsidR="00A50A8B" w:rsidRPr="00BA355D" w:rsidRDefault="00A50A8B" w:rsidP="00A50A8B">
      <w:pPr>
        <w:tabs>
          <w:tab w:val="left" w:pos="709"/>
        </w:tabs>
        <w:rPr>
          <w:rFonts w:ascii="Arial Narrow" w:hAnsi="Arial Narrow" w:cs="Arial"/>
          <w:b/>
          <w:sz w:val="21"/>
          <w:szCs w:val="21"/>
          <w:u w:val="single"/>
        </w:rPr>
      </w:pPr>
    </w:p>
    <w:p w14:paraId="6575C42A" w14:textId="77777777" w:rsidR="00A50A8B" w:rsidRPr="00BA355D" w:rsidRDefault="00A50A8B" w:rsidP="00A50A8B">
      <w:pPr>
        <w:tabs>
          <w:tab w:val="left" w:pos="709"/>
        </w:tabs>
        <w:rPr>
          <w:rFonts w:ascii="Arial Narrow" w:hAnsi="Arial Narrow" w:cs="Arial"/>
          <w:b/>
          <w:sz w:val="21"/>
          <w:szCs w:val="21"/>
          <w:u w:val="single"/>
        </w:rPr>
      </w:pPr>
      <w:r w:rsidRPr="00BA355D">
        <w:rPr>
          <w:rFonts w:ascii="Arial Narrow" w:hAnsi="Arial Narrow" w:cs="Arial"/>
          <w:b/>
          <w:sz w:val="21"/>
          <w:szCs w:val="21"/>
          <w:u w:val="single"/>
        </w:rPr>
        <w:t>za Objednávateľa:</w:t>
      </w:r>
      <w:r w:rsidRPr="00BA355D">
        <w:rPr>
          <w:rFonts w:ascii="Arial Narrow" w:hAnsi="Arial Narrow" w:cs="Arial"/>
          <w:sz w:val="21"/>
          <w:szCs w:val="21"/>
        </w:rPr>
        <w:tab/>
      </w:r>
      <w:r w:rsidRPr="00BA355D">
        <w:rPr>
          <w:rFonts w:ascii="Arial Narrow" w:hAnsi="Arial Narrow" w:cs="Arial"/>
          <w:sz w:val="21"/>
          <w:szCs w:val="21"/>
        </w:rPr>
        <w:tab/>
      </w:r>
      <w:r w:rsidRPr="00BA355D">
        <w:rPr>
          <w:rFonts w:ascii="Arial Narrow" w:hAnsi="Arial Narrow" w:cs="Arial"/>
          <w:sz w:val="21"/>
          <w:szCs w:val="21"/>
        </w:rPr>
        <w:tab/>
      </w:r>
      <w:r w:rsidRPr="00BA355D">
        <w:rPr>
          <w:rFonts w:ascii="Arial Narrow" w:hAnsi="Arial Narrow" w:cs="Arial"/>
          <w:sz w:val="21"/>
          <w:szCs w:val="21"/>
        </w:rPr>
        <w:tab/>
      </w:r>
    </w:p>
    <w:p w14:paraId="71F360E3" w14:textId="77777777" w:rsidR="00A50A8B" w:rsidRPr="00BA355D" w:rsidRDefault="00A50A8B" w:rsidP="00A50A8B">
      <w:pPr>
        <w:tabs>
          <w:tab w:val="left" w:pos="709"/>
        </w:tabs>
        <w:rPr>
          <w:rFonts w:ascii="Arial Narrow" w:hAnsi="Arial Narrow" w:cs="Arial"/>
          <w:sz w:val="21"/>
          <w:szCs w:val="21"/>
        </w:rPr>
      </w:pPr>
      <w:r w:rsidRPr="00BA355D">
        <w:rPr>
          <w:rFonts w:ascii="Arial Narrow" w:hAnsi="Arial Narrow" w:cs="Arial"/>
          <w:sz w:val="21"/>
          <w:szCs w:val="21"/>
        </w:rPr>
        <w:tab/>
      </w:r>
      <w:r w:rsidRPr="00BA355D">
        <w:rPr>
          <w:rFonts w:ascii="Arial Narrow" w:hAnsi="Arial Narrow" w:cs="Arial"/>
          <w:sz w:val="21"/>
          <w:szCs w:val="21"/>
        </w:rPr>
        <w:tab/>
      </w:r>
      <w:r w:rsidRPr="00BA355D">
        <w:rPr>
          <w:rFonts w:ascii="Arial Narrow" w:hAnsi="Arial Narrow" w:cs="Arial"/>
          <w:sz w:val="21"/>
          <w:szCs w:val="21"/>
        </w:rPr>
        <w:tab/>
      </w:r>
      <w:r w:rsidRPr="00BA355D">
        <w:rPr>
          <w:rFonts w:ascii="Arial Narrow" w:hAnsi="Arial Narrow" w:cs="Arial"/>
          <w:sz w:val="21"/>
          <w:szCs w:val="21"/>
        </w:rPr>
        <w:tab/>
      </w:r>
    </w:p>
    <w:p w14:paraId="20D8D84E" w14:textId="77777777" w:rsidR="00A50A8B" w:rsidRPr="00BA355D" w:rsidRDefault="00A50A8B" w:rsidP="00A50A8B">
      <w:pPr>
        <w:tabs>
          <w:tab w:val="left" w:pos="709"/>
        </w:tabs>
        <w:rPr>
          <w:rFonts w:ascii="Arial Narrow" w:hAnsi="Arial Narrow" w:cs="Arial"/>
          <w:b/>
          <w:sz w:val="21"/>
          <w:szCs w:val="21"/>
          <w:u w:val="single"/>
        </w:rPr>
      </w:pPr>
    </w:p>
    <w:p w14:paraId="39EEFB48" w14:textId="77777777" w:rsidR="00A50A8B" w:rsidRPr="00BA355D" w:rsidRDefault="00A50A8B" w:rsidP="00A50A8B">
      <w:pPr>
        <w:tabs>
          <w:tab w:val="left" w:pos="709"/>
        </w:tabs>
        <w:rPr>
          <w:rFonts w:ascii="Arial Narrow" w:hAnsi="Arial Narrow" w:cs="Arial"/>
          <w:b/>
          <w:sz w:val="21"/>
          <w:szCs w:val="21"/>
          <w:u w:val="single"/>
        </w:rPr>
      </w:pPr>
      <w:r w:rsidRPr="00BA355D">
        <w:rPr>
          <w:rFonts w:ascii="Arial Narrow" w:hAnsi="Arial Narrow" w:cs="Arial"/>
          <w:b/>
          <w:sz w:val="21"/>
          <w:szCs w:val="21"/>
          <w:u w:val="single"/>
        </w:rPr>
        <w:t>za Stavebnotechnický dozor:</w:t>
      </w:r>
    </w:p>
    <w:p w14:paraId="202AD5EB" w14:textId="77777777" w:rsidR="00A50A8B" w:rsidRPr="00BA355D" w:rsidRDefault="00A50A8B" w:rsidP="00A50A8B">
      <w:pPr>
        <w:tabs>
          <w:tab w:val="left" w:pos="709"/>
        </w:tabs>
        <w:rPr>
          <w:rFonts w:ascii="Arial Narrow" w:hAnsi="Arial Narrow" w:cs="Arial"/>
          <w:sz w:val="21"/>
          <w:szCs w:val="21"/>
        </w:rPr>
      </w:pPr>
    </w:p>
    <w:p w14:paraId="265D6D44" w14:textId="77777777" w:rsidR="00A50A8B" w:rsidRPr="00BA355D" w:rsidRDefault="00A50A8B" w:rsidP="00A50A8B">
      <w:pPr>
        <w:tabs>
          <w:tab w:val="left" w:pos="709"/>
        </w:tabs>
        <w:rPr>
          <w:rFonts w:ascii="Arial Narrow" w:hAnsi="Arial Narrow" w:cs="Arial"/>
          <w:b/>
          <w:sz w:val="21"/>
          <w:szCs w:val="21"/>
          <w:u w:val="single"/>
        </w:rPr>
      </w:pPr>
    </w:p>
    <w:p w14:paraId="69359BD3" w14:textId="77777777" w:rsidR="00A50A8B" w:rsidRPr="00BA355D" w:rsidRDefault="00A50A8B" w:rsidP="00A50A8B">
      <w:pPr>
        <w:tabs>
          <w:tab w:val="left" w:pos="709"/>
        </w:tabs>
        <w:rPr>
          <w:rFonts w:ascii="Arial Narrow" w:hAnsi="Arial Narrow" w:cs="Arial"/>
          <w:b/>
          <w:sz w:val="21"/>
          <w:szCs w:val="21"/>
          <w:u w:val="single"/>
        </w:rPr>
      </w:pPr>
      <w:r w:rsidRPr="00BA355D">
        <w:rPr>
          <w:rFonts w:ascii="Arial Narrow" w:hAnsi="Arial Narrow" w:cs="Arial"/>
          <w:b/>
          <w:sz w:val="21"/>
          <w:szCs w:val="21"/>
          <w:u w:val="single"/>
        </w:rPr>
        <w:t>za Zhotoviteľa:</w:t>
      </w:r>
    </w:p>
    <w:p w14:paraId="48A7CA7D" w14:textId="77777777" w:rsidR="00A50A8B" w:rsidRPr="00BA355D" w:rsidRDefault="00A50A8B" w:rsidP="00A50A8B">
      <w:pPr>
        <w:spacing w:line="360" w:lineRule="auto"/>
        <w:rPr>
          <w:rFonts w:ascii="Arial Narrow" w:hAnsi="Arial Narrow"/>
          <w:sz w:val="21"/>
          <w:szCs w:val="21"/>
          <w:lang w:eastAsia="en-US"/>
        </w:rPr>
      </w:pPr>
    </w:p>
    <w:p w14:paraId="699D6545" w14:textId="77777777" w:rsidR="005E0FAA" w:rsidRPr="00BA355D" w:rsidRDefault="005E0FAA"/>
    <w:sectPr w:rsidR="005E0FAA" w:rsidRPr="00BA355D" w:rsidSect="00A50A8B">
      <w:footerReference w:type="default" r:id="rId53"/>
      <w:headerReference w:type="first" r:id="rId54"/>
      <w:footerReference w:type="first" r:id="rId55"/>
      <w:pgSz w:w="11906" w:h="16838"/>
      <w:pgMar w:top="1440" w:right="1416" w:bottom="1440" w:left="1800" w:header="708" w:footer="708" w:gutter="0"/>
      <w:pgNumType w:start="1"/>
      <w:cols w:space="708"/>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475" w:author="Markovič Michal, Ing." w:date="2025-08-26T12:20:00Z" w:initials="MM">
    <w:p w14:paraId="7EF51975" w14:textId="6B634C55" w:rsidR="00756829" w:rsidRDefault="00756829" w:rsidP="00756829">
      <w:pPr>
        <w:pStyle w:val="CommentText"/>
      </w:pPr>
      <w:r>
        <w:rPr>
          <w:rStyle w:val="CommentReference"/>
        </w:rPr>
        <w:annotationRef/>
      </w:r>
      <w:r>
        <w:fldChar w:fldCharType="begin"/>
      </w:r>
      <w:r>
        <w:instrText>HYPERLINK "mailto:michaela.gerekova@bratislava.sk"</w:instrText>
      </w:r>
      <w:bookmarkStart w:id="481" w:name="_@_6876497AFC214468B95AF51DFA2B55D4Z"/>
      <w:r>
        <w:fldChar w:fldCharType="separate"/>
      </w:r>
      <w:bookmarkEnd w:id="481"/>
      <w:r w:rsidRPr="00756829">
        <w:rPr>
          <w:rStyle w:val="Mention"/>
          <w:noProof/>
        </w:rPr>
        <w:t>@Gereková Michaela, JUDr.</w:t>
      </w:r>
      <w:r>
        <w:fldChar w:fldCharType="end"/>
      </w:r>
      <w:r>
        <w:t xml:space="preserve"> </w:t>
      </w:r>
    </w:p>
  </w:comment>
  <w:comment w:id="476" w:author="Markovič Michal, Ing." w:date="2025-08-26T12:21:00Z" w:initials="MM">
    <w:p w14:paraId="46DE1D85" w14:textId="77777777" w:rsidR="0011257C" w:rsidRDefault="0011257C" w:rsidP="0011257C">
      <w:pPr>
        <w:pStyle w:val="CommentText"/>
      </w:pPr>
      <w:r>
        <w:rPr>
          <w:rStyle w:val="CommentReference"/>
        </w:rPr>
        <w:annotationRef/>
      </w:r>
      <w:r>
        <w:t xml:space="preserve">Prosim kukni ked sa vratis ci toto cervene je OK, pripadne ine prepojenia v zmluve. Mame dalsieho nominovaneho dodavatela, ale tomuto plati Zhotovitel </w:t>
      </w:r>
    </w:p>
  </w:comment>
  <w:comment w:id="477" w:author="Gereková Michaela, JUDr." w:date="2025-09-02T13:45:00Z" w:initials="MG">
    <w:p w14:paraId="6960DFE4" w14:textId="77777777" w:rsidR="00DA3C1B" w:rsidRDefault="00DA3C1B" w:rsidP="00DA3C1B">
      <w:pPr>
        <w:pStyle w:val="CommentText"/>
      </w:pPr>
      <w:r>
        <w:rPr>
          <w:rStyle w:val="CommentReference"/>
        </w:rPr>
        <w:annotationRef/>
      </w:r>
      <w:r>
        <w:t xml:space="preserve">Upravila som, majú aj iné sídlo. Ale - podľa mňa by to tu nemalo byť vôbec, otázka je, že kde. Pretože v predbežných sumách by mali byť sumy na práce, ktorých rozsah nie je možné pri podpise zmluvy určiť/ktoré nie sú známe, alebo definované. Otázka teda aj na Peťa, či to máme takto dobre a ako by to malo byť. </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7EF51975" w15:done="0"/>
  <w15:commentEx w15:paraId="46DE1D85" w15:paraIdParent="7EF51975" w15:done="0"/>
  <w15:commentEx w15:paraId="6960DFE4" w15:paraIdParent="7EF51975"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622E0662" w16cex:dateUtc="2025-08-26T10:20:00Z"/>
  <w16cex:commentExtensible w16cex:durableId="27307C44" w16cex:dateUtc="2025-08-26T10:21:00Z"/>
  <w16cex:commentExtensible w16cex:durableId="7822CC48" w16cex:dateUtc="2025-09-02T11:45: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7EF51975" w16cid:durableId="622E0662"/>
  <w16cid:commentId w16cid:paraId="46DE1D85" w16cid:durableId="27307C44"/>
  <w16cid:commentId w16cid:paraId="6960DFE4" w16cid:durableId="7822CC48"/>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722C4A5" w14:textId="77777777" w:rsidR="00C60155" w:rsidRDefault="00C60155">
      <w:r>
        <w:separator/>
      </w:r>
    </w:p>
  </w:endnote>
  <w:endnote w:type="continuationSeparator" w:id="0">
    <w:p w14:paraId="3C49F956" w14:textId="77777777" w:rsidR="00C60155" w:rsidRDefault="00C601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altName w:val="Calibri"/>
    <w:panose1 w:val="00000000000000000000"/>
    <w:charset w:val="00"/>
    <w:family w:val="roman"/>
    <w:notTrueType/>
    <w:pitch w:val="default"/>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altName w:val="Arial"/>
    <w:charset w:val="EE"/>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Bodoni Book">
    <w:altName w:val="Times New Roman"/>
    <w:panose1 w:val="00000000000000000000"/>
    <w:charset w:val="00"/>
    <w:family w:val="auto"/>
    <w:notTrueType/>
    <w:pitch w:val="default"/>
    <w:sig w:usb0="00000003" w:usb1="00000000" w:usb2="00000000" w:usb3="00000000" w:csb0="00000001" w:csb1="00000000"/>
  </w:font>
  <w:font w:name="MS Mincho">
    <w:altName w:val="ＭＳ 明朝"/>
    <w:panose1 w:val="02020609040205080304"/>
    <w:charset w:val="80"/>
    <w:family w:val="roman"/>
    <w:pitch w:val="fixed"/>
    <w:sig w:usb0="00000001" w:usb1="08070000" w:usb2="00000010" w:usb3="00000000" w:csb0="00020000" w:csb1="00000000"/>
  </w:font>
  <w:font w:name="Helvetica 65 Medium">
    <w:altName w:val="Arial"/>
    <w:charset w:val="00"/>
    <w:family w:val="swiss"/>
    <w:pitch w:val="variable"/>
    <w:sig w:usb0="00000003" w:usb1="00000000" w:usb2="00000000" w:usb3="00000000" w:csb0="00000001" w:csb1="00000000"/>
  </w:font>
  <w:font w:name="T T 160o 00">
    <w:altName w:val="Arial"/>
    <w:panose1 w:val="00000000000000000000"/>
    <w:charset w:val="00"/>
    <w:family w:val="swiss"/>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8E0C18" w14:textId="77777777" w:rsidR="00A01AFC" w:rsidRPr="00C24233" w:rsidRDefault="00BC0A4C">
    <w:pPr>
      <w:tabs>
        <w:tab w:val="right" w:pos="9072"/>
      </w:tabs>
      <w:rPr>
        <w:sz w:val="18"/>
        <w:szCs w:val="18"/>
      </w:rPr>
    </w:pPr>
    <w:r w:rsidRPr="00C24233">
      <w:rPr>
        <w:sz w:val="18"/>
        <w:szCs w:val="18"/>
      </w:rPr>
      <w:t>Zväzok 3</w:t>
    </w:r>
    <w:r w:rsidRPr="00C24233">
      <w:rPr>
        <w:sz w:val="18"/>
        <w:szCs w:val="18"/>
      </w:rPr>
      <w:tab/>
    </w:r>
    <w:r w:rsidRPr="00C24233">
      <w:rPr>
        <w:sz w:val="18"/>
        <w:szCs w:val="18"/>
      </w:rPr>
      <w:fldChar w:fldCharType="begin"/>
    </w:r>
    <w:r w:rsidRPr="00C24233">
      <w:rPr>
        <w:sz w:val="18"/>
        <w:szCs w:val="18"/>
      </w:rPr>
      <w:instrText xml:space="preserve"> PAGE </w:instrText>
    </w:r>
    <w:r w:rsidRPr="00C24233">
      <w:rPr>
        <w:sz w:val="18"/>
        <w:szCs w:val="18"/>
      </w:rPr>
      <w:fldChar w:fldCharType="separate"/>
    </w:r>
    <w:r>
      <w:rPr>
        <w:noProof/>
        <w:sz w:val="18"/>
        <w:szCs w:val="18"/>
      </w:rPr>
      <w:t>2</w:t>
    </w:r>
    <w:r w:rsidRPr="00C24233">
      <w:rPr>
        <w:sz w:val="18"/>
        <w:szCs w:val="18"/>
      </w:rPr>
      <w:fldChar w:fldCharType="end"/>
    </w: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8A2BD8" w14:textId="77777777" w:rsidR="00A01AFC" w:rsidRPr="004F12DC" w:rsidRDefault="00BC0A4C">
    <w:pPr>
      <w:pBdr>
        <w:top w:val="single" w:sz="4" w:space="1" w:color="auto"/>
      </w:pBdr>
      <w:tabs>
        <w:tab w:val="right" w:pos="9072"/>
      </w:tabs>
      <w:rPr>
        <w:rFonts w:ascii="Arial Narrow" w:hAnsi="Arial Narrow"/>
        <w:sz w:val="16"/>
        <w:szCs w:val="16"/>
      </w:rPr>
    </w:pPr>
    <w:r w:rsidRPr="004F12DC">
      <w:rPr>
        <w:rFonts w:ascii="Arial Narrow" w:hAnsi="Arial Narrow"/>
        <w:sz w:val="16"/>
        <w:szCs w:val="16"/>
      </w:rPr>
      <w:t>Zväzok 2 – Časť 2</w:t>
    </w:r>
    <w:r w:rsidRPr="004F12DC">
      <w:rPr>
        <w:rFonts w:ascii="Arial Narrow" w:hAnsi="Arial Narrow"/>
        <w:sz w:val="20"/>
        <w:szCs w:val="20"/>
      </w:rPr>
      <w:tab/>
      <w:t xml:space="preserve">  </w:t>
    </w:r>
    <w:r w:rsidRPr="004F12DC">
      <w:rPr>
        <w:rFonts w:ascii="Arial Narrow" w:hAnsi="Arial Narrow"/>
        <w:sz w:val="16"/>
        <w:szCs w:val="16"/>
      </w:rPr>
      <w:fldChar w:fldCharType="begin"/>
    </w:r>
    <w:r w:rsidRPr="004F12DC">
      <w:rPr>
        <w:rFonts w:ascii="Arial Narrow" w:hAnsi="Arial Narrow"/>
        <w:sz w:val="16"/>
        <w:szCs w:val="16"/>
      </w:rPr>
      <w:instrText xml:space="preserve"> PAGE </w:instrText>
    </w:r>
    <w:r w:rsidRPr="004F12DC">
      <w:rPr>
        <w:rFonts w:ascii="Arial Narrow" w:hAnsi="Arial Narrow"/>
        <w:sz w:val="16"/>
        <w:szCs w:val="16"/>
      </w:rPr>
      <w:fldChar w:fldCharType="separate"/>
    </w:r>
    <w:r>
      <w:rPr>
        <w:rFonts w:ascii="Arial Narrow" w:hAnsi="Arial Narrow"/>
        <w:sz w:val="16"/>
        <w:szCs w:val="16"/>
      </w:rPr>
      <w:t>2</w:t>
    </w:r>
    <w:r w:rsidRPr="004F12DC">
      <w:rPr>
        <w:rFonts w:ascii="Arial Narrow" w:hAnsi="Arial Narrow"/>
        <w:sz w:val="16"/>
        <w:szCs w:val="16"/>
      </w:rPr>
      <w:fldChar w:fldCharType="end"/>
    </w:r>
  </w:p>
  <w:p w14:paraId="13C0A99B" w14:textId="77777777" w:rsidR="00A01AFC" w:rsidRPr="00766726" w:rsidRDefault="00BC0A4C">
    <w:pPr>
      <w:pBdr>
        <w:top w:val="single" w:sz="4" w:space="1" w:color="auto"/>
      </w:pBdr>
      <w:tabs>
        <w:tab w:val="right" w:pos="9072"/>
      </w:tabs>
      <w:rPr>
        <w:rFonts w:ascii="Arial Narrow" w:hAnsi="Arial Narrow"/>
        <w:sz w:val="16"/>
        <w:szCs w:val="16"/>
      </w:rPr>
    </w:pPr>
    <w:r w:rsidRPr="004F12DC">
      <w:rPr>
        <w:rFonts w:ascii="Arial Narrow" w:hAnsi="Arial Narrow"/>
        <w:sz w:val="16"/>
        <w:szCs w:val="16"/>
      </w:rPr>
      <w:t>Osobitné zmluvné podmienky</w:t>
    </w: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07E037" w14:textId="77777777" w:rsidR="00A01AFC" w:rsidRPr="005B24F3" w:rsidRDefault="00BC0A4C">
    <w:pPr>
      <w:pBdr>
        <w:top w:val="single" w:sz="4" w:space="1" w:color="auto"/>
      </w:pBdr>
      <w:tabs>
        <w:tab w:val="right" w:pos="9072"/>
      </w:tabs>
      <w:rPr>
        <w:rFonts w:ascii="Arial Narrow" w:hAnsi="Arial Narrow"/>
        <w:sz w:val="16"/>
        <w:szCs w:val="16"/>
      </w:rPr>
    </w:pPr>
    <w:r w:rsidRPr="005B24F3">
      <w:rPr>
        <w:rFonts w:ascii="Arial Narrow" w:hAnsi="Arial Narrow"/>
        <w:sz w:val="16"/>
        <w:szCs w:val="16"/>
      </w:rPr>
      <w:t xml:space="preserve">Zväzok 2 </w:t>
    </w:r>
    <w:r>
      <w:rPr>
        <w:rFonts w:ascii="Arial Narrow" w:hAnsi="Arial Narrow"/>
        <w:sz w:val="16"/>
        <w:szCs w:val="16"/>
      </w:rPr>
      <w:t>-</w:t>
    </w:r>
    <w:r w:rsidRPr="00E0447A">
      <w:t xml:space="preserve"> </w:t>
    </w:r>
    <w:r w:rsidRPr="00E0447A">
      <w:rPr>
        <w:rFonts w:ascii="Arial Narrow" w:hAnsi="Arial Narrow"/>
        <w:sz w:val="16"/>
        <w:szCs w:val="16"/>
      </w:rPr>
      <w:t>Časť 3</w:t>
    </w:r>
    <w:r w:rsidRPr="005B24F3">
      <w:rPr>
        <w:rFonts w:ascii="Arial Narrow" w:hAnsi="Arial Narrow"/>
        <w:sz w:val="20"/>
        <w:szCs w:val="20"/>
      </w:rPr>
      <w:tab/>
    </w:r>
    <w:r w:rsidRPr="005B24F3">
      <w:rPr>
        <w:rFonts w:ascii="Arial Narrow" w:hAnsi="Arial Narrow"/>
        <w:sz w:val="16"/>
        <w:szCs w:val="16"/>
      </w:rPr>
      <w:fldChar w:fldCharType="begin"/>
    </w:r>
    <w:r w:rsidRPr="005B24F3">
      <w:rPr>
        <w:rFonts w:ascii="Arial Narrow" w:hAnsi="Arial Narrow"/>
        <w:sz w:val="16"/>
        <w:szCs w:val="16"/>
      </w:rPr>
      <w:instrText xml:space="preserve"> PAGE </w:instrText>
    </w:r>
    <w:r w:rsidRPr="005B24F3">
      <w:rPr>
        <w:rFonts w:ascii="Arial Narrow" w:hAnsi="Arial Narrow"/>
        <w:sz w:val="16"/>
        <w:szCs w:val="16"/>
      </w:rPr>
      <w:fldChar w:fldCharType="separate"/>
    </w:r>
    <w:r>
      <w:rPr>
        <w:rFonts w:ascii="Arial Narrow" w:hAnsi="Arial Narrow"/>
        <w:sz w:val="16"/>
        <w:szCs w:val="16"/>
      </w:rPr>
      <w:t>1</w:t>
    </w:r>
    <w:r w:rsidRPr="005B24F3">
      <w:rPr>
        <w:rFonts w:ascii="Arial Narrow" w:hAnsi="Arial Narrow"/>
        <w:sz w:val="16"/>
        <w:szCs w:val="16"/>
      </w:rPr>
      <w:fldChar w:fldCharType="end"/>
    </w:r>
  </w:p>
  <w:p w14:paraId="513160BE" w14:textId="77777777" w:rsidR="00A01AFC" w:rsidRPr="00C24233" w:rsidRDefault="00BC0A4C">
    <w:pPr>
      <w:tabs>
        <w:tab w:val="right" w:pos="9072"/>
      </w:tabs>
      <w:rPr>
        <w:sz w:val="18"/>
        <w:szCs w:val="18"/>
      </w:rPr>
    </w:pPr>
    <w:r w:rsidRPr="00A70F58">
      <w:rPr>
        <w:rFonts w:ascii="Arial Narrow" w:hAnsi="Arial Narrow"/>
        <w:sz w:val="16"/>
        <w:szCs w:val="16"/>
      </w:rPr>
      <w:t>Príloha k ponuke</w:t>
    </w:r>
    <w:r w:rsidRPr="00C24233" w:rsidDel="00AC25E5">
      <w:rPr>
        <w:sz w:val="18"/>
        <w:szCs w:val="18"/>
      </w:rPr>
      <w:t xml:space="preserve"> </w:t>
    </w: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AC6170" w14:textId="77777777" w:rsidR="00A01AFC" w:rsidRPr="006260D1" w:rsidRDefault="00BC0A4C">
    <w:pPr>
      <w:pStyle w:val="Footer"/>
      <w:tabs>
        <w:tab w:val="clear" w:pos="4153"/>
        <w:tab w:val="clear" w:pos="8306"/>
        <w:tab w:val="left" w:pos="8275"/>
      </w:tabs>
    </w:pPr>
    <w:r>
      <w:tab/>
    </w: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25BEC7" w14:textId="77777777" w:rsidR="00A01AFC" w:rsidRPr="005B24F3" w:rsidRDefault="00BC0A4C">
    <w:pPr>
      <w:pBdr>
        <w:top w:val="single" w:sz="4" w:space="1" w:color="auto"/>
      </w:pBdr>
      <w:tabs>
        <w:tab w:val="right" w:pos="9072"/>
      </w:tabs>
      <w:rPr>
        <w:rFonts w:ascii="Arial Narrow" w:hAnsi="Arial Narrow"/>
        <w:sz w:val="16"/>
        <w:szCs w:val="16"/>
      </w:rPr>
    </w:pPr>
    <w:r w:rsidRPr="005B24F3">
      <w:rPr>
        <w:rFonts w:ascii="Arial Narrow" w:hAnsi="Arial Narrow"/>
        <w:sz w:val="16"/>
        <w:szCs w:val="16"/>
      </w:rPr>
      <w:t xml:space="preserve">Zväzok 2 </w:t>
    </w:r>
    <w:r>
      <w:rPr>
        <w:rFonts w:ascii="Arial Narrow" w:hAnsi="Arial Narrow"/>
        <w:sz w:val="16"/>
        <w:szCs w:val="16"/>
      </w:rPr>
      <w:t>-</w:t>
    </w:r>
    <w:r w:rsidRPr="00E0447A">
      <w:t xml:space="preserve"> </w:t>
    </w:r>
    <w:r w:rsidRPr="00E0447A">
      <w:rPr>
        <w:rFonts w:ascii="Arial Narrow" w:hAnsi="Arial Narrow"/>
        <w:sz w:val="16"/>
        <w:szCs w:val="16"/>
      </w:rPr>
      <w:t>Časť 3</w:t>
    </w:r>
    <w:r w:rsidRPr="005B24F3">
      <w:rPr>
        <w:rFonts w:ascii="Arial Narrow" w:hAnsi="Arial Narrow"/>
        <w:sz w:val="20"/>
        <w:szCs w:val="20"/>
      </w:rPr>
      <w:tab/>
    </w:r>
    <w:r w:rsidRPr="005B24F3">
      <w:rPr>
        <w:rFonts w:ascii="Arial Narrow" w:hAnsi="Arial Narrow"/>
        <w:sz w:val="16"/>
        <w:szCs w:val="16"/>
      </w:rPr>
      <w:fldChar w:fldCharType="begin"/>
    </w:r>
    <w:r w:rsidRPr="005B24F3">
      <w:rPr>
        <w:rFonts w:ascii="Arial Narrow" w:hAnsi="Arial Narrow"/>
        <w:sz w:val="16"/>
        <w:szCs w:val="16"/>
      </w:rPr>
      <w:instrText xml:space="preserve"> PAGE </w:instrText>
    </w:r>
    <w:r w:rsidRPr="005B24F3">
      <w:rPr>
        <w:rFonts w:ascii="Arial Narrow" w:hAnsi="Arial Narrow"/>
        <w:sz w:val="16"/>
        <w:szCs w:val="16"/>
      </w:rPr>
      <w:fldChar w:fldCharType="separate"/>
    </w:r>
    <w:r>
      <w:rPr>
        <w:rFonts w:ascii="Arial Narrow" w:hAnsi="Arial Narrow"/>
        <w:sz w:val="16"/>
        <w:szCs w:val="16"/>
      </w:rPr>
      <w:t>5</w:t>
    </w:r>
    <w:r w:rsidRPr="005B24F3">
      <w:rPr>
        <w:rFonts w:ascii="Arial Narrow" w:hAnsi="Arial Narrow"/>
        <w:sz w:val="16"/>
        <w:szCs w:val="16"/>
      </w:rPr>
      <w:fldChar w:fldCharType="end"/>
    </w:r>
  </w:p>
  <w:p w14:paraId="1F149344" w14:textId="77777777" w:rsidR="00A01AFC" w:rsidRPr="00766726" w:rsidRDefault="00BC0A4C">
    <w:pPr>
      <w:pBdr>
        <w:top w:val="single" w:sz="4" w:space="1" w:color="auto"/>
      </w:pBdr>
      <w:tabs>
        <w:tab w:val="right" w:pos="9072"/>
      </w:tabs>
      <w:rPr>
        <w:rFonts w:ascii="Arial Narrow" w:hAnsi="Arial Narrow"/>
        <w:sz w:val="16"/>
        <w:szCs w:val="16"/>
      </w:rPr>
    </w:pPr>
    <w:r w:rsidRPr="00A70F58">
      <w:rPr>
        <w:rFonts w:ascii="Arial Narrow" w:hAnsi="Arial Narrow"/>
        <w:sz w:val="16"/>
        <w:szCs w:val="16"/>
      </w:rPr>
      <w:t>Príloha k ponuke</w:t>
    </w:r>
    <w:r>
      <w:tab/>
    </w: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2492EA" w14:textId="77777777" w:rsidR="00A01AFC" w:rsidRDefault="00A01AFC">
    <w:pPr>
      <w:pStyle w:val="Footer"/>
      <w:jc w:val="right"/>
    </w:pPr>
  </w:p>
  <w:p w14:paraId="17251E23" w14:textId="77777777" w:rsidR="00A01AFC" w:rsidRPr="005B24F3" w:rsidRDefault="00BC0A4C">
    <w:pPr>
      <w:pBdr>
        <w:top w:val="single" w:sz="4" w:space="1" w:color="auto"/>
      </w:pBdr>
      <w:tabs>
        <w:tab w:val="right" w:pos="9072"/>
      </w:tabs>
      <w:rPr>
        <w:rFonts w:ascii="Arial Narrow" w:hAnsi="Arial Narrow"/>
        <w:sz w:val="16"/>
        <w:szCs w:val="16"/>
      </w:rPr>
    </w:pPr>
    <w:r w:rsidRPr="005B24F3">
      <w:rPr>
        <w:rFonts w:ascii="Arial Narrow" w:hAnsi="Arial Narrow"/>
        <w:sz w:val="16"/>
        <w:szCs w:val="16"/>
      </w:rPr>
      <w:t xml:space="preserve">Zväzok 2 </w:t>
    </w:r>
    <w:r>
      <w:rPr>
        <w:rFonts w:ascii="Arial Narrow" w:hAnsi="Arial Narrow"/>
        <w:sz w:val="16"/>
        <w:szCs w:val="16"/>
      </w:rPr>
      <w:t>-</w:t>
    </w:r>
    <w:r w:rsidRPr="00E0447A">
      <w:t xml:space="preserve"> </w:t>
    </w:r>
    <w:r w:rsidRPr="00E0447A">
      <w:rPr>
        <w:rFonts w:ascii="Arial Narrow" w:hAnsi="Arial Narrow"/>
        <w:sz w:val="16"/>
        <w:szCs w:val="16"/>
      </w:rPr>
      <w:t>Časť 3</w:t>
    </w:r>
    <w:r w:rsidRPr="005B24F3">
      <w:rPr>
        <w:rFonts w:ascii="Arial Narrow" w:hAnsi="Arial Narrow"/>
        <w:sz w:val="20"/>
        <w:szCs w:val="20"/>
      </w:rPr>
      <w:tab/>
    </w:r>
    <w:r w:rsidRPr="005B24F3">
      <w:rPr>
        <w:rFonts w:ascii="Arial Narrow" w:hAnsi="Arial Narrow"/>
        <w:sz w:val="16"/>
        <w:szCs w:val="16"/>
      </w:rPr>
      <w:fldChar w:fldCharType="begin"/>
    </w:r>
    <w:r w:rsidRPr="005B24F3">
      <w:rPr>
        <w:rFonts w:ascii="Arial Narrow" w:hAnsi="Arial Narrow"/>
        <w:sz w:val="16"/>
        <w:szCs w:val="16"/>
      </w:rPr>
      <w:instrText xml:space="preserve"> PAGE </w:instrText>
    </w:r>
    <w:r w:rsidRPr="005B24F3">
      <w:rPr>
        <w:rFonts w:ascii="Arial Narrow" w:hAnsi="Arial Narrow"/>
        <w:sz w:val="16"/>
        <w:szCs w:val="16"/>
      </w:rPr>
      <w:fldChar w:fldCharType="separate"/>
    </w:r>
    <w:r>
      <w:rPr>
        <w:rFonts w:ascii="Arial Narrow" w:hAnsi="Arial Narrow"/>
        <w:sz w:val="16"/>
        <w:szCs w:val="16"/>
      </w:rPr>
      <w:t>3</w:t>
    </w:r>
    <w:r w:rsidRPr="005B24F3">
      <w:rPr>
        <w:rFonts w:ascii="Arial Narrow" w:hAnsi="Arial Narrow"/>
        <w:sz w:val="16"/>
        <w:szCs w:val="16"/>
      </w:rPr>
      <w:fldChar w:fldCharType="end"/>
    </w:r>
  </w:p>
  <w:p w14:paraId="0601D366" w14:textId="77777777" w:rsidR="00A01AFC" w:rsidRPr="00766726" w:rsidRDefault="00BC0A4C">
    <w:pPr>
      <w:tabs>
        <w:tab w:val="right" w:pos="9072"/>
      </w:tabs>
      <w:rPr>
        <w:sz w:val="18"/>
        <w:szCs w:val="18"/>
      </w:rPr>
    </w:pPr>
    <w:r w:rsidRPr="00A70F58">
      <w:rPr>
        <w:rFonts w:ascii="Arial Narrow" w:hAnsi="Arial Narrow"/>
        <w:sz w:val="16"/>
        <w:szCs w:val="16"/>
      </w:rPr>
      <w:t>Príloha k ponuke</w:t>
    </w:r>
    <w:r w:rsidRPr="00C24233" w:rsidDel="00AC25E5">
      <w:rPr>
        <w:sz w:val="18"/>
        <w:szCs w:val="18"/>
      </w:rPr>
      <w:t xml:space="preserve"> </w:t>
    </w: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925C5C" w14:textId="77777777" w:rsidR="00A01AFC" w:rsidRPr="00C24233" w:rsidRDefault="00BC0A4C">
    <w:pPr>
      <w:tabs>
        <w:tab w:val="right" w:pos="9072"/>
      </w:tabs>
      <w:rPr>
        <w:sz w:val="18"/>
        <w:szCs w:val="18"/>
      </w:rPr>
    </w:pPr>
    <w:r w:rsidRPr="00C24233">
      <w:rPr>
        <w:sz w:val="18"/>
        <w:szCs w:val="18"/>
      </w:rPr>
      <w:t>Zväzok 3</w:t>
    </w:r>
    <w:r w:rsidRPr="00C24233">
      <w:rPr>
        <w:sz w:val="18"/>
        <w:szCs w:val="18"/>
      </w:rPr>
      <w:tab/>
    </w:r>
    <w:r w:rsidRPr="00C24233">
      <w:rPr>
        <w:sz w:val="18"/>
        <w:szCs w:val="18"/>
      </w:rPr>
      <w:fldChar w:fldCharType="begin"/>
    </w:r>
    <w:r w:rsidRPr="00C24233">
      <w:rPr>
        <w:sz w:val="18"/>
        <w:szCs w:val="18"/>
      </w:rPr>
      <w:instrText xml:space="preserve"> PAGE </w:instrText>
    </w:r>
    <w:r w:rsidRPr="00C24233">
      <w:rPr>
        <w:sz w:val="18"/>
        <w:szCs w:val="18"/>
      </w:rPr>
      <w:fldChar w:fldCharType="separate"/>
    </w:r>
    <w:r>
      <w:rPr>
        <w:noProof/>
        <w:sz w:val="18"/>
        <w:szCs w:val="18"/>
      </w:rPr>
      <w:t>2</w:t>
    </w:r>
    <w:r w:rsidRPr="00C24233">
      <w:rPr>
        <w:sz w:val="18"/>
        <w:szCs w:val="18"/>
      </w:rPr>
      <w:fldChar w:fldCharType="end"/>
    </w: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49DE2E" w14:textId="77777777" w:rsidR="00A01AFC" w:rsidRPr="006260D1" w:rsidRDefault="00A01AFC">
    <w:pPr>
      <w:pStyle w:val="Footer"/>
    </w:pPr>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F55122" w14:textId="77777777" w:rsidR="00A01AFC" w:rsidRPr="005B24F3" w:rsidRDefault="00BC0A4C">
    <w:pPr>
      <w:pBdr>
        <w:top w:val="single" w:sz="4" w:space="1" w:color="auto"/>
      </w:pBdr>
      <w:tabs>
        <w:tab w:val="right" w:pos="9072"/>
      </w:tabs>
      <w:rPr>
        <w:rFonts w:ascii="Arial Narrow" w:hAnsi="Arial Narrow"/>
        <w:sz w:val="16"/>
        <w:szCs w:val="16"/>
      </w:rPr>
    </w:pPr>
    <w:r w:rsidRPr="005B24F3">
      <w:rPr>
        <w:rFonts w:ascii="Arial Narrow" w:hAnsi="Arial Narrow"/>
        <w:sz w:val="16"/>
        <w:szCs w:val="16"/>
      </w:rPr>
      <w:t xml:space="preserve">Zväzok 2 </w:t>
    </w:r>
    <w:r>
      <w:rPr>
        <w:rFonts w:ascii="Arial Narrow" w:hAnsi="Arial Narrow"/>
        <w:sz w:val="16"/>
        <w:szCs w:val="16"/>
      </w:rPr>
      <w:t>-</w:t>
    </w:r>
    <w:r w:rsidRPr="00E0447A">
      <w:t xml:space="preserve"> </w:t>
    </w:r>
    <w:r w:rsidRPr="00E0447A">
      <w:rPr>
        <w:rFonts w:ascii="Arial Narrow" w:hAnsi="Arial Narrow"/>
        <w:sz w:val="16"/>
        <w:szCs w:val="16"/>
      </w:rPr>
      <w:t xml:space="preserve">Časť </w:t>
    </w:r>
    <w:r>
      <w:rPr>
        <w:rFonts w:ascii="Arial Narrow" w:hAnsi="Arial Narrow"/>
        <w:sz w:val="16"/>
        <w:szCs w:val="16"/>
      </w:rPr>
      <w:t>4</w:t>
    </w:r>
    <w:r w:rsidRPr="005B24F3">
      <w:rPr>
        <w:rFonts w:ascii="Arial Narrow" w:hAnsi="Arial Narrow"/>
        <w:sz w:val="20"/>
        <w:szCs w:val="20"/>
      </w:rPr>
      <w:tab/>
    </w:r>
    <w:r w:rsidRPr="005B24F3">
      <w:rPr>
        <w:rFonts w:ascii="Arial Narrow" w:hAnsi="Arial Narrow"/>
        <w:sz w:val="16"/>
        <w:szCs w:val="16"/>
      </w:rPr>
      <w:fldChar w:fldCharType="begin"/>
    </w:r>
    <w:r w:rsidRPr="005B24F3">
      <w:rPr>
        <w:rFonts w:ascii="Arial Narrow" w:hAnsi="Arial Narrow"/>
        <w:sz w:val="16"/>
        <w:szCs w:val="16"/>
      </w:rPr>
      <w:instrText xml:space="preserve"> PAGE </w:instrText>
    </w:r>
    <w:r w:rsidRPr="005B24F3">
      <w:rPr>
        <w:rFonts w:ascii="Arial Narrow" w:hAnsi="Arial Narrow"/>
        <w:sz w:val="16"/>
        <w:szCs w:val="16"/>
      </w:rPr>
      <w:fldChar w:fldCharType="separate"/>
    </w:r>
    <w:r>
      <w:rPr>
        <w:rFonts w:ascii="Arial Narrow" w:hAnsi="Arial Narrow"/>
        <w:sz w:val="16"/>
        <w:szCs w:val="16"/>
      </w:rPr>
      <w:t>1</w:t>
    </w:r>
    <w:r w:rsidRPr="005B24F3">
      <w:rPr>
        <w:rFonts w:ascii="Arial Narrow" w:hAnsi="Arial Narrow"/>
        <w:sz w:val="16"/>
        <w:szCs w:val="16"/>
      </w:rPr>
      <w:fldChar w:fldCharType="end"/>
    </w:r>
  </w:p>
  <w:p w14:paraId="75362B56" w14:textId="77777777" w:rsidR="00A01AFC" w:rsidRDefault="00BC0A4C">
    <w:pPr>
      <w:rPr>
        <w:sz w:val="18"/>
      </w:rPr>
    </w:pPr>
    <w:r w:rsidRPr="00344382">
      <w:rPr>
        <w:rFonts w:ascii="Arial Narrow" w:hAnsi="Arial Narrow"/>
        <w:sz w:val="16"/>
        <w:szCs w:val="16"/>
      </w:rPr>
      <w:t>Vzorové tlačivá</w:t>
    </w:r>
  </w:p>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13D697" w14:textId="77777777" w:rsidR="00A01AFC" w:rsidRPr="005B24F3" w:rsidRDefault="00BC0A4C">
    <w:pPr>
      <w:pBdr>
        <w:top w:val="single" w:sz="4" w:space="1" w:color="auto"/>
      </w:pBdr>
      <w:tabs>
        <w:tab w:val="right" w:pos="9072"/>
      </w:tabs>
      <w:rPr>
        <w:rFonts w:ascii="Arial Narrow" w:hAnsi="Arial Narrow"/>
        <w:sz w:val="16"/>
        <w:szCs w:val="16"/>
      </w:rPr>
    </w:pPr>
    <w:r w:rsidRPr="005B24F3">
      <w:rPr>
        <w:rFonts w:ascii="Arial Narrow" w:hAnsi="Arial Narrow"/>
        <w:sz w:val="16"/>
        <w:szCs w:val="16"/>
      </w:rPr>
      <w:t xml:space="preserve">Zväzok 2 </w:t>
    </w:r>
    <w:r>
      <w:rPr>
        <w:rFonts w:ascii="Arial Narrow" w:hAnsi="Arial Narrow"/>
        <w:sz w:val="16"/>
        <w:szCs w:val="16"/>
      </w:rPr>
      <w:t>-</w:t>
    </w:r>
    <w:r w:rsidRPr="00E0447A">
      <w:t xml:space="preserve"> </w:t>
    </w:r>
    <w:r w:rsidRPr="00E0447A">
      <w:rPr>
        <w:rFonts w:ascii="Arial Narrow" w:hAnsi="Arial Narrow"/>
        <w:sz w:val="16"/>
        <w:szCs w:val="16"/>
      </w:rPr>
      <w:t xml:space="preserve">Časť </w:t>
    </w:r>
    <w:r>
      <w:rPr>
        <w:rFonts w:ascii="Arial Narrow" w:hAnsi="Arial Narrow"/>
        <w:sz w:val="16"/>
        <w:szCs w:val="16"/>
      </w:rPr>
      <w:t>4</w:t>
    </w:r>
    <w:r w:rsidRPr="005B24F3">
      <w:rPr>
        <w:rFonts w:ascii="Arial Narrow" w:hAnsi="Arial Narrow"/>
        <w:sz w:val="20"/>
        <w:szCs w:val="20"/>
      </w:rPr>
      <w:tab/>
    </w:r>
    <w:r w:rsidRPr="005B24F3">
      <w:rPr>
        <w:rFonts w:ascii="Arial Narrow" w:hAnsi="Arial Narrow"/>
        <w:sz w:val="16"/>
        <w:szCs w:val="16"/>
      </w:rPr>
      <w:fldChar w:fldCharType="begin"/>
    </w:r>
    <w:r w:rsidRPr="005B24F3">
      <w:rPr>
        <w:rFonts w:ascii="Arial Narrow" w:hAnsi="Arial Narrow"/>
        <w:sz w:val="16"/>
        <w:szCs w:val="16"/>
      </w:rPr>
      <w:instrText xml:space="preserve"> PAGE </w:instrText>
    </w:r>
    <w:r w:rsidRPr="005B24F3">
      <w:rPr>
        <w:rFonts w:ascii="Arial Narrow" w:hAnsi="Arial Narrow"/>
        <w:sz w:val="16"/>
        <w:szCs w:val="16"/>
      </w:rPr>
      <w:fldChar w:fldCharType="separate"/>
    </w:r>
    <w:r>
      <w:rPr>
        <w:rFonts w:ascii="Arial Narrow" w:hAnsi="Arial Narrow"/>
        <w:sz w:val="16"/>
        <w:szCs w:val="16"/>
      </w:rPr>
      <w:t>3</w:t>
    </w:r>
    <w:r w:rsidRPr="005B24F3">
      <w:rPr>
        <w:rFonts w:ascii="Arial Narrow" w:hAnsi="Arial Narrow"/>
        <w:sz w:val="16"/>
        <w:szCs w:val="16"/>
      </w:rPr>
      <w:fldChar w:fldCharType="end"/>
    </w:r>
  </w:p>
  <w:p w14:paraId="251C47C2" w14:textId="77777777" w:rsidR="00A01AFC" w:rsidRPr="00766726" w:rsidRDefault="00BC0A4C">
    <w:pPr>
      <w:tabs>
        <w:tab w:val="right" w:pos="9072"/>
      </w:tabs>
      <w:rPr>
        <w:sz w:val="18"/>
        <w:szCs w:val="18"/>
      </w:rPr>
    </w:pPr>
    <w:r w:rsidRPr="00344382">
      <w:rPr>
        <w:rFonts w:ascii="Arial Narrow" w:hAnsi="Arial Narrow"/>
        <w:sz w:val="16"/>
        <w:szCs w:val="16"/>
      </w:rPr>
      <w:t>Vzorové tlačivá</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7475B51" w14:textId="77777777" w:rsidR="00A01AFC" w:rsidRPr="005B24F3" w:rsidRDefault="00BC0A4C">
    <w:pPr>
      <w:pBdr>
        <w:top w:val="single" w:sz="4" w:space="1" w:color="auto"/>
      </w:pBdr>
      <w:tabs>
        <w:tab w:val="right" w:pos="9072"/>
      </w:tabs>
      <w:rPr>
        <w:rFonts w:ascii="Arial Narrow" w:hAnsi="Arial Narrow"/>
        <w:sz w:val="16"/>
        <w:szCs w:val="16"/>
      </w:rPr>
    </w:pPr>
    <w:r w:rsidRPr="005B24F3">
      <w:rPr>
        <w:rFonts w:ascii="Arial Narrow" w:hAnsi="Arial Narrow"/>
        <w:sz w:val="16"/>
        <w:szCs w:val="16"/>
      </w:rPr>
      <w:t xml:space="preserve">Zväzok 2 </w:t>
    </w:r>
    <w:r w:rsidRPr="005B24F3">
      <w:rPr>
        <w:rFonts w:ascii="Arial Narrow" w:hAnsi="Arial Narrow"/>
        <w:sz w:val="20"/>
        <w:szCs w:val="20"/>
      </w:rPr>
      <w:tab/>
    </w:r>
    <w:r w:rsidRPr="005B24F3">
      <w:rPr>
        <w:rFonts w:ascii="Arial Narrow" w:hAnsi="Arial Narrow"/>
        <w:sz w:val="16"/>
        <w:szCs w:val="16"/>
      </w:rPr>
      <w:fldChar w:fldCharType="begin"/>
    </w:r>
    <w:r w:rsidRPr="005B24F3">
      <w:rPr>
        <w:rFonts w:ascii="Arial Narrow" w:hAnsi="Arial Narrow"/>
        <w:sz w:val="16"/>
        <w:szCs w:val="16"/>
      </w:rPr>
      <w:instrText xml:space="preserve"> PAGE </w:instrText>
    </w:r>
    <w:r w:rsidRPr="005B24F3">
      <w:rPr>
        <w:rFonts w:ascii="Arial Narrow" w:hAnsi="Arial Narrow"/>
        <w:sz w:val="16"/>
        <w:szCs w:val="16"/>
      </w:rPr>
      <w:fldChar w:fldCharType="separate"/>
    </w:r>
    <w:r w:rsidRPr="005B24F3">
      <w:rPr>
        <w:rFonts w:ascii="Arial Narrow" w:hAnsi="Arial Narrow"/>
        <w:sz w:val="16"/>
        <w:szCs w:val="16"/>
      </w:rPr>
      <w:t>2</w:t>
    </w:r>
    <w:r w:rsidRPr="005B24F3">
      <w:rPr>
        <w:rFonts w:ascii="Arial Narrow" w:hAnsi="Arial Narrow"/>
        <w:sz w:val="16"/>
        <w:szCs w:val="16"/>
      </w:rPr>
      <w:fldChar w:fldCharType="end"/>
    </w:r>
  </w:p>
  <w:p w14:paraId="77870764" w14:textId="77777777" w:rsidR="00A01AFC" w:rsidRPr="005B24F3" w:rsidRDefault="00BC0A4C">
    <w:pPr>
      <w:pBdr>
        <w:top w:val="single" w:sz="4" w:space="1" w:color="auto"/>
      </w:pBdr>
      <w:tabs>
        <w:tab w:val="right" w:pos="9072"/>
      </w:tabs>
      <w:rPr>
        <w:rFonts w:ascii="Arial Narrow" w:hAnsi="Arial Narrow"/>
        <w:sz w:val="16"/>
        <w:szCs w:val="16"/>
      </w:rPr>
    </w:pPr>
    <w:r w:rsidRPr="005B24F3">
      <w:rPr>
        <w:rFonts w:ascii="Arial Narrow" w:hAnsi="Arial Narrow"/>
        <w:sz w:val="16"/>
        <w:szCs w:val="16"/>
      </w:rPr>
      <w:t>Zmluva o dielo</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F1933D" w14:textId="77777777" w:rsidR="00A01AFC" w:rsidRPr="00C24233" w:rsidRDefault="00BC0A4C">
    <w:pPr>
      <w:tabs>
        <w:tab w:val="right" w:pos="9072"/>
      </w:tabs>
      <w:rPr>
        <w:sz w:val="18"/>
        <w:szCs w:val="18"/>
      </w:rPr>
    </w:pPr>
    <w:r w:rsidRPr="00C24233">
      <w:rPr>
        <w:sz w:val="18"/>
        <w:szCs w:val="18"/>
      </w:rPr>
      <w:t>Zväzok 3</w:t>
    </w:r>
    <w:r w:rsidRPr="00C24233">
      <w:rPr>
        <w:sz w:val="18"/>
        <w:szCs w:val="18"/>
      </w:rPr>
      <w:tab/>
    </w:r>
    <w:r w:rsidRPr="00C24233">
      <w:rPr>
        <w:sz w:val="18"/>
        <w:szCs w:val="18"/>
      </w:rPr>
      <w:fldChar w:fldCharType="begin"/>
    </w:r>
    <w:r w:rsidRPr="00C24233">
      <w:rPr>
        <w:sz w:val="18"/>
        <w:szCs w:val="18"/>
      </w:rPr>
      <w:instrText xml:space="preserve"> PAGE </w:instrText>
    </w:r>
    <w:r w:rsidRPr="00C24233">
      <w:rPr>
        <w:sz w:val="18"/>
        <w:szCs w:val="18"/>
      </w:rPr>
      <w:fldChar w:fldCharType="separate"/>
    </w:r>
    <w:r>
      <w:rPr>
        <w:noProof/>
        <w:sz w:val="18"/>
        <w:szCs w:val="18"/>
      </w:rPr>
      <w:t>2</w:t>
    </w:r>
    <w:r w:rsidRPr="00C24233">
      <w:rPr>
        <w:sz w:val="18"/>
        <w:szCs w:val="18"/>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CADDCB" w14:textId="77777777" w:rsidR="00A01AFC" w:rsidRPr="006260D1" w:rsidRDefault="00A01AFC">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9F1B06B" w14:textId="77777777" w:rsidR="00A01AFC" w:rsidRDefault="00BC0A4C">
    <w:pPr>
      <w:pBdr>
        <w:top w:val="single" w:sz="4" w:space="1" w:color="auto"/>
      </w:pBdr>
      <w:tabs>
        <w:tab w:val="right" w:pos="9072"/>
      </w:tabs>
      <w:rPr>
        <w:sz w:val="16"/>
        <w:szCs w:val="16"/>
      </w:rPr>
    </w:pPr>
    <w:r w:rsidRPr="0061402A">
      <w:rPr>
        <w:sz w:val="16"/>
        <w:szCs w:val="16"/>
      </w:rPr>
      <w:t xml:space="preserve">Zväzok </w:t>
    </w:r>
    <w:r>
      <w:rPr>
        <w:sz w:val="16"/>
        <w:szCs w:val="16"/>
      </w:rPr>
      <w:t>2</w:t>
    </w:r>
    <w:r w:rsidRPr="0061402A">
      <w:rPr>
        <w:sz w:val="16"/>
        <w:szCs w:val="16"/>
      </w:rPr>
      <w:t xml:space="preserve"> </w:t>
    </w:r>
    <w:r>
      <w:rPr>
        <w:sz w:val="16"/>
        <w:szCs w:val="16"/>
      </w:rPr>
      <w:t>– časť 1</w:t>
    </w:r>
    <w:r w:rsidRPr="0061402A">
      <w:rPr>
        <w:sz w:val="20"/>
        <w:szCs w:val="20"/>
      </w:rPr>
      <w:tab/>
    </w:r>
    <w:r w:rsidRPr="0061402A">
      <w:rPr>
        <w:sz w:val="16"/>
        <w:szCs w:val="16"/>
      </w:rPr>
      <w:fldChar w:fldCharType="begin"/>
    </w:r>
    <w:r w:rsidRPr="0061402A">
      <w:rPr>
        <w:sz w:val="16"/>
        <w:szCs w:val="16"/>
      </w:rPr>
      <w:instrText xml:space="preserve"> PAGE </w:instrText>
    </w:r>
    <w:r w:rsidRPr="0061402A">
      <w:rPr>
        <w:sz w:val="16"/>
        <w:szCs w:val="16"/>
      </w:rPr>
      <w:fldChar w:fldCharType="separate"/>
    </w:r>
    <w:r>
      <w:rPr>
        <w:sz w:val="16"/>
        <w:szCs w:val="16"/>
      </w:rPr>
      <w:t>2</w:t>
    </w:r>
    <w:r w:rsidRPr="0061402A">
      <w:rPr>
        <w:sz w:val="16"/>
        <w:szCs w:val="16"/>
      </w:rPr>
      <w:fldChar w:fldCharType="end"/>
    </w:r>
  </w:p>
  <w:p w14:paraId="0809DB68" w14:textId="77777777" w:rsidR="00A01AFC" w:rsidRPr="00AB3A58" w:rsidRDefault="00BC0A4C">
    <w:pPr>
      <w:pStyle w:val="Header"/>
      <w:ind w:left="-115"/>
    </w:pPr>
    <w:r>
      <w:rPr>
        <w:sz w:val="16"/>
        <w:szCs w:val="16"/>
      </w:rPr>
      <w:t>Všeobecné zmluvné podmienky</w:t>
    </w:r>
  </w:p>
  <w:p w14:paraId="7D32D2C9" w14:textId="77777777" w:rsidR="00A01AFC" w:rsidRPr="0061402A" w:rsidRDefault="00A01AFC">
    <w:pPr>
      <w:pBdr>
        <w:top w:val="single" w:sz="4" w:space="1" w:color="auto"/>
      </w:pBdr>
      <w:tabs>
        <w:tab w:val="right" w:pos="9072"/>
      </w:tabs>
      <w:rPr>
        <w:sz w:val="16"/>
        <w:szCs w:val="16"/>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93DDE24" w14:textId="77777777" w:rsidR="00A01AFC" w:rsidRPr="005B24F3" w:rsidRDefault="00BC0A4C">
    <w:pPr>
      <w:pBdr>
        <w:top w:val="single" w:sz="4" w:space="1" w:color="auto"/>
      </w:pBdr>
      <w:tabs>
        <w:tab w:val="right" w:pos="9072"/>
      </w:tabs>
      <w:rPr>
        <w:rFonts w:ascii="Arial Narrow" w:hAnsi="Arial Narrow"/>
        <w:sz w:val="16"/>
        <w:szCs w:val="16"/>
      </w:rPr>
    </w:pPr>
    <w:r w:rsidRPr="004F12DC">
      <w:rPr>
        <w:rFonts w:ascii="Arial Narrow" w:hAnsi="Arial Narrow"/>
        <w:sz w:val="16"/>
        <w:szCs w:val="16"/>
      </w:rPr>
      <w:t xml:space="preserve">Zväzok 2 – Časť </w:t>
    </w:r>
    <w:r>
      <w:rPr>
        <w:rFonts w:ascii="Arial Narrow" w:hAnsi="Arial Narrow"/>
        <w:sz w:val="16"/>
        <w:szCs w:val="16"/>
      </w:rPr>
      <w:t>1</w:t>
    </w:r>
    <w:r w:rsidRPr="005B24F3">
      <w:rPr>
        <w:rFonts w:ascii="Arial Narrow" w:hAnsi="Arial Narrow"/>
        <w:sz w:val="20"/>
        <w:szCs w:val="20"/>
      </w:rPr>
      <w:tab/>
    </w:r>
    <w:r w:rsidRPr="005B24F3">
      <w:rPr>
        <w:rFonts w:ascii="Arial Narrow" w:hAnsi="Arial Narrow"/>
        <w:sz w:val="16"/>
        <w:szCs w:val="16"/>
      </w:rPr>
      <w:fldChar w:fldCharType="begin"/>
    </w:r>
    <w:r w:rsidRPr="005B24F3">
      <w:rPr>
        <w:rFonts w:ascii="Arial Narrow" w:hAnsi="Arial Narrow"/>
        <w:sz w:val="16"/>
        <w:szCs w:val="16"/>
      </w:rPr>
      <w:instrText xml:space="preserve"> PAGE </w:instrText>
    </w:r>
    <w:r w:rsidRPr="005B24F3">
      <w:rPr>
        <w:rFonts w:ascii="Arial Narrow" w:hAnsi="Arial Narrow"/>
        <w:sz w:val="16"/>
        <w:szCs w:val="16"/>
      </w:rPr>
      <w:fldChar w:fldCharType="separate"/>
    </w:r>
    <w:r>
      <w:rPr>
        <w:rFonts w:ascii="Arial Narrow" w:hAnsi="Arial Narrow"/>
        <w:sz w:val="16"/>
        <w:szCs w:val="16"/>
      </w:rPr>
      <w:t>5</w:t>
    </w:r>
    <w:r w:rsidRPr="005B24F3">
      <w:rPr>
        <w:rFonts w:ascii="Arial Narrow" w:hAnsi="Arial Narrow"/>
        <w:sz w:val="16"/>
        <w:szCs w:val="16"/>
      </w:rPr>
      <w:fldChar w:fldCharType="end"/>
    </w:r>
  </w:p>
  <w:p w14:paraId="157FD2CA" w14:textId="77777777" w:rsidR="00A01AFC" w:rsidRDefault="00BC0A4C">
    <w:pPr>
      <w:pBdr>
        <w:top w:val="single" w:sz="4" w:space="1" w:color="auto"/>
      </w:pBdr>
      <w:tabs>
        <w:tab w:val="right" w:pos="9072"/>
      </w:tabs>
    </w:pPr>
    <w:r w:rsidRPr="00ED213A">
      <w:rPr>
        <w:rFonts w:ascii="Arial Narrow" w:hAnsi="Arial Narrow"/>
        <w:sz w:val="16"/>
        <w:szCs w:val="16"/>
      </w:rPr>
      <w:t>Všeobecné zmluvné podmienky</w:t>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EE3735" w14:textId="77777777" w:rsidR="00A01AFC" w:rsidRPr="00C24233" w:rsidRDefault="00BC0A4C">
    <w:pPr>
      <w:tabs>
        <w:tab w:val="right" w:pos="9072"/>
      </w:tabs>
      <w:rPr>
        <w:sz w:val="18"/>
        <w:szCs w:val="18"/>
      </w:rPr>
    </w:pPr>
    <w:r w:rsidRPr="00C24233">
      <w:rPr>
        <w:sz w:val="18"/>
        <w:szCs w:val="18"/>
      </w:rPr>
      <w:t>Zväzok 3</w:t>
    </w:r>
    <w:r w:rsidRPr="00C24233">
      <w:rPr>
        <w:sz w:val="18"/>
        <w:szCs w:val="18"/>
      </w:rPr>
      <w:tab/>
    </w:r>
    <w:r w:rsidRPr="00C24233">
      <w:rPr>
        <w:sz w:val="18"/>
        <w:szCs w:val="18"/>
      </w:rPr>
      <w:fldChar w:fldCharType="begin"/>
    </w:r>
    <w:r w:rsidRPr="00C24233">
      <w:rPr>
        <w:sz w:val="18"/>
        <w:szCs w:val="18"/>
      </w:rPr>
      <w:instrText xml:space="preserve"> PAGE </w:instrText>
    </w:r>
    <w:r w:rsidRPr="00C24233">
      <w:rPr>
        <w:sz w:val="18"/>
        <w:szCs w:val="18"/>
      </w:rPr>
      <w:fldChar w:fldCharType="separate"/>
    </w:r>
    <w:r>
      <w:rPr>
        <w:noProof/>
        <w:sz w:val="18"/>
        <w:szCs w:val="18"/>
      </w:rPr>
      <w:t>2</w:t>
    </w:r>
    <w:r w:rsidRPr="00C24233">
      <w:rPr>
        <w:sz w:val="18"/>
        <w:szCs w:val="18"/>
      </w:rPr>
      <w:fldChar w:fldCharType="end"/>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8074A9" w14:textId="77777777" w:rsidR="00A01AFC" w:rsidRPr="006260D1" w:rsidRDefault="00A01AFC">
    <w:pPr>
      <w:pStyle w:val="Foote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A924167" w14:textId="77777777" w:rsidR="00A01AFC" w:rsidRPr="004F12DC" w:rsidRDefault="00BC0A4C">
    <w:pPr>
      <w:pBdr>
        <w:top w:val="single" w:sz="4" w:space="1" w:color="auto"/>
      </w:pBdr>
      <w:tabs>
        <w:tab w:val="right" w:pos="9072"/>
      </w:tabs>
      <w:rPr>
        <w:rFonts w:ascii="Arial Narrow" w:hAnsi="Arial Narrow"/>
        <w:sz w:val="16"/>
        <w:szCs w:val="16"/>
      </w:rPr>
    </w:pPr>
    <w:r w:rsidRPr="004F12DC">
      <w:rPr>
        <w:rFonts w:ascii="Arial Narrow" w:hAnsi="Arial Narrow"/>
        <w:sz w:val="16"/>
        <w:szCs w:val="16"/>
      </w:rPr>
      <w:t>Zväzok 2 – Časť 2</w:t>
    </w:r>
    <w:r w:rsidRPr="004F12DC">
      <w:rPr>
        <w:rFonts w:ascii="Arial Narrow" w:hAnsi="Arial Narrow"/>
        <w:sz w:val="20"/>
        <w:szCs w:val="20"/>
      </w:rPr>
      <w:tab/>
      <w:t xml:space="preserve">  </w:t>
    </w:r>
    <w:r w:rsidRPr="004F12DC">
      <w:rPr>
        <w:rFonts w:ascii="Arial Narrow" w:hAnsi="Arial Narrow"/>
        <w:sz w:val="16"/>
        <w:szCs w:val="16"/>
      </w:rPr>
      <w:fldChar w:fldCharType="begin"/>
    </w:r>
    <w:r w:rsidRPr="004F12DC">
      <w:rPr>
        <w:rFonts w:ascii="Arial Narrow" w:hAnsi="Arial Narrow"/>
        <w:sz w:val="16"/>
        <w:szCs w:val="16"/>
      </w:rPr>
      <w:instrText xml:space="preserve"> PAGE </w:instrText>
    </w:r>
    <w:r w:rsidRPr="004F12DC">
      <w:rPr>
        <w:rFonts w:ascii="Arial Narrow" w:hAnsi="Arial Narrow"/>
        <w:sz w:val="16"/>
        <w:szCs w:val="16"/>
      </w:rPr>
      <w:fldChar w:fldCharType="separate"/>
    </w:r>
    <w:r w:rsidRPr="004F12DC">
      <w:rPr>
        <w:rFonts w:ascii="Arial Narrow" w:hAnsi="Arial Narrow"/>
        <w:sz w:val="16"/>
        <w:szCs w:val="16"/>
      </w:rPr>
      <w:t>7</w:t>
    </w:r>
    <w:r w:rsidRPr="004F12DC">
      <w:rPr>
        <w:rFonts w:ascii="Arial Narrow" w:hAnsi="Arial Narrow"/>
        <w:sz w:val="16"/>
        <w:szCs w:val="16"/>
      </w:rPr>
      <w:fldChar w:fldCharType="end"/>
    </w:r>
  </w:p>
  <w:p w14:paraId="57E405F3" w14:textId="77777777" w:rsidR="00A01AFC" w:rsidRPr="004F12DC" w:rsidRDefault="00BC0A4C">
    <w:pPr>
      <w:pBdr>
        <w:top w:val="single" w:sz="4" w:space="1" w:color="auto"/>
      </w:pBdr>
      <w:tabs>
        <w:tab w:val="right" w:pos="9072"/>
      </w:tabs>
    </w:pPr>
    <w:r w:rsidRPr="004F12DC">
      <w:rPr>
        <w:rFonts w:ascii="Arial Narrow" w:hAnsi="Arial Narrow"/>
        <w:sz w:val="16"/>
        <w:szCs w:val="16"/>
      </w:rPr>
      <w:t>Osobitné zmluvné podmienky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5E925EA" w14:textId="77777777" w:rsidR="00C60155" w:rsidRDefault="00C60155">
      <w:r>
        <w:separator/>
      </w:r>
    </w:p>
  </w:footnote>
  <w:footnote w:type="continuationSeparator" w:id="0">
    <w:p w14:paraId="369C7D62" w14:textId="77777777" w:rsidR="00C60155" w:rsidRDefault="00C6015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1FFEBC" w14:textId="77777777" w:rsidR="00A01AFC" w:rsidRPr="00407F22" w:rsidRDefault="00BC0A4C">
    <w:pPr>
      <w:pStyle w:val="BodyText3"/>
      <w:tabs>
        <w:tab w:val="right" w:pos="9214"/>
      </w:tabs>
      <w:suppressAutoHyphens/>
      <w:rPr>
        <w:sz w:val="16"/>
        <w:szCs w:val="16"/>
      </w:rPr>
    </w:pPr>
    <w:r w:rsidRPr="00407F22">
      <w:rPr>
        <w:color w:val="000000"/>
        <w:sz w:val="16"/>
        <w:szCs w:val="16"/>
      </w:rPr>
      <w:t>Modernizácia električkovej trate - Ružinovská radiála</w:t>
    </w:r>
    <w:r w:rsidRPr="00407F22">
      <w:rPr>
        <w:sz w:val="16"/>
        <w:szCs w:val="16"/>
      </w:rPr>
      <w:tab/>
      <w:t xml:space="preserve">    Hlavné mesto Slovenskej republiky Bratislava</w:t>
    </w:r>
  </w:p>
  <w:p w14:paraId="6D7C3462" w14:textId="77777777" w:rsidR="00A01AFC" w:rsidRPr="00407F22" w:rsidRDefault="00BC0A4C">
    <w:pPr>
      <w:pStyle w:val="Header"/>
      <w:tabs>
        <w:tab w:val="right" w:pos="9214"/>
      </w:tabs>
      <w:rPr>
        <w:sz w:val="16"/>
        <w:szCs w:val="16"/>
      </w:rPr>
    </w:pPr>
    <w:r w:rsidRPr="00407F22">
      <w:rPr>
        <w:sz w:val="16"/>
        <w:szCs w:val="16"/>
      </w:rPr>
      <w:t xml:space="preserve">Práce „žltý FIDIC“ </w:t>
    </w:r>
    <w:r w:rsidRPr="00407F22">
      <w:rPr>
        <w:sz w:val="16"/>
        <w:szCs w:val="16"/>
      </w:rPr>
      <w:tab/>
      <w:t>Primaciálne námestie č. 1, 814 99 Bratislava</w:t>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5FC82F" w14:textId="77777777" w:rsidR="00A01AFC" w:rsidRPr="00CE4815" w:rsidRDefault="00BC0A4C">
    <w:pPr>
      <w:pStyle w:val="BodyText3"/>
      <w:tabs>
        <w:tab w:val="right" w:pos="9214"/>
      </w:tabs>
      <w:suppressAutoHyphens/>
      <w:rPr>
        <w:rFonts w:ascii="Arial Narrow" w:hAnsi="Arial Narrow"/>
        <w:sz w:val="16"/>
        <w:szCs w:val="16"/>
      </w:rPr>
    </w:pPr>
    <w:r w:rsidRPr="00CE4815">
      <w:rPr>
        <w:rFonts w:ascii="Arial Narrow" w:hAnsi="Arial Narrow"/>
        <w:color w:val="000000"/>
        <w:sz w:val="16"/>
        <w:szCs w:val="16"/>
      </w:rPr>
      <w:t>Modernizácia električkovej trate - Ružinovská radiála</w:t>
    </w:r>
    <w:r w:rsidRPr="00CE4815">
      <w:rPr>
        <w:rFonts w:ascii="Arial Narrow" w:hAnsi="Arial Narrow"/>
        <w:sz w:val="16"/>
        <w:szCs w:val="16"/>
      </w:rPr>
      <w:tab/>
      <w:t xml:space="preserve"> </w:t>
    </w:r>
    <w:r>
      <w:rPr>
        <w:rFonts w:ascii="Arial Narrow" w:hAnsi="Arial Narrow"/>
        <w:sz w:val="16"/>
        <w:szCs w:val="16"/>
      </w:rPr>
      <w:t xml:space="preserve">                       </w:t>
    </w:r>
    <w:r w:rsidRPr="00CE4815">
      <w:rPr>
        <w:rFonts w:ascii="Arial Narrow" w:hAnsi="Arial Narrow"/>
        <w:sz w:val="16"/>
        <w:szCs w:val="16"/>
      </w:rPr>
      <w:t xml:space="preserve">   Hlavné mesto Slovenskej republiky Bratislava</w:t>
    </w:r>
  </w:p>
  <w:p w14:paraId="498FA471" w14:textId="77777777" w:rsidR="00A01AFC" w:rsidRPr="00CE4815" w:rsidRDefault="00BC0A4C">
    <w:pPr>
      <w:pStyle w:val="Header"/>
      <w:tabs>
        <w:tab w:val="right" w:pos="9214"/>
      </w:tabs>
      <w:rPr>
        <w:rFonts w:ascii="Arial Narrow" w:hAnsi="Arial Narrow"/>
        <w:sz w:val="16"/>
        <w:szCs w:val="16"/>
        <w:u w:val="single"/>
      </w:rPr>
    </w:pPr>
    <w:r w:rsidRPr="00CE4815">
      <w:rPr>
        <w:rFonts w:ascii="Arial Narrow" w:hAnsi="Arial Narrow"/>
        <w:sz w:val="16"/>
        <w:szCs w:val="16"/>
        <w:u w:val="single"/>
      </w:rPr>
      <w:t xml:space="preserve">Práce „žltý FIDIC“ </w:t>
    </w:r>
    <w:r w:rsidRPr="00CE4815">
      <w:rPr>
        <w:rFonts w:ascii="Arial Narrow" w:hAnsi="Arial Narrow"/>
        <w:sz w:val="16"/>
        <w:szCs w:val="16"/>
        <w:u w:val="single"/>
      </w:rPr>
      <w:tab/>
    </w:r>
    <w:r w:rsidRPr="00CE4815">
      <w:rPr>
        <w:rFonts w:ascii="Arial Narrow" w:hAnsi="Arial Narrow"/>
        <w:sz w:val="16"/>
        <w:szCs w:val="16"/>
        <w:u w:val="single"/>
      </w:rPr>
      <w:tab/>
      <w:t>Primaciálne námestie č. 1, 814 99 Bratislava</w:t>
    </w:r>
  </w:p>
  <w:p w14:paraId="26A45613" w14:textId="77777777" w:rsidR="00A01AFC" w:rsidRPr="006307D4" w:rsidRDefault="00A01AFC">
    <w:pPr>
      <w:pStyle w:val="Heade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5B9B99" w14:textId="77777777" w:rsidR="00A01AFC" w:rsidRPr="00407F22" w:rsidRDefault="00BC0A4C">
    <w:pPr>
      <w:pStyle w:val="BodyText3"/>
      <w:tabs>
        <w:tab w:val="right" w:pos="9214"/>
      </w:tabs>
      <w:suppressAutoHyphens/>
      <w:rPr>
        <w:sz w:val="16"/>
        <w:szCs w:val="16"/>
      </w:rPr>
    </w:pPr>
    <w:r w:rsidRPr="00407F22">
      <w:rPr>
        <w:color w:val="000000"/>
        <w:sz w:val="16"/>
        <w:szCs w:val="16"/>
      </w:rPr>
      <w:t>Modernizácia električkovej trate - Ružinovská radiála</w:t>
    </w:r>
    <w:r w:rsidRPr="00407F22">
      <w:rPr>
        <w:sz w:val="16"/>
        <w:szCs w:val="16"/>
      </w:rPr>
      <w:tab/>
      <w:t xml:space="preserve">    Hlavné mesto Slovenskej republiky Bratislava</w:t>
    </w:r>
  </w:p>
  <w:p w14:paraId="2F6D0C75" w14:textId="77777777" w:rsidR="00A01AFC" w:rsidRPr="00407F22" w:rsidRDefault="00BC0A4C">
    <w:pPr>
      <w:pStyle w:val="Header"/>
      <w:tabs>
        <w:tab w:val="right" w:pos="9214"/>
      </w:tabs>
      <w:rPr>
        <w:sz w:val="16"/>
        <w:szCs w:val="16"/>
      </w:rPr>
    </w:pPr>
    <w:r w:rsidRPr="00407F22">
      <w:rPr>
        <w:sz w:val="16"/>
        <w:szCs w:val="16"/>
      </w:rPr>
      <w:t xml:space="preserve">Práce „žltý FIDIC“ </w:t>
    </w:r>
    <w:r w:rsidRPr="00407F22">
      <w:rPr>
        <w:sz w:val="16"/>
        <w:szCs w:val="16"/>
      </w:rPr>
      <w:tab/>
      <w:t>Primaciálne námestie č. 1, 814 99 Bratislava</w:t>
    </w: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18446E" w14:textId="77777777" w:rsidR="00A01AFC" w:rsidRPr="006260D1" w:rsidRDefault="00BC0A4C">
    <w:pPr>
      <w:pStyle w:val="Header"/>
      <w:tabs>
        <w:tab w:val="clear" w:pos="4536"/>
        <w:tab w:val="clear" w:pos="9072"/>
        <w:tab w:val="left" w:pos="6919"/>
      </w:tabs>
    </w:pPr>
    <w:r>
      <w:tab/>
    </w: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B7E646" w14:textId="77777777" w:rsidR="00A01AFC" w:rsidRPr="00CE4815" w:rsidRDefault="00BC0A4C">
    <w:pPr>
      <w:pStyle w:val="BodyText3"/>
      <w:tabs>
        <w:tab w:val="right" w:pos="9214"/>
      </w:tabs>
      <w:suppressAutoHyphens/>
      <w:rPr>
        <w:rFonts w:ascii="Arial Narrow" w:hAnsi="Arial Narrow"/>
        <w:sz w:val="16"/>
        <w:szCs w:val="16"/>
      </w:rPr>
    </w:pPr>
    <w:r w:rsidRPr="00CE4815">
      <w:rPr>
        <w:rFonts w:ascii="Arial Narrow" w:hAnsi="Arial Narrow"/>
        <w:color w:val="000000"/>
        <w:sz w:val="16"/>
        <w:szCs w:val="16"/>
      </w:rPr>
      <w:t>Modernizácia električkovej trate - Ružinovská radiála</w:t>
    </w:r>
    <w:r w:rsidRPr="00CE4815">
      <w:rPr>
        <w:rFonts w:ascii="Arial Narrow" w:hAnsi="Arial Narrow"/>
        <w:sz w:val="16"/>
        <w:szCs w:val="16"/>
      </w:rPr>
      <w:tab/>
    </w:r>
    <w:r>
      <w:rPr>
        <w:rFonts w:ascii="Arial Narrow" w:hAnsi="Arial Narrow"/>
        <w:sz w:val="16"/>
        <w:szCs w:val="16"/>
      </w:rPr>
      <w:t xml:space="preserve">                                      </w:t>
    </w:r>
    <w:r w:rsidRPr="00CE4815">
      <w:rPr>
        <w:rFonts w:ascii="Arial Narrow" w:hAnsi="Arial Narrow"/>
        <w:sz w:val="16"/>
        <w:szCs w:val="16"/>
      </w:rPr>
      <w:t>Hlavné mesto Slovenskej republiky Bratislava</w:t>
    </w:r>
  </w:p>
  <w:p w14:paraId="0D09EAF7" w14:textId="77777777" w:rsidR="00A01AFC" w:rsidRPr="00407F22" w:rsidRDefault="00BC0A4C">
    <w:pPr>
      <w:pStyle w:val="Header"/>
      <w:tabs>
        <w:tab w:val="right" w:pos="9214"/>
      </w:tabs>
      <w:rPr>
        <w:sz w:val="16"/>
        <w:szCs w:val="16"/>
      </w:rPr>
    </w:pPr>
    <w:r w:rsidRPr="00CE4815">
      <w:rPr>
        <w:rFonts w:ascii="Arial Narrow" w:hAnsi="Arial Narrow"/>
        <w:sz w:val="16"/>
        <w:szCs w:val="16"/>
        <w:u w:val="single"/>
      </w:rPr>
      <w:t xml:space="preserve">Práce „žltý FIDIC“ </w:t>
    </w:r>
    <w:r w:rsidRPr="00CE4815">
      <w:rPr>
        <w:rFonts w:ascii="Arial Narrow" w:hAnsi="Arial Narrow"/>
        <w:sz w:val="16"/>
        <w:szCs w:val="16"/>
        <w:u w:val="single"/>
      </w:rPr>
      <w:tab/>
    </w:r>
    <w:r w:rsidRPr="00CE4815">
      <w:rPr>
        <w:rFonts w:ascii="Arial Narrow" w:hAnsi="Arial Narrow"/>
        <w:sz w:val="16"/>
        <w:szCs w:val="16"/>
        <w:u w:val="single"/>
      </w:rPr>
      <w:tab/>
      <w:t>Primaciálne námestie č. 1, 814 99 Bratislava</w:t>
    </w: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3FF0BE" w14:textId="77777777" w:rsidR="00A01AFC" w:rsidRPr="00CE4815" w:rsidRDefault="00BC0A4C">
    <w:pPr>
      <w:pStyle w:val="BodyText3"/>
      <w:tabs>
        <w:tab w:val="right" w:pos="9214"/>
      </w:tabs>
      <w:suppressAutoHyphens/>
      <w:rPr>
        <w:rFonts w:ascii="Arial Narrow" w:hAnsi="Arial Narrow"/>
        <w:sz w:val="16"/>
        <w:szCs w:val="16"/>
      </w:rPr>
    </w:pPr>
    <w:r w:rsidRPr="00CE4815">
      <w:rPr>
        <w:rFonts w:ascii="Arial Narrow" w:hAnsi="Arial Narrow"/>
        <w:color w:val="000000"/>
        <w:sz w:val="16"/>
        <w:szCs w:val="16"/>
      </w:rPr>
      <w:t>Modernizácia električkovej trate - Ružinovská radiála</w:t>
    </w:r>
    <w:r w:rsidRPr="00CE4815">
      <w:rPr>
        <w:rFonts w:ascii="Arial Narrow" w:hAnsi="Arial Narrow"/>
        <w:sz w:val="16"/>
        <w:szCs w:val="16"/>
      </w:rPr>
      <w:tab/>
    </w:r>
    <w:r>
      <w:rPr>
        <w:rFonts w:ascii="Arial Narrow" w:hAnsi="Arial Narrow"/>
        <w:sz w:val="16"/>
        <w:szCs w:val="16"/>
      </w:rPr>
      <w:t xml:space="preserve">                                      </w:t>
    </w:r>
    <w:r w:rsidRPr="00CE4815">
      <w:rPr>
        <w:rFonts w:ascii="Arial Narrow" w:hAnsi="Arial Narrow"/>
        <w:sz w:val="16"/>
        <w:szCs w:val="16"/>
      </w:rPr>
      <w:t>Hlavné mesto Slovenskej republiky Bratislava</w:t>
    </w:r>
  </w:p>
  <w:p w14:paraId="01036D5D" w14:textId="77777777" w:rsidR="00A01AFC" w:rsidRPr="00766726" w:rsidRDefault="00BC0A4C">
    <w:pPr>
      <w:pStyle w:val="Header"/>
      <w:tabs>
        <w:tab w:val="right" w:pos="9214"/>
      </w:tabs>
      <w:rPr>
        <w:rFonts w:ascii="Arial Narrow" w:hAnsi="Arial Narrow"/>
        <w:sz w:val="16"/>
        <w:szCs w:val="16"/>
        <w:u w:val="single"/>
      </w:rPr>
    </w:pPr>
    <w:r w:rsidRPr="00CE4815">
      <w:rPr>
        <w:rFonts w:ascii="Arial Narrow" w:hAnsi="Arial Narrow"/>
        <w:sz w:val="16"/>
        <w:szCs w:val="16"/>
        <w:u w:val="single"/>
      </w:rPr>
      <w:t xml:space="preserve">Práce „žltý FIDIC“ </w:t>
    </w:r>
    <w:r w:rsidRPr="00CE4815">
      <w:rPr>
        <w:rFonts w:ascii="Arial Narrow" w:hAnsi="Arial Narrow"/>
        <w:sz w:val="16"/>
        <w:szCs w:val="16"/>
        <w:u w:val="single"/>
      </w:rPr>
      <w:tab/>
    </w:r>
    <w:r w:rsidRPr="00CE4815">
      <w:rPr>
        <w:rFonts w:ascii="Arial Narrow" w:hAnsi="Arial Narrow"/>
        <w:sz w:val="16"/>
        <w:szCs w:val="16"/>
        <w:u w:val="single"/>
      </w:rPr>
      <w:tab/>
      <w:t>Primaciálne námestie č. 1, 814 99 Bratislava</w:t>
    </w: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A3189E" w14:textId="77777777" w:rsidR="00A01AFC" w:rsidRPr="007E7EEC" w:rsidRDefault="00BC0A4C">
    <w:pPr>
      <w:pStyle w:val="BodyText3"/>
      <w:tabs>
        <w:tab w:val="right" w:pos="9214"/>
      </w:tabs>
      <w:suppressAutoHyphens/>
      <w:rPr>
        <w:rFonts w:ascii="Arial Narrow" w:hAnsi="Arial Narrow"/>
        <w:sz w:val="16"/>
        <w:szCs w:val="16"/>
      </w:rPr>
    </w:pPr>
    <w:r w:rsidRPr="007E7EEC">
      <w:rPr>
        <w:rFonts w:ascii="Arial Narrow" w:hAnsi="Arial Narrow"/>
        <w:color w:val="000000"/>
        <w:sz w:val="16"/>
        <w:szCs w:val="16"/>
      </w:rPr>
      <w:t>Modernizácia električkovej trate - Ružinovská radiála</w:t>
    </w:r>
    <w:r w:rsidRPr="007E7EEC">
      <w:rPr>
        <w:rFonts w:ascii="Arial Narrow" w:hAnsi="Arial Narrow"/>
        <w:sz w:val="16"/>
        <w:szCs w:val="16"/>
      </w:rPr>
      <w:tab/>
      <w:t xml:space="preserve">                           Hlavné mesto Slovenskej republiky Bratislava</w:t>
    </w:r>
  </w:p>
  <w:p w14:paraId="37F432CD" w14:textId="77777777" w:rsidR="00A01AFC" w:rsidRPr="00AB3A58" w:rsidRDefault="00BC0A4C">
    <w:r w:rsidRPr="007E7EEC">
      <w:rPr>
        <w:rFonts w:ascii="Arial Narrow" w:hAnsi="Arial Narrow"/>
        <w:sz w:val="16"/>
        <w:szCs w:val="16"/>
        <w:u w:val="single"/>
      </w:rPr>
      <w:t xml:space="preserve">Práce „žltý FIDIC“ </w:t>
    </w:r>
    <w:r w:rsidRPr="007E7EEC">
      <w:rPr>
        <w:rFonts w:ascii="Arial Narrow" w:hAnsi="Arial Narrow"/>
        <w:sz w:val="16"/>
        <w:szCs w:val="16"/>
        <w:u w:val="single"/>
      </w:rPr>
      <w:tab/>
    </w:r>
    <w:r w:rsidRPr="007E7EEC">
      <w:rPr>
        <w:rFonts w:ascii="Arial Narrow" w:hAnsi="Arial Narrow"/>
        <w:sz w:val="16"/>
        <w:szCs w:val="16"/>
        <w:u w:val="single"/>
      </w:rPr>
      <w:tab/>
    </w:r>
    <w:r w:rsidRPr="007E7EEC">
      <w:rPr>
        <w:rFonts w:ascii="Arial Narrow" w:hAnsi="Arial Narrow"/>
        <w:sz w:val="16"/>
        <w:szCs w:val="16"/>
        <w:u w:val="single"/>
      </w:rPr>
      <w:tab/>
    </w:r>
    <w:r w:rsidRPr="007E7EEC">
      <w:rPr>
        <w:rFonts w:ascii="Arial Narrow" w:hAnsi="Arial Narrow"/>
        <w:sz w:val="16"/>
        <w:szCs w:val="16"/>
        <w:u w:val="single"/>
      </w:rPr>
      <w:tab/>
    </w:r>
    <w:r w:rsidRPr="007E7EEC">
      <w:rPr>
        <w:rFonts w:ascii="Arial Narrow" w:hAnsi="Arial Narrow"/>
        <w:sz w:val="16"/>
        <w:szCs w:val="16"/>
        <w:u w:val="single"/>
      </w:rPr>
      <w:tab/>
    </w:r>
    <w:r w:rsidRPr="007E7EEC">
      <w:rPr>
        <w:rFonts w:ascii="Arial Narrow" w:hAnsi="Arial Narrow"/>
        <w:sz w:val="16"/>
        <w:szCs w:val="16"/>
        <w:u w:val="single"/>
      </w:rPr>
      <w:tab/>
    </w:r>
    <w:r w:rsidRPr="007E7EEC">
      <w:rPr>
        <w:rFonts w:ascii="Arial Narrow" w:hAnsi="Arial Narrow"/>
        <w:sz w:val="16"/>
        <w:szCs w:val="16"/>
        <w:u w:val="single"/>
      </w:rPr>
      <w:tab/>
      <w:t xml:space="preserve">           Primaciálne námestie č. 1, 814 99 Bratislava</w:t>
    </w: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D7FF59" w14:textId="77777777" w:rsidR="00A01AFC" w:rsidRPr="007E7EEC" w:rsidRDefault="00BC0A4C">
    <w:pPr>
      <w:pStyle w:val="BodyText3"/>
      <w:tabs>
        <w:tab w:val="right" w:pos="9214"/>
      </w:tabs>
      <w:suppressAutoHyphens/>
      <w:rPr>
        <w:rFonts w:ascii="Arial Narrow" w:hAnsi="Arial Narrow"/>
        <w:sz w:val="16"/>
        <w:szCs w:val="16"/>
      </w:rPr>
    </w:pPr>
    <w:r w:rsidRPr="007E7EEC">
      <w:rPr>
        <w:rFonts w:ascii="Arial Narrow" w:hAnsi="Arial Narrow"/>
        <w:color w:val="000000"/>
        <w:sz w:val="16"/>
        <w:szCs w:val="16"/>
      </w:rPr>
      <w:t>Modernizácia električkovej trate - Ružinovská radiála</w:t>
    </w:r>
    <w:r w:rsidRPr="007E7EEC">
      <w:rPr>
        <w:rFonts w:ascii="Arial Narrow" w:hAnsi="Arial Narrow"/>
        <w:sz w:val="16"/>
        <w:szCs w:val="16"/>
      </w:rPr>
      <w:tab/>
      <w:t xml:space="preserve">                           Hlavné mesto Slovenskej republiky Bratislava</w:t>
    </w:r>
  </w:p>
  <w:p w14:paraId="0E6BAF95" w14:textId="77777777" w:rsidR="00A01AFC" w:rsidRPr="00407F22" w:rsidRDefault="00BC0A4C">
    <w:pPr>
      <w:rPr>
        <w:sz w:val="16"/>
        <w:szCs w:val="16"/>
      </w:rPr>
    </w:pPr>
    <w:r w:rsidRPr="007E7EEC">
      <w:rPr>
        <w:rFonts w:ascii="Arial Narrow" w:hAnsi="Arial Narrow"/>
        <w:sz w:val="16"/>
        <w:szCs w:val="16"/>
        <w:u w:val="single"/>
      </w:rPr>
      <w:t xml:space="preserve">Práce „žltý FIDIC“ </w:t>
    </w:r>
    <w:r w:rsidRPr="007E7EEC">
      <w:rPr>
        <w:rFonts w:ascii="Arial Narrow" w:hAnsi="Arial Narrow"/>
        <w:sz w:val="16"/>
        <w:szCs w:val="16"/>
        <w:u w:val="single"/>
      </w:rPr>
      <w:tab/>
    </w:r>
    <w:r w:rsidRPr="007E7EEC">
      <w:rPr>
        <w:rFonts w:ascii="Arial Narrow" w:hAnsi="Arial Narrow"/>
        <w:sz w:val="16"/>
        <w:szCs w:val="16"/>
        <w:u w:val="single"/>
      </w:rPr>
      <w:tab/>
    </w:r>
    <w:r w:rsidRPr="007E7EEC">
      <w:rPr>
        <w:rFonts w:ascii="Arial Narrow" w:hAnsi="Arial Narrow"/>
        <w:sz w:val="16"/>
        <w:szCs w:val="16"/>
        <w:u w:val="single"/>
      </w:rPr>
      <w:tab/>
    </w:r>
    <w:r w:rsidRPr="007E7EEC">
      <w:rPr>
        <w:rFonts w:ascii="Arial Narrow" w:hAnsi="Arial Narrow"/>
        <w:sz w:val="16"/>
        <w:szCs w:val="16"/>
        <w:u w:val="single"/>
      </w:rPr>
      <w:tab/>
    </w:r>
    <w:r w:rsidRPr="007E7EEC">
      <w:rPr>
        <w:rFonts w:ascii="Arial Narrow" w:hAnsi="Arial Narrow"/>
        <w:sz w:val="16"/>
        <w:szCs w:val="16"/>
        <w:u w:val="single"/>
      </w:rPr>
      <w:tab/>
    </w:r>
    <w:r w:rsidRPr="007E7EEC">
      <w:rPr>
        <w:rFonts w:ascii="Arial Narrow" w:hAnsi="Arial Narrow"/>
        <w:sz w:val="16"/>
        <w:szCs w:val="16"/>
        <w:u w:val="single"/>
      </w:rPr>
      <w:tab/>
    </w:r>
    <w:r w:rsidRPr="007E7EEC">
      <w:rPr>
        <w:rFonts w:ascii="Arial Narrow" w:hAnsi="Arial Narrow"/>
        <w:sz w:val="16"/>
        <w:szCs w:val="16"/>
        <w:u w:val="single"/>
      </w:rPr>
      <w:tab/>
      <w:t xml:space="preserve">           Primaciálne námestie č. 1, 814 99 Bratislava</w:t>
    </w: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62CD59" w14:textId="77777777" w:rsidR="00A01AFC" w:rsidRPr="006260D1" w:rsidRDefault="00A01AFC">
    <w:pPr>
      <w:pStyle w:val="Header"/>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6053B28" w14:textId="77777777" w:rsidR="00A01AFC" w:rsidRPr="007E7EEC" w:rsidRDefault="00BC0A4C">
    <w:pPr>
      <w:pStyle w:val="BodyText3"/>
      <w:tabs>
        <w:tab w:val="right" w:pos="9214"/>
      </w:tabs>
      <w:suppressAutoHyphens/>
      <w:rPr>
        <w:rFonts w:ascii="Arial Narrow" w:hAnsi="Arial Narrow"/>
        <w:sz w:val="16"/>
        <w:szCs w:val="16"/>
      </w:rPr>
    </w:pPr>
    <w:r w:rsidRPr="007E7EEC">
      <w:rPr>
        <w:rFonts w:ascii="Arial Narrow" w:hAnsi="Arial Narrow"/>
        <w:color w:val="000000"/>
        <w:sz w:val="16"/>
        <w:szCs w:val="16"/>
      </w:rPr>
      <w:t>Modernizácia električkovej trate - Ružinovská radiála</w:t>
    </w:r>
    <w:r w:rsidRPr="007E7EEC">
      <w:rPr>
        <w:rFonts w:ascii="Arial Narrow" w:hAnsi="Arial Narrow"/>
        <w:sz w:val="16"/>
        <w:szCs w:val="16"/>
      </w:rPr>
      <w:tab/>
      <w:t xml:space="preserve">                           Hlavné mesto Slovenskej republiky Bratislava</w:t>
    </w:r>
  </w:p>
  <w:p w14:paraId="71BB52FB" w14:textId="77777777" w:rsidR="00A01AFC" w:rsidRPr="00766726" w:rsidRDefault="00BC0A4C">
    <w:pPr>
      <w:rPr>
        <w:sz w:val="22"/>
        <w:szCs w:val="20"/>
        <w:highlight w:val="cyan"/>
        <w:u w:val="single"/>
      </w:rPr>
    </w:pPr>
    <w:r w:rsidRPr="007E7EEC">
      <w:rPr>
        <w:rFonts w:ascii="Arial Narrow" w:hAnsi="Arial Narrow"/>
        <w:sz w:val="16"/>
        <w:szCs w:val="16"/>
        <w:u w:val="single"/>
      </w:rPr>
      <w:t xml:space="preserve">Práce „žltý FIDIC“ </w:t>
    </w:r>
    <w:r w:rsidRPr="007E7EEC">
      <w:rPr>
        <w:rFonts w:ascii="Arial Narrow" w:hAnsi="Arial Narrow"/>
        <w:sz w:val="16"/>
        <w:szCs w:val="16"/>
        <w:u w:val="single"/>
      </w:rPr>
      <w:tab/>
    </w:r>
    <w:r w:rsidRPr="007E7EEC">
      <w:rPr>
        <w:rFonts w:ascii="Arial Narrow" w:hAnsi="Arial Narrow"/>
        <w:sz w:val="16"/>
        <w:szCs w:val="16"/>
        <w:u w:val="single"/>
      </w:rPr>
      <w:tab/>
    </w:r>
    <w:r w:rsidRPr="007E7EEC">
      <w:rPr>
        <w:rFonts w:ascii="Arial Narrow" w:hAnsi="Arial Narrow"/>
        <w:sz w:val="16"/>
        <w:szCs w:val="16"/>
        <w:u w:val="single"/>
      </w:rPr>
      <w:tab/>
    </w:r>
    <w:r w:rsidRPr="007E7EEC">
      <w:rPr>
        <w:rFonts w:ascii="Arial Narrow" w:hAnsi="Arial Narrow"/>
        <w:sz w:val="16"/>
        <w:szCs w:val="16"/>
        <w:u w:val="single"/>
      </w:rPr>
      <w:tab/>
    </w:r>
    <w:r w:rsidRPr="007E7EEC">
      <w:rPr>
        <w:rFonts w:ascii="Arial Narrow" w:hAnsi="Arial Narrow"/>
        <w:sz w:val="16"/>
        <w:szCs w:val="16"/>
        <w:u w:val="single"/>
      </w:rPr>
      <w:tab/>
    </w:r>
    <w:r w:rsidRPr="007E7EEC">
      <w:rPr>
        <w:rFonts w:ascii="Arial Narrow" w:hAnsi="Arial Narrow"/>
        <w:sz w:val="16"/>
        <w:szCs w:val="16"/>
        <w:u w:val="single"/>
      </w:rPr>
      <w:tab/>
    </w:r>
    <w:r w:rsidRPr="007E7EEC">
      <w:rPr>
        <w:rFonts w:ascii="Arial Narrow" w:hAnsi="Arial Narrow"/>
        <w:sz w:val="16"/>
        <w:szCs w:val="16"/>
        <w:u w:val="single"/>
      </w:rPr>
      <w:tab/>
      <w:t xml:space="preserve">           Primaciálne námestie č. 1, 814 99 Bratislava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6C4632" w14:textId="53BFBABE" w:rsidR="00A01AFC" w:rsidRPr="00CE4815" w:rsidRDefault="00BC0A4C">
    <w:pPr>
      <w:pStyle w:val="BodyText3"/>
      <w:tabs>
        <w:tab w:val="right" w:pos="9214"/>
      </w:tabs>
      <w:suppressAutoHyphens/>
      <w:rPr>
        <w:rFonts w:ascii="Arial Narrow" w:hAnsi="Arial Narrow"/>
        <w:sz w:val="16"/>
        <w:szCs w:val="16"/>
      </w:rPr>
    </w:pPr>
    <w:r w:rsidRPr="00CE4815">
      <w:rPr>
        <w:rFonts w:ascii="Arial Narrow" w:hAnsi="Arial Narrow"/>
        <w:color w:val="000000"/>
        <w:sz w:val="16"/>
        <w:szCs w:val="16"/>
      </w:rPr>
      <w:t>Modernizácia električkovej trate - Ružinovská radiála</w:t>
    </w:r>
    <w:r w:rsidR="003E65A8">
      <w:rPr>
        <w:rFonts w:ascii="Arial Narrow" w:hAnsi="Arial Narrow"/>
        <w:color w:val="000000"/>
        <w:sz w:val="16"/>
        <w:szCs w:val="16"/>
      </w:rPr>
      <w:t>, opakovaná súťaž</w:t>
    </w:r>
    <w:r w:rsidRPr="00CE4815">
      <w:rPr>
        <w:rFonts w:ascii="Arial Narrow" w:hAnsi="Arial Narrow"/>
        <w:sz w:val="16"/>
        <w:szCs w:val="16"/>
      </w:rPr>
      <w:tab/>
      <w:t xml:space="preserve"> </w:t>
    </w:r>
    <w:r>
      <w:rPr>
        <w:rFonts w:ascii="Arial Narrow" w:hAnsi="Arial Narrow"/>
        <w:sz w:val="16"/>
        <w:szCs w:val="16"/>
      </w:rPr>
      <w:t xml:space="preserve">                       </w:t>
    </w:r>
    <w:r w:rsidRPr="00CE4815">
      <w:rPr>
        <w:rFonts w:ascii="Arial Narrow" w:hAnsi="Arial Narrow"/>
        <w:sz w:val="16"/>
        <w:szCs w:val="16"/>
      </w:rPr>
      <w:t xml:space="preserve">   Hlavné mesto Slovenskej republiky Bratislava</w:t>
    </w:r>
  </w:p>
  <w:p w14:paraId="00CDA7BC" w14:textId="77777777" w:rsidR="00A01AFC" w:rsidRPr="00CE4815" w:rsidRDefault="00BC0A4C">
    <w:pPr>
      <w:pStyle w:val="Header"/>
      <w:tabs>
        <w:tab w:val="right" w:pos="9214"/>
      </w:tabs>
      <w:rPr>
        <w:rFonts w:ascii="Arial Narrow" w:hAnsi="Arial Narrow"/>
        <w:sz w:val="16"/>
        <w:szCs w:val="16"/>
        <w:u w:val="single"/>
      </w:rPr>
    </w:pPr>
    <w:r w:rsidRPr="00CE4815">
      <w:rPr>
        <w:rFonts w:ascii="Arial Narrow" w:hAnsi="Arial Narrow"/>
        <w:sz w:val="16"/>
        <w:szCs w:val="16"/>
        <w:u w:val="single"/>
      </w:rPr>
      <w:t xml:space="preserve">Práce „žltý FIDIC“ </w:t>
    </w:r>
    <w:r w:rsidRPr="00CE4815">
      <w:rPr>
        <w:rFonts w:ascii="Arial Narrow" w:hAnsi="Arial Narrow"/>
        <w:sz w:val="16"/>
        <w:szCs w:val="16"/>
        <w:u w:val="single"/>
      </w:rPr>
      <w:tab/>
    </w:r>
    <w:r w:rsidRPr="00CE4815">
      <w:rPr>
        <w:rFonts w:ascii="Arial Narrow" w:hAnsi="Arial Narrow"/>
        <w:sz w:val="16"/>
        <w:szCs w:val="16"/>
        <w:u w:val="single"/>
      </w:rPr>
      <w:tab/>
      <w:t>Primaciálne námestie č. 1, 814 99 Bratislava</w:t>
    </w:r>
  </w:p>
  <w:p w14:paraId="6CA89A48" w14:textId="77777777" w:rsidR="00A01AFC" w:rsidRPr="00B50DDE" w:rsidRDefault="00A01AF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C67F72" w14:textId="77777777" w:rsidR="00A01AFC" w:rsidRPr="00407F22" w:rsidRDefault="00BC0A4C">
    <w:pPr>
      <w:pStyle w:val="BodyText3"/>
      <w:tabs>
        <w:tab w:val="right" w:pos="9214"/>
      </w:tabs>
      <w:suppressAutoHyphens/>
      <w:rPr>
        <w:sz w:val="16"/>
        <w:szCs w:val="16"/>
      </w:rPr>
    </w:pPr>
    <w:r w:rsidRPr="00407F22">
      <w:rPr>
        <w:color w:val="000000"/>
        <w:sz w:val="16"/>
        <w:szCs w:val="16"/>
      </w:rPr>
      <w:t>Modernizácia električkovej trate - Ružinovská radiála</w:t>
    </w:r>
    <w:r w:rsidRPr="00407F22">
      <w:rPr>
        <w:sz w:val="16"/>
        <w:szCs w:val="16"/>
      </w:rPr>
      <w:tab/>
      <w:t xml:space="preserve">    Hlavné mesto Slovenskej republiky Bratislava</w:t>
    </w:r>
  </w:p>
  <w:p w14:paraId="23141B9F" w14:textId="77777777" w:rsidR="00A01AFC" w:rsidRPr="00407F22" w:rsidRDefault="00BC0A4C">
    <w:pPr>
      <w:pStyle w:val="Header"/>
      <w:tabs>
        <w:tab w:val="right" w:pos="9214"/>
      </w:tabs>
      <w:rPr>
        <w:sz w:val="16"/>
        <w:szCs w:val="16"/>
      </w:rPr>
    </w:pPr>
    <w:r w:rsidRPr="00407F22">
      <w:rPr>
        <w:sz w:val="16"/>
        <w:szCs w:val="16"/>
      </w:rPr>
      <w:t xml:space="preserve">Práce „žltý FIDIC“ </w:t>
    </w:r>
    <w:r w:rsidRPr="00407F22">
      <w:rPr>
        <w:sz w:val="16"/>
        <w:szCs w:val="16"/>
      </w:rPr>
      <w:tab/>
      <w:t>Primaciálne námestie č. 1, 814 99 Bratislava</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3885F7" w14:textId="77777777" w:rsidR="00A01AFC" w:rsidRPr="006260D1" w:rsidRDefault="00A01AFC">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A72367" w14:textId="77777777" w:rsidR="00A01AFC" w:rsidRPr="009B793A" w:rsidRDefault="00A01AFC">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92E0C0" w14:textId="77777777" w:rsidR="00A01AFC" w:rsidRPr="00CE4815" w:rsidRDefault="00BC0A4C">
    <w:pPr>
      <w:pStyle w:val="BodyText3"/>
      <w:tabs>
        <w:tab w:val="right" w:pos="9214"/>
      </w:tabs>
      <w:suppressAutoHyphens/>
      <w:rPr>
        <w:rFonts w:ascii="Arial Narrow" w:hAnsi="Arial Narrow"/>
        <w:sz w:val="16"/>
        <w:szCs w:val="16"/>
      </w:rPr>
    </w:pPr>
    <w:r w:rsidRPr="00CE4815">
      <w:rPr>
        <w:rFonts w:ascii="Arial Narrow" w:hAnsi="Arial Narrow"/>
        <w:color w:val="000000"/>
        <w:sz w:val="16"/>
        <w:szCs w:val="16"/>
      </w:rPr>
      <w:t>Modernizácia električkovej trate - Ružinovská radiála</w:t>
    </w:r>
    <w:r w:rsidRPr="00CE4815">
      <w:rPr>
        <w:rFonts w:ascii="Arial Narrow" w:hAnsi="Arial Narrow"/>
        <w:sz w:val="16"/>
        <w:szCs w:val="16"/>
      </w:rPr>
      <w:tab/>
      <w:t xml:space="preserve"> </w:t>
    </w:r>
    <w:r>
      <w:rPr>
        <w:rFonts w:ascii="Arial Narrow" w:hAnsi="Arial Narrow"/>
        <w:sz w:val="16"/>
        <w:szCs w:val="16"/>
      </w:rPr>
      <w:t xml:space="preserve">                       </w:t>
    </w:r>
    <w:r w:rsidRPr="00CE4815">
      <w:rPr>
        <w:rFonts w:ascii="Arial Narrow" w:hAnsi="Arial Narrow"/>
        <w:sz w:val="16"/>
        <w:szCs w:val="16"/>
      </w:rPr>
      <w:t xml:space="preserve">   Hlavné mesto Slovenskej republiky Bratislava</w:t>
    </w:r>
  </w:p>
  <w:p w14:paraId="66C505F5" w14:textId="77777777" w:rsidR="00A01AFC" w:rsidRPr="00766726" w:rsidRDefault="00BC0A4C">
    <w:pPr>
      <w:pStyle w:val="Header"/>
      <w:tabs>
        <w:tab w:val="right" w:pos="9214"/>
      </w:tabs>
      <w:rPr>
        <w:rFonts w:ascii="Arial Narrow" w:hAnsi="Arial Narrow"/>
        <w:sz w:val="16"/>
        <w:szCs w:val="16"/>
        <w:u w:val="single"/>
      </w:rPr>
    </w:pPr>
    <w:r w:rsidRPr="00CE4815">
      <w:rPr>
        <w:rFonts w:ascii="Arial Narrow" w:hAnsi="Arial Narrow"/>
        <w:sz w:val="16"/>
        <w:szCs w:val="16"/>
        <w:u w:val="single"/>
      </w:rPr>
      <w:t xml:space="preserve">Práce „žltý FIDIC“ </w:t>
    </w:r>
    <w:r w:rsidRPr="00CE4815">
      <w:rPr>
        <w:rFonts w:ascii="Arial Narrow" w:hAnsi="Arial Narrow"/>
        <w:sz w:val="16"/>
        <w:szCs w:val="16"/>
        <w:u w:val="single"/>
      </w:rPr>
      <w:tab/>
    </w:r>
    <w:r w:rsidRPr="00CE4815">
      <w:rPr>
        <w:rFonts w:ascii="Arial Narrow" w:hAnsi="Arial Narrow"/>
        <w:sz w:val="16"/>
        <w:szCs w:val="16"/>
        <w:u w:val="single"/>
      </w:rPr>
      <w:tab/>
      <w:t>Primaciálne námestie č. 1, 814 99 Bratislava</w: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05AED8" w14:textId="77777777" w:rsidR="00A01AFC" w:rsidRPr="00407F22" w:rsidRDefault="00BC0A4C">
    <w:pPr>
      <w:pStyle w:val="BodyText3"/>
      <w:tabs>
        <w:tab w:val="right" w:pos="9214"/>
      </w:tabs>
      <w:suppressAutoHyphens/>
      <w:rPr>
        <w:sz w:val="16"/>
        <w:szCs w:val="16"/>
      </w:rPr>
    </w:pPr>
    <w:r w:rsidRPr="00407F22">
      <w:rPr>
        <w:color w:val="000000"/>
        <w:sz w:val="16"/>
        <w:szCs w:val="16"/>
      </w:rPr>
      <w:t>Modernizácia električkovej trate - Ružinovská radiála</w:t>
    </w:r>
    <w:r w:rsidRPr="00407F22">
      <w:rPr>
        <w:sz w:val="16"/>
        <w:szCs w:val="16"/>
      </w:rPr>
      <w:tab/>
      <w:t xml:space="preserve">    Hlavné mesto Slovenskej republiky Bratislava</w:t>
    </w:r>
  </w:p>
  <w:p w14:paraId="40117B1F" w14:textId="77777777" w:rsidR="00A01AFC" w:rsidRPr="00407F22" w:rsidRDefault="00BC0A4C">
    <w:pPr>
      <w:pStyle w:val="Header"/>
      <w:tabs>
        <w:tab w:val="right" w:pos="9214"/>
      </w:tabs>
      <w:rPr>
        <w:sz w:val="16"/>
        <w:szCs w:val="16"/>
      </w:rPr>
    </w:pPr>
    <w:r w:rsidRPr="00407F22">
      <w:rPr>
        <w:sz w:val="16"/>
        <w:szCs w:val="16"/>
      </w:rPr>
      <w:t xml:space="preserve">Práce „žltý FIDIC“ </w:t>
    </w:r>
    <w:r w:rsidRPr="00407F22">
      <w:rPr>
        <w:sz w:val="16"/>
        <w:szCs w:val="16"/>
      </w:rPr>
      <w:tab/>
      <w:t>Primaciálne námestie č. 1, 814 99 Bratislava</w: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C1024C" w14:textId="77777777" w:rsidR="00A01AFC" w:rsidRPr="006260D1" w:rsidRDefault="00A01AFC">
    <w:pPr>
      <w:pStyle w:val="Heade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58880E" w14:textId="429524DC" w:rsidR="00A01AFC" w:rsidRPr="00CE4815" w:rsidRDefault="00BC0A4C">
    <w:pPr>
      <w:pStyle w:val="BodyText3"/>
      <w:tabs>
        <w:tab w:val="right" w:pos="9214"/>
      </w:tabs>
      <w:suppressAutoHyphens/>
      <w:rPr>
        <w:rFonts w:ascii="Arial Narrow" w:hAnsi="Arial Narrow"/>
        <w:sz w:val="16"/>
        <w:szCs w:val="16"/>
      </w:rPr>
    </w:pPr>
    <w:r w:rsidRPr="00CE4815">
      <w:rPr>
        <w:rFonts w:ascii="Arial Narrow" w:hAnsi="Arial Narrow"/>
        <w:color w:val="000000"/>
        <w:sz w:val="16"/>
        <w:szCs w:val="16"/>
      </w:rPr>
      <w:t>Modernizácia električkovej trate - Ružinovská radiála</w:t>
    </w:r>
    <w:r w:rsidR="003073AE">
      <w:rPr>
        <w:rFonts w:ascii="Arial Narrow" w:hAnsi="Arial Narrow"/>
        <w:color w:val="000000"/>
        <w:sz w:val="16"/>
        <w:szCs w:val="16"/>
      </w:rPr>
      <w:t>, opakovaná súťaž</w:t>
    </w:r>
    <w:r w:rsidRPr="00CE4815">
      <w:rPr>
        <w:rFonts w:ascii="Arial Narrow" w:hAnsi="Arial Narrow"/>
        <w:sz w:val="16"/>
        <w:szCs w:val="16"/>
      </w:rPr>
      <w:tab/>
      <w:t xml:space="preserve"> </w:t>
    </w:r>
    <w:r>
      <w:rPr>
        <w:rFonts w:ascii="Arial Narrow" w:hAnsi="Arial Narrow"/>
        <w:sz w:val="16"/>
        <w:szCs w:val="16"/>
      </w:rPr>
      <w:t xml:space="preserve">                       </w:t>
    </w:r>
    <w:r w:rsidRPr="00CE4815">
      <w:rPr>
        <w:rFonts w:ascii="Arial Narrow" w:hAnsi="Arial Narrow"/>
        <w:sz w:val="16"/>
        <w:szCs w:val="16"/>
      </w:rPr>
      <w:t xml:space="preserve">   Hlavné mesto Slovenskej republiky Bratislava</w:t>
    </w:r>
  </w:p>
  <w:p w14:paraId="74683BD4" w14:textId="77777777" w:rsidR="00A01AFC" w:rsidRPr="009B793A" w:rsidRDefault="00BC0A4C">
    <w:pPr>
      <w:pStyle w:val="Header"/>
      <w:tabs>
        <w:tab w:val="right" w:pos="9214"/>
      </w:tabs>
    </w:pPr>
    <w:r w:rsidRPr="00CE4815">
      <w:rPr>
        <w:rFonts w:ascii="Arial Narrow" w:hAnsi="Arial Narrow"/>
        <w:sz w:val="16"/>
        <w:szCs w:val="16"/>
        <w:u w:val="single"/>
      </w:rPr>
      <w:t xml:space="preserve">Práce „žltý FIDIC“ </w:t>
    </w:r>
    <w:r w:rsidRPr="00CE4815">
      <w:rPr>
        <w:rFonts w:ascii="Arial Narrow" w:hAnsi="Arial Narrow"/>
        <w:sz w:val="16"/>
        <w:szCs w:val="16"/>
        <w:u w:val="single"/>
      </w:rPr>
      <w:tab/>
    </w:r>
    <w:r w:rsidRPr="00CE4815">
      <w:rPr>
        <w:rFonts w:ascii="Arial Narrow" w:hAnsi="Arial Narrow"/>
        <w:sz w:val="16"/>
        <w:szCs w:val="16"/>
        <w:u w:val="single"/>
      </w:rPr>
      <w:tab/>
      <w:t>Primaciálne námestie č. 1, 814 99 Bratislava</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E6077B"/>
    <w:multiLevelType w:val="hybridMultilevel"/>
    <w:tmpl w:val="FBA0F486"/>
    <w:lvl w:ilvl="0" w:tplc="73AC2B64">
      <w:start w:val="1"/>
      <w:numFmt w:val="bullet"/>
      <w:lvlText w:val="-"/>
      <w:lvlJc w:val="left"/>
      <w:pPr>
        <w:ind w:left="720" w:hanging="360"/>
      </w:pPr>
      <w:rPr>
        <w:rFonts w:ascii="Aptos" w:hAnsi="Aptos" w:hint="default"/>
      </w:rPr>
    </w:lvl>
    <w:lvl w:ilvl="1" w:tplc="25A23472">
      <w:start w:val="1"/>
      <w:numFmt w:val="bullet"/>
      <w:lvlText w:val="o"/>
      <w:lvlJc w:val="left"/>
      <w:pPr>
        <w:ind w:left="1440" w:hanging="360"/>
      </w:pPr>
      <w:rPr>
        <w:rFonts w:ascii="Courier New" w:hAnsi="Courier New" w:hint="default"/>
      </w:rPr>
    </w:lvl>
    <w:lvl w:ilvl="2" w:tplc="4C40945C">
      <w:start w:val="1"/>
      <w:numFmt w:val="bullet"/>
      <w:lvlText w:val=""/>
      <w:lvlJc w:val="left"/>
      <w:pPr>
        <w:ind w:left="2160" w:hanging="360"/>
      </w:pPr>
      <w:rPr>
        <w:rFonts w:ascii="Wingdings" w:hAnsi="Wingdings" w:hint="default"/>
      </w:rPr>
    </w:lvl>
    <w:lvl w:ilvl="3" w:tplc="27FC5E16">
      <w:start w:val="1"/>
      <w:numFmt w:val="bullet"/>
      <w:lvlText w:val=""/>
      <w:lvlJc w:val="left"/>
      <w:pPr>
        <w:ind w:left="2880" w:hanging="360"/>
      </w:pPr>
      <w:rPr>
        <w:rFonts w:ascii="Symbol" w:hAnsi="Symbol" w:hint="default"/>
      </w:rPr>
    </w:lvl>
    <w:lvl w:ilvl="4" w:tplc="C4A0C08A">
      <w:start w:val="1"/>
      <w:numFmt w:val="bullet"/>
      <w:lvlText w:val="o"/>
      <w:lvlJc w:val="left"/>
      <w:pPr>
        <w:ind w:left="3600" w:hanging="360"/>
      </w:pPr>
      <w:rPr>
        <w:rFonts w:ascii="Courier New" w:hAnsi="Courier New" w:hint="default"/>
      </w:rPr>
    </w:lvl>
    <w:lvl w:ilvl="5" w:tplc="1D280CCC">
      <w:start w:val="1"/>
      <w:numFmt w:val="bullet"/>
      <w:lvlText w:val=""/>
      <w:lvlJc w:val="left"/>
      <w:pPr>
        <w:ind w:left="4320" w:hanging="360"/>
      </w:pPr>
      <w:rPr>
        <w:rFonts w:ascii="Wingdings" w:hAnsi="Wingdings" w:hint="default"/>
      </w:rPr>
    </w:lvl>
    <w:lvl w:ilvl="6" w:tplc="710AF29A">
      <w:start w:val="1"/>
      <w:numFmt w:val="bullet"/>
      <w:lvlText w:val=""/>
      <w:lvlJc w:val="left"/>
      <w:pPr>
        <w:ind w:left="5040" w:hanging="360"/>
      </w:pPr>
      <w:rPr>
        <w:rFonts w:ascii="Symbol" w:hAnsi="Symbol" w:hint="default"/>
      </w:rPr>
    </w:lvl>
    <w:lvl w:ilvl="7" w:tplc="7EB2E316">
      <w:start w:val="1"/>
      <w:numFmt w:val="bullet"/>
      <w:lvlText w:val="o"/>
      <w:lvlJc w:val="left"/>
      <w:pPr>
        <w:ind w:left="5760" w:hanging="360"/>
      </w:pPr>
      <w:rPr>
        <w:rFonts w:ascii="Courier New" w:hAnsi="Courier New" w:hint="default"/>
      </w:rPr>
    </w:lvl>
    <w:lvl w:ilvl="8" w:tplc="48F8C292">
      <w:start w:val="1"/>
      <w:numFmt w:val="bullet"/>
      <w:lvlText w:val=""/>
      <w:lvlJc w:val="left"/>
      <w:pPr>
        <w:ind w:left="6480" w:hanging="360"/>
      </w:pPr>
      <w:rPr>
        <w:rFonts w:ascii="Wingdings" w:hAnsi="Wingdings" w:hint="default"/>
      </w:rPr>
    </w:lvl>
  </w:abstractNum>
  <w:abstractNum w:abstractNumId="1" w15:restartNumberingAfterBreak="0">
    <w:nsid w:val="02FA8B58"/>
    <w:multiLevelType w:val="hybridMultilevel"/>
    <w:tmpl w:val="FFFFFFFF"/>
    <w:lvl w:ilvl="0" w:tplc="02AA6ABA">
      <w:start w:val="1"/>
      <w:numFmt w:val="lowerLetter"/>
      <w:lvlText w:val="%1)"/>
      <w:lvlJc w:val="left"/>
      <w:pPr>
        <w:ind w:left="720" w:hanging="360"/>
      </w:pPr>
    </w:lvl>
    <w:lvl w:ilvl="1" w:tplc="C6A42882">
      <w:start w:val="1"/>
      <w:numFmt w:val="lowerLetter"/>
      <w:lvlText w:val="%2."/>
      <w:lvlJc w:val="left"/>
      <w:pPr>
        <w:ind w:left="1440" w:hanging="360"/>
      </w:pPr>
    </w:lvl>
    <w:lvl w:ilvl="2" w:tplc="64582434">
      <w:start w:val="1"/>
      <w:numFmt w:val="lowerRoman"/>
      <w:lvlText w:val="%3."/>
      <w:lvlJc w:val="right"/>
      <w:pPr>
        <w:ind w:left="2160" w:hanging="180"/>
      </w:pPr>
    </w:lvl>
    <w:lvl w:ilvl="3" w:tplc="29B6ADF4">
      <w:start w:val="1"/>
      <w:numFmt w:val="decimal"/>
      <w:lvlText w:val="%4."/>
      <w:lvlJc w:val="left"/>
      <w:pPr>
        <w:ind w:left="2880" w:hanging="360"/>
      </w:pPr>
    </w:lvl>
    <w:lvl w:ilvl="4" w:tplc="200482D4">
      <w:start w:val="1"/>
      <w:numFmt w:val="lowerLetter"/>
      <w:lvlText w:val="%5."/>
      <w:lvlJc w:val="left"/>
      <w:pPr>
        <w:ind w:left="3600" w:hanging="360"/>
      </w:pPr>
    </w:lvl>
    <w:lvl w:ilvl="5" w:tplc="7D0235DE">
      <w:start w:val="1"/>
      <w:numFmt w:val="lowerRoman"/>
      <w:lvlText w:val="%6."/>
      <w:lvlJc w:val="right"/>
      <w:pPr>
        <w:ind w:left="4320" w:hanging="180"/>
      </w:pPr>
    </w:lvl>
    <w:lvl w:ilvl="6" w:tplc="05A85616">
      <w:start w:val="1"/>
      <w:numFmt w:val="decimal"/>
      <w:lvlText w:val="%7."/>
      <w:lvlJc w:val="left"/>
      <w:pPr>
        <w:ind w:left="5040" w:hanging="360"/>
      </w:pPr>
    </w:lvl>
    <w:lvl w:ilvl="7" w:tplc="24762D16">
      <w:start w:val="1"/>
      <w:numFmt w:val="lowerLetter"/>
      <w:lvlText w:val="%8."/>
      <w:lvlJc w:val="left"/>
      <w:pPr>
        <w:ind w:left="5760" w:hanging="360"/>
      </w:pPr>
    </w:lvl>
    <w:lvl w:ilvl="8" w:tplc="17F6BB78">
      <w:start w:val="1"/>
      <w:numFmt w:val="lowerRoman"/>
      <w:lvlText w:val="%9."/>
      <w:lvlJc w:val="right"/>
      <w:pPr>
        <w:ind w:left="6480" w:hanging="180"/>
      </w:pPr>
    </w:lvl>
  </w:abstractNum>
  <w:abstractNum w:abstractNumId="2" w15:restartNumberingAfterBreak="0">
    <w:nsid w:val="070735D9"/>
    <w:multiLevelType w:val="hybridMultilevel"/>
    <w:tmpl w:val="B43A9E10"/>
    <w:lvl w:ilvl="0" w:tplc="5BFEA85E">
      <w:numFmt w:val="bullet"/>
      <w:lvlText w:val="-"/>
      <w:lvlJc w:val="left"/>
      <w:pPr>
        <w:ind w:left="2487" w:hanging="360"/>
      </w:pPr>
      <w:rPr>
        <w:rFonts w:ascii="Arial Narrow" w:eastAsia="Times New Roman" w:hAnsi="Arial Narrow" w:cs="Arial" w:hint="default"/>
      </w:rPr>
    </w:lvl>
    <w:lvl w:ilvl="1" w:tplc="041B0003" w:tentative="1">
      <w:start w:val="1"/>
      <w:numFmt w:val="bullet"/>
      <w:lvlText w:val="o"/>
      <w:lvlJc w:val="left"/>
      <w:pPr>
        <w:ind w:left="3207" w:hanging="360"/>
      </w:pPr>
      <w:rPr>
        <w:rFonts w:ascii="Courier New" w:hAnsi="Courier New" w:cs="Courier New" w:hint="default"/>
      </w:rPr>
    </w:lvl>
    <w:lvl w:ilvl="2" w:tplc="041B0005" w:tentative="1">
      <w:start w:val="1"/>
      <w:numFmt w:val="bullet"/>
      <w:lvlText w:val=""/>
      <w:lvlJc w:val="left"/>
      <w:pPr>
        <w:ind w:left="3927" w:hanging="360"/>
      </w:pPr>
      <w:rPr>
        <w:rFonts w:ascii="Wingdings" w:hAnsi="Wingdings" w:hint="default"/>
      </w:rPr>
    </w:lvl>
    <w:lvl w:ilvl="3" w:tplc="041B0001" w:tentative="1">
      <w:start w:val="1"/>
      <w:numFmt w:val="bullet"/>
      <w:lvlText w:val=""/>
      <w:lvlJc w:val="left"/>
      <w:pPr>
        <w:ind w:left="4647" w:hanging="360"/>
      </w:pPr>
      <w:rPr>
        <w:rFonts w:ascii="Symbol" w:hAnsi="Symbol" w:hint="default"/>
      </w:rPr>
    </w:lvl>
    <w:lvl w:ilvl="4" w:tplc="041B0003" w:tentative="1">
      <w:start w:val="1"/>
      <w:numFmt w:val="bullet"/>
      <w:lvlText w:val="o"/>
      <w:lvlJc w:val="left"/>
      <w:pPr>
        <w:ind w:left="5367" w:hanging="360"/>
      </w:pPr>
      <w:rPr>
        <w:rFonts w:ascii="Courier New" w:hAnsi="Courier New" w:cs="Courier New" w:hint="default"/>
      </w:rPr>
    </w:lvl>
    <w:lvl w:ilvl="5" w:tplc="041B0005" w:tentative="1">
      <w:start w:val="1"/>
      <w:numFmt w:val="bullet"/>
      <w:lvlText w:val=""/>
      <w:lvlJc w:val="left"/>
      <w:pPr>
        <w:ind w:left="6087" w:hanging="360"/>
      </w:pPr>
      <w:rPr>
        <w:rFonts w:ascii="Wingdings" w:hAnsi="Wingdings" w:hint="default"/>
      </w:rPr>
    </w:lvl>
    <w:lvl w:ilvl="6" w:tplc="041B0001" w:tentative="1">
      <w:start w:val="1"/>
      <w:numFmt w:val="bullet"/>
      <w:lvlText w:val=""/>
      <w:lvlJc w:val="left"/>
      <w:pPr>
        <w:ind w:left="6807" w:hanging="360"/>
      </w:pPr>
      <w:rPr>
        <w:rFonts w:ascii="Symbol" w:hAnsi="Symbol" w:hint="default"/>
      </w:rPr>
    </w:lvl>
    <w:lvl w:ilvl="7" w:tplc="041B0003" w:tentative="1">
      <w:start w:val="1"/>
      <w:numFmt w:val="bullet"/>
      <w:lvlText w:val="o"/>
      <w:lvlJc w:val="left"/>
      <w:pPr>
        <w:ind w:left="7527" w:hanging="360"/>
      </w:pPr>
      <w:rPr>
        <w:rFonts w:ascii="Courier New" w:hAnsi="Courier New" w:cs="Courier New" w:hint="default"/>
      </w:rPr>
    </w:lvl>
    <w:lvl w:ilvl="8" w:tplc="041B0005" w:tentative="1">
      <w:start w:val="1"/>
      <w:numFmt w:val="bullet"/>
      <w:lvlText w:val=""/>
      <w:lvlJc w:val="left"/>
      <w:pPr>
        <w:ind w:left="8247" w:hanging="360"/>
      </w:pPr>
      <w:rPr>
        <w:rFonts w:ascii="Wingdings" w:hAnsi="Wingdings" w:hint="default"/>
      </w:rPr>
    </w:lvl>
  </w:abstractNum>
  <w:abstractNum w:abstractNumId="3" w15:restartNumberingAfterBreak="0">
    <w:nsid w:val="0A6316D3"/>
    <w:multiLevelType w:val="hybridMultilevel"/>
    <w:tmpl w:val="D32AB0CC"/>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18719EC6"/>
    <w:multiLevelType w:val="hybridMultilevel"/>
    <w:tmpl w:val="FFFFFFFF"/>
    <w:lvl w:ilvl="0" w:tplc="74AE9B42">
      <w:start w:val="1"/>
      <w:numFmt w:val="lowerLetter"/>
      <w:lvlText w:val="%1)"/>
      <w:lvlJc w:val="left"/>
      <w:pPr>
        <w:ind w:left="720" w:hanging="360"/>
      </w:pPr>
    </w:lvl>
    <w:lvl w:ilvl="1" w:tplc="A050B644">
      <w:start w:val="1"/>
      <w:numFmt w:val="lowerLetter"/>
      <w:lvlText w:val="%2."/>
      <w:lvlJc w:val="left"/>
      <w:pPr>
        <w:ind w:left="1440" w:hanging="360"/>
      </w:pPr>
    </w:lvl>
    <w:lvl w:ilvl="2" w:tplc="BC28E980">
      <w:start w:val="1"/>
      <w:numFmt w:val="lowerRoman"/>
      <w:lvlText w:val="%3."/>
      <w:lvlJc w:val="right"/>
      <w:pPr>
        <w:ind w:left="2160" w:hanging="180"/>
      </w:pPr>
    </w:lvl>
    <w:lvl w:ilvl="3" w:tplc="78FCE3E2">
      <w:start w:val="1"/>
      <w:numFmt w:val="decimal"/>
      <w:lvlText w:val="%4."/>
      <w:lvlJc w:val="left"/>
      <w:pPr>
        <w:ind w:left="2880" w:hanging="360"/>
      </w:pPr>
    </w:lvl>
    <w:lvl w:ilvl="4" w:tplc="1AE8BD32">
      <w:start w:val="1"/>
      <w:numFmt w:val="lowerLetter"/>
      <w:lvlText w:val="%5."/>
      <w:lvlJc w:val="left"/>
      <w:pPr>
        <w:ind w:left="3600" w:hanging="360"/>
      </w:pPr>
    </w:lvl>
    <w:lvl w:ilvl="5" w:tplc="A71C73A2">
      <w:start w:val="1"/>
      <w:numFmt w:val="lowerRoman"/>
      <w:lvlText w:val="%6."/>
      <w:lvlJc w:val="right"/>
      <w:pPr>
        <w:ind w:left="4320" w:hanging="180"/>
      </w:pPr>
    </w:lvl>
    <w:lvl w:ilvl="6" w:tplc="8DC8C9A0">
      <w:start w:val="1"/>
      <w:numFmt w:val="decimal"/>
      <w:lvlText w:val="%7."/>
      <w:lvlJc w:val="left"/>
      <w:pPr>
        <w:ind w:left="5040" w:hanging="360"/>
      </w:pPr>
    </w:lvl>
    <w:lvl w:ilvl="7" w:tplc="8BF47530">
      <w:start w:val="1"/>
      <w:numFmt w:val="lowerLetter"/>
      <w:lvlText w:val="%8."/>
      <w:lvlJc w:val="left"/>
      <w:pPr>
        <w:ind w:left="5760" w:hanging="360"/>
      </w:pPr>
    </w:lvl>
    <w:lvl w:ilvl="8" w:tplc="53AC48A8">
      <w:start w:val="1"/>
      <w:numFmt w:val="lowerRoman"/>
      <w:lvlText w:val="%9."/>
      <w:lvlJc w:val="right"/>
      <w:pPr>
        <w:ind w:left="6480" w:hanging="180"/>
      </w:pPr>
    </w:lvl>
  </w:abstractNum>
  <w:abstractNum w:abstractNumId="5" w15:restartNumberingAfterBreak="0">
    <w:nsid w:val="1A683CC6"/>
    <w:multiLevelType w:val="hybridMultilevel"/>
    <w:tmpl w:val="24C64C44"/>
    <w:lvl w:ilvl="0" w:tplc="FFFFFFFF">
      <w:start w:val="1"/>
      <w:numFmt w:val="bullet"/>
      <w:pStyle w:val="Odrkabodka"/>
      <w:lvlText w:val=""/>
      <w:lvlJc w:val="left"/>
      <w:pPr>
        <w:tabs>
          <w:tab w:val="num" w:pos="644"/>
        </w:tabs>
        <w:ind w:left="644" w:hanging="360"/>
      </w:pPr>
      <w:rPr>
        <w:rFonts w:ascii="Symbol" w:hAnsi="Symbol" w:hint="default"/>
      </w:rPr>
    </w:lvl>
    <w:lvl w:ilvl="1" w:tplc="FFFFFFFF" w:tentative="1">
      <w:start w:val="1"/>
      <w:numFmt w:val="bullet"/>
      <w:lvlText w:val="o"/>
      <w:lvlJc w:val="left"/>
      <w:pPr>
        <w:tabs>
          <w:tab w:val="num" w:pos="1724"/>
        </w:tabs>
        <w:ind w:left="1724" w:hanging="360"/>
      </w:pPr>
      <w:rPr>
        <w:rFonts w:ascii="Courier New" w:hAnsi="Courier New" w:hint="default"/>
      </w:rPr>
    </w:lvl>
    <w:lvl w:ilvl="2" w:tplc="FFFFFFFF" w:tentative="1">
      <w:start w:val="1"/>
      <w:numFmt w:val="bullet"/>
      <w:lvlText w:val=""/>
      <w:lvlJc w:val="left"/>
      <w:pPr>
        <w:tabs>
          <w:tab w:val="num" w:pos="2444"/>
        </w:tabs>
        <w:ind w:left="2444" w:hanging="360"/>
      </w:pPr>
      <w:rPr>
        <w:rFonts w:ascii="Wingdings" w:hAnsi="Wingdings" w:hint="default"/>
      </w:rPr>
    </w:lvl>
    <w:lvl w:ilvl="3" w:tplc="FFFFFFFF" w:tentative="1">
      <w:start w:val="1"/>
      <w:numFmt w:val="bullet"/>
      <w:lvlText w:val=""/>
      <w:lvlJc w:val="left"/>
      <w:pPr>
        <w:tabs>
          <w:tab w:val="num" w:pos="3164"/>
        </w:tabs>
        <w:ind w:left="3164" w:hanging="360"/>
      </w:pPr>
      <w:rPr>
        <w:rFonts w:ascii="Symbol" w:hAnsi="Symbol" w:hint="default"/>
      </w:rPr>
    </w:lvl>
    <w:lvl w:ilvl="4" w:tplc="FFFFFFFF" w:tentative="1">
      <w:start w:val="1"/>
      <w:numFmt w:val="bullet"/>
      <w:lvlText w:val="o"/>
      <w:lvlJc w:val="left"/>
      <w:pPr>
        <w:tabs>
          <w:tab w:val="num" w:pos="3884"/>
        </w:tabs>
        <w:ind w:left="3884" w:hanging="360"/>
      </w:pPr>
      <w:rPr>
        <w:rFonts w:ascii="Courier New" w:hAnsi="Courier New" w:hint="default"/>
      </w:rPr>
    </w:lvl>
    <w:lvl w:ilvl="5" w:tplc="FFFFFFFF" w:tentative="1">
      <w:start w:val="1"/>
      <w:numFmt w:val="bullet"/>
      <w:lvlText w:val=""/>
      <w:lvlJc w:val="left"/>
      <w:pPr>
        <w:tabs>
          <w:tab w:val="num" w:pos="4604"/>
        </w:tabs>
        <w:ind w:left="4604" w:hanging="360"/>
      </w:pPr>
      <w:rPr>
        <w:rFonts w:ascii="Wingdings" w:hAnsi="Wingdings" w:hint="default"/>
      </w:rPr>
    </w:lvl>
    <w:lvl w:ilvl="6" w:tplc="FFFFFFFF" w:tentative="1">
      <w:start w:val="1"/>
      <w:numFmt w:val="bullet"/>
      <w:lvlText w:val=""/>
      <w:lvlJc w:val="left"/>
      <w:pPr>
        <w:tabs>
          <w:tab w:val="num" w:pos="5324"/>
        </w:tabs>
        <w:ind w:left="5324" w:hanging="360"/>
      </w:pPr>
      <w:rPr>
        <w:rFonts w:ascii="Symbol" w:hAnsi="Symbol" w:hint="default"/>
      </w:rPr>
    </w:lvl>
    <w:lvl w:ilvl="7" w:tplc="FFFFFFFF" w:tentative="1">
      <w:start w:val="1"/>
      <w:numFmt w:val="bullet"/>
      <w:lvlText w:val="o"/>
      <w:lvlJc w:val="left"/>
      <w:pPr>
        <w:tabs>
          <w:tab w:val="num" w:pos="6044"/>
        </w:tabs>
        <w:ind w:left="6044" w:hanging="360"/>
      </w:pPr>
      <w:rPr>
        <w:rFonts w:ascii="Courier New" w:hAnsi="Courier New" w:hint="default"/>
      </w:rPr>
    </w:lvl>
    <w:lvl w:ilvl="8" w:tplc="FFFFFFFF" w:tentative="1">
      <w:start w:val="1"/>
      <w:numFmt w:val="bullet"/>
      <w:lvlText w:val=""/>
      <w:lvlJc w:val="left"/>
      <w:pPr>
        <w:tabs>
          <w:tab w:val="num" w:pos="6764"/>
        </w:tabs>
        <w:ind w:left="6764" w:hanging="360"/>
      </w:pPr>
      <w:rPr>
        <w:rFonts w:ascii="Wingdings" w:hAnsi="Wingdings" w:hint="default"/>
      </w:rPr>
    </w:lvl>
  </w:abstractNum>
  <w:abstractNum w:abstractNumId="6" w15:restartNumberingAfterBreak="0">
    <w:nsid w:val="24663836"/>
    <w:multiLevelType w:val="hybridMultilevel"/>
    <w:tmpl w:val="B6928462"/>
    <w:lvl w:ilvl="0" w:tplc="30988B10">
      <w:start w:val="1"/>
      <w:numFmt w:val="bullet"/>
      <w:lvlText w:val="-"/>
      <w:lvlJc w:val="left"/>
      <w:pPr>
        <w:ind w:left="720" w:hanging="360"/>
      </w:pPr>
      <w:rPr>
        <w:rFonts w:ascii="Aptos" w:hAnsi="Aptos" w:hint="default"/>
      </w:rPr>
    </w:lvl>
    <w:lvl w:ilvl="1" w:tplc="4504313A">
      <w:start w:val="1"/>
      <w:numFmt w:val="bullet"/>
      <w:lvlText w:val="o"/>
      <w:lvlJc w:val="left"/>
      <w:pPr>
        <w:ind w:left="1440" w:hanging="360"/>
      </w:pPr>
      <w:rPr>
        <w:rFonts w:ascii="Courier New" w:hAnsi="Courier New" w:hint="default"/>
      </w:rPr>
    </w:lvl>
    <w:lvl w:ilvl="2" w:tplc="C9FA2496">
      <w:start w:val="1"/>
      <w:numFmt w:val="bullet"/>
      <w:lvlText w:val=""/>
      <w:lvlJc w:val="left"/>
      <w:pPr>
        <w:ind w:left="2160" w:hanging="360"/>
      </w:pPr>
      <w:rPr>
        <w:rFonts w:ascii="Wingdings" w:hAnsi="Wingdings" w:hint="default"/>
      </w:rPr>
    </w:lvl>
    <w:lvl w:ilvl="3" w:tplc="E3B2B81C">
      <w:start w:val="1"/>
      <w:numFmt w:val="bullet"/>
      <w:lvlText w:val=""/>
      <w:lvlJc w:val="left"/>
      <w:pPr>
        <w:ind w:left="2880" w:hanging="360"/>
      </w:pPr>
      <w:rPr>
        <w:rFonts w:ascii="Symbol" w:hAnsi="Symbol" w:hint="default"/>
      </w:rPr>
    </w:lvl>
    <w:lvl w:ilvl="4" w:tplc="C102F408">
      <w:start w:val="1"/>
      <w:numFmt w:val="bullet"/>
      <w:lvlText w:val="o"/>
      <w:lvlJc w:val="left"/>
      <w:pPr>
        <w:ind w:left="3600" w:hanging="360"/>
      </w:pPr>
      <w:rPr>
        <w:rFonts w:ascii="Courier New" w:hAnsi="Courier New" w:hint="default"/>
      </w:rPr>
    </w:lvl>
    <w:lvl w:ilvl="5" w:tplc="949E13A6">
      <w:start w:val="1"/>
      <w:numFmt w:val="bullet"/>
      <w:lvlText w:val=""/>
      <w:lvlJc w:val="left"/>
      <w:pPr>
        <w:ind w:left="4320" w:hanging="360"/>
      </w:pPr>
      <w:rPr>
        <w:rFonts w:ascii="Wingdings" w:hAnsi="Wingdings" w:hint="default"/>
      </w:rPr>
    </w:lvl>
    <w:lvl w:ilvl="6" w:tplc="055ABBDE">
      <w:start w:val="1"/>
      <w:numFmt w:val="bullet"/>
      <w:lvlText w:val=""/>
      <w:lvlJc w:val="left"/>
      <w:pPr>
        <w:ind w:left="5040" w:hanging="360"/>
      </w:pPr>
      <w:rPr>
        <w:rFonts w:ascii="Symbol" w:hAnsi="Symbol" w:hint="default"/>
      </w:rPr>
    </w:lvl>
    <w:lvl w:ilvl="7" w:tplc="ADF667FA">
      <w:start w:val="1"/>
      <w:numFmt w:val="bullet"/>
      <w:lvlText w:val="o"/>
      <w:lvlJc w:val="left"/>
      <w:pPr>
        <w:ind w:left="5760" w:hanging="360"/>
      </w:pPr>
      <w:rPr>
        <w:rFonts w:ascii="Courier New" w:hAnsi="Courier New" w:hint="default"/>
      </w:rPr>
    </w:lvl>
    <w:lvl w:ilvl="8" w:tplc="5BC06710">
      <w:start w:val="1"/>
      <w:numFmt w:val="bullet"/>
      <w:lvlText w:val=""/>
      <w:lvlJc w:val="left"/>
      <w:pPr>
        <w:ind w:left="6480" w:hanging="360"/>
      </w:pPr>
      <w:rPr>
        <w:rFonts w:ascii="Wingdings" w:hAnsi="Wingdings" w:hint="default"/>
      </w:rPr>
    </w:lvl>
  </w:abstractNum>
  <w:abstractNum w:abstractNumId="7" w15:restartNumberingAfterBreak="0">
    <w:nsid w:val="27FCA39E"/>
    <w:multiLevelType w:val="hybridMultilevel"/>
    <w:tmpl w:val="FFFFFFFF"/>
    <w:lvl w:ilvl="0" w:tplc="8772B1F0">
      <w:start w:val="1"/>
      <w:numFmt w:val="lowerLetter"/>
      <w:lvlText w:val="%1)"/>
      <w:lvlJc w:val="left"/>
      <w:pPr>
        <w:ind w:left="720" w:hanging="360"/>
      </w:pPr>
    </w:lvl>
    <w:lvl w:ilvl="1" w:tplc="BE8445B6">
      <w:start w:val="1"/>
      <w:numFmt w:val="lowerLetter"/>
      <w:lvlText w:val="%2."/>
      <w:lvlJc w:val="left"/>
      <w:pPr>
        <w:ind w:left="1440" w:hanging="360"/>
      </w:pPr>
    </w:lvl>
    <w:lvl w:ilvl="2" w:tplc="B502BCE2">
      <w:start w:val="1"/>
      <w:numFmt w:val="lowerRoman"/>
      <w:lvlText w:val="%3."/>
      <w:lvlJc w:val="right"/>
      <w:pPr>
        <w:ind w:left="2160" w:hanging="180"/>
      </w:pPr>
    </w:lvl>
    <w:lvl w:ilvl="3" w:tplc="DE6EBFB0">
      <w:start w:val="1"/>
      <w:numFmt w:val="decimal"/>
      <w:lvlText w:val="%4."/>
      <w:lvlJc w:val="left"/>
      <w:pPr>
        <w:ind w:left="2880" w:hanging="360"/>
      </w:pPr>
    </w:lvl>
    <w:lvl w:ilvl="4" w:tplc="628C2BDC">
      <w:start w:val="1"/>
      <w:numFmt w:val="lowerLetter"/>
      <w:lvlText w:val="%5."/>
      <w:lvlJc w:val="left"/>
      <w:pPr>
        <w:ind w:left="3600" w:hanging="360"/>
      </w:pPr>
    </w:lvl>
    <w:lvl w:ilvl="5" w:tplc="E91ED3A8">
      <w:start w:val="1"/>
      <w:numFmt w:val="lowerRoman"/>
      <w:lvlText w:val="%6."/>
      <w:lvlJc w:val="right"/>
      <w:pPr>
        <w:ind w:left="4320" w:hanging="180"/>
      </w:pPr>
    </w:lvl>
    <w:lvl w:ilvl="6" w:tplc="79228030">
      <w:start w:val="1"/>
      <w:numFmt w:val="decimal"/>
      <w:lvlText w:val="%7."/>
      <w:lvlJc w:val="left"/>
      <w:pPr>
        <w:ind w:left="5040" w:hanging="360"/>
      </w:pPr>
    </w:lvl>
    <w:lvl w:ilvl="7" w:tplc="4BA8F65C">
      <w:start w:val="1"/>
      <w:numFmt w:val="lowerLetter"/>
      <w:lvlText w:val="%8."/>
      <w:lvlJc w:val="left"/>
      <w:pPr>
        <w:ind w:left="5760" w:hanging="360"/>
      </w:pPr>
    </w:lvl>
    <w:lvl w:ilvl="8" w:tplc="EA86DB80">
      <w:start w:val="1"/>
      <w:numFmt w:val="lowerRoman"/>
      <w:lvlText w:val="%9."/>
      <w:lvlJc w:val="right"/>
      <w:pPr>
        <w:ind w:left="6480" w:hanging="180"/>
      </w:pPr>
    </w:lvl>
  </w:abstractNum>
  <w:abstractNum w:abstractNumId="8" w15:restartNumberingAfterBreak="0">
    <w:nsid w:val="2937ADF6"/>
    <w:multiLevelType w:val="hybridMultilevel"/>
    <w:tmpl w:val="EE5262C0"/>
    <w:lvl w:ilvl="0" w:tplc="ED0CABE6">
      <w:start w:val="1"/>
      <w:numFmt w:val="bullet"/>
      <w:lvlText w:val="-"/>
      <w:lvlJc w:val="left"/>
      <w:pPr>
        <w:ind w:left="720" w:hanging="360"/>
      </w:pPr>
      <w:rPr>
        <w:rFonts w:ascii="Aptos" w:hAnsi="Aptos" w:hint="default"/>
      </w:rPr>
    </w:lvl>
    <w:lvl w:ilvl="1" w:tplc="2ED876E2">
      <w:start w:val="1"/>
      <w:numFmt w:val="bullet"/>
      <w:lvlText w:val="o"/>
      <w:lvlJc w:val="left"/>
      <w:pPr>
        <w:ind w:left="1440" w:hanging="360"/>
      </w:pPr>
      <w:rPr>
        <w:rFonts w:ascii="Courier New" w:hAnsi="Courier New" w:hint="default"/>
      </w:rPr>
    </w:lvl>
    <w:lvl w:ilvl="2" w:tplc="301AB1E6">
      <w:start w:val="1"/>
      <w:numFmt w:val="bullet"/>
      <w:lvlText w:val=""/>
      <w:lvlJc w:val="left"/>
      <w:pPr>
        <w:ind w:left="2160" w:hanging="360"/>
      </w:pPr>
      <w:rPr>
        <w:rFonts w:ascii="Wingdings" w:hAnsi="Wingdings" w:hint="default"/>
      </w:rPr>
    </w:lvl>
    <w:lvl w:ilvl="3" w:tplc="42B472D6">
      <w:start w:val="1"/>
      <w:numFmt w:val="bullet"/>
      <w:lvlText w:val=""/>
      <w:lvlJc w:val="left"/>
      <w:pPr>
        <w:ind w:left="2880" w:hanging="360"/>
      </w:pPr>
      <w:rPr>
        <w:rFonts w:ascii="Symbol" w:hAnsi="Symbol" w:hint="default"/>
      </w:rPr>
    </w:lvl>
    <w:lvl w:ilvl="4" w:tplc="F1D4E0AC">
      <w:start w:val="1"/>
      <w:numFmt w:val="bullet"/>
      <w:lvlText w:val="o"/>
      <w:lvlJc w:val="left"/>
      <w:pPr>
        <w:ind w:left="3600" w:hanging="360"/>
      </w:pPr>
      <w:rPr>
        <w:rFonts w:ascii="Courier New" w:hAnsi="Courier New" w:hint="default"/>
      </w:rPr>
    </w:lvl>
    <w:lvl w:ilvl="5" w:tplc="CD48DCA8">
      <w:start w:val="1"/>
      <w:numFmt w:val="bullet"/>
      <w:lvlText w:val=""/>
      <w:lvlJc w:val="left"/>
      <w:pPr>
        <w:ind w:left="4320" w:hanging="360"/>
      </w:pPr>
      <w:rPr>
        <w:rFonts w:ascii="Wingdings" w:hAnsi="Wingdings" w:hint="default"/>
      </w:rPr>
    </w:lvl>
    <w:lvl w:ilvl="6" w:tplc="BA1EAFEC">
      <w:start w:val="1"/>
      <w:numFmt w:val="bullet"/>
      <w:lvlText w:val=""/>
      <w:lvlJc w:val="left"/>
      <w:pPr>
        <w:ind w:left="5040" w:hanging="360"/>
      </w:pPr>
      <w:rPr>
        <w:rFonts w:ascii="Symbol" w:hAnsi="Symbol" w:hint="default"/>
      </w:rPr>
    </w:lvl>
    <w:lvl w:ilvl="7" w:tplc="7B168584">
      <w:start w:val="1"/>
      <w:numFmt w:val="bullet"/>
      <w:lvlText w:val="o"/>
      <w:lvlJc w:val="left"/>
      <w:pPr>
        <w:ind w:left="5760" w:hanging="360"/>
      </w:pPr>
      <w:rPr>
        <w:rFonts w:ascii="Courier New" w:hAnsi="Courier New" w:hint="default"/>
      </w:rPr>
    </w:lvl>
    <w:lvl w:ilvl="8" w:tplc="8528AF16">
      <w:start w:val="1"/>
      <w:numFmt w:val="bullet"/>
      <w:lvlText w:val=""/>
      <w:lvlJc w:val="left"/>
      <w:pPr>
        <w:ind w:left="6480" w:hanging="360"/>
      </w:pPr>
      <w:rPr>
        <w:rFonts w:ascii="Wingdings" w:hAnsi="Wingdings" w:hint="default"/>
      </w:rPr>
    </w:lvl>
  </w:abstractNum>
  <w:abstractNum w:abstractNumId="9" w15:restartNumberingAfterBreak="0">
    <w:nsid w:val="35930944"/>
    <w:multiLevelType w:val="singleLevel"/>
    <w:tmpl w:val="041B000F"/>
    <w:lvl w:ilvl="0">
      <w:start w:val="1"/>
      <w:numFmt w:val="decimal"/>
      <w:lvlText w:val="%1."/>
      <w:lvlJc w:val="left"/>
      <w:pPr>
        <w:tabs>
          <w:tab w:val="num" w:pos="360"/>
        </w:tabs>
        <w:ind w:left="360" w:hanging="360"/>
      </w:pPr>
      <w:rPr>
        <w:rFonts w:hint="default"/>
      </w:rPr>
    </w:lvl>
  </w:abstractNum>
  <w:abstractNum w:abstractNumId="10" w15:restartNumberingAfterBreak="0">
    <w:nsid w:val="3B492CA9"/>
    <w:multiLevelType w:val="hybridMultilevel"/>
    <w:tmpl w:val="50845B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15:restartNumberingAfterBreak="0">
    <w:nsid w:val="438A38C4"/>
    <w:multiLevelType w:val="hybridMultilevel"/>
    <w:tmpl w:val="D2B40084"/>
    <w:lvl w:ilvl="0" w:tplc="2AA45A82">
      <w:start w:val="7"/>
      <w:numFmt w:val="lowerLetter"/>
      <w:lvlText w:val="%1)"/>
      <w:lvlJc w:val="left"/>
      <w:pPr>
        <w:tabs>
          <w:tab w:val="num" w:pos="819"/>
        </w:tabs>
        <w:ind w:left="819"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15:restartNumberingAfterBreak="0">
    <w:nsid w:val="489C5252"/>
    <w:multiLevelType w:val="hybridMultilevel"/>
    <w:tmpl w:val="6D1E94DA"/>
    <w:lvl w:ilvl="0" w:tplc="FF620EC8">
      <w:start w:val="1"/>
      <w:numFmt w:val="lowerLetter"/>
      <w:lvlText w:val="%1)"/>
      <w:lvlJc w:val="left"/>
      <w:pPr>
        <w:ind w:left="1070" w:hanging="71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15:restartNumberingAfterBreak="0">
    <w:nsid w:val="551C56A8"/>
    <w:multiLevelType w:val="hybridMultilevel"/>
    <w:tmpl w:val="BCBA9A66"/>
    <w:lvl w:ilvl="0" w:tplc="FAD6AD7A">
      <w:start w:val="1"/>
      <w:numFmt w:val="decimal"/>
      <w:lvlText w:val="%1."/>
      <w:lvlJc w:val="left"/>
      <w:pPr>
        <w:tabs>
          <w:tab w:val="num" w:pos="791"/>
        </w:tabs>
        <w:ind w:left="791" w:hanging="360"/>
      </w:pPr>
      <w:rPr>
        <w:rFonts w:hint="default"/>
      </w:rPr>
    </w:lvl>
    <w:lvl w:ilvl="1" w:tplc="E91A1D92">
      <w:start w:val="1"/>
      <w:numFmt w:val="lowerRoman"/>
      <w:lvlText w:val="(%2)"/>
      <w:lvlJc w:val="left"/>
      <w:pPr>
        <w:ind w:left="1800" w:hanging="720"/>
      </w:pPr>
      <w:rPr>
        <w:rFonts w:hint="default"/>
      </w:r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4" w15:restartNumberingAfterBreak="0">
    <w:nsid w:val="59402E94"/>
    <w:multiLevelType w:val="singleLevel"/>
    <w:tmpl w:val="51602A1E"/>
    <w:lvl w:ilvl="0">
      <w:start w:val="1"/>
      <w:numFmt w:val="decimal"/>
      <w:pStyle w:val="Odrkapomlka"/>
      <w:lvlText w:val="%1.)"/>
      <w:lvlJc w:val="left"/>
      <w:pPr>
        <w:tabs>
          <w:tab w:val="num" w:pos="726"/>
        </w:tabs>
        <w:ind w:left="726" w:hanging="726"/>
      </w:pPr>
      <w:rPr>
        <w:rFonts w:hint="default"/>
      </w:rPr>
    </w:lvl>
  </w:abstractNum>
  <w:abstractNum w:abstractNumId="15" w15:restartNumberingAfterBreak="0">
    <w:nsid w:val="5B0B6E85"/>
    <w:multiLevelType w:val="hybridMultilevel"/>
    <w:tmpl w:val="40685ABA"/>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15:restartNumberingAfterBreak="0">
    <w:nsid w:val="5DD20125"/>
    <w:multiLevelType w:val="hybridMultilevel"/>
    <w:tmpl w:val="53CE969A"/>
    <w:lvl w:ilvl="0" w:tplc="F6F0158C">
      <w:start w:val="1"/>
      <w:numFmt w:val="lowerLetter"/>
      <w:lvlText w:val="(%1)"/>
      <w:lvlJc w:val="left"/>
      <w:pPr>
        <w:ind w:left="3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16589E72">
      <w:start w:val="1"/>
      <w:numFmt w:val="lowerLetter"/>
      <w:lvlText w:val="%2"/>
      <w:lvlJc w:val="left"/>
      <w:pPr>
        <w:ind w:left="112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0AB62574">
      <w:start w:val="1"/>
      <w:numFmt w:val="lowerRoman"/>
      <w:lvlText w:val="%3"/>
      <w:lvlJc w:val="left"/>
      <w:pPr>
        <w:ind w:left="184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56D8F6A8">
      <w:start w:val="1"/>
      <w:numFmt w:val="decimal"/>
      <w:lvlText w:val="%4"/>
      <w:lvlJc w:val="left"/>
      <w:pPr>
        <w:ind w:left="256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33686980">
      <w:start w:val="1"/>
      <w:numFmt w:val="lowerLetter"/>
      <w:lvlText w:val="%5"/>
      <w:lvlJc w:val="left"/>
      <w:pPr>
        <w:ind w:left="328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C0E6AFD0">
      <w:start w:val="1"/>
      <w:numFmt w:val="lowerRoman"/>
      <w:lvlText w:val="%6"/>
      <w:lvlJc w:val="left"/>
      <w:pPr>
        <w:ind w:left="400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606EB55E">
      <w:start w:val="1"/>
      <w:numFmt w:val="decimal"/>
      <w:lvlText w:val="%7"/>
      <w:lvlJc w:val="left"/>
      <w:pPr>
        <w:ind w:left="472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5EE4C0BA">
      <w:start w:val="1"/>
      <w:numFmt w:val="lowerLetter"/>
      <w:lvlText w:val="%8"/>
      <w:lvlJc w:val="left"/>
      <w:pPr>
        <w:ind w:left="544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253244C2">
      <w:start w:val="1"/>
      <w:numFmt w:val="lowerRoman"/>
      <w:lvlText w:val="%9"/>
      <w:lvlJc w:val="left"/>
      <w:pPr>
        <w:ind w:left="616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7" w15:restartNumberingAfterBreak="0">
    <w:nsid w:val="62707396"/>
    <w:multiLevelType w:val="hybridMultilevel"/>
    <w:tmpl w:val="E2380EEE"/>
    <w:lvl w:ilvl="0" w:tplc="1F429DEA">
      <w:start w:val="1"/>
      <w:numFmt w:val="bullet"/>
      <w:lvlText w:val="-"/>
      <w:lvlJc w:val="left"/>
      <w:pPr>
        <w:ind w:left="720" w:hanging="360"/>
      </w:pPr>
      <w:rPr>
        <w:rFonts w:ascii="Aptos" w:hAnsi="Aptos" w:hint="default"/>
      </w:rPr>
    </w:lvl>
    <w:lvl w:ilvl="1" w:tplc="9894EE22">
      <w:start w:val="1"/>
      <w:numFmt w:val="bullet"/>
      <w:lvlText w:val="o"/>
      <w:lvlJc w:val="left"/>
      <w:pPr>
        <w:ind w:left="1440" w:hanging="360"/>
      </w:pPr>
      <w:rPr>
        <w:rFonts w:ascii="Courier New" w:hAnsi="Courier New" w:hint="default"/>
      </w:rPr>
    </w:lvl>
    <w:lvl w:ilvl="2" w:tplc="454E394E">
      <w:start w:val="1"/>
      <w:numFmt w:val="bullet"/>
      <w:lvlText w:val=""/>
      <w:lvlJc w:val="left"/>
      <w:pPr>
        <w:ind w:left="2160" w:hanging="360"/>
      </w:pPr>
      <w:rPr>
        <w:rFonts w:ascii="Wingdings" w:hAnsi="Wingdings" w:hint="default"/>
      </w:rPr>
    </w:lvl>
    <w:lvl w:ilvl="3" w:tplc="B1BCE886">
      <w:start w:val="1"/>
      <w:numFmt w:val="bullet"/>
      <w:lvlText w:val=""/>
      <w:lvlJc w:val="left"/>
      <w:pPr>
        <w:ind w:left="2880" w:hanging="360"/>
      </w:pPr>
      <w:rPr>
        <w:rFonts w:ascii="Symbol" w:hAnsi="Symbol" w:hint="default"/>
      </w:rPr>
    </w:lvl>
    <w:lvl w:ilvl="4" w:tplc="02F27622">
      <w:start w:val="1"/>
      <w:numFmt w:val="bullet"/>
      <w:lvlText w:val="o"/>
      <w:lvlJc w:val="left"/>
      <w:pPr>
        <w:ind w:left="3600" w:hanging="360"/>
      </w:pPr>
      <w:rPr>
        <w:rFonts w:ascii="Courier New" w:hAnsi="Courier New" w:hint="default"/>
      </w:rPr>
    </w:lvl>
    <w:lvl w:ilvl="5" w:tplc="70667ACC">
      <w:start w:val="1"/>
      <w:numFmt w:val="bullet"/>
      <w:lvlText w:val=""/>
      <w:lvlJc w:val="left"/>
      <w:pPr>
        <w:ind w:left="4320" w:hanging="360"/>
      </w:pPr>
      <w:rPr>
        <w:rFonts w:ascii="Wingdings" w:hAnsi="Wingdings" w:hint="default"/>
      </w:rPr>
    </w:lvl>
    <w:lvl w:ilvl="6" w:tplc="48381812">
      <w:start w:val="1"/>
      <w:numFmt w:val="bullet"/>
      <w:lvlText w:val=""/>
      <w:lvlJc w:val="left"/>
      <w:pPr>
        <w:ind w:left="5040" w:hanging="360"/>
      </w:pPr>
      <w:rPr>
        <w:rFonts w:ascii="Symbol" w:hAnsi="Symbol" w:hint="default"/>
      </w:rPr>
    </w:lvl>
    <w:lvl w:ilvl="7" w:tplc="F134EF2C">
      <w:start w:val="1"/>
      <w:numFmt w:val="bullet"/>
      <w:lvlText w:val="o"/>
      <w:lvlJc w:val="left"/>
      <w:pPr>
        <w:ind w:left="5760" w:hanging="360"/>
      </w:pPr>
      <w:rPr>
        <w:rFonts w:ascii="Courier New" w:hAnsi="Courier New" w:hint="default"/>
      </w:rPr>
    </w:lvl>
    <w:lvl w:ilvl="8" w:tplc="1152D7B0">
      <w:start w:val="1"/>
      <w:numFmt w:val="bullet"/>
      <w:lvlText w:val=""/>
      <w:lvlJc w:val="left"/>
      <w:pPr>
        <w:ind w:left="6480" w:hanging="360"/>
      </w:pPr>
      <w:rPr>
        <w:rFonts w:ascii="Wingdings" w:hAnsi="Wingdings" w:hint="default"/>
      </w:rPr>
    </w:lvl>
  </w:abstractNum>
  <w:abstractNum w:abstractNumId="18" w15:restartNumberingAfterBreak="0">
    <w:nsid w:val="6CB77F85"/>
    <w:multiLevelType w:val="hybridMultilevel"/>
    <w:tmpl w:val="FFFFFFFF"/>
    <w:lvl w:ilvl="0" w:tplc="F248457A">
      <w:start w:val="1"/>
      <w:numFmt w:val="bullet"/>
      <w:lvlText w:val="-"/>
      <w:lvlJc w:val="left"/>
      <w:pPr>
        <w:ind w:left="720" w:hanging="360"/>
      </w:pPr>
      <w:rPr>
        <w:rFonts w:ascii="Aptos" w:hAnsi="Aptos" w:hint="default"/>
      </w:rPr>
    </w:lvl>
    <w:lvl w:ilvl="1" w:tplc="E87A2754">
      <w:start w:val="1"/>
      <w:numFmt w:val="bullet"/>
      <w:lvlText w:val="o"/>
      <w:lvlJc w:val="left"/>
      <w:pPr>
        <w:ind w:left="1440" w:hanging="360"/>
      </w:pPr>
      <w:rPr>
        <w:rFonts w:ascii="Courier New" w:hAnsi="Courier New" w:hint="default"/>
      </w:rPr>
    </w:lvl>
    <w:lvl w:ilvl="2" w:tplc="0F92D34C">
      <w:start w:val="1"/>
      <w:numFmt w:val="bullet"/>
      <w:lvlText w:val=""/>
      <w:lvlJc w:val="left"/>
      <w:pPr>
        <w:ind w:left="2160" w:hanging="360"/>
      </w:pPr>
      <w:rPr>
        <w:rFonts w:ascii="Wingdings" w:hAnsi="Wingdings" w:hint="default"/>
      </w:rPr>
    </w:lvl>
    <w:lvl w:ilvl="3" w:tplc="9272AFF6">
      <w:start w:val="1"/>
      <w:numFmt w:val="bullet"/>
      <w:lvlText w:val=""/>
      <w:lvlJc w:val="left"/>
      <w:pPr>
        <w:ind w:left="2880" w:hanging="360"/>
      </w:pPr>
      <w:rPr>
        <w:rFonts w:ascii="Symbol" w:hAnsi="Symbol" w:hint="default"/>
      </w:rPr>
    </w:lvl>
    <w:lvl w:ilvl="4" w:tplc="F0825270">
      <w:start w:val="1"/>
      <w:numFmt w:val="bullet"/>
      <w:lvlText w:val="o"/>
      <w:lvlJc w:val="left"/>
      <w:pPr>
        <w:ind w:left="3600" w:hanging="360"/>
      </w:pPr>
      <w:rPr>
        <w:rFonts w:ascii="Courier New" w:hAnsi="Courier New" w:hint="default"/>
      </w:rPr>
    </w:lvl>
    <w:lvl w:ilvl="5" w:tplc="2D58E6AA">
      <w:start w:val="1"/>
      <w:numFmt w:val="bullet"/>
      <w:lvlText w:val=""/>
      <w:lvlJc w:val="left"/>
      <w:pPr>
        <w:ind w:left="4320" w:hanging="360"/>
      </w:pPr>
      <w:rPr>
        <w:rFonts w:ascii="Wingdings" w:hAnsi="Wingdings" w:hint="default"/>
      </w:rPr>
    </w:lvl>
    <w:lvl w:ilvl="6" w:tplc="AC0CEAFE">
      <w:start w:val="1"/>
      <w:numFmt w:val="bullet"/>
      <w:lvlText w:val=""/>
      <w:lvlJc w:val="left"/>
      <w:pPr>
        <w:ind w:left="5040" w:hanging="360"/>
      </w:pPr>
      <w:rPr>
        <w:rFonts w:ascii="Symbol" w:hAnsi="Symbol" w:hint="default"/>
      </w:rPr>
    </w:lvl>
    <w:lvl w:ilvl="7" w:tplc="BA3281C0">
      <w:start w:val="1"/>
      <w:numFmt w:val="bullet"/>
      <w:lvlText w:val="o"/>
      <w:lvlJc w:val="left"/>
      <w:pPr>
        <w:ind w:left="5760" w:hanging="360"/>
      </w:pPr>
      <w:rPr>
        <w:rFonts w:ascii="Courier New" w:hAnsi="Courier New" w:hint="default"/>
      </w:rPr>
    </w:lvl>
    <w:lvl w:ilvl="8" w:tplc="2F124422">
      <w:start w:val="1"/>
      <w:numFmt w:val="bullet"/>
      <w:lvlText w:val=""/>
      <w:lvlJc w:val="left"/>
      <w:pPr>
        <w:ind w:left="6480" w:hanging="360"/>
      </w:pPr>
      <w:rPr>
        <w:rFonts w:ascii="Wingdings" w:hAnsi="Wingdings" w:hint="default"/>
      </w:rPr>
    </w:lvl>
  </w:abstractNum>
  <w:abstractNum w:abstractNumId="19" w15:restartNumberingAfterBreak="0">
    <w:nsid w:val="6FC10F11"/>
    <w:multiLevelType w:val="hybridMultilevel"/>
    <w:tmpl w:val="22B61B8C"/>
    <w:lvl w:ilvl="0" w:tplc="101ED4A4">
      <w:start w:val="1"/>
      <w:numFmt w:val="lowerLetter"/>
      <w:lvlText w:val="%1)"/>
      <w:lvlJc w:val="left"/>
      <w:pPr>
        <w:ind w:left="1070" w:hanging="710"/>
      </w:pPr>
      <w:rPr>
        <w:rFonts w:ascii="Arial Narrow" w:hAnsi="Arial Narrow" w:hint="default"/>
        <w:sz w:val="21"/>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16cid:durableId="276299978">
    <w:abstractNumId w:val="6"/>
  </w:num>
  <w:num w:numId="2" w16cid:durableId="636640960">
    <w:abstractNumId w:val="17"/>
  </w:num>
  <w:num w:numId="3" w16cid:durableId="2043894376">
    <w:abstractNumId w:val="8"/>
  </w:num>
  <w:num w:numId="4" w16cid:durableId="1980113832">
    <w:abstractNumId w:val="0"/>
  </w:num>
  <w:num w:numId="5" w16cid:durableId="409424273">
    <w:abstractNumId w:val="5"/>
  </w:num>
  <w:num w:numId="6" w16cid:durableId="1796023350">
    <w:abstractNumId w:val="14"/>
  </w:num>
  <w:num w:numId="7" w16cid:durableId="459883082">
    <w:abstractNumId w:val="13"/>
  </w:num>
  <w:num w:numId="8" w16cid:durableId="651368395">
    <w:abstractNumId w:val="11"/>
  </w:num>
  <w:num w:numId="9" w16cid:durableId="1711612441">
    <w:abstractNumId w:val="9"/>
  </w:num>
  <w:num w:numId="10" w16cid:durableId="1350907106">
    <w:abstractNumId w:val="1"/>
  </w:num>
  <w:num w:numId="11" w16cid:durableId="871844471">
    <w:abstractNumId w:val="12"/>
  </w:num>
  <w:num w:numId="12" w16cid:durableId="1197768301">
    <w:abstractNumId w:val="7"/>
  </w:num>
  <w:num w:numId="13" w16cid:durableId="462235969">
    <w:abstractNumId w:val="4"/>
  </w:num>
  <w:num w:numId="14" w16cid:durableId="1214927748">
    <w:abstractNumId w:val="18"/>
  </w:num>
  <w:num w:numId="15" w16cid:durableId="1279877927">
    <w:abstractNumId w:val="2"/>
  </w:num>
  <w:num w:numId="16" w16cid:durableId="1182354593">
    <w:abstractNumId w:val="19"/>
  </w:num>
  <w:num w:numId="17" w16cid:durableId="578370027">
    <w:abstractNumId w:val="15"/>
  </w:num>
  <w:num w:numId="18" w16cid:durableId="1107194084">
    <w:abstractNumId w:val="10"/>
  </w:num>
  <w:num w:numId="19" w16cid:durableId="1524779859">
    <w:abstractNumId w:val="3"/>
  </w:num>
  <w:num w:numId="20" w16cid:durableId="1946377638">
    <w:abstractNumId w:val="16"/>
  </w:num>
  <w:numIdMacAtCleanup w:val="16"/>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Markovič Michal, Ing.">
    <w15:presenceInfo w15:providerId="AD" w15:userId="S::michal.markovic@bratislava.sk::32b1781a-10e9-4190-9e35-adea95c26aa8"/>
  </w15:person>
  <w15:person w15:author="Gereková Michaela, JUDr.">
    <w15:presenceInfo w15:providerId="AD" w15:userId="S::michaela.gerekova@bratislava.sk::3399c113-a5e6-42e0-ae60-dba65fbbfb8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trackRevisions/>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50A8B"/>
    <w:rsid w:val="00001597"/>
    <w:rsid w:val="000025FE"/>
    <w:rsid w:val="0000475C"/>
    <w:rsid w:val="00010F9B"/>
    <w:rsid w:val="00011D58"/>
    <w:rsid w:val="00012539"/>
    <w:rsid w:val="00012AB3"/>
    <w:rsid w:val="00014A09"/>
    <w:rsid w:val="00017C40"/>
    <w:rsid w:val="000200AD"/>
    <w:rsid w:val="00023618"/>
    <w:rsid w:val="00026324"/>
    <w:rsid w:val="00030453"/>
    <w:rsid w:val="000306EF"/>
    <w:rsid w:val="0003156D"/>
    <w:rsid w:val="00034133"/>
    <w:rsid w:val="000353E0"/>
    <w:rsid w:val="0003650B"/>
    <w:rsid w:val="00037C6C"/>
    <w:rsid w:val="00037DA1"/>
    <w:rsid w:val="00040641"/>
    <w:rsid w:val="00040A5B"/>
    <w:rsid w:val="00040DAE"/>
    <w:rsid w:val="00041416"/>
    <w:rsid w:val="000426AF"/>
    <w:rsid w:val="000455DA"/>
    <w:rsid w:val="00045B6E"/>
    <w:rsid w:val="00055D5D"/>
    <w:rsid w:val="00066A1C"/>
    <w:rsid w:val="00067D9D"/>
    <w:rsid w:val="00070950"/>
    <w:rsid w:val="00071999"/>
    <w:rsid w:val="00074D69"/>
    <w:rsid w:val="00075E79"/>
    <w:rsid w:val="000775C6"/>
    <w:rsid w:val="0008033D"/>
    <w:rsid w:val="00081EB6"/>
    <w:rsid w:val="0008249D"/>
    <w:rsid w:val="00083A9A"/>
    <w:rsid w:val="00084DE3"/>
    <w:rsid w:val="0008514A"/>
    <w:rsid w:val="000858F9"/>
    <w:rsid w:val="00091C4B"/>
    <w:rsid w:val="000924C6"/>
    <w:rsid w:val="00093BA7"/>
    <w:rsid w:val="00094C97"/>
    <w:rsid w:val="00096F1F"/>
    <w:rsid w:val="00097E50"/>
    <w:rsid w:val="000A3FBA"/>
    <w:rsid w:val="000A7224"/>
    <w:rsid w:val="000B018E"/>
    <w:rsid w:val="000B0D1F"/>
    <w:rsid w:val="000B1216"/>
    <w:rsid w:val="000B31AD"/>
    <w:rsid w:val="000B5E36"/>
    <w:rsid w:val="000B6191"/>
    <w:rsid w:val="000B6BC4"/>
    <w:rsid w:val="000B77A8"/>
    <w:rsid w:val="000C1276"/>
    <w:rsid w:val="000C257B"/>
    <w:rsid w:val="000C2DE7"/>
    <w:rsid w:val="000C669E"/>
    <w:rsid w:val="000C7397"/>
    <w:rsid w:val="000C7E01"/>
    <w:rsid w:val="000D0A8C"/>
    <w:rsid w:val="000D6981"/>
    <w:rsid w:val="000E0150"/>
    <w:rsid w:val="000E05A4"/>
    <w:rsid w:val="000E0F0D"/>
    <w:rsid w:val="000E29F7"/>
    <w:rsid w:val="000E41F3"/>
    <w:rsid w:val="000E5585"/>
    <w:rsid w:val="000E6CE8"/>
    <w:rsid w:val="000E7252"/>
    <w:rsid w:val="000F02FE"/>
    <w:rsid w:val="000F1E7B"/>
    <w:rsid w:val="000F23C5"/>
    <w:rsid w:val="000F538E"/>
    <w:rsid w:val="000F686F"/>
    <w:rsid w:val="0010265D"/>
    <w:rsid w:val="0010285F"/>
    <w:rsid w:val="00103ACF"/>
    <w:rsid w:val="00104DF1"/>
    <w:rsid w:val="00106B7C"/>
    <w:rsid w:val="00107717"/>
    <w:rsid w:val="001109EE"/>
    <w:rsid w:val="00111911"/>
    <w:rsid w:val="0011217B"/>
    <w:rsid w:val="0011257C"/>
    <w:rsid w:val="00113005"/>
    <w:rsid w:val="001160E3"/>
    <w:rsid w:val="0012036A"/>
    <w:rsid w:val="001213F3"/>
    <w:rsid w:val="00122C07"/>
    <w:rsid w:val="001242B2"/>
    <w:rsid w:val="001247F5"/>
    <w:rsid w:val="00124992"/>
    <w:rsid w:val="00124E21"/>
    <w:rsid w:val="001253EF"/>
    <w:rsid w:val="00125541"/>
    <w:rsid w:val="00125AEF"/>
    <w:rsid w:val="00126131"/>
    <w:rsid w:val="00127AA3"/>
    <w:rsid w:val="00127AE3"/>
    <w:rsid w:val="0013047D"/>
    <w:rsid w:val="00130EB7"/>
    <w:rsid w:val="001320D3"/>
    <w:rsid w:val="00132E93"/>
    <w:rsid w:val="00133C52"/>
    <w:rsid w:val="00134B45"/>
    <w:rsid w:val="0013637B"/>
    <w:rsid w:val="001378DA"/>
    <w:rsid w:val="0014003A"/>
    <w:rsid w:val="00140374"/>
    <w:rsid w:val="00140866"/>
    <w:rsid w:val="001441B3"/>
    <w:rsid w:val="00146718"/>
    <w:rsid w:val="0015141C"/>
    <w:rsid w:val="00153497"/>
    <w:rsid w:val="00154CC7"/>
    <w:rsid w:val="00154E91"/>
    <w:rsid w:val="0015567E"/>
    <w:rsid w:val="00157390"/>
    <w:rsid w:val="0016097E"/>
    <w:rsid w:val="00165A4E"/>
    <w:rsid w:val="00165D37"/>
    <w:rsid w:val="00170040"/>
    <w:rsid w:val="001706BC"/>
    <w:rsid w:val="00170BC4"/>
    <w:rsid w:val="001715DB"/>
    <w:rsid w:val="00171F84"/>
    <w:rsid w:val="00172A66"/>
    <w:rsid w:val="00172BBF"/>
    <w:rsid w:val="0017343A"/>
    <w:rsid w:val="00173A92"/>
    <w:rsid w:val="0017543C"/>
    <w:rsid w:val="001759FC"/>
    <w:rsid w:val="00175E0B"/>
    <w:rsid w:val="00176F8C"/>
    <w:rsid w:val="00183049"/>
    <w:rsid w:val="001840B0"/>
    <w:rsid w:val="00185145"/>
    <w:rsid w:val="001864F5"/>
    <w:rsid w:val="001871D6"/>
    <w:rsid w:val="00190744"/>
    <w:rsid w:val="00190A51"/>
    <w:rsid w:val="00191B4D"/>
    <w:rsid w:val="00191F81"/>
    <w:rsid w:val="00193EAE"/>
    <w:rsid w:val="001940D8"/>
    <w:rsid w:val="001949EA"/>
    <w:rsid w:val="00195E6C"/>
    <w:rsid w:val="00197845"/>
    <w:rsid w:val="001A0D56"/>
    <w:rsid w:val="001A1110"/>
    <w:rsid w:val="001A2D89"/>
    <w:rsid w:val="001A2EAE"/>
    <w:rsid w:val="001A2FA7"/>
    <w:rsid w:val="001A344C"/>
    <w:rsid w:val="001A48CC"/>
    <w:rsid w:val="001A4EFB"/>
    <w:rsid w:val="001A55B1"/>
    <w:rsid w:val="001A7289"/>
    <w:rsid w:val="001B1EA3"/>
    <w:rsid w:val="001B2DD4"/>
    <w:rsid w:val="001B4081"/>
    <w:rsid w:val="001B419D"/>
    <w:rsid w:val="001B472A"/>
    <w:rsid w:val="001C3824"/>
    <w:rsid w:val="001C441B"/>
    <w:rsid w:val="001C51A1"/>
    <w:rsid w:val="001C683E"/>
    <w:rsid w:val="001D0B1C"/>
    <w:rsid w:val="001D20EB"/>
    <w:rsid w:val="001D519D"/>
    <w:rsid w:val="001D5764"/>
    <w:rsid w:val="001D66B7"/>
    <w:rsid w:val="001D7BD4"/>
    <w:rsid w:val="001E132B"/>
    <w:rsid w:val="001E44FE"/>
    <w:rsid w:val="001E6571"/>
    <w:rsid w:val="001F0671"/>
    <w:rsid w:val="001F11AE"/>
    <w:rsid w:val="001F2ED3"/>
    <w:rsid w:val="001F4476"/>
    <w:rsid w:val="001F4816"/>
    <w:rsid w:val="001F5919"/>
    <w:rsid w:val="00201814"/>
    <w:rsid w:val="00202460"/>
    <w:rsid w:val="0020583F"/>
    <w:rsid w:val="00205E5A"/>
    <w:rsid w:val="00205F0D"/>
    <w:rsid w:val="00206731"/>
    <w:rsid w:val="002075AA"/>
    <w:rsid w:val="00207843"/>
    <w:rsid w:val="0021004B"/>
    <w:rsid w:val="002101C6"/>
    <w:rsid w:val="00210A17"/>
    <w:rsid w:val="00210E8B"/>
    <w:rsid w:val="00211B3E"/>
    <w:rsid w:val="002131E3"/>
    <w:rsid w:val="0021344C"/>
    <w:rsid w:val="002143DF"/>
    <w:rsid w:val="0021474F"/>
    <w:rsid w:val="002155CE"/>
    <w:rsid w:val="00223397"/>
    <w:rsid w:val="00223DE1"/>
    <w:rsid w:val="002255F4"/>
    <w:rsid w:val="002265D0"/>
    <w:rsid w:val="00233080"/>
    <w:rsid w:val="00234701"/>
    <w:rsid w:val="0023551E"/>
    <w:rsid w:val="00237483"/>
    <w:rsid w:val="00240623"/>
    <w:rsid w:val="00241053"/>
    <w:rsid w:val="00244F0E"/>
    <w:rsid w:val="0024566F"/>
    <w:rsid w:val="002463B7"/>
    <w:rsid w:val="00247798"/>
    <w:rsid w:val="00250625"/>
    <w:rsid w:val="002526D8"/>
    <w:rsid w:val="002529D7"/>
    <w:rsid w:val="002529F9"/>
    <w:rsid w:val="00254007"/>
    <w:rsid w:val="002562B6"/>
    <w:rsid w:val="00256380"/>
    <w:rsid w:val="00260BF4"/>
    <w:rsid w:val="00260D68"/>
    <w:rsid w:val="00261414"/>
    <w:rsid w:val="002652BA"/>
    <w:rsid w:val="002658C6"/>
    <w:rsid w:val="00265E00"/>
    <w:rsid w:val="00267D45"/>
    <w:rsid w:val="002703C9"/>
    <w:rsid w:val="00270789"/>
    <w:rsid w:val="00271836"/>
    <w:rsid w:val="0027555A"/>
    <w:rsid w:val="00280818"/>
    <w:rsid w:val="0028136F"/>
    <w:rsid w:val="00281449"/>
    <w:rsid w:val="00282532"/>
    <w:rsid w:val="00282B89"/>
    <w:rsid w:val="00282CC6"/>
    <w:rsid w:val="002839D3"/>
    <w:rsid w:val="00284643"/>
    <w:rsid w:val="00284FEC"/>
    <w:rsid w:val="002851BE"/>
    <w:rsid w:val="0028724B"/>
    <w:rsid w:val="00292CED"/>
    <w:rsid w:val="0029453E"/>
    <w:rsid w:val="00294C4E"/>
    <w:rsid w:val="00294FB2"/>
    <w:rsid w:val="0029678D"/>
    <w:rsid w:val="002A26F8"/>
    <w:rsid w:val="002A2FEF"/>
    <w:rsid w:val="002A3523"/>
    <w:rsid w:val="002A4001"/>
    <w:rsid w:val="002A4EFC"/>
    <w:rsid w:val="002A4F03"/>
    <w:rsid w:val="002A59F9"/>
    <w:rsid w:val="002A659D"/>
    <w:rsid w:val="002A7099"/>
    <w:rsid w:val="002B00E1"/>
    <w:rsid w:val="002B1971"/>
    <w:rsid w:val="002B2DF7"/>
    <w:rsid w:val="002B3F19"/>
    <w:rsid w:val="002B5A1E"/>
    <w:rsid w:val="002B70D8"/>
    <w:rsid w:val="002C22A2"/>
    <w:rsid w:val="002C2751"/>
    <w:rsid w:val="002C2A31"/>
    <w:rsid w:val="002C3F66"/>
    <w:rsid w:val="002C59F2"/>
    <w:rsid w:val="002D0521"/>
    <w:rsid w:val="002E0944"/>
    <w:rsid w:val="002E25F3"/>
    <w:rsid w:val="002E29A4"/>
    <w:rsid w:val="002E3087"/>
    <w:rsid w:val="002E4A75"/>
    <w:rsid w:val="002E67F9"/>
    <w:rsid w:val="002E6A7E"/>
    <w:rsid w:val="002F015A"/>
    <w:rsid w:val="002F23C7"/>
    <w:rsid w:val="002F51DA"/>
    <w:rsid w:val="002F63A0"/>
    <w:rsid w:val="002F7CAE"/>
    <w:rsid w:val="003025AD"/>
    <w:rsid w:val="0030333D"/>
    <w:rsid w:val="003073AE"/>
    <w:rsid w:val="00310419"/>
    <w:rsid w:val="003108B4"/>
    <w:rsid w:val="00311428"/>
    <w:rsid w:val="00311F45"/>
    <w:rsid w:val="00313062"/>
    <w:rsid w:val="00316732"/>
    <w:rsid w:val="00317498"/>
    <w:rsid w:val="003174E6"/>
    <w:rsid w:val="00317623"/>
    <w:rsid w:val="00321675"/>
    <w:rsid w:val="003226AC"/>
    <w:rsid w:val="00322994"/>
    <w:rsid w:val="00323338"/>
    <w:rsid w:val="0032468E"/>
    <w:rsid w:val="0032494E"/>
    <w:rsid w:val="00325D4A"/>
    <w:rsid w:val="00326309"/>
    <w:rsid w:val="0032656D"/>
    <w:rsid w:val="00326579"/>
    <w:rsid w:val="0033082A"/>
    <w:rsid w:val="003317DF"/>
    <w:rsid w:val="003325FB"/>
    <w:rsid w:val="00334C0B"/>
    <w:rsid w:val="00335416"/>
    <w:rsid w:val="003366D9"/>
    <w:rsid w:val="00337B03"/>
    <w:rsid w:val="0034064C"/>
    <w:rsid w:val="00341DC2"/>
    <w:rsid w:val="00342411"/>
    <w:rsid w:val="00342C19"/>
    <w:rsid w:val="003431DB"/>
    <w:rsid w:val="00343B32"/>
    <w:rsid w:val="00344B3B"/>
    <w:rsid w:val="003466AE"/>
    <w:rsid w:val="00346A3E"/>
    <w:rsid w:val="003503F5"/>
    <w:rsid w:val="00350B90"/>
    <w:rsid w:val="003511A8"/>
    <w:rsid w:val="0035295C"/>
    <w:rsid w:val="00355BF5"/>
    <w:rsid w:val="00357396"/>
    <w:rsid w:val="00361111"/>
    <w:rsid w:val="0036316F"/>
    <w:rsid w:val="00363967"/>
    <w:rsid w:val="003662D0"/>
    <w:rsid w:val="003663B0"/>
    <w:rsid w:val="003676F5"/>
    <w:rsid w:val="00370A24"/>
    <w:rsid w:val="00370A26"/>
    <w:rsid w:val="003719DF"/>
    <w:rsid w:val="0037279C"/>
    <w:rsid w:val="00373E6A"/>
    <w:rsid w:val="0037424B"/>
    <w:rsid w:val="00374A9F"/>
    <w:rsid w:val="00374DE8"/>
    <w:rsid w:val="00376E08"/>
    <w:rsid w:val="0037772D"/>
    <w:rsid w:val="00377900"/>
    <w:rsid w:val="00377E86"/>
    <w:rsid w:val="00380766"/>
    <w:rsid w:val="0038336A"/>
    <w:rsid w:val="003841E7"/>
    <w:rsid w:val="00386CD6"/>
    <w:rsid w:val="00390491"/>
    <w:rsid w:val="003907FC"/>
    <w:rsid w:val="00390FDC"/>
    <w:rsid w:val="00392236"/>
    <w:rsid w:val="00392B4B"/>
    <w:rsid w:val="0039330D"/>
    <w:rsid w:val="00395E6F"/>
    <w:rsid w:val="0039707D"/>
    <w:rsid w:val="003A29FA"/>
    <w:rsid w:val="003A2A33"/>
    <w:rsid w:val="003A403B"/>
    <w:rsid w:val="003A5FF6"/>
    <w:rsid w:val="003A76A2"/>
    <w:rsid w:val="003A7EEC"/>
    <w:rsid w:val="003A7F14"/>
    <w:rsid w:val="003B15D8"/>
    <w:rsid w:val="003B3721"/>
    <w:rsid w:val="003B3744"/>
    <w:rsid w:val="003B4B66"/>
    <w:rsid w:val="003B50CA"/>
    <w:rsid w:val="003B78B9"/>
    <w:rsid w:val="003C1599"/>
    <w:rsid w:val="003C4791"/>
    <w:rsid w:val="003C4BFE"/>
    <w:rsid w:val="003C5C5B"/>
    <w:rsid w:val="003C6D75"/>
    <w:rsid w:val="003C7CDC"/>
    <w:rsid w:val="003D0329"/>
    <w:rsid w:val="003D079D"/>
    <w:rsid w:val="003D0971"/>
    <w:rsid w:val="003D252D"/>
    <w:rsid w:val="003D2D3F"/>
    <w:rsid w:val="003D4CE4"/>
    <w:rsid w:val="003D59A6"/>
    <w:rsid w:val="003D6A7A"/>
    <w:rsid w:val="003D7DD6"/>
    <w:rsid w:val="003E0721"/>
    <w:rsid w:val="003E1215"/>
    <w:rsid w:val="003E15B8"/>
    <w:rsid w:val="003E1BA5"/>
    <w:rsid w:val="003E2D58"/>
    <w:rsid w:val="003E33AD"/>
    <w:rsid w:val="003E6135"/>
    <w:rsid w:val="003E65A8"/>
    <w:rsid w:val="003E68C1"/>
    <w:rsid w:val="003E7184"/>
    <w:rsid w:val="003F4751"/>
    <w:rsid w:val="003F6FA4"/>
    <w:rsid w:val="003F7313"/>
    <w:rsid w:val="00400E61"/>
    <w:rsid w:val="00401A6F"/>
    <w:rsid w:val="00401F04"/>
    <w:rsid w:val="00402DBE"/>
    <w:rsid w:val="00403506"/>
    <w:rsid w:val="00403928"/>
    <w:rsid w:val="00403D5D"/>
    <w:rsid w:val="00404009"/>
    <w:rsid w:val="00405AC1"/>
    <w:rsid w:val="004111EF"/>
    <w:rsid w:val="00412976"/>
    <w:rsid w:val="00412B77"/>
    <w:rsid w:val="00414852"/>
    <w:rsid w:val="00414973"/>
    <w:rsid w:val="004154C4"/>
    <w:rsid w:val="00417EAD"/>
    <w:rsid w:val="00417F9B"/>
    <w:rsid w:val="00424E8A"/>
    <w:rsid w:val="004253CB"/>
    <w:rsid w:val="00426B99"/>
    <w:rsid w:val="00427242"/>
    <w:rsid w:val="00430D43"/>
    <w:rsid w:val="00435E68"/>
    <w:rsid w:val="00441B8E"/>
    <w:rsid w:val="004474B5"/>
    <w:rsid w:val="00451266"/>
    <w:rsid w:val="00452734"/>
    <w:rsid w:val="00454BC2"/>
    <w:rsid w:val="00455710"/>
    <w:rsid w:val="004570F0"/>
    <w:rsid w:val="00461189"/>
    <w:rsid w:val="004649A3"/>
    <w:rsid w:val="004667A2"/>
    <w:rsid w:val="00466F86"/>
    <w:rsid w:val="004675B1"/>
    <w:rsid w:val="00471EC8"/>
    <w:rsid w:val="004722E6"/>
    <w:rsid w:val="004724BC"/>
    <w:rsid w:val="00475DAA"/>
    <w:rsid w:val="004767D8"/>
    <w:rsid w:val="0047768F"/>
    <w:rsid w:val="00480EAB"/>
    <w:rsid w:val="004832FA"/>
    <w:rsid w:val="00487B69"/>
    <w:rsid w:val="00491103"/>
    <w:rsid w:val="00492920"/>
    <w:rsid w:val="0049341D"/>
    <w:rsid w:val="00493D60"/>
    <w:rsid w:val="004945F7"/>
    <w:rsid w:val="00495608"/>
    <w:rsid w:val="004963EB"/>
    <w:rsid w:val="0049794E"/>
    <w:rsid w:val="004A1037"/>
    <w:rsid w:val="004A1F9B"/>
    <w:rsid w:val="004A3CFC"/>
    <w:rsid w:val="004A4A94"/>
    <w:rsid w:val="004A5589"/>
    <w:rsid w:val="004A596E"/>
    <w:rsid w:val="004A624F"/>
    <w:rsid w:val="004B27B2"/>
    <w:rsid w:val="004B349E"/>
    <w:rsid w:val="004B4691"/>
    <w:rsid w:val="004B5186"/>
    <w:rsid w:val="004C0B68"/>
    <w:rsid w:val="004C0C37"/>
    <w:rsid w:val="004C18C2"/>
    <w:rsid w:val="004C1C15"/>
    <w:rsid w:val="004C4F63"/>
    <w:rsid w:val="004C6BA4"/>
    <w:rsid w:val="004C7C1D"/>
    <w:rsid w:val="004D01C6"/>
    <w:rsid w:val="004D1295"/>
    <w:rsid w:val="004D2180"/>
    <w:rsid w:val="004D2F77"/>
    <w:rsid w:val="004D3A6E"/>
    <w:rsid w:val="004D57B1"/>
    <w:rsid w:val="004D7374"/>
    <w:rsid w:val="004E01D9"/>
    <w:rsid w:val="004E0628"/>
    <w:rsid w:val="004E3B5D"/>
    <w:rsid w:val="004E48D9"/>
    <w:rsid w:val="004E5EF4"/>
    <w:rsid w:val="004F0384"/>
    <w:rsid w:val="004F0DCB"/>
    <w:rsid w:val="004F2F5B"/>
    <w:rsid w:val="004F4639"/>
    <w:rsid w:val="004F4822"/>
    <w:rsid w:val="004F491D"/>
    <w:rsid w:val="004F7D87"/>
    <w:rsid w:val="0050127C"/>
    <w:rsid w:val="00502744"/>
    <w:rsid w:val="00503F81"/>
    <w:rsid w:val="0050480F"/>
    <w:rsid w:val="005050D9"/>
    <w:rsid w:val="00506ED5"/>
    <w:rsid w:val="00507F47"/>
    <w:rsid w:val="00510303"/>
    <w:rsid w:val="00510E06"/>
    <w:rsid w:val="005113B7"/>
    <w:rsid w:val="00512647"/>
    <w:rsid w:val="005138CC"/>
    <w:rsid w:val="00514036"/>
    <w:rsid w:val="005151B7"/>
    <w:rsid w:val="00515229"/>
    <w:rsid w:val="00515777"/>
    <w:rsid w:val="00515F38"/>
    <w:rsid w:val="0051763D"/>
    <w:rsid w:val="005201E0"/>
    <w:rsid w:val="00522E3B"/>
    <w:rsid w:val="0052628E"/>
    <w:rsid w:val="00527E47"/>
    <w:rsid w:val="00534A17"/>
    <w:rsid w:val="00534BB4"/>
    <w:rsid w:val="00534C67"/>
    <w:rsid w:val="00535364"/>
    <w:rsid w:val="00535471"/>
    <w:rsid w:val="00535F3D"/>
    <w:rsid w:val="005363F1"/>
    <w:rsid w:val="00536E43"/>
    <w:rsid w:val="00537585"/>
    <w:rsid w:val="00540483"/>
    <w:rsid w:val="00540664"/>
    <w:rsid w:val="00541073"/>
    <w:rsid w:val="005411B6"/>
    <w:rsid w:val="00541C1A"/>
    <w:rsid w:val="00541EE1"/>
    <w:rsid w:val="005422FF"/>
    <w:rsid w:val="00543B7D"/>
    <w:rsid w:val="00544134"/>
    <w:rsid w:val="0054483A"/>
    <w:rsid w:val="00545E68"/>
    <w:rsid w:val="00546B24"/>
    <w:rsid w:val="0054737D"/>
    <w:rsid w:val="00550AFC"/>
    <w:rsid w:val="00553804"/>
    <w:rsid w:val="00553B4D"/>
    <w:rsid w:val="00554604"/>
    <w:rsid w:val="00556E64"/>
    <w:rsid w:val="00561581"/>
    <w:rsid w:val="00565913"/>
    <w:rsid w:val="00567C5F"/>
    <w:rsid w:val="00571DB8"/>
    <w:rsid w:val="00572622"/>
    <w:rsid w:val="00573D34"/>
    <w:rsid w:val="00573E56"/>
    <w:rsid w:val="005750D2"/>
    <w:rsid w:val="00576847"/>
    <w:rsid w:val="00580DE5"/>
    <w:rsid w:val="00581459"/>
    <w:rsid w:val="005822A9"/>
    <w:rsid w:val="00582D5E"/>
    <w:rsid w:val="00584821"/>
    <w:rsid w:val="00585373"/>
    <w:rsid w:val="00586B56"/>
    <w:rsid w:val="00587760"/>
    <w:rsid w:val="00587E5E"/>
    <w:rsid w:val="005917F7"/>
    <w:rsid w:val="0059218F"/>
    <w:rsid w:val="00592527"/>
    <w:rsid w:val="00596048"/>
    <w:rsid w:val="00596B4A"/>
    <w:rsid w:val="005A3CB9"/>
    <w:rsid w:val="005A3F35"/>
    <w:rsid w:val="005A6116"/>
    <w:rsid w:val="005A62E2"/>
    <w:rsid w:val="005A6467"/>
    <w:rsid w:val="005A6A5F"/>
    <w:rsid w:val="005A7B1D"/>
    <w:rsid w:val="005A7CAC"/>
    <w:rsid w:val="005B05BE"/>
    <w:rsid w:val="005B096F"/>
    <w:rsid w:val="005B4FA5"/>
    <w:rsid w:val="005B6D91"/>
    <w:rsid w:val="005C0C90"/>
    <w:rsid w:val="005C2D90"/>
    <w:rsid w:val="005C3993"/>
    <w:rsid w:val="005C6014"/>
    <w:rsid w:val="005C60B8"/>
    <w:rsid w:val="005C6457"/>
    <w:rsid w:val="005C64E9"/>
    <w:rsid w:val="005D0130"/>
    <w:rsid w:val="005D0F99"/>
    <w:rsid w:val="005D1C76"/>
    <w:rsid w:val="005D3ACC"/>
    <w:rsid w:val="005D49E2"/>
    <w:rsid w:val="005D6952"/>
    <w:rsid w:val="005D79B9"/>
    <w:rsid w:val="005E0911"/>
    <w:rsid w:val="005E0FAA"/>
    <w:rsid w:val="005E1DCE"/>
    <w:rsid w:val="005E2EAB"/>
    <w:rsid w:val="005E5150"/>
    <w:rsid w:val="005F1AEC"/>
    <w:rsid w:val="005F1F3C"/>
    <w:rsid w:val="005F53E8"/>
    <w:rsid w:val="005F5AAC"/>
    <w:rsid w:val="005F5CC8"/>
    <w:rsid w:val="006016FE"/>
    <w:rsid w:val="00603D97"/>
    <w:rsid w:val="00603DAB"/>
    <w:rsid w:val="006041AA"/>
    <w:rsid w:val="0060766E"/>
    <w:rsid w:val="00611708"/>
    <w:rsid w:val="006125DB"/>
    <w:rsid w:val="00612E95"/>
    <w:rsid w:val="00614FA7"/>
    <w:rsid w:val="0062223E"/>
    <w:rsid w:val="006227B3"/>
    <w:rsid w:val="00622DF0"/>
    <w:rsid w:val="00623D98"/>
    <w:rsid w:val="00623DDE"/>
    <w:rsid w:val="0062739F"/>
    <w:rsid w:val="00627CE1"/>
    <w:rsid w:val="006362A0"/>
    <w:rsid w:val="006409BD"/>
    <w:rsid w:val="00641B4E"/>
    <w:rsid w:val="00642686"/>
    <w:rsid w:val="00646EF5"/>
    <w:rsid w:val="00647547"/>
    <w:rsid w:val="00650E31"/>
    <w:rsid w:val="00657874"/>
    <w:rsid w:val="0066044A"/>
    <w:rsid w:val="00660E68"/>
    <w:rsid w:val="0066147C"/>
    <w:rsid w:val="00662766"/>
    <w:rsid w:val="00663C05"/>
    <w:rsid w:val="006648F2"/>
    <w:rsid w:val="00665F8F"/>
    <w:rsid w:val="00666E26"/>
    <w:rsid w:val="00670B0E"/>
    <w:rsid w:val="00671FC1"/>
    <w:rsid w:val="00672442"/>
    <w:rsid w:val="00673385"/>
    <w:rsid w:val="00674CE9"/>
    <w:rsid w:val="00674D0D"/>
    <w:rsid w:val="00674D2E"/>
    <w:rsid w:val="00675427"/>
    <w:rsid w:val="00680200"/>
    <w:rsid w:val="00680E97"/>
    <w:rsid w:val="00681667"/>
    <w:rsid w:val="00681C1F"/>
    <w:rsid w:val="00681CB9"/>
    <w:rsid w:val="00683AA8"/>
    <w:rsid w:val="00684271"/>
    <w:rsid w:val="00684710"/>
    <w:rsid w:val="00684E0A"/>
    <w:rsid w:val="006853E3"/>
    <w:rsid w:val="0068572D"/>
    <w:rsid w:val="00685CA5"/>
    <w:rsid w:val="006872B5"/>
    <w:rsid w:val="00687351"/>
    <w:rsid w:val="00687FFA"/>
    <w:rsid w:val="00690FB9"/>
    <w:rsid w:val="00690FD1"/>
    <w:rsid w:val="00692896"/>
    <w:rsid w:val="006937EF"/>
    <w:rsid w:val="00695564"/>
    <w:rsid w:val="006955D2"/>
    <w:rsid w:val="00695FEF"/>
    <w:rsid w:val="006962E6"/>
    <w:rsid w:val="0069697B"/>
    <w:rsid w:val="00696BF1"/>
    <w:rsid w:val="006A1A08"/>
    <w:rsid w:val="006A223D"/>
    <w:rsid w:val="006A4FAC"/>
    <w:rsid w:val="006A608A"/>
    <w:rsid w:val="006A6CE8"/>
    <w:rsid w:val="006A7E0F"/>
    <w:rsid w:val="006B0AB7"/>
    <w:rsid w:val="006B203B"/>
    <w:rsid w:val="006B492A"/>
    <w:rsid w:val="006B49D7"/>
    <w:rsid w:val="006B4AB9"/>
    <w:rsid w:val="006B4C30"/>
    <w:rsid w:val="006B50D3"/>
    <w:rsid w:val="006B554E"/>
    <w:rsid w:val="006B5AF3"/>
    <w:rsid w:val="006C0DAB"/>
    <w:rsid w:val="006C1417"/>
    <w:rsid w:val="006C251C"/>
    <w:rsid w:val="006C2BEF"/>
    <w:rsid w:val="006C32AB"/>
    <w:rsid w:val="006C3360"/>
    <w:rsid w:val="006C4DD6"/>
    <w:rsid w:val="006C5E6F"/>
    <w:rsid w:val="006C6996"/>
    <w:rsid w:val="006C7630"/>
    <w:rsid w:val="006C7651"/>
    <w:rsid w:val="006D043A"/>
    <w:rsid w:val="006D5651"/>
    <w:rsid w:val="006E09E4"/>
    <w:rsid w:val="006E0A2D"/>
    <w:rsid w:val="006E13D4"/>
    <w:rsid w:val="006E2994"/>
    <w:rsid w:val="006E2CBD"/>
    <w:rsid w:val="006E2E78"/>
    <w:rsid w:val="006E3731"/>
    <w:rsid w:val="006E4A03"/>
    <w:rsid w:val="006E4DDE"/>
    <w:rsid w:val="006E76B1"/>
    <w:rsid w:val="006F1E06"/>
    <w:rsid w:val="006F2088"/>
    <w:rsid w:val="006F21C6"/>
    <w:rsid w:val="006F2D1C"/>
    <w:rsid w:val="006F38F5"/>
    <w:rsid w:val="006F3F11"/>
    <w:rsid w:val="006F4CF6"/>
    <w:rsid w:val="006F6C28"/>
    <w:rsid w:val="006F6DD7"/>
    <w:rsid w:val="006F7407"/>
    <w:rsid w:val="0070078F"/>
    <w:rsid w:val="007017A6"/>
    <w:rsid w:val="00702A33"/>
    <w:rsid w:val="00702EA7"/>
    <w:rsid w:val="00704FF6"/>
    <w:rsid w:val="00706831"/>
    <w:rsid w:val="0071116B"/>
    <w:rsid w:val="00712263"/>
    <w:rsid w:val="007125FD"/>
    <w:rsid w:val="00713EE2"/>
    <w:rsid w:val="00713EED"/>
    <w:rsid w:val="007148F1"/>
    <w:rsid w:val="00714B1B"/>
    <w:rsid w:val="00715C96"/>
    <w:rsid w:val="00716467"/>
    <w:rsid w:val="007205B4"/>
    <w:rsid w:val="00720AD2"/>
    <w:rsid w:val="007216F1"/>
    <w:rsid w:val="007228F6"/>
    <w:rsid w:val="007237B2"/>
    <w:rsid w:val="007239E6"/>
    <w:rsid w:val="007249A1"/>
    <w:rsid w:val="007261BD"/>
    <w:rsid w:val="007266DA"/>
    <w:rsid w:val="00726AD0"/>
    <w:rsid w:val="00727689"/>
    <w:rsid w:val="00731C96"/>
    <w:rsid w:val="00732092"/>
    <w:rsid w:val="00733430"/>
    <w:rsid w:val="0073435F"/>
    <w:rsid w:val="00734FF9"/>
    <w:rsid w:val="00736EA9"/>
    <w:rsid w:val="007426B3"/>
    <w:rsid w:val="00742DD1"/>
    <w:rsid w:val="00743C7A"/>
    <w:rsid w:val="007443AC"/>
    <w:rsid w:val="00745F2F"/>
    <w:rsid w:val="00746145"/>
    <w:rsid w:val="00746A3F"/>
    <w:rsid w:val="00747105"/>
    <w:rsid w:val="00752A1D"/>
    <w:rsid w:val="00755269"/>
    <w:rsid w:val="00755404"/>
    <w:rsid w:val="00755B14"/>
    <w:rsid w:val="00756829"/>
    <w:rsid w:val="007574FF"/>
    <w:rsid w:val="0075753C"/>
    <w:rsid w:val="00760547"/>
    <w:rsid w:val="00760E23"/>
    <w:rsid w:val="00761FCC"/>
    <w:rsid w:val="0076570B"/>
    <w:rsid w:val="00766057"/>
    <w:rsid w:val="00766A6D"/>
    <w:rsid w:val="007716C4"/>
    <w:rsid w:val="0077200E"/>
    <w:rsid w:val="007722A3"/>
    <w:rsid w:val="00773B64"/>
    <w:rsid w:val="00774E1D"/>
    <w:rsid w:val="00776659"/>
    <w:rsid w:val="00777332"/>
    <w:rsid w:val="00777A86"/>
    <w:rsid w:val="0078112F"/>
    <w:rsid w:val="007826B5"/>
    <w:rsid w:val="007834F0"/>
    <w:rsid w:val="00784A21"/>
    <w:rsid w:val="00790771"/>
    <w:rsid w:val="00794798"/>
    <w:rsid w:val="00794F5F"/>
    <w:rsid w:val="007958E4"/>
    <w:rsid w:val="00795C99"/>
    <w:rsid w:val="007970B9"/>
    <w:rsid w:val="007A0DE2"/>
    <w:rsid w:val="007A0E2E"/>
    <w:rsid w:val="007A1089"/>
    <w:rsid w:val="007A2ABF"/>
    <w:rsid w:val="007A396D"/>
    <w:rsid w:val="007A3D77"/>
    <w:rsid w:val="007A4944"/>
    <w:rsid w:val="007A7BDC"/>
    <w:rsid w:val="007B00F3"/>
    <w:rsid w:val="007B18F8"/>
    <w:rsid w:val="007B257C"/>
    <w:rsid w:val="007B3FF1"/>
    <w:rsid w:val="007B429E"/>
    <w:rsid w:val="007B4849"/>
    <w:rsid w:val="007B54A7"/>
    <w:rsid w:val="007C252A"/>
    <w:rsid w:val="007C2CFD"/>
    <w:rsid w:val="007C3AFE"/>
    <w:rsid w:val="007C3E6A"/>
    <w:rsid w:val="007D129E"/>
    <w:rsid w:val="007D1629"/>
    <w:rsid w:val="007D20B3"/>
    <w:rsid w:val="007D3B66"/>
    <w:rsid w:val="007D62F4"/>
    <w:rsid w:val="007E0396"/>
    <w:rsid w:val="007E20B4"/>
    <w:rsid w:val="007E2CE1"/>
    <w:rsid w:val="007E2F81"/>
    <w:rsid w:val="007E4C9F"/>
    <w:rsid w:val="007E6B2E"/>
    <w:rsid w:val="007E70B2"/>
    <w:rsid w:val="007F02DD"/>
    <w:rsid w:val="007F09FB"/>
    <w:rsid w:val="007F3A7C"/>
    <w:rsid w:val="007F4832"/>
    <w:rsid w:val="007F6B27"/>
    <w:rsid w:val="007F70B8"/>
    <w:rsid w:val="00800338"/>
    <w:rsid w:val="00800B14"/>
    <w:rsid w:val="00800F0B"/>
    <w:rsid w:val="00801978"/>
    <w:rsid w:val="00802F5D"/>
    <w:rsid w:val="00803CC1"/>
    <w:rsid w:val="0080548E"/>
    <w:rsid w:val="00805804"/>
    <w:rsid w:val="00806CD5"/>
    <w:rsid w:val="00812DA2"/>
    <w:rsid w:val="00813D85"/>
    <w:rsid w:val="00813E42"/>
    <w:rsid w:val="00814ACC"/>
    <w:rsid w:val="0081557A"/>
    <w:rsid w:val="00816D8E"/>
    <w:rsid w:val="00816EAC"/>
    <w:rsid w:val="00817CBE"/>
    <w:rsid w:val="008206AC"/>
    <w:rsid w:val="00820C6F"/>
    <w:rsid w:val="00824AC3"/>
    <w:rsid w:val="00825748"/>
    <w:rsid w:val="00826821"/>
    <w:rsid w:val="008277A6"/>
    <w:rsid w:val="008327FF"/>
    <w:rsid w:val="00834E98"/>
    <w:rsid w:val="00835A30"/>
    <w:rsid w:val="0083694F"/>
    <w:rsid w:val="00841CB0"/>
    <w:rsid w:val="008424B0"/>
    <w:rsid w:val="0084259D"/>
    <w:rsid w:val="008500C9"/>
    <w:rsid w:val="0085178D"/>
    <w:rsid w:val="00851812"/>
    <w:rsid w:val="008528E8"/>
    <w:rsid w:val="00852D15"/>
    <w:rsid w:val="00852F6B"/>
    <w:rsid w:val="00854733"/>
    <w:rsid w:val="00855BF5"/>
    <w:rsid w:val="008604CC"/>
    <w:rsid w:val="00860C22"/>
    <w:rsid w:val="00860DAF"/>
    <w:rsid w:val="00861BD0"/>
    <w:rsid w:val="008626C6"/>
    <w:rsid w:val="00862951"/>
    <w:rsid w:val="00864ABC"/>
    <w:rsid w:val="00865BBD"/>
    <w:rsid w:val="0087010A"/>
    <w:rsid w:val="00870161"/>
    <w:rsid w:val="008709A1"/>
    <w:rsid w:val="00872842"/>
    <w:rsid w:val="00872FA1"/>
    <w:rsid w:val="00874DC0"/>
    <w:rsid w:val="0087526A"/>
    <w:rsid w:val="008762BD"/>
    <w:rsid w:val="0087679D"/>
    <w:rsid w:val="00876FBB"/>
    <w:rsid w:val="0087761D"/>
    <w:rsid w:val="008807B7"/>
    <w:rsid w:val="00880C14"/>
    <w:rsid w:val="00881AFC"/>
    <w:rsid w:val="0088522C"/>
    <w:rsid w:val="00892A16"/>
    <w:rsid w:val="008936A3"/>
    <w:rsid w:val="00893A1A"/>
    <w:rsid w:val="00894769"/>
    <w:rsid w:val="00894B3F"/>
    <w:rsid w:val="00894C21"/>
    <w:rsid w:val="00895338"/>
    <w:rsid w:val="00895504"/>
    <w:rsid w:val="00895894"/>
    <w:rsid w:val="00896371"/>
    <w:rsid w:val="00896DB3"/>
    <w:rsid w:val="00897772"/>
    <w:rsid w:val="008A1371"/>
    <w:rsid w:val="008A1D60"/>
    <w:rsid w:val="008A3633"/>
    <w:rsid w:val="008A7488"/>
    <w:rsid w:val="008B123D"/>
    <w:rsid w:val="008B19B9"/>
    <w:rsid w:val="008B1AFC"/>
    <w:rsid w:val="008B56BA"/>
    <w:rsid w:val="008B7780"/>
    <w:rsid w:val="008B7D12"/>
    <w:rsid w:val="008C290D"/>
    <w:rsid w:val="008C725F"/>
    <w:rsid w:val="008D1821"/>
    <w:rsid w:val="008D2136"/>
    <w:rsid w:val="008D3F31"/>
    <w:rsid w:val="008D439F"/>
    <w:rsid w:val="008D4EEF"/>
    <w:rsid w:val="008D4F4A"/>
    <w:rsid w:val="008D5148"/>
    <w:rsid w:val="008D63B9"/>
    <w:rsid w:val="008D6950"/>
    <w:rsid w:val="008E16B4"/>
    <w:rsid w:val="008E37AE"/>
    <w:rsid w:val="008F03C2"/>
    <w:rsid w:val="008F171E"/>
    <w:rsid w:val="008F1D7F"/>
    <w:rsid w:val="008F2435"/>
    <w:rsid w:val="008F2801"/>
    <w:rsid w:val="008F5BD6"/>
    <w:rsid w:val="00905306"/>
    <w:rsid w:val="00906372"/>
    <w:rsid w:val="00906E8E"/>
    <w:rsid w:val="0090773E"/>
    <w:rsid w:val="0091229B"/>
    <w:rsid w:val="0091288C"/>
    <w:rsid w:val="00916361"/>
    <w:rsid w:val="00920DD2"/>
    <w:rsid w:val="009217FD"/>
    <w:rsid w:val="00921A1E"/>
    <w:rsid w:val="0092627A"/>
    <w:rsid w:val="00931346"/>
    <w:rsid w:val="00931BBE"/>
    <w:rsid w:val="00932515"/>
    <w:rsid w:val="00934B01"/>
    <w:rsid w:val="00934B3D"/>
    <w:rsid w:val="00934B89"/>
    <w:rsid w:val="00935639"/>
    <w:rsid w:val="00935F38"/>
    <w:rsid w:val="009370FC"/>
    <w:rsid w:val="00937569"/>
    <w:rsid w:val="00937B7B"/>
    <w:rsid w:val="009410A2"/>
    <w:rsid w:val="0094150D"/>
    <w:rsid w:val="00943D69"/>
    <w:rsid w:val="00944CF2"/>
    <w:rsid w:val="00944E01"/>
    <w:rsid w:val="0094562A"/>
    <w:rsid w:val="00947063"/>
    <w:rsid w:val="00952664"/>
    <w:rsid w:val="0095471F"/>
    <w:rsid w:val="00962C12"/>
    <w:rsid w:val="009659AE"/>
    <w:rsid w:val="00966D52"/>
    <w:rsid w:val="00970850"/>
    <w:rsid w:val="009708B2"/>
    <w:rsid w:val="00970A37"/>
    <w:rsid w:val="009716BC"/>
    <w:rsid w:val="00973245"/>
    <w:rsid w:val="00973331"/>
    <w:rsid w:val="0097425C"/>
    <w:rsid w:val="00977BCF"/>
    <w:rsid w:val="00980DE0"/>
    <w:rsid w:val="00980E51"/>
    <w:rsid w:val="0098187B"/>
    <w:rsid w:val="009834F6"/>
    <w:rsid w:val="00984C1B"/>
    <w:rsid w:val="009859A5"/>
    <w:rsid w:val="0098786C"/>
    <w:rsid w:val="00994C6F"/>
    <w:rsid w:val="00995183"/>
    <w:rsid w:val="009956F6"/>
    <w:rsid w:val="009975BE"/>
    <w:rsid w:val="009A06BD"/>
    <w:rsid w:val="009A1EDF"/>
    <w:rsid w:val="009A4246"/>
    <w:rsid w:val="009B0E89"/>
    <w:rsid w:val="009B1770"/>
    <w:rsid w:val="009B5B0B"/>
    <w:rsid w:val="009B5CD9"/>
    <w:rsid w:val="009B6DD3"/>
    <w:rsid w:val="009B7B19"/>
    <w:rsid w:val="009C18A0"/>
    <w:rsid w:val="009C2623"/>
    <w:rsid w:val="009C2AA2"/>
    <w:rsid w:val="009C2C33"/>
    <w:rsid w:val="009C3943"/>
    <w:rsid w:val="009C57B6"/>
    <w:rsid w:val="009C78A4"/>
    <w:rsid w:val="009D04DC"/>
    <w:rsid w:val="009D07B2"/>
    <w:rsid w:val="009D190C"/>
    <w:rsid w:val="009D2825"/>
    <w:rsid w:val="009D2DD5"/>
    <w:rsid w:val="009D5E81"/>
    <w:rsid w:val="009E0A07"/>
    <w:rsid w:val="009E215D"/>
    <w:rsid w:val="009E39A9"/>
    <w:rsid w:val="009E49AA"/>
    <w:rsid w:val="009E5D9E"/>
    <w:rsid w:val="009E6AB5"/>
    <w:rsid w:val="009E762B"/>
    <w:rsid w:val="009F2804"/>
    <w:rsid w:val="009F5CDA"/>
    <w:rsid w:val="00A01AFC"/>
    <w:rsid w:val="00A01DB1"/>
    <w:rsid w:val="00A0292F"/>
    <w:rsid w:val="00A108EE"/>
    <w:rsid w:val="00A111DB"/>
    <w:rsid w:val="00A11416"/>
    <w:rsid w:val="00A11D05"/>
    <w:rsid w:val="00A12AF0"/>
    <w:rsid w:val="00A151E1"/>
    <w:rsid w:val="00A20098"/>
    <w:rsid w:val="00A201D8"/>
    <w:rsid w:val="00A2057F"/>
    <w:rsid w:val="00A218DB"/>
    <w:rsid w:val="00A21D4A"/>
    <w:rsid w:val="00A2528B"/>
    <w:rsid w:val="00A25384"/>
    <w:rsid w:val="00A25A6A"/>
    <w:rsid w:val="00A25A91"/>
    <w:rsid w:val="00A260FB"/>
    <w:rsid w:val="00A26C5D"/>
    <w:rsid w:val="00A305C7"/>
    <w:rsid w:val="00A307A3"/>
    <w:rsid w:val="00A30AD4"/>
    <w:rsid w:val="00A30EFE"/>
    <w:rsid w:val="00A31BB2"/>
    <w:rsid w:val="00A3530C"/>
    <w:rsid w:val="00A379A9"/>
    <w:rsid w:val="00A40ED8"/>
    <w:rsid w:val="00A41AF4"/>
    <w:rsid w:val="00A423BE"/>
    <w:rsid w:val="00A426C8"/>
    <w:rsid w:val="00A428B7"/>
    <w:rsid w:val="00A4451F"/>
    <w:rsid w:val="00A4453F"/>
    <w:rsid w:val="00A44E2E"/>
    <w:rsid w:val="00A459D3"/>
    <w:rsid w:val="00A4791F"/>
    <w:rsid w:val="00A50A8B"/>
    <w:rsid w:val="00A51490"/>
    <w:rsid w:val="00A517F2"/>
    <w:rsid w:val="00A51B94"/>
    <w:rsid w:val="00A51E49"/>
    <w:rsid w:val="00A537F4"/>
    <w:rsid w:val="00A53CD0"/>
    <w:rsid w:val="00A5596C"/>
    <w:rsid w:val="00A563E8"/>
    <w:rsid w:val="00A5729C"/>
    <w:rsid w:val="00A60C51"/>
    <w:rsid w:val="00A63492"/>
    <w:rsid w:val="00A648E6"/>
    <w:rsid w:val="00A67E38"/>
    <w:rsid w:val="00A708B0"/>
    <w:rsid w:val="00A7129B"/>
    <w:rsid w:val="00A71CCA"/>
    <w:rsid w:val="00A72D4C"/>
    <w:rsid w:val="00A73119"/>
    <w:rsid w:val="00A74FF0"/>
    <w:rsid w:val="00A75E10"/>
    <w:rsid w:val="00A76595"/>
    <w:rsid w:val="00A774CD"/>
    <w:rsid w:val="00A77D25"/>
    <w:rsid w:val="00A806F1"/>
    <w:rsid w:val="00A80983"/>
    <w:rsid w:val="00A80CF4"/>
    <w:rsid w:val="00A811D1"/>
    <w:rsid w:val="00A81A34"/>
    <w:rsid w:val="00A82F05"/>
    <w:rsid w:val="00A83969"/>
    <w:rsid w:val="00A84EE8"/>
    <w:rsid w:val="00A858A6"/>
    <w:rsid w:val="00A85F23"/>
    <w:rsid w:val="00A85F33"/>
    <w:rsid w:val="00A86D9D"/>
    <w:rsid w:val="00A874DD"/>
    <w:rsid w:val="00A919D0"/>
    <w:rsid w:val="00A93D0D"/>
    <w:rsid w:val="00A94ED4"/>
    <w:rsid w:val="00A9742C"/>
    <w:rsid w:val="00AA093B"/>
    <w:rsid w:val="00AA12AD"/>
    <w:rsid w:val="00AA1544"/>
    <w:rsid w:val="00AA1ACA"/>
    <w:rsid w:val="00AA2F7B"/>
    <w:rsid w:val="00AA38A8"/>
    <w:rsid w:val="00AA3CFC"/>
    <w:rsid w:val="00AA56BE"/>
    <w:rsid w:val="00AB0480"/>
    <w:rsid w:val="00AB14F4"/>
    <w:rsid w:val="00AB1592"/>
    <w:rsid w:val="00AB2010"/>
    <w:rsid w:val="00AB4258"/>
    <w:rsid w:val="00AB5608"/>
    <w:rsid w:val="00AB6F23"/>
    <w:rsid w:val="00AC060E"/>
    <w:rsid w:val="00AC1C7D"/>
    <w:rsid w:val="00AC2B63"/>
    <w:rsid w:val="00AC3E79"/>
    <w:rsid w:val="00AC62BD"/>
    <w:rsid w:val="00AC6FF5"/>
    <w:rsid w:val="00AD09D6"/>
    <w:rsid w:val="00AD3676"/>
    <w:rsid w:val="00AD4E2E"/>
    <w:rsid w:val="00AD651C"/>
    <w:rsid w:val="00AD7581"/>
    <w:rsid w:val="00AD7841"/>
    <w:rsid w:val="00AE0E33"/>
    <w:rsid w:val="00AE10FB"/>
    <w:rsid w:val="00AE1ECC"/>
    <w:rsid w:val="00AE1F6B"/>
    <w:rsid w:val="00AE4450"/>
    <w:rsid w:val="00AF0848"/>
    <w:rsid w:val="00AF08F1"/>
    <w:rsid w:val="00AF4259"/>
    <w:rsid w:val="00AF6D36"/>
    <w:rsid w:val="00AF6E4B"/>
    <w:rsid w:val="00AF7655"/>
    <w:rsid w:val="00B005CC"/>
    <w:rsid w:val="00B01999"/>
    <w:rsid w:val="00B02B92"/>
    <w:rsid w:val="00B036A6"/>
    <w:rsid w:val="00B0375A"/>
    <w:rsid w:val="00B040FA"/>
    <w:rsid w:val="00B04F8F"/>
    <w:rsid w:val="00B05311"/>
    <w:rsid w:val="00B0624C"/>
    <w:rsid w:val="00B077D3"/>
    <w:rsid w:val="00B122BD"/>
    <w:rsid w:val="00B13A1C"/>
    <w:rsid w:val="00B163A6"/>
    <w:rsid w:val="00B178A7"/>
    <w:rsid w:val="00B2041C"/>
    <w:rsid w:val="00B217A7"/>
    <w:rsid w:val="00B23153"/>
    <w:rsid w:val="00B261D6"/>
    <w:rsid w:val="00B265B9"/>
    <w:rsid w:val="00B277F1"/>
    <w:rsid w:val="00B30AD3"/>
    <w:rsid w:val="00B41206"/>
    <w:rsid w:val="00B4203A"/>
    <w:rsid w:val="00B45C10"/>
    <w:rsid w:val="00B46C00"/>
    <w:rsid w:val="00B47A90"/>
    <w:rsid w:val="00B52E72"/>
    <w:rsid w:val="00B5536A"/>
    <w:rsid w:val="00B565E0"/>
    <w:rsid w:val="00B577D7"/>
    <w:rsid w:val="00B613D6"/>
    <w:rsid w:val="00B61BC6"/>
    <w:rsid w:val="00B62DCF"/>
    <w:rsid w:val="00B66332"/>
    <w:rsid w:val="00B6722F"/>
    <w:rsid w:val="00B706B0"/>
    <w:rsid w:val="00B7085B"/>
    <w:rsid w:val="00B74156"/>
    <w:rsid w:val="00B74503"/>
    <w:rsid w:val="00B7566E"/>
    <w:rsid w:val="00B75C84"/>
    <w:rsid w:val="00B75C87"/>
    <w:rsid w:val="00B76D51"/>
    <w:rsid w:val="00B81453"/>
    <w:rsid w:val="00B81A94"/>
    <w:rsid w:val="00B825CF"/>
    <w:rsid w:val="00B82743"/>
    <w:rsid w:val="00B82B6C"/>
    <w:rsid w:val="00B82CD2"/>
    <w:rsid w:val="00B8344C"/>
    <w:rsid w:val="00B83D51"/>
    <w:rsid w:val="00B840E9"/>
    <w:rsid w:val="00B85161"/>
    <w:rsid w:val="00B85EA8"/>
    <w:rsid w:val="00B86236"/>
    <w:rsid w:val="00B87631"/>
    <w:rsid w:val="00B92E52"/>
    <w:rsid w:val="00B931C2"/>
    <w:rsid w:val="00B958C5"/>
    <w:rsid w:val="00B96E45"/>
    <w:rsid w:val="00BA12A5"/>
    <w:rsid w:val="00BA167B"/>
    <w:rsid w:val="00BA1F6D"/>
    <w:rsid w:val="00BA2D67"/>
    <w:rsid w:val="00BA355D"/>
    <w:rsid w:val="00BA40DA"/>
    <w:rsid w:val="00BA5C49"/>
    <w:rsid w:val="00BA67D5"/>
    <w:rsid w:val="00BA7886"/>
    <w:rsid w:val="00BB066C"/>
    <w:rsid w:val="00BB06BF"/>
    <w:rsid w:val="00BB150D"/>
    <w:rsid w:val="00BB1D2C"/>
    <w:rsid w:val="00BB2CDA"/>
    <w:rsid w:val="00BB36B2"/>
    <w:rsid w:val="00BB39AE"/>
    <w:rsid w:val="00BB3F39"/>
    <w:rsid w:val="00BB659F"/>
    <w:rsid w:val="00BC0A4C"/>
    <w:rsid w:val="00BC2EBD"/>
    <w:rsid w:val="00BC3581"/>
    <w:rsid w:val="00BC35FC"/>
    <w:rsid w:val="00BC5AB7"/>
    <w:rsid w:val="00BC7E55"/>
    <w:rsid w:val="00BD205A"/>
    <w:rsid w:val="00BD451F"/>
    <w:rsid w:val="00BD7994"/>
    <w:rsid w:val="00BD7B2F"/>
    <w:rsid w:val="00BE1DAD"/>
    <w:rsid w:val="00BE30E7"/>
    <w:rsid w:val="00BE367A"/>
    <w:rsid w:val="00BE4671"/>
    <w:rsid w:val="00BE6941"/>
    <w:rsid w:val="00BE69E3"/>
    <w:rsid w:val="00BF0B15"/>
    <w:rsid w:val="00BF4F92"/>
    <w:rsid w:val="00BF527B"/>
    <w:rsid w:val="00BF5A12"/>
    <w:rsid w:val="00BF6B0E"/>
    <w:rsid w:val="00BF79E3"/>
    <w:rsid w:val="00BF7FDB"/>
    <w:rsid w:val="00C0023D"/>
    <w:rsid w:val="00C02182"/>
    <w:rsid w:val="00C02846"/>
    <w:rsid w:val="00C02BCC"/>
    <w:rsid w:val="00C03347"/>
    <w:rsid w:val="00C0499E"/>
    <w:rsid w:val="00C04AF1"/>
    <w:rsid w:val="00C053AD"/>
    <w:rsid w:val="00C11DA8"/>
    <w:rsid w:val="00C11DEA"/>
    <w:rsid w:val="00C14D51"/>
    <w:rsid w:val="00C160DA"/>
    <w:rsid w:val="00C17D93"/>
    <w:rsid w:val="00C20749"/>
    <w:rsid w:val="00C24904"/>
    <w:rsid w:val="00C24F3B"/>
    <w:rsid w:val="00C2572D"/>
    <w:rsid w:val="00C25961"/>
    <w:rsid w:val="00C26593"/>
    <w:rsid w:val="00C323A2"/>
    <w:rsid w:val="00C34B60"/>
    <w:rsid w:val="00C350F7"/>
    <w:rsid w:val="00C36349"/>
    <w:rsid w:val="00C36396"/>
    <w:rsid w:val="00C3720D"/>
    <w:rsid w:val="00C3739D"/>
    <w:rsid w:val="00C37D17"/>
    <w:rsid w:val="00C42880"/>
    <w:rsid w:val="00C44F47"/>
    <w:rsid w:val="00C469D5"/>
    <w:rsid w:val="00C46D1D"/>
    <w:rsid w:val="00C46D96"/>
    <w:rsid w:val="00C501C1"/>
    <w:rsid w:val="00C542F7"/>
    <w:rsid w:val="00C546DB"/>
    <w:rsid w:val="00C54F47"/>
    <w:rsid w:val="00C55369"/>
    <w:rsid w:val="00C60155"/>
    <w:rsid w:val="00C61562"/>
    <w:rsid w:val="00C61BB0"/>
    <w:rsid w:val="00C63851"/>
    <w:rsid w:val="00C64C8A"/>
    <w:rsid w:val="00C65D60"/>
    <w:rsid w:val="00C662EF"/>
    <w:rsid w:val="00C70534"/>
    <w:rsid w:val="00C74D7D"/>
    <w:rsid w:val="00C74E24"/>
    <w:rsid w:val="00C75C7F"/>
    <w:rsid w:val="00C76036"/>
    <w:rsid w:val="00C81081"/>
    <w:rsid w:val="00C81186"/>
    <w:rsid w:val="00C81AAB"/>
    <w:rsid w:val="00C82858"/>
    <w:rsid w:val="00C83013"/>
    <w:rsid w:val="00C83034"/>
    <w:rsid w:val="00C8335D"/>
    <w:rsid w:val="00C85E69"/>
    <w:rsid w:val="00C85EAF"/>
    <w:rsid w:val="00C90302"/>
    <w:rsid w:val="00C9138D"/>
    <w:rsid w:val="00C9170B"/>
    <w:rsid w:val="00C92B8D"/>
    <w:rsid w:val="00C93453"/>
    <w:rsid w:val="00C943C0"/>
    <w:rsid w:val="00C952A4"/>
    <w:rsid w:val="00C95F0D"/>
    <w:rsid w:val="00CA29FB"/>
    <w:rsid w:val="00CA2A37"/>
    <w:rsid w:val="00CA4038"/>
    <w:rsid w:val="00CA46F7"/>
    <w:rsid w:val="00CA5685"/>
    <w:rsid w:val="00CA5A4E"/>
    <w:rsid w:val="00CB2BD3"/>
    <w:rsid w:val="00CB492E"/>
    <w:rsid w:val="00CC0D6E"/>
    <w:rsid w:val="00CC297F"/>
    <w:rsid w:val="00CC4ACA"/>
    <w:rsid w:val="00CC4B8B"/>
    <w:rsid w:val="00CC5BEB"/>
    <w:rsid w:val="00CC6284"/>
    <w:rsid w:val="00CC715D"/>
    <w:rsid w:val="00CD35BB"/>
    <w:rsid w:val="00CD4AAF"/>
    <w:rsid w:val="00CD54B1"/>
    <w:rsid w:val="00CD7BFA"/>
    <w:rsid w:val="00CE0DA3"/>
    <w:rsid w:val="00CE2B74"/>
    <w:rsid w:val="00CE2C62"/>
    <w:rsid w:val="00CE7745"/>
    <w:rsid w:val="00CE78E3"/>
    <w:rsid w:val="00CE7BAF"/>
    <w:rsid w:val="00CF01CA"/>
    <w:rsid w:val="00CF1ACD"/>
    <w:rsid w:val="00CF3A89"/>
    <w:rsid w:val="00CF3D07"/>
    <w:rsid w:val="00CF43E7"/>
    <w:rsid w:val="00CF6BA7"/>
    <w:rsid w:val="00CF78EE"/>
    <w:rsid w:val="00D00772"/>
    <w:rsid w:val="00D02B13"/>
    <w:rsid w:val="00D04C21"/>
    <w:rsid w:val="00D050FD"/>
    <w:rsid w:val="00D066E4"/>
    <w:rsid w:val="00D10B10"/>
    <w:rsid w:val="00D1173D"/>
    <w:rsid w:val="00D14A09"/>
    <w:rsid w:val="00D15860"/>
    <w:rsid w:val="00D1624C"/>
    <w:rsid w:val="00D16A9A"/>
    <w:rsid w:val="00D16AEA"/>
    <w:rsid w:val="00D17F3C"/>
    <w:rsid w:val="00D205BD"/>
    <w:rsid w:val="00D217AA"/>
    <w:rsid w:val="00D232E8"/>
    <w:rsid w:val="00D237AB"/>
    <w:rsid w:val="00D25812"/>
    <w:rsid w:val="00D25DAE"/>
    <w:rsid w:val="00D260AA"/>
    <w:rsid w:val="00D2662E"/>
    <w:rsid w:val="00D266D1"/>
    <w:rsid w:val="00D27FE7"/>
    <w:rsid w:val="00D30ADD"/>
    <w:rsid w:val="00D30D77"/>
    <w:rsid w:val="00D31280"/>
    <w:rsid w:val="00D3133F"/>
    <w:rsid w:val="00D33B73"/>
    <w:rsid w:val="00D3532C"/>
    <w:rsid w:val="00D35797"/>
    <w:rsid w:val="00D42B7B"/>
    <w:rsid w:val="00D448B4"/>
    <w:rsid w:val="00D448F4"/>
    <w:rsid w:val="00D47389"/>
    <w:rsid w:val="00D47873"/>
    <w:rsid w:val="00D519EB"/>
    <w:rsid w:val="00D51EE6"/>
    <w:rsid w:val="00D54788"/>
    <w:rsid w:val="00D54B67"/>
    <w:rsid w:val="00D550E0"/>
    <w:rsid w:val="00D565DE"/>
    <w:rsid w:val="00D5680E"/>
    <w:rsid w:val="00D5689C"/>
    <w:rsid w:val="00D6110F"/>
    <w:rsid w:val="00D639AB"/>
    <w:rsid w:val="00D6512D"/>
    <w:rsid w:val="00D66065"/>
    <w:rsid w:val="00D667B2"/>
    <w:rsid w:val="00D712B2"/>
    <w:rsid w:val="00D72C87"/>
    <w:rsid w:val="00D737A4"/>
    <w:rsid w:val="00D761BA"/>
    <w:rsid w:val="00D76965"/>
    <w:rsid w:val="00D81DB0"/>
    <w:rsid w:val="00D84AF3"/>
    <w:rsid w:val="00D85D15"/>
    <w:rsid w:val="00D86985"/>
    <w:rsid w:val="00D9203A"/>
    <w:rsid w:val="00D926EB"/>
    <w:rsid w:val="00D92D54"/>
    <w:rsid w:val="00D92F7F"/>
    <w:rsid w:val="00D93347"/>
    <w:rsid w:val="00D93A78"/>
    <w:rsid w:val="00D9448E"/>
    <w:rsid w:val="00D94A96"/>
    <w:rsid w:val="00DA16C4"/>
    <w:rsid w:val="00DA1E83"/>
    <w:rsid w:val="00DA2638"/>
    <w:rsid w:val="00DA3C1B"/>
    <w:rsid w:val="00DA5907"/>
    <w:rsid w:val="00DA74E7"/>
    <w:rsid w:val="00DB1B9F"/>
    <w:rsid w:val="00DB2ACC"/>
    <w:rsid w:val="00DB3D85"/>
    <w:rsid w:val="00DB4BD5"/>
    <w:rsid w:val="00DB57C5"/>
    <w:rsid w:val="00DB61ED"/>
    <w:rsid w:val="00DC0AE9"/>
    <w:rsid w:val="00DC0B13"/>
    <w:rsid w:val="00DC0B7B"/>
    <w:rsid w:val="00DC0CF3"/>
    <w:rsid w:val="00DC12ED"/>
    <w:rsid w:val="00DC48B3"/>
    <w:rsid w:val="00DC500D"/>
    <w:rsid w:val="00DC50B2"/>
    <w:rsid w:val="00DC53A4"/>
    <w:rsid w:val="00DC583B"/>
    <w:rsid w:val="00DC63D8"/>
    <w:rsid w:val="00DC7CA0"/>
    <w:rsid w:val="00DD06D6"/>
    <w:rsid w:val="00DD2330"/>
    <w:rsid w:val="00DD361A"/>
    <w:rsid w:val="00DD4490"/>
    <w:rsid w:val="00DD5E19"/>
    <w:rsid w:val="00DD6510"/>
    <w:rsid w:val="00DE23B4"/>
    <w:rsid w:val="00DE46BC"/>
    <w:rsid w:val="00DE478B"/>
    <w:rsid w:val="00DE5959"/>
    <w:rsid w:val="00DE6B44"/>
    <w:rsid w:val="00DE6F5B"/>
    <w:rsid w:val="00DE6FD7"/>
    <w:rsid w:val="00DE7939"/>
    <w:rsid w:val="00DF0138"/>
    <w:rsid w:val="00DF0EDD"/>
    <w:rsid w:val="00DF2C0B"/>
    <w:rsid w:val="00DF48DB"/>
    <w:rsid w:val="00DF71D6"/>
    <w:rsid w:val="00DF779A"/>
    <w:rsid w:val="00E0026F"/>
    <w:rsid w:val="00E01B38"/>
    <w:rsid w:val="00E023A8"/>
    <w:rsid w:val="00E02C2D"/>
    <w:rsid w:val="00E062D9"/>
    <w:rsid w:val="00E123AA"/>
    <w:rsid w:val="00E13E85"/>
    <w:rsid w:val="00E15005"/>
    <w:rsid w:val="00E15C63"/>
    <w:rsid w:val="00E20C4B"/>
    <w:rsid w:val="00E20E64"/>
    <w:rsid w:val="00E22090"/>
    <w:rsid w:val="00E229BD"/>
    <w:rsid w:val="00E25011"/>
    <w:rsid w:val="00E25427"/>
    <w:rsid w:val="00E2590E"/>
    <w:rsid w:val="00E26598"/>
    <w:rsid w:val="00E331BD"/>
    <w:rsid w:val="00E336FF"/>
    <w:rsid w:val="00E34301"/>
    <w:rsid w:val="00E36EDD"/>
    <w:rsid w:val="00E4105A"/>
    <w:rsid w:val="00E42624"/>
    <w:rsid w:val="00E428A2"/>
    <w:rsid w:val="00E42A67"/>
    <w:rsid w:val="00E434AA"/>
    <w:rsid w:val="00E43CE6"/>
    <w:rsid w:val="00E44887"/>
    <w:rsid w:val="00E4566F"/>
    <w:rsid w:val="00E45CD5"/>
    <w:rsid w:val="00E4644F"/>
    <w:rsid w:val="00E5028A"/>
    <w:rsid w:val="00E51ACC"/>
    <w:rsid w:val="00E52C19"/>
    <w:rsid w:val="00E53637"/>
    <w:rsid w:val="00E54A3F"/>
    <w:rsid w:val="00E56398"/>
    <w:rsid w:val="00E5730B"/>
    <w:rsid w:val="00E61C7C"/>
    <w:rsid w:val="00E651C1"/>
    <w:rsid w:val="00E655E4"/>
    <w:rsid w:val="00E65D2F"/>
    <w:rsid w:val="00E66728"/>
    <w:rsid w:val="00E6698F"/>
    <w:rsid w:val="00E71247"/>
    <w:rsid w:val="00E7405B"/>
    <w:rsid w:val="00E74712"/>
    <w:rsid w:val="00E748A9"/>
    <w:rsid w:val="00E75457"/>
    <w:rsid w:val="00E758E0"/>
    <w:rsid w:val="00E75D28"/>
    <w:rsid w:val="00E765D3"/>
    <w:rsid w:val="00E80E19"/>
    <w:rsid w:val="00E840F1"/>
    <w:rsid w:val="00E848DA"/>
    <w:rsid w:val="00E854A9"/>
    <w:rsid w:val="00E91E1D"/>
    <w:rsid w:val="00E929D4"/>
    <w:rsid w:val="00E93353"/>
    <w:rsid w:val="00E93694"/>
    <w:rsid w:val="00E949AF"/>
    <w:rsid w:val="00E94E5E"/>
    <w:rsid w:val="00EA0F79"/>
    <w:rsid w:val="00EA5683"/>
    <w:rsid w:val="00EA5B5F"/>
    <w:rsid w:val="00EA731E"/>
    <w:rsid w:val="00EB0E20"/>
    <w:rsid w:val="00EB1C6C"/>
    <w:rsid w:val="00EB2260"/>
    <w:rsid w:val="00EB45FA"/>
    <w:rsid w:val="00EC2029"/>
    <w:rsid w:val="00EC35AB"/>
    <w:rsid w:val="00EC663C"/>
    <w:rsid w:val="00ED2024"/>
    <w:rsid w:val="00ED2E27"/>
    <w:rsid w:val="00ED4145"/>
    <w:rsid w:val="00ED533B"/>
    <w:rsid w:val="00ED6853"/>
    <w:rsid w:val="00ED70F6"/>
    <w:rsid w:val="00ED7576"/>
    <w:rsid w:val="00EE072E"/>
    <w:rsid w:val="00EE2753"/>
    <w:rsid w:val="00EE3B10"/>
    <w:rsid w:val="00EE3EDD"/>
    <w:rsid w:val="00EE4D2F"/>
    <w:rsid w:val="00EE4E35"/>
    <w:rsid w:val="00EE4F4C"/>
    <w:rsid w:val="00EF6A08"/>
    <w:rsid w:val="00EF7132"/>
    <w:rsid w:val="00EF7219"/>
    <w:rsid w:val="00EF73A8"/>
    <w:rsid w:val="00EF7BBE"/>
    <w:rsid w:val="00EF7D62"/>
    <w:rsid w:val="00F00C94"/>
    <w:rsid w:val="00F01CC1"/>
    <w:rsid w:val="00F021A4"/>
    <w:rsid w:val="00F0338C"/>
    <w:rsid w:val="00F05187"/>
    <w:rsid w:val="00F05A0E"/>
    <w:rsid w:val="00F05BAA"/>
    <w:rsid w:val="00F11420"/>
    <w:rsid w:val="00F11E9A"/>
    <w:rsid w:val="00F16658"/>
    <w:rsid w:val="00F21AB9"/>
    <w:rsid w:val="00F22180"/>
    <w:rsid w:val="00F23C19"/>
    <w:rsid w:val="00F23CE8"/>
    <w:rsid w:val="00F2520E"/>
    <w:rsid w:val="00F25C43"/>
    <w:rsid w:val="00F2688E"/>
    <w:rsid w:val="00F27B69"/>
    <w:rsid w:val="00F30616"/>
    <w:rsid w:val="00F315A5"/>
    <w:rsid w:val="00F37493"/>
    <w:rsid w:val="00F40E0F"/>
    <w:rsid w:val="00F42CFA"/>
    <w:rsid w:val="00F4567D"/>
    <w:rsid w:val="00F46963"/>
    <w:rsid w:val="00F5029B"/>
    <w:rsid w:val="00F50F1B"/>
    <w:rsid w:val="00F51CAB"/>
    <w:rsid w:val="00F52563"/>
    <w:rsid w:val="00F5394D"/>
    <w:rsid w:val="00F61926"/>
    <w:rsid w:val="00F61F54"/>
    <w:rsid w:val="00F649D4"/>
    <w:rsid w:val="00F6567C"/>
    <w:rsid w:val="00F66099"/>
    <w:rsid w:val="00F67539"/>
    <w:rsid w:val="00F67AF8"/>
    <w:rsid w:val="00F7059E"/>
    <w:rsid w:val="00F70B46"/>
    <w:rsid w:val="00F7100A"/>
    <w:rsid w:val="00F720F8"/>
    <w:rsid w:val="00F72C0A"/>
    <w:rsid w:val="00F7622E"/>
    <w:rsid w:val="00F77869"/>
    <w:rsid w:val="00F77FE0"/>
    <w:rsid w:val="00F8031D"/>
    <w:rsid w:val="00F80331"/>
    <w:rsid w:val="00F8071E"/>
    <w:rsid w:val="00F80818"/>
    <w:rsid w:val="00F826A0"/>
    <w:rsid w:val="00F82E5A"/>
    <w:rsid w:val="00F85CA7"/>
    <w:rsid w:val="00F8677E"/>
    <w:rsid w:val="00F87FAA"/>
    <w:rsid w:val="00F90A60"/>
    <w:rsid w:val="00F93552"/>
    <w:rsid w:val="00F956D3"/>
    <w:rsid w:val="00FA0D42"/>
    <w:rsid w:val="00FA13BF"/>
    <w:rsid w:val="00FA2C8A"/>
    <w:rsid w:val="00FA2EEC"/>
    <w:rsid w:val="00FA2EF8"/>
    <w:rsid w:val="00FA3421"/>
    <w:rsid w:val="00FA3C4D"/>
    <w:rsid w:val="00FA66E4"/>
    <w:rsid w:val="00FB32BB"/>
    <w:rsid w:val="00FB357C"/>
    <w:rsid w:val="00FB3D02"/>
    <w:rsid w:val="00FB6C98"/>
    <w:rsid w:val="00FC216E"/>
    <w:rsid w:val="00FC2C84"/>
    <w:rsid w:val="00FC4309"/>
    <w:rsid w:val="00FC7CBA"/>
    <w:rsid w:val="00FD0055"/>
    <w:rsid w:val="00FD2A87"/>
    <w:rsid w:val="00FD5081"/>
    <w:rsid w:val="00FD592A"/>
    <w:rsid w:val="00FD63C4"/>
    <w:rsid w:val="00FD63CA"/>
    <w:rsid w:val="00FD6F5B"/>
    <w:rsid w:val="00FE12F0"/>
    <w:rsid w:val="00FE6D16"/>
    <w:rsid w:val="00FF16DB"/>
    <w:rsid w:val="00FF39DE"/>
    <w:rsid w:val="00FF3D4C"/>
    <w:rsid w:val="00FF407E"/>
    <w:rsid w:val="00FF7146"/>
    <w:rsid w:val="00FF7AFD"/>
    <w:rsid w:val="00FF7D24"/>
    <w:rsid w:val="10D706EA"/>
    <w:rsid w:val="28B6D0B7"/>
    <w:rsid w:val="2CA55027"/>
    <w:rsid w:val="30927111"/>
    <w:rsid w:val="31066962"/>
    <w:rsid w:val="355BE89A"/>
    <w:rsid w:val="3FA604A0"/>
    <w:rsid w:val="43033CA9"/>
    <w:rsid w:val="44BD0149"/>
    <w:rsid w:val="4A96EAE4"/>
    <w:rsid w:val="4DB34044"/>
    <w:rsid w:val="771302CC"/>
    <w:rsid w:val="78E13D47"/>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4B95C44"/>
  <w15:chartTrackingRefBased/>
  <w15:docId w15:val="{8EA6A8C9-A155-4F9E-A509-375865BA15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iPriority="0"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50A8B"/>
    <w:pPr>
      <w:spacing w:after="0" w:line="240" w:lineRule="auto"/>
    </w:pPr>
    <w:rPr>
      <w:rFonts w:ascii="Times New Roman" w:eastAsia="Times New Roman" w:hAnsi="Times New Roman" w:cs="Times New Roman"/>
      <w:sz w:val="24"/>
      <w:szCs w:val="24"/>
      <w:lang w:eastAsia="cs-CZ"/>
    </w:rPr>
  </w:style>
  <w:style w:type="paragraph" w:styleId="Heading1">
    <w:name w:val="heading 1"/>
    <w:aliases w:val="Kapitola,Názov kapitoly"/>
    <w:basedOn w:val="Normal"/>
    <w:next w:val="Normal"/>
    <w:link w:val="Heading1Char"/>
    <w:qFormat/>
    <w:rsid w:val="00A50A8B"/>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aliases w:val="Podkapitola"/>
    <w:basedOn w:val="Normal"/>
    <w:next w:val="Normal"/>
    <w:link w:val="Heading2Char"/>
    <w:unhideWhenUsed/>
    <w:qFormat/>
    <w:rsid w:val="00A50A8B"/>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aliases w:val="Názov článku,Heading 3-1"/>
    <w:basedOn w:val="Normal"/>
    <w:next w:val="Normal"/>
    <w:link w:val="Heading3Char"/>
    <w:unhideWhenUsed/>
    <w:qFormat/>
    <w:rsid w:val="00A50A8B"/>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nhideWhenUsed/>
    <w:qFormat/>
    <w:rsid w:val="00A50A8B"/>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nhideWhenUsed/>
    <w:qFormat/>
    <w:rsid w:val="00A50A8B"/>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A50A8B"/>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nhideWhenUsed/>
    <w:qFormat/>
    <w:rsid w:val="00A50A8B"/>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nhideWhenUsed/>
    <w:qFormat/>
    <w:rsid w:val="00A50A8B"/>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nhideWhenUsed/>
    <w:qFormat/>
    <w:rsid w:val="00A50A8B"/>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Kapitola Char1,Názov kapitoly Char"/>
    <w:basedOn w:val="DefaultParagraphFont"/>
    <w:link w:val="Heading1"/>
    <w:uiPriority w:val="9"/>
    <w:rsid w:val="00A50A8B"/>
    <w:rPr>
      <w:rFonts w:asciiTheme="majorHAnsi" w:eastAsiaTheme="majorEastAsia" w:hAnsiTheme="majorHAnsi" w:cstheme="majorBidi"/>
      <w:color w:val="2F5496" w:themeColor="accent1" w:themeShade="BF"/>
      <w:sz w:val="40"/>
      <w:szCs w:val="40"/>
    </w:rPr>
  </w:style>
  <w:style w:type="character" w:customStyle="1" w:styleId="Heading2Char">
    <w:name w:val="Heading 2 Char"/>
    <w:aliases w:val="Podkapitola Char"/>
    <w:basedOn w:val="DefaultParagraphFont"/>
    <w:link w:val="Heading2"/>
    <w:uiPriority w:val="9"/>
    <w:semiHidden/>
    <w:rsid w:val="00A50A8B"/>
    <w:rPr>
      <w:rFonts w:asciiTheme="majorHAnsi" w:eastAsiaTheme="majorEastAsia" w:hAnsiTheme="majorHAnsi" w:cstheme="majorBidi"/>
      <w:color w:val="2F5496" w:themeColor="accent1" w:themeShade="BF"/>
      <w:sz w:val="32"/>
      <w:szCs w:val="32"/>
    </w:rPr>
  </w:style>
  <w:style w:type="character" w:customStyle="1" w:styleId="Heading3Char">
    <w:name w:val="Heading 3 Char"/>
    <w:aliases w:val="Názov článku Char,Heading 3-1 Char"/>
    <w:basedOn w:val="DefaultParagraphFont"/>
    <w:link w:val="Heading3"/>
    <w:uiPriority w:val="9"/>
    <w:semiHidden/>
    <w:rsid w:val="00A50A8B"/>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A50A8B"/>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A50A8B"/>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A50A8B"/>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A50A8B"/>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A50A8B"/>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A50A8B"/>
    <w:rPr>
      <w:rFonts w:eastAsiaTheme="majorEastAsia" w:cstheme="majorBidi"/>
      <w:color w:val="272727" w:themeColor="text1" w:themeTint="D8"/>
    </w:rPr>
  </w:style>
  <w:style w:type="paragraph" w:styleId="Title">
    <w:name w:val="Title"/>
    <w:basedOn w:val="Normal"/>
    <w:next w:val="Normal"/>
    <w:link w:val="TitleChar"/>
    <w:qFormat/>
    <w:rsid w:val="00A50A8B"/>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rsid w:val="00A50A8B"/>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A50A8B"/>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A50A8B"/>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A50A8B"/>
    <w:pPr>
      <w:spacing w:before="160"/>
      <w:jc w:val="center"/>
    </w:pPr>
    <w:rPr>
      <w:i/>
      <w:iCs/>
      <w:color w:val="404040" w:themeColor="text1" w:themeTint="BF"/>
    </w:rPr>
  </w:style>
  <w:style w:type="character" w:customStyle="1" w:styleId="QuoteChar">
    <w:name w:val="Quote Char"/>
    <w:basedOn w:val="DefaultParagraphFont"/>
    <w:link w:val="Quote"/>
    <w:uiPriority w:val="29"/>
    <w:rsid w:val="00A50A8B"/>
    <w:rPr>
      <w:i/>
      <w:iCs/>
      <w:color w:val="404040" w:themeColor="text1" w:themeTint="BF"/>
    </w:rPr>
  </w:style>
  <w:style w:type="paragraph" w:styleId="ListParagraph">
    <w:name w:val="List Paragraph"/>
    <w:aliases w:val="body,Odsek zoznamu2"/>
    <w:basedOn w:val="Normal"/>
    <w:link w:val="ListParagraphChar"/>
    <w:uiPriority w:val="34"/>
    <w:qFormat/>
    <w:rsid w:val="00A50A8B"/>
    <w:pPr>
      <w:ind w:left="720"/>
      <w:contextualSpacing/>
    </w:pPr>
  </w:style>
  <w:style w:type="character" w:styleId="IntenseEmphasis">
    <w:name w:val="Intense Emphasis"/>
    <w:basedOn w:val="DefaultParagraphFont"/>
    <w:uiPriority w:val="21"/>
    <w:qFormat/>
    <w:rsid w:val="00A50A8B"/>
    <w:rPr>
      <w:i/>
      <w:iCs/>
      <w:color w:val="2F5496" w:themeColor="accent1" w:themeShade="BF"/>
    </w:rPr>
  </w:style>
  <w:style w:type="paragraph" w:styleId="IntenseQuote">
    <w:name w:val="Intense Quote"/>
    <w:basedOn w:val="Normal"/>
    <w:next w:val="Normal"/>
    <w:link w:val="IntenseQuoteChar"/>
    <w:uiPriority w:val="30"/>
    <w:qFormat/>
    <w:rsid w:val="00A50A8B"/>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A50A8B"/>
    <w:rPr>
      <w:i/>
      <w:iCs/>
      <w:color w:val="2F5496" w:themeColor="accent1" w:themeShade="BF"/>
    </w:rPr>
  </w:style>
  <w:style w:type="character" w:styleId="IntenseReference">
    <w:name w:val="Intense Reference"/>
    <w:basedOn w:val="DefaultParagraphFont"/>
    <w:uiPriority w:val="32"/>
    <w:qFormat/>
    <w:rsid w:val="00A50A8B"/>
    <w:rPr>
      <w:b/>
      <w:bCs/>
      <w:smallCaps/>
      <w:color w:val="2F5496" w:themeColor="accent1" w:themeShade="BF"/>
      <w:spacing w:val="5"/>
    </w:rPr>
  </w:style>
  <w:style w:type="paragraph" w:customStyle="1" w:styleId="CharCharCharChar1">
    <w:name w:val="Char Char Char Char1"/>
    <w:basedOn w:val="Normal"/>
    <w:rsid w:val="00A50A8B"/>
    <w:pPr>
      <w:spacing w:after="160" w:line="240" w:lineRule="exact"/>
    </w:pPr>
    <w:rPr>
      <w:rFonts w:ascii="Arial" w:hAnsi="Arial"/>
      <w:sz w:val="20"/>
      <w:szCs w:val="20"/>
      <w:lang w:eastAsia="en-US"/>
    </w:rPr>
  </w:style>
  <w:style w:type="paragraph" w:customStyle="1" w:styleId="Text">
    <w:name w:val="Text"/>
    <w:rsid w:val="00A50A8B"/>
    <w:pPr>
      <w:spacing w:before="60" w:after="0" w:line="240" w:lineRule="auto"/>
      <w:jc w:val="both"/>
    </w:pPr>
    <w:rPr>
      <w:rFonts w:ascii="Arial" w:eastAsia="Times New Roman" w:hAnsi="Arial" w:cs="Times New Roman"/>
      <w:szCs w:val="20"/>
      <w:lang w:val="en-GB" w:eastAsia="cs-CZ"/>
    </w:rPr>
  </w:style>
  <w:style w:type="character" w:customStyle="1" w:styleId="TextChar">
    <w:name w:val="Text Char"/>
    <w:rsid w:val="00A50A8B"/>
    <w:rPr>
      <w:rFonts w:ascii="Arial" w:hAnsi="Arial"/>
      <w:sz w:val="22"/>
      <w:lang w:val="en-GB" w:eastAsia="cs-CZ" w:bidi="ar-SA"/>
    </w:rPr>
  </w:style>
  <w:style w:type="paragraph" w:styleId="Header">
    <w:name w:val="header"/>
    <w:basedOn w:val="Normal"/>
    <w:link w:val="HeaderChar"/>
    <w:uiPriority w:val="99"/>
    <w:rsid w:val="00A50A8B"/>
    <w:pPr>
      <w:tabs>
        <w:tab w:val="center" w:pos="4536"/>
        <w:tab w:val="right" w:pos="9072"/>
      </w:tabs>
    </w:pPr>
  </w:style>
  <w:style w:type="character" w:customStyle="1" w:styleId="HeaderChar">
    <w:name w:val="Header Char"/>
    <w:basedOn w:val="DefaultParagraphFont"/>
    <w:link w:val="Header"/>
    <w:uiPriority w:val="99"/>
    <w:rsid w:val="00A50A8B"/>
    <w:rPr>
      <w:rFonts w:ascii="Times New Roman" w:eastAsia="Times New Roman" w:hAnsi="Times New Roman" w:cs="Times New Roman"/>
      <w:sz w:val="24"/>
      <w:szCs w:val="24"/>
      <w:lang w:eastAsia="cs-CZ"/>
    </w:rPr>
  </w:style>
  <w:style w:type="paragraph" w:customStyle="1" w:styleId="Odrkabodka">
    <w:name w:val="Odrážka bodka"/>
    <w:rsid w:val="00A50A8B"/>
    <w:pPr>
      <w:numPr>
        <w:numId w:val="5"/>
      </w:numPr>
      <w:tabs>
        <w:tab w:val="left" w:pos="905"/>
      </w:tabs>
      <w:spacing w:before="60" w:after="0" w:line="300" w:lineRule="atLeast"/>
      <w:jc w:val="both"/>
    </w:pPr>
    <w:rPr>
      <w:rFonts w:ascii="Arial" w:eastAsia="Times New Roman" w:hAnsi="Arial" w:cs="Times New Roman"/>
      <w:szCs w:val="20"/>
      <w:lang w:eastAsia="cs-CZ"/>
    </w:rPr>
  </w:style>
  <w:style w:type="paragraph" w:styleId="Footer">
    <w:name w:val="footer"/>
    <w:basedOn w:val="Normal"/>
    <w:link w:val="FooterChar"/>
    <w:uiPriority w:val="99"/>
    <w:rsid w:val="00A50A8B"/>
    <w:pPr>
      <w:tabs>
        <w:tab w:val="center" w:pos="4153"/>
        <w:tab w:val="right" w:pos="8306"/>
      </w:tabs>
    </w:pPr>
  </w:style>
  <w:style w:type="character" w:customStyle="1" w:styleId="FooterChar">
    <w:name w:val="Footer Char"/>
    <w:basedOn w:val="DefaultParagraphFont"/>
    <w:link w:val="Footer"/>
    <w:uiPriority w:val="99"/>
    <w:rsid w:val="00A50A8B"/>
    <w:rPr>
      <w:rFonts w:ascii="Times New Roman" w:eastAsia="Times New Roman" w:hAnsi="Times New Roman" w:cs="Times New Roman"/>
      <w:sz w:val="24"/>
      <w:szCs w:val="24"/>
      <w:lang w:eastAsia="cs-CZ"/>
    </w:rPr>
  </w:style>
  <w:style w:type="paragraph" w:styleId="BlockText">
    <w:name w:val="Block Text"/>
    <w:basedOn w:val="Normal"/>
    <w:rsid w:val="00A50A8B"/>
    <w:pPr>
      <w:ind w:left="993" w:right="902" w:hanging="709"/>
      <w:jc w:val="both"/>
    </w:pPr>
    <w:rPr>
      <w:lang w:val="en-US" w:eastAsia="en-US"/>
    </w:rPr>
  </w:style>
  <w:style w:type="paragraph" w:styleId="Index1">
    <w:name w:val="index 1"/>
    <w:basedOn w:val="Normal"/>
    <w:next w:val="Normal"/>
    <w:autoRedefine/>
    <w:semiHidden/>
    <w:unhideWhenUsed/>
    <w:rsid w:val="00A50A8B"/>
    <w:pPr>
      <w:ind w:left="240" w:hanging="240"/>
    </w:pPr>
  </w:style>
  <w:style w:type="paragraph" w:styleId="IndexHeading">
    <w:name w:val="index heading"/>
    <w:basedOn w:val="Normal"/>
    <w:next w:val="Index1"/>
    <w:semiHidden/>
    <w:rsid w:val="00A50A8B"/>
    <w:rPr>
      <w:lang w:val="en-US" w:eastAsia="en-US"/>
    </w:rPr>
  </w:style>
  <w:style w:type="paragraph" w:styleId="TOC1">
    <w:name w:val="toc 1"/>
    <w:basedOn w:val="Normal"/>
    <w:next w:val="Normal"/>
    <w:autoRedefine/>
    <w:semiHidden/>
    <w:rsid w:val="00A50A8B"/>
    <w:pPr>
      <w:tabs>
        <w:tab w:val="left" w:pos="540"/>
        <w:tab w:val="right" w:leader="dot" w:pos="9062"/>
      </w:tabs>
      <w:jc w:val="both"/>
    </w:pPr>
    <w:rPr>
      <w:rFonts w:ascii="Tahoma" w:hAnsi="Tahoma" w:cs="Tahoma"/>
      <w:noProof/>
      <w:sz w:val="22"/>
      <w:szCs w:val="22"/>
      <w:lang w:val="en-US" w:eastAsia="en-US"/>
    </w:rPr>
  </w:style>
  <w:style w:type="character" w:styleId="Hyperlink">
    <w:name w:val="Hyperlink"/>
    <w:rsid w:val="00A50A8B"/>
    <w:rPr>
      <w:color w:val="0000FF"/>
      <w:u w:val="single"/>
    </w:rPr>
  </w:style>
  <w:style w:type="paragraph" w:customStyle="1" w:styleId="CharCharCharChar1CharCharCharCharCharCharCharCharCharCharCharCharCharChar1CharChar">
    <w:name w:val="Char Char Char Char1 Char Char Char Char Char Char Char Char Char Char Char Char Char Char1 Char Char"/>
    <w:basedOn w:val="Normal"/>
    <w:rsid w:val="00A50A8B"/>
    <w:pPr>
      <w:spacing w:after="160" w:line="240" w:lineRule="exact"/>
    </w:pPr>
    <w:rPr>
      <w:rFonts w:ascii="Arial" w:hAnsi="Arial"/>
      <w:sz w:val="20"/>
      <w:szCs w:val="20"/>
      <w:lang w:val="en-US" w:eastAsia="en-US"/>
    </w:rPr>
  </w:style>
  <w:style w:type="paragraph" w:customStyle="1" w:styleId="Zkladntext1">
    <w:name w:val="Základný text1"/>
    <w:basedOn w:val="Normal"/>
    <w:rsid w:val="00A50A8B"/>
    <w:pPr>
      <w:tabs>
        <w:tab w:val="left" w:pos="980"/>
      </w:tabs>
      <w:overflowPunct w:val="0"/>
      <w:autoSpaceDE w:val="0"/>
      <w:autoSpaceDN w:val="0"/>
      <w:adjustRightInd w:val="0"/>
      <w:spacing w:after="270" w:line="270" w:lineRule="exact"/>
      <w:ind w:left="454"/>
      <w:textAlignment w:val="baseline"/>
    </w:pPr>
    <w:rPr>
      <w:rFonts w:ascii="Bodoni Book" w:hAnsi="Bodoni Book"/>
      <w:color w:val="000000"/>
      <w:sz w:val="20"/>
      <w:szCs w:val="20"/>
      <w:lang w:val="en-US" w:eastAsia="en-US"/>
    </w:rPr>
  </w:style>
  <w:style w:type="character" w:styleId="PageNumber">
    <w:name w:val="page number"/>
    <w:basedOn w:val="DefaultParagraphFont"/>
    <w:rsid w:val="00A50A8B"/>
  </w:style>
  <w:style w:type="paragraph" w:styleId="BodyText">
    <w:name w:val="Body Text"/>
    <w:basedOn w:val="Normal"/>
    <w:link w:val="BodyTextChar"/>
    <w:rsid w:val="00A50A8B"/>
    <w:pPr>
      <w:jc w:val="both"/>
    </w:pPr>
    <w:rPr>
      <w:noProof/>
      <w:lang w:val="en-GB"/>
    </w:rPr>
  </w:style>
  <w:style w:type="character" w:customStyle="1" w:styleId="BodyTextChar">
    <w:name w:val="Body Text Char"/>
    <w:basedOn w:val="DefaultParagraphFont"/>
    <w:link w:val="BodyText"/>
    <w:rsid w:val="00A50A8B"/>
    <w:rPr>
      <w:rFonts w:ascii="Times New Roman" w:eastAsia="Times New Roman" w:hAnsi="Times New Roman" w:cs="Times New Roman"/>
      <w:noProof/>
      <w:sz w:val="24"/>
      <w:szCs w:val="24"/>
      <w:lang w:val="en-GB" w:eastAsia="cs-CZ"/>
    </w:rPr>
  </w:style>
  <w:style w:type="paragraph" w:customStyle="1" w:styleId="text0">
    <w:name w:val="text"/>
    <w:aliases w:val="t"/>
    <w:basedOn w:val="Normal"/>
    <w:rsid w:val="00A50A8B"/>
    <w:pPr>
      <w:spacing w:before="240"/>
      <w:jc w:val="both"/>
    </w:pPr>
    <w:rPr>
      <w:rFonts w:ascii="Arial" w:hAnsi="Arial"/>
      <w:noProof/>
      <w:sz w:val="20"/>
      <w:szCs w:val="20"/>
      <w:lang w:val="en-GB" w:eastAsia="sk-SK"/>
    </w:rPr>
  </w:style>
  <w:style w:type="paragraph" w:styleId="BodyText2">
    <w:name w:val="Body Text 2"/>
    <w:basedOn w:val="Normal"/>
    <w:link w:val="BodyText2Char"/>
    <w:rsid w:val="00A50A8B"/>
    <w:rPr>
      <w:noProof/>
      <w:sz w:val="20"/>
      <w:lang w:val="en-US" w:eastAsia="en-US"/>
    </w:rPr>
  </w:style>
  <w:style w:type="character" w:customStyle="1" w:styleId="BodyText2Char">
    <w:name w:val="Body Text 2 Char"/>
    <w:basedOn w:val="DefaultParagraphFont"/>
    <w:link w:val="BodyText2"/>
    <w:rsid w:val="00A50A8B"/>
    <w:rPr>
      <w:rFonts w:ascii="Times New Roman" w:eastAsia="Times New Roman" w:hAnsi="Times New Roman" w:cs="Times New Roman"/>
      <w:noProof/>
      <w:sz w:val="20"/>
      <w:szCs w:val="24"/>
      <w:lang w:val="en-US"/>
    </w:rPr>
  </w:style>
  <w:style w:type="paragraph" w:styleId="BodyText3">
    <w:name w:val="Body Text 3"/>
    <w:basedOn w:val="Normal"/>
    <w:link w:val="BodyText3Char"/>
    <w:rsid w:val="00A50A8B"/>
    <w:pPr>
      <w:tabs>
        <w:tab w:val="left" w:pos="1440"/>
        <w:tab w:val="left" w:pos="5040"/>
      </w:tabs>
      <w:ind w:right="-6"/>
      <w:jc w:val="both"/>
    </w:pPr>
    <w:rPr>
      <w:noProof/>
      <w:sz w:val="20"/>
      <w:szCs w:val="20"/>
      <w:lang w:val="en-GB" w:eastAsia="en-US"/>
    </w:rPr>
  </w:style>
  <w:style w:type="character" w:customStyle="1" w:styleId="BodyText3Char">
    <w:name w:val="Body Text 3 Char"/>
    <w:basedOn w:val="DefaultParagraphFont"/>
    <w:link w:val="BodyText3"/>
    <w:rsid w:val="00A50A8B"/>
    <w:rPr>
      <w:rFonts w:ascii="Times New Roman" w:eastAsia="Times New Roman" w:hAnsi="Times New Roman" w:cs="Times New Roman"/>
      <w:noProof/>
      <w:sz w:val="20"/>
      <w:szCs w:val="20"/>
      <w:lang w:val="en-GB"/>
    </w:rPr>
  </w:style>
  <w:style w:type="paragraph" w:customStyle="1" w:styleId="8ptext">
    <w:name w:val="8ptext"/>
    <w:basedOn w:val="Normal"/>
    <w:rsid w:val="00A50A8B"/>
    <w:pPr>
      <w:tabs>
        <w:tab w:val="right" w:pos="5069"/>
        <w:tab w:val="left" w:pos="5400"/>
      </w:tabs>
      <w:suppressAutoHyphens/>
      <w:jc w:val="both"/>
    </w:pPr>
    <w:rPr>
      <w:rFonts w:ascii="Arial" w:hAnsi="Arial"/>
      <w:spacing w:val="-2"/>
      <w:sz w:val="16"/>
      <w:szCs w:val="20"/>
      <w:lang w:val="en-US" w:eastAsia="en-US"/>
    </w:rPr>
  </w:style>
  <w:style w:type="paragraph" w:customStyle="1" w:styleId="ctb12pt">
    <w:name w:val="ctb12pt"/>
    <w:basedOn w:val="Normal"/>
    <w:rsid w:val="00A50A8B"/>
    <w:pPr>
      <w:jc w:val="center"/>
    </w:pPr>
    <w:rPr>
      <w:rFonts w:ascii="Arial" w:hAnsi="Arial"/>
      <w:b/>
      <w:szCs w:val="20"/>
      <w:lang w:val="en-US" w:eastAsia="en-US"/>
    </w:rPr>
  </w:style>
  <w:style w:type="paragraph" w:customStyle="1" w:styleId="lm5">
    <w:name w:val="lm@5"/>
    <w:basedOn w:val="Normal"/>
    <w:rsid w:val="00A50A8B"/>
    <w:pPr>
      <w:tabs>
        <w:tab w:val="left" w:pos="-1440"/>
        <w:tab w:val="left" w:pos="-720"/>
      </w:tabs>
      <w:ind w:left="720"/>
      <w:jc w:val="both"/>
    </w:pPr>
    <w:rPr>
      <w:rFonts w:ascii="Arial" w:hAnsi="Arial"/>
      <w:sz w:val="20"/>
      <w:szCs w:val="20"/>
      <w:lang w:val="en-GB" w:eastAsia="en-US"/>
    </w:rPr>
  </w:style>
  <w:style w:type="paragraph" w:styleId="Caption">
    <w:name w:val="caption"/>
    <w:qFormat/>
    <w:rsid w:val="00A50A8B"/>
    <w:pPr>
      <w:spacing w:before="40" w:after="0" w:line="240" w:lineRule="auto"/>
    </w:pPr>
    <w:rPr>
      <w:rFonts w:ascii="Arial" w:eastAsia="Times New Roman" w:hAnsi="Arial" w:cs="Times New Roman"/>
      <w:szCs w:val="20"/>
      <w:lang w:val="en-GB" w:eastAsia="cs-CZ"/>
    </w:rPr>
  </w:style>
  <w:style w:type="paragraph" w:styleId="FootnoteText">
    <w:name w:val="footnote text"/>
    <w:basedOn w:val="Normal"/>
    <w:link w:val="FootnoteTextChar"/>
    <w:uiPriority w:val="99"/>
    <w:rsid w:val="00A50A8B"/>
    <w:pPr>
      <w:spacing w:line="300" w:lineRule="exact"/>
    </w:pPr>
    <w:rPr>
      <w:rFonts w:ascii="Arial" w:hAnsi="Arial"/>
      <w:snapToGrid w:val="0"/>
      <w:sz w:val="20"/>
      <w:szCs w:val="20"/>
      <w:lang w:val="en-GB"/>
    </w:rPr>
  </w:style>
  <w:style w:type="character" w:customStyle="1" w:styleId="FootnoteTextChar">
    <w:name w:val="Footnote Text Char"/>
    <w:basedOn w:val="DefaultParagraphFont"/>
    <w:link w:val="FootnoteText"/>
    <w:uiPriority w:val="99"/>
    <w:rsid w:val="00A50A8B"/>
    <w:rPr>
      <w:rFonts w:ascii="Arial" w:eastAsia="Times New Roman" w:hAnsi="Arial" w:cs="Times New Roman"/>
      <w:snapToGrid w:val="0"/>
      <w:sz w:val="20"/>
      <w:szCs w:val="20"/>
      <w:lang w:val="en-GB" w:eastAsia="cs-CZ"/>
    </w:rPr>
  </w:style>
  <w:style w:type="character" w:styleId="FootnoteReference">
    <w:name w:val="footnote reference"/>
    <w:aliases w:val="SUPERS,BVI fnr,Footnote symbol,(Footnote Reference),Voetnootverwijzing,Times 10 Point,Exposant 3 Point,Footnote reference number,note TESI, BVI fnr,Footnote"/>
    <w:rsid w:val="00A50A8B"/>
    <w:rPr>
      <w:vertAlign w:val="superscript"/>
    </w:rPr>
  </w:style>
  <w:style w:type="paragraph" w:customStyle="1" w:styleId="ctb10pt">
    <w:name w:val="ctb10pt"/>
    <w:basedOn w:val="Normal"/>
    <w:rsid w:val="00A50A8B"/>
    <w:pPr>
      <w:suppressAutoHyphens/>
      <w:jc w:val="center"/>
    </w:pPr>
    <w:rPr>
      <w:rFonts w:ascii="Arial" w:hAnsi="Arial"/>
      <w:b/>
      <w:sz w:val="20"/>
      <w:szCs w:val="20"/>
      <w:lang w:val="en-US" w:eastAsia="en-US"/>
    </w:rPr>
  </w:style>
  <w:style w:type="paragraph" w:styleId="BodyTextIndent2">
    <w:name w:val="Body Text Indent 2"/>
    <w:basedOn w:val="Normal"/>
    <w:link w:val="BodyTextIndent2Char"/>
    <w:rsid w:val="00A50A8B"/>
    <w:pPr>
      <w:spacing w:after="120" w:line="480" w:lineRule="auto"/>
      <w:ind w:left="283"/>
    </w:pPr>
  </w:style>
  <w:style w:type="character" w:customStyle="1" w:styleId="BodyTextIndent2Char">
    <w:name w:val="Body Text Indent 2 Char"/>
    <w:basedOn w:val="DefaultParagraphFont"/>
    <w:link w:val="BodyTextIndent2"/>
    <w:rsid w:val="00A50A8B"/>
    <w:rPr>
      <w:rFonts w:ascii="Times New Roman" w:eastAsia="Times New Roman" w:hAnsi="Times New Roman" w:cs="Times New Roman"/>
      <w:sz w:val="24"/>
      <w:szCs w:val="24"/>
      <w:lang w:eastAsia="cs-CZ"/>
    </w:rPr>
  </w:style>
  <w:style w:type="paragraph" w:styleId="BodyTextIndent">
    <w:name w:val="Body Text Indent"/>
    <w:basedOn w:val="Normal"/>
    <w:link w:val="BodyTextIndentChar"/>
    <w:rsid w:val="00A50A8B"/>
    <w:pPr>
      <w:spacing w:after="120"/>
      <w:ind w:left="283"/>
    </w:pPr>
  </w:style>
  <w:style w:type="character" w:customStyle="1" w:styleId="BodyTextIndentChar">
    <w:name w:val="Body Text Indent Char"/>
    <w:basedOn w:val="DefaultParagraphFont"/>
    <w:link w:val="BodyTextIndent"/>
    <w:rsid w:val="00A50A8B"/>
    <w:rPr>
      <w:rFonts w:ascii="Times New Roman" w:eastAsia="Times New Roman" w:hAnsi="Times New Roman" w:cs="Times New Roman"/>
      <w:sz w:val="24"/>
      <w:szCs w:val="24"/>
      <w:lang w:eastAsia="cs-CZ"/>
    </w:rPr>
  </w:style>
  <w:style w:type="paragraph" w:customStyle="1" w:styleId="b">
    <w:name w:val="b"/>
    <w:aliases w:val="bold"/>
    <w:basedOn w:val="Normal"/>
    <w:rsid w:val="00A50A8B"/>
    <w:pPr>
      <w:suppressAutoHyphens/>
      <w:jc w:val="both"/>
    </w:pPr>
    <w:rPr>
      <w:rFonts w:ascii="Arial" w:hAnsi="Arial"/>
      <w:b/>
      <w:spacing w:val="-2"/>
      <w:sz w:val="20"/>
      <w:szCs w:val="20"/>
      <w:lang w:val="en-US" w:eastAsia="en-US"/>
    </w:rPr>
  </w:style>
  <w:style w:type="paragraph" w:customStyle="1" w:styleId="1">
    <w:name w:val="1"/>
    <w:aliases w:val="Arial7L"/>
    <w:rsid w:val="00A50A8B"/>
    <w:pPr>
      <w:spacing w:after="0" w:line="240" w:lineRule="auto"/>
    </w:pPr>
    <w:rPr>
      <w:rFonts w:ascii="Arial" w:eastAsia="Times New Roman" w:hAnsi="Arial" w:cs="Times New Roman"/>
      <w:sz w:val="14"/>
      <w:szCs w:val="20"/>
      <w:lang w:val="en-US"/>
    </w:rPr>
  </w:style>
  <w:style w:type="paragraph" w:customStyle="1" w:styleId="0">
    <w:name w:val="0"/>
    <w:aliases w:val="docfont"/>
    <w:rsid w:val="00A50A8B"/>
    <w:pPr>
      <w:spacing w:after="0" w:line="260" w:lineRule="exact"/>
    </w:pPr>
    <w:rPr>
      <w:rFonts w:ascii="Arial" w:eastAsia="Times New Roman" w:hAnsi="Arial" w:cs="Times New Roman"/>
      <w:sz w:val="18"/>
      <w:szCs w:val="20"/>
      <w:lang w:val="en-US"/>
    </w:rPr>
  </w:style>
  <w:style w:type="paragraph" w:customStyle="1" w:styleId="2">
    <w:name w:val="2"/>
    <w:aliases w:val="Arial7C"/>
    <w:rsid w:val="00A50A8B"/>
    <w:pPr>
      <w:spacing w:after="0" w:line="240" w:lineRule="auto"/>
      <w:jc w:val="center"/>
    </w:pPr>
    <w:rPr>
      <w:rFonts w:ascii="Arial" w:eastAsia="Times New Roman" w:hAnsi="Arial" w:cs="Times New Roman"/>
      <w:sz w:val="14"/>
      <w:szCs w:val="20"/>
      <w:lang w:val="en-US"/>
    </w:rPr>
  </w:style>
  <w:style w:type="paragraph" w:customStyle="1" w:styleId="3">
    <w:name w:val="3"/>
    <w:aliases w:val="Arial7R"/>
    <w:rsid w:val="00A50A8B"/>
    <w:pPr>
      <w:spacing w:after="0" w:line="240" w:lineRule="auto"/>
      <w:jc w:val="right"/>
    </w:pPr>
    <w:rPr>
      <w:rFonts w:ascii="Arial" w:eastAsia="Times New Roman" w:hAnsi="Arial" w:cs="Times New Roman"/>
      <w:sz w:val="14"/>
      <w:szCs w:val="20"/>
      <w:lang w:val="en-US"/>
    </w:rPr>
  </w:style>
  <w:style w:type="character" w:customStyle="1" w:styleId="LineDraw10">
    <w:name w:val="LineDraw10"/>
    <w:rsid w:val="00A50A8B"/>
    <w:rPr>
      <w:rFonts w:ascii="Courier New" w:hAnsi="Courier New"/>
      <w:b/>
      <w:smallCaps/>
    </w:rPr>
  </w:style>
  <w:style w:type="paragraph" w:customStyle="1" w:styleId="4">
    <w:name w:val="4"/>
    <w:aliases w:val="rj"/>
    <w:basedOn w:val="0"/>
    <w:rsid w:val="00A50A8B"/>
    <w:pPr>
      <w:jc w:val="right"/>
    </w:pPr>
  </w:style>
  <w:style w:type="paragraph" w:customStyle="1" w:styleId="5">
    <w:name w:val="5"/>
    <w:aliases w:val="cen"/>
    <w:basedOn w:val="0"/>
    <w:rsid w:val="00A50A8B"/>
    <w:pPr>
      <w:spacing w:before="40" w:after="40" w:line="240" w:lineRule="auto"/>
      <w:jc w:val="center"/>
    </w:pPr>
  </w:style>
  <w:style w:type="paragraph" w:customStyle="1" w:styleId="FormField">
    <w:name w:val="FormField"/>
    <w:rsid w:val="00A50A8B"/>
    <w:pPr>
      <w:spacing w:before="80" w:after="0" w:line="240" w:lineRule="auto"/>
    </w:pPr>
    <w:rPr>
      <w:rFonts w:ascii="Courier New" w:eastAsia="Times New Roman" w:hAnsi="Courier New" w:cs="Times New Roman"/>
      <w:sz w:val="18"/>
      <w:szCs w:val="20"/>
      <w:lang w:val="en-US"/>
    </w:rPr>
  </w:style>
  <w:style w:type="paragraph" w:customStyle="1" w:styleId="FormFieldCen">
    <w:name w:val="FormFieldCen"/>
    <w:basedOn w:val="FormField"/>
    <w:rsid w:val="00A50A8B"/>
    <w:pPr>
      <w:jc w:val="center"/>
    </w:pPr>
  </w:style>
  <w:style w:type="paragraph" w:customStyle="1" w:styleId="h1">
    <w:name w:val="h1"/>
    <w:aliases w:val="hang1"/>
    <w:basedOn w:val="0"/>
    <w:rsid w:val="00A50A8B"/>
    <w:pPr>
      <w:keepNext/>
      <w:spacing w:before="60" w:after="60" w:line="240" w:lineRule="auto"/>
      <w:ind w:left="360" w:hanging="360"/>
    </w:pPr>
  </w:style>
  <w:style w:type="paragraph" w:customStyle="1" w:styleId="DropDown">
    <w:name w:val="DropDown"/>
    <w:basedOn w:val="FormField"/>
    <w:rsid w:val="00A50A8B"/>
    <w:pPr>
      <w:keepNext/>
      <w:pBdr>
        <w:bottom w:val="single" w:sz="2" w:space="1" w:color="auto"/>
      </w:pBdr>
      <w:ind w:right="360"/>
    </w:pPr>
    <w:rPr>
      <w:sz w:val="20"/>
    </w:rPr>
  </w:style>
  <w:style w:type="paragraph" w:customStyle="1" w:styleId="CheckBoxCen">
    <w:name w:val="CheckBoxCen"/>
    <w:basedOn w:val="FormField"/>
    <w:rsid w:val="00A50A8B"/>
    <w:pPr>
      <w:spacing w:before="20" w:after="20"/>
      <w:jc w:val="center"/>
    </w:pPr>
    <w:rPr>
      <w:sz w:val="22"/>
    </w:rPr>
  </w:style>
  <w:style w:type="paragraph" w:customStyle="1" w:styleId="h2">
    <w:name w:val="h2"/>
    <w:aliases w:val="hang2"/>
    <w:basedOn w:val="h1"/>
    <w:rsid w:val="00A50A8B"/>
    <w:pPr>
      <w:ind w:left="720"/>
    </w:pPr>
  </w:style>
  <w:style w:type="paragraph" w:customStyle="1" w:styleId="h3">
    <w:name w:val="h3"/>
    <w:aliases w:val="hang3"/>
    <w:basedOn w:val="h2"/>
    <w:rsid w:val="00A50A8B"/>
    <w:pPr>
      <w:ind w:left="1080"/>
    </w:pPr>
  </w:style>
  <w:style w:type="paragraph" w:customStyle="1" w:styleId="CheckBoxLeft">
    <w:name w:val="CheckBoxLeft"/>
    <w:basedOn w:val="CheckBoxCen"/>
    <w:rsid w:val="00A50A8B"/>
    <w:pPr>
      <w:keepNext/>
      <w:jc w:val="left"/>
    </w:pPr>
  </w:style>
  <w:style w:type="paragraph" w:customStyle="1" w:styleId="CheckBoxRight">
    <w:name w:val="CheckBoxRight"/>
    <w:basedOn w:val="CheckBoxLeft"/>
    <w:rsid w:val="00A50A8B"/>
    <w:pPr>
      <w:jc w:val="right"/>
    </w:pPr>
  </w:style>
  <w:style w:type="paragraph" w:styleId="EndnoteText">
    <w:name w:val="endnote text"/>
    <w:basedOn w:val="Normal"/>
    <w:link w:val="EndnoteTextChar"/>
    <w:semiHidden/>
    <w:rsid w:val="00A50A8B"/>
    <w:rPr>
      <w:rFonts w:ascii="Arial" w:hAnsi="Arial"/>
      <w:szCs w:val="20"/>
      <w:lang w:val="en-US" w:eastAsia="en-US"/>
    </w:rPr>
  </w:style>
  <w:style w:type="character" w:customStyle="1" w:styleId="EndnoteTextChar">
    <w:name w:val="Endnote Text Char"/>
    <w:basedOn w:val="DefaultParagraphFont"/>
    <w:link w:val="EndnoteText"/>
    <w:semiHidden/>
    <w:rsid w:val="00A50A8B"/>
    <w:rPr>
      <w:rFonts w:ascii="Arial" w:eastAsia="Times New Roman" w:hAnsi="Arial" w:cs="Times New Roman"/>
      <w:sz w:val="24"/>
      <w:szCs w:val="20"/>
      <w:lang w:val="en-US"/>
    </w:rPr>
  </w:style>
  <w:style w:type="paragraph" w:customStyle="1" w:styleId="PNC">
    <w:name w:val="PNC"/>
    <w:basedOn w:val="Normal"/>
    <w:rsid w:val="00A50A8B"/>
    <w:pPr>
      <w:jc w:val="center"/>
    </w:pPr>
    <w:rPr>
      <w:rFonts w:ascii="Arial" w:hAnsi="Arial"/>
      <w:b/>
      <w:sz w:val="20"/>
      <w:szCs w:val="20"/>
      <w:lang w:val="en-US" w:eastAsia="en-US"/>
    </w:rPr>
  </w:style>
  <w:style w:type="paragraph" w:customStyle="1" w:styleId="PNHANG">
    <w:name w:val="PNHANG"/>
    <w:basedOn w:val="Normal"/>
    <w:rsid w:val="00A50A8B"/>
    <w:pPr>
      <w:ind w:left="720" w:hanging="720"/>
    </w:pPr>
    <w:rPr>
      <w:rFonts w:ascii="Arial" w:hAnsi="Arial"/>
      <w:b/>
      <w:sz w:val="20"/>
      <w:szCs w:val="20"/>
      <w:lang w:val="en-US" w:eastAsia="en-US"/>
    </w:rPr>
  </w:style>
  <w:style w:type="paragraph" w:customStyle="1" w:styleId="ITEMS">
    <w:name w:val="ITEMS"/>
    <w:basedOn w:val="PNHANG"/>
    <w:rsid w:val="00A50A8B"/>
    <w:pPr>
      <w:ind w:left="2160" w:hanging="1440"/>
    </w:pPr>
  </w:style>
  <w:style w:type="paragraph" w:customStyle="1" w:styleId="Footer2">
    <w:name w:val="Footer2"/>
    <w:basedOn w:val="Normal"/>
    <w:rsid w:val="00A50A8B"/>
    <w:pPr>
      <w:pBdr>
        <w:top w:val="single" w:sz="12" w:space="6" w:color="auto"/>
      </w:pBdr>
      <w:tabs>
        <w:tab w:val="center" w:pos="4680"/>
        <w:tab w:val="right" w:pos="9000"/>
        <w:tab w:val="right" w:pos="13500"/>
      </w:tabs>
      <w:suppressAutoHyphens/>
      <w:spacing w:before="120"/>
      <w:jc w:val="both"/>
    </w:pPr>
    <w:rPr>
      <w:rFonts w:ascii="Arial" w:hAnsi="Arial"/>
      <w:spacing w:val="-2"/>
      <w:sz w:val="20"/>
      <w:szCs w:val="20"/>
      <w:lang w:val="en-US" w:eastAsia="en-US"/>
    </w:rPr>
  </w:style>
  <w:style w:type="paragraph" w:customStyle="1" w:styleId="Textbubliny1">
    <w:name w:val="Text bubliny1"/>
    <w:basedOn w:val="Normal"/>
    <w:semiHidden/>
    <w:rsid w:val="00A50A8B"/>
    <w:rPr>
      <w:rFonts w:ascii="Tahoma" w:hAnsi="Tahoma" w:cs="Tahoma"/>
      <w:sz w:val="16"/>
      <w:szCs w:val="16"/>
    </w:rPr>
  </w:style>
  <w:style w:type="paragraph" w:customStyle="1" w:styleId="Odrkapomlka">
    <w:name w:val="Odrážka pomlčka"/>
    <w:rsid w:val="00A50A8B"/>
    <w:pPr>
      <w:numPr>
        <w:numId w:val="6"/>
      </w:numPr>
      <w:tabs>
        <w:tab w:val="left" w:pos="543"/>
      </w:tabs>
      <w:spacing w:before="60" w:after="0" w:line="300" w:lineRule="atLeast"/>
      <w:jc w:val="both"/>
    </w:pPr>
    <w:rPr>
      <w:rFonts w:ascii="Arial" w:eastAsia="Times New Roman" w:hAnsi="Arial" w:cs="Times New Roman"/>
      <w:szCs w:val="20"/>
      <w:lang w:val="en-GB" w:eastAsia="cs-CZ"/>
    </w:rPr>
  </w:style>
  <w:style w:type="paragraph" w:customStyle="1" w:styleId="Hlavika1">
    <w:name w:val="Hlavička1"/>
    <w:rsid w:val="00A50A8B"/>
    <w:pPr>
      <w:spacing w:after="0" w:line="240" w:lineRule="auto"/>
      <w:jc w:val="center"/>
    </w:pPr>
    <w:rPr>
      <w:rFonts w:ascii="Times New Roman" w:eastAsia="Times New Roman" w:hAnsi="Times New Roman" w:cs="Times New Roman"/>
      <w:caps/>
      <w:sz w:val="20"/>
      <w:szCs w:val="20"/>
      <w:lang w:val="en-GB" w:eastAsia="sk-SK"/>
    </w:rPr>
  </w:style>
  <w:style w:type="paragraph" w:customStyle="1" w:styleId="CharCharCharChar">
    <w:name w:val="Char Char Char Char"/>
    <w:basedOn w:val="Normal"/>
    <w:next w:val="Normal"/>
    <w:rsid w:val="00A50A8B"/>
    <w:pPr>
      <w:tabs>
        <w:tab w:val="num" w:pos="1440"/>
      </w:tabs>
      <w:ind w:left="1440" w:hanging="360"/>
    </w:pPr>
    <w:rPr>
      <w:rFonts w:eastAsia="MS Mincho"/>
      <w:lang w:eastAsia="ja-JP"/>
    </w:rPr>
  </w:style>
  <w:style w:type="character" w:styleId="CommentReference">
    <w:name w:val="annotation reference"/>
    <w:rsid w:val="00A50A8B"/>
    <w:rPr>
      <w:sz w:val="16"/>
      <w:szCs w:val="16"/>
    </w:rPr>
  </w:style>
  <w:style w:type="character" w:customStyle="1" w:styleId="sectitle">
    <w:name w:val="sec title"/>
    <w:rsid w:val="00A50A8B"/>
    <w:rPr>
      <w:rFonts w:ascii="Helvetica 65 Medium"/>
      <w:sz w:val="28"/>
    </w:rPr>
  </w:style>
  <w:style w:type="paragraph" w:customStyle="1" w:styleId="ECTableText3arial12">
    <w:name w:val="EC TableText3 arial 12"/>
    <w:basedOn w:val="Normal"/>
    <w:rsid w:val="00A50A8B"/>
    <w:pPr>
      <w:spacing w:before="120"/>
    </w:pPr>
    <w:rPr>
      <w:rFonts w:ascii="Arial" w:hAnsi="Arial"/>
      <w:szCs w:val="20"/>
      <w:lang w:val="en-GB" w:eastAsia="en-US"/>
    </w:rPr>
  </w:style>
  <w:style w:type="paragraph" w:customStyle="1" w:styleId="ECTableText2arial12">
    <w:name w:val="EC TableText2 arial 12"/>
    <w:basedOn w:val="Normal"/>
    <w:rsid w:val="00A50A8B"/>
    <w:pPr>
      <w:spacing w:before="120"/>
    </w:pPr>
    <w:rPr>
      <w:rFonts w:ascii="Arial" w:hAnsi="Arial"/>
      <w:szCs w:val="20"/>
      <w:lang w:val="en-GB" w:eastAsia="en-US"/>
    </w:rPr>
  </w:style>
  <w:style w:type="paragraph" w:styleId="CommentText">
    <w:name w:val="annotation text"/>
    <w:basedOn w:val="Normal"/>
    <w:link w:val="CommentTextChar"/>
    <w:rsid w:val="00A50A8B"/>
    <w:rPr>
      <w:sz w:val="20"/>
      <w:szCs w:val="20"/>
    </w:rPr>
  </w:style>
  <w:style w:type="character" w:customStyle="1" w:styleId="CommentTextChar">
    <w:name w:val="Comment Text Char"/>
    <w:basedOn w:val="DefaultParagraphFont"/>
    <w:link w:val="CommentText"/>
    <w:rsid w:val="00A50A8B"/>
    <w:rPr>
      <w:rFonts w:ascii="Times New Roman" w:eastAsia="Times New Roman" w:hAnsi="Times New Roman" w:cs="Times New Roman"/>
      <w:sz w:val="20"/>
      <w:szCs w:val="20"/>
      <w:lang w:eastAsia="cs-CZ"/>
    </w:rPr>
  </w:style>
  <w:style w:type="paragraph" w:customStyle="1" w:styleId="Predmetkomentra1">
    <w:name w:val="Predmet komentára1"/>
    <w:basedOn w:val="CommentText"/>
    <w:next w:val="CommentText"/>
    <w:semiHidden/>
    <w:rsid w:val="00A50A8B"/>
    <w:rPr>
      <w:b/>
      <w:bCs/>
    </w:rPr>
  </w:style>
  <w:style w:type="character" w:customStyle="1" w:styleId="ra">
    <w:name w:val="ra"/>
    <w:basedOn w:val="DefaultParagraphFont"/>
    <w:rsid w:val="00A50A8B"/>
  </w:style>
  <w:style w:type="character" w:customStyle="1" w:styleId="CharChar">
    <w:name w:val="Char Char"/>
    <w:rsid w:val="00A50A8B"/>
    <w:rPr>
      <w:sz w:val="24"/>
      <w:szCs w:val="24"/>
      <w:lang w:eastAsia="cs-CZ"/>
    </w:rPr>
  </w:style>
  <w:style w:type="character" w:customStyle="1" w:styleId="KapitolaChar">
    <w:name w:val="Kapitola Char"/>
    <w:aliases w:val="Názov kapitoly Char Char"/>
    <w:rsid w:val="00A50A8B"/>
    <w:rPr>
      <w:b/>
      <w:bCs/>
      <w:sz w:val="28"/>
      <w:szCs w:val="24"/>
      <w:lang w:val="en-US" w:eastAsia="en-US"/>
    </w:rPr>
  </w:style>
  <w:style w:type="character" w:customStyle="1" w:styleId="CharChar1">
    <w:name w:val="Char Char1"/>
    <w:rsid w:val="00A50A8B"/>
    <w:rPr>
      <w:i/>
      <w:iCs/>
      <w:sz w:val="24"/>
      <w:szCs w:val="24"/>
      <w:lang w:eastAsia="cs-CZ"/>
    </w:rPr>
  </w:style>
  <w:style w:type="paragraph" w:customStyle="1" w:styleId="CharCharCharChar1CharCharCharChar">
    <w:name w:val="Char Char Char Char1 Char Char Char Char"/>
    <w:basedOn w:val="Normal"/>
    <w:next w:val="Normal"/>
    <w:rsid w:val="00A50A8B"/>
    <w:pPr>
      <w:tabs>
        <w:tab w:val="num" w:pos="1440"/>
      </w:tabs>
      <w:ind w:left="1440" w:hanging="360"/>
    </w:pPr>
    <w:rPr>
      <w:rFonts w:eastAsia="MS Mincho"/>
      <w:lang w:val="en-US" w:eastAsia="ja-JP"/>
    </w:rPr>
  </w:style>
  <w:style w:type="paragraph" w:customStyle="1" w:styleId="CharCharCharCharCharChar">
    <w:name w:val="Char Char Char Char Char Char"/>
    <w:basedOn w:val="Normal"/>
    <w:next w:val="Normal"/>
    <w:rsid w:val="00A50A8B"/>
    <w:pPr>
      <w:tabs>
        <w:tab w:val="num" w:pos="1440"/>
      </w:tabs>
      <w:ind w:left="1440" w:hanging="360"/>
    </w:pPr>
    <w:rPr>
      <w:rFonts w:eastAsia="MS Mincho"/>
      <w:lang w:val="en-US" w:eastAsia="ja-JP"/>
    </w:rPr>
  </w:style>
  <w:style w:type="paragraph" w:customStyle="1" w:styleId="Default">
    <w:name w:val="Default"/>
    <w:qFormat/>
    <w:rsid w:val="00A50A8B"/>
    <w:pPr>
      <w:widowControl w:val="0"/>
      <w:autoSpaceDE w:val="0"/>
      <w:autoSpaceDN w:val="0"/>
      <w:adjustRightInd w:val="0"/>
      <w:spacing w:after="0" w:line="240" w:lineRule="auto"/>
    </w:pPr>
    <w:rPr>
      <w:rFonts w:ascii="T T 160o 00" w:eastAsia="Times New Roman" w:hAnsi="T T 160o 00" w:cs="T T 160o 00"/>
      <w:color w:val="000000"/>
      <w:sz w:val="24"/>
      <w:szCs w:val="24"/>
      <w:lang w:eastAsia="sk-SK"/>
    </w:rPr>
  </w:style>
  <w:style w:type="paragraph" w:customStyle="1" w:styleId="CharCharCharCharCharCharCharCharCharCharCharChar">
    <w:name w:val="Char Char Char Char Char Char Char Char Char Char Char Char"/>
    <w:basedOn w:val="Normal"/>
    <w:next w:val="Normal"/>
    <w:rsid w:val="00A50A8B"/>
    <w:pPr>
      <w:tabs>
        <w:tab w:val="num" w:pos="1440"/>
      </w:tabs>
      <w:ind w:left="1440" w:hanging="360"/>
    </w:pPr>
    <w:rPr>
      <w:rFonts w:eastAsia="MS Mincho"/>
      <w:lang w:val="en-US" w:eastAsia="ja-JP"/>
    </w:rPr>
  </w:style>
  <w:style w:type="paragraph" w:customStyle="1" w:styleId="CharCharCharChar1CharCharCharCharCharCharCharChar">
    <w:name w:val="Char Char Char Char1 Char Char Char Char Char Char Char Char"/>
    <w:basedOn w:val="Normal"/>
    <w:rsid w:val="00A50A8B"/>
    <w:pPr>
      <w:spacing w:after="160" w:line="240" w:lineRule="exact"/>
    </w:pPr>
    <w:rPr>
      <w:rFonts w:ascii="Arial" w:hAnsi="Arial"/>
      <w:sz w:val="20"/>
      <w:szCs w:val="20"/>
      <w:lang w:val="en-US" w:eastAsia="en-US"/>
    </w:rPr>
  </w:style>
  <w:style w:type="paragraph" w:customStyle="1" w:styleId="CharCharCharCharCharCharCharCharCharCharCharCharCharCharCharCharCharCharCharChar">
    <w:name w:val="Char Char Char Char Char Char Char Char Char Char Char Char Char Char Char Char Char Char Char Char"/>
    <w:basedOn w:val="Normal"/>
    <w:next w:val="Normal"/>
    <w:rsid w:val="00A50A8B"/>
    <w:pPr>
      <w:tabs>
        <w:tab w:val="num" w:pos="1440"/>
      </w:tabs>
      <w:ind w:left="1440" w:hanging="360"/>
    </w:pPr>
    <w:rPr>
      <w:rFonts w:eastAsia="MS Mincho"/>
      <w:lang w:val="en-US" w:eastAsia="ja-JP"/>
    </w:rPr>
  </w:style>
  <w:style w:type="paragraph" w:styleId="BalloonText">
    <w:name w:val="Balloon Text"/>
    <w:basedOn w:val="Normal"/>
    <w:link w:val="BalloonTextChar"/>
    <w:semiHidden/>
    <w:rsid w:val="00A50A8B"/>
    <w:rPr>
      <w:rFonts w:ascii="Tahoma" w:hAnsi="Tahoma" w:cs="Tahoma"/>
      <w:sz w:val="16"/>
      <w:szCs w:val="16"/>
    </w:rPr>
  </w:style>
  <w:style w:type="character" w:customStyle="1" w:styleId="BalloonTextChar">
    <w:name w:val="Balloon Text Char"/>
    <w:basedOn w:val="DefaultParagraphFont"/>
    <w:link w:val="BalloonText"/>
    <w:semiHidden/>
    <w:rsid w:val="00A50A8B"/>
    <w:rPr>
      <w:rFonts w:ascii="Tahoma" w:eastAsia="Times New Roman" w:hAnsi="Tahoma" w:cs="Tahoma"/>
      <w:sz w:val="16"/>
      <w:szCs w:val="16"/>
      <w:lang w:eastAsia="cs-CZ"/>
    </w:rPr>
  </w:style>
  <w:style w:type="paragraph" w:customStyle="1" w:styleId="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w:basedOn w:val="Normal"/>
    <w:next w:val="Normal"/>
    <w:rsid w:val="00A50A8B"/>
    <w:pPr>
      <w:tabs>
        <w:tab w:val="num" w:pos="1440"/>
      </w:tabs>
      <w:ind w:left="1440" w:hanging="360"/>
    </w:pPr>
    <w:rPr>
      <w:rFonts w:eastAsia="MS Mincho"/>
      <w:lang w:val="en-US" w:eastAsia="ja-JP"/>
    </w:rPr>
  </w:style>
  <w:style w:type="paragraph" w:customStyle="1" w:styleId="Char1">
    <w:name w:val="Char1"/>
    <w:basedOn w:val="Normal"/>
    <w:rsid w:val="00A50A8B"/>
    <w:pPr>
      <w:spacing w:after="160" w:line="240" w:lineRule="exact"/>
    </w:pPr>
    <w:rPr>
      <w:rFonts w:ascii="Arial" w:hAnsi="Arial"/>
      <w:sz w:val="20"/>
      <w:szCs w:val="20"/>
      <w:lang w:val="en-US" w:eastAsia="en-US"/>
    </w:rPr>
  </w:style>
  <w:style w:type="paragraph" w:customStyle="1" w:styleId="Textodsaden">
    <w:name w:val="Text odsadený"/>
    <w:basedOn w:val="Text"/>
    <w:rsid w:val="00A50A8B"/>
    <w:pPr>
      <w:ind w:firstLine="567"/>
    </w:pPr>
  </w:style>
  <w:style w:type="paragraph" w:styleId="CommentSubject">
    <w:name w:val="annotation subject"/>
    <w:basedOn w:val="CommentText"/>
    <w:next w:val="CommentText"/>
    <w:link w:val="CommentSubjectChar"/>
    <w:rsid w:val="00A50A8B"/>
    <w:rPr>
      <w:b/>
      <w:bCs/>
    </w:rPr>
  </w:style>
  <w:style w:type="character" w:customStyle="1" w:styleId="CommentSubjectChar">
    <w:name w:val="Comment Subject Char"/>
    <w:basedOn w:val="CommentTextChar"/>
    <w:link w:val="CommentSubject"/>
    <w:rsid w:val="00A50A8B"/>
    <w:rPr>
      <w:rFonts w:ascii="Times New Roman" w:eastAsia="Times New Roman" w:hAnsi="Times New Roman" w:cs="Times New Roman"/>
      <w:b/>
      <w:bCs/>
      <w:sz w:val="20"/>
      <w:szCs w:val="20"/>
      <w:lang w:eastAsia="cs-CZ"/>
    </w:rPr>
  </w:style>
  <w:style w:type="paragraph" w:styleId="Revision">
    <w:name w:val="Revision"/>
    <w:hidden/>
    <w:uiPriority w:val="99"/>
    <w:semiHidden/>
    <w:rsid w:val="00A50A8B"/>
    <w:pPr>
      <w:spacing w:after="0" w:line="240" w:lineRule="auto"/>
    </w:pPr>
    <w:rPr>
      <w:rFonts w:ascii="Times New Roman" w:eastAsia="Times New Roman" w:hAnsi="Times New Roman" w:cs="Times New Roman"/>
      <w:sz w:val="24"/>
      <w:szCs w:val="24"/>
      <w:lang w:eastAsia="cs-CZ"/>
    </w:rPr>
  </w:style>
  <w:style w:type="paragraph" w:styleId="NoSpacing">
    <w:name w:val="No Spacing"/>
    <w:uiPriority w:val="1"/>
    <w:qFormat/>
    <w:rsid w:val="00A50A8B"/>
    <w:pPr>
      <w:spacing w:after="0" w:line="240" w:lineRule="auto"/>
    </w:pPr>
    <w:rPr>
      <w:rFonts w:ascii="Times New Roman" w:eastAsia="Times New Roman" w:hAnsi="Times New Roman" w:cs="Times New Roman"/>
      <w:sz w:val="24"/>
      <w:szCs w:val="24"/>
      <w:lang w:eastAsia="cs-CZ"/>
    </w:rPr>
  </w:style>
  <w:style w:type="character" w:customStyle="1" w:styleId="hps">
    <w:name w:val="hps"/>
    <w:rsid w:val="00A50A8B"/>
  </w:style>
  <w:style w:type="character" w:customStyle="1" w:styleId="Nevyrieenzmienka1">
    <w:name w:val="Nevyriešená zmienka1"/>
    <w:uiPriority w:val="99"/>
    <w:semiHidden/>
    <w:unhideWhenUsed/>
    <w:rsid w:val="00A50A8B"/>
    <w:rPr>
      <w:color w:val="605E5C"/>
      <w:shd w:val="clear" w:color="auto" w:fill="E1DFDD"/>
    </w:rPr>
  </w:style>
  <w:style w:type="character" w:customStyle="1" w:styleId="ListParagraphChar">
    <w:name w:val="List Paragraph Char"/>
    <w:aliases w:val="body Char,Odsek zoznamu2 Char"/>
    <w:link w:val="ListParagraph"/>
    <w:uiPriority w:val="34"/>
    <w:rsid w:val="00A50A8B"/>
  </w:style>
  <w:style w:type="paragraph" w:customStyle="1" w:styleId="CharCharCharChar1CharCharCharCharCharCharCharCharCharCharCharCharCharChar1CharChar0">
    <w:name w:val="Char Char Char Char1 Char Char Char Char Char Char Char Char Char Char Char Char Char Char1 Char Char0"/>
    <w:basedOn w:val="Normal"/>
    <w:rsid w:val="00A50A8B"/>
    <w:pPr>
      <w:spacing w:after="160" w:line="240" w:lineRule="exact"/>
    </w:pPr>
    <w:rPr>
      <w:rFonts w:ascii="Arial" w:hAnsi="Arial"/>
      <w:sz w:val="20"/>
      <w:szCs w:val="20"/>
      <w:lang w:val="en-US" w:eastAsia="en-US"/>
    </w:rPr>
  </w:style>
  <w:style w:type="paragraph" w:customStyle="1" w:styleId="Manualpoint1">
    <w:name w:val="Manual point 1"/>
    <w:basedOn w:val="ListParagraph"/>
    <w:rsid w:val="00A50A8B"/>
    <w:pPr>
      <w:spacing w:before="120" w:after="120"/>
      <w:ind w:left="0"/>
      <w:jc w:val="both"/>
    </w:pPr>
    <w:rPr>
      <w:lang w:val="en-GB"/>
    </w:rPr>
  </w:style>
  <w:style w:type="character" w:styleId="FollowedHyperlink">
    <w:name w:val="FollowedHyperlink"/>
    <w:basedOn w:val="DefaultParagraphFont"/>
    <w:rsid w:val="00A50A8B"/>
    <w:rPr>
      <w:color w:val="954F72" w:themeColor="followedHyperlink"/>
      <w:u w:val="single"/>
    </w:rPr>
  </w:style>
  <w:style w:type="character" w:styleId="Mention">
    <w:name w:val="Mention"/>
    <w:basedOn w:val="DefaultParagraphFont"/>
    <w:uiPriority w:val="99"/>
    <w:unhideWhenUsed/>
    <w:rsid w:val="00A50A8B"/>
    <w:rPr>
      <w:color w:val="2B579A"/>
      <w:shd w:val="clear" w:color="auto" w:fill="E1DFDD"/>
    </w:rPr>
  </w:style>
  <w:style w:type="character" w:styleId="UnresolvedMention">
    <w:name w:val="Unresolved Mention"/>
    <w:basedOn w:val="DefaultParagraphFont"/>
    <w:uiPriority w:val="99"/>
    <w:semiHidden/>
    <w:unhideWhenUsed/>
    <w:rsid w:val="00A50A8B"/>
    <w:rPr>
      <w:color w:val="605E5C"/>
      <w:shd w:val="clear" w:color="auto" w:fill="E1DFDD"/>
    </w:rPr>
  </w:style>
  <w:style w:type="paragraph" w:customStyle="1" w:styleId="CharCharCharChar1CharCharCharCharCharCharCharCharCharCharCharCharCharChar1CharChar00">
    <w:name w:val="Char Char Char Char1 Char Char Char Char Char Char Char Char Char Char Char Char Char Char1 Char Char00"/>
    <w:basedOn w:val="Normal"/>
    <w:rsid w:val="00A50A8B"/>
    <w:pPr>
      <w:spacing w:after="160" w:line="240" w:lineRule="exact"/>
    </w:pPr>
    <w:rPr>
      <w:rFonts w:ascii="Arial" w:hAnsi="Arial"/>
      <w:sz w:val="20"/>
      <w:szCs w:val="20"/>
      <w:lang w:val="en-US" w:eastAsia="en-US"/>
    </w:rPr>
  </w:style>
  <w:style w:type="table" w:styleId="TableGrid">
    <w:name w:val="Table Grid"/>
    <w:basedOn w:val="TableNormal"/>
    <w:uiPriority w:val="59"/>
    <w:rsid w:val="00A50A8B"/>
    <w:pPr>
      <w:spacing w:after="0" w:line="240" w:lineRule="auto"/>
    </w:pPr>
    <w:rPr>
      <w:rFonts w:ascii="Times New Roman" w:eastAsia="Times New Roman" w:hAnsi="Times New Roman" w:cs="Times New Roman"/>
      <w:sz w:val="20"/>
      <w:szCs w:val="20"/>
      <w:lang w:eastAsia="sk-SK"/>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normaltextrun">
    <w:name w:val="normaltextrun"/>
    <w:basedOn w:val="DefaultParagraphFont"/>
    <w:rsid w:val="00A50A8B"/>
  </w:style>
  <w:style w:type="paragraph" w:customStyle="1" w:styleId="H6">
    <w:name w:val="H6"/>
    <w:basedOn w:val="Normal"/>
    <w:next w:val="Normal"/>
    <w:rsid w:val="00A50A8B"/>
    <w:pPr>
      <w:keepNext/>
      <w:spacing w:before="100" w:after="100"/>
      <w:outlineLvl w:val="6"/>
    </w:pPr>
    <w:rPr>
      <w:rFonts w:ascii="Arial" w:hAnsi="Arial"/>
      <w:b/>
      <w:snapToGrid w:val="0"/>
      <w:sz w:val="16"/>
      <w:szCs w:val="20"/>
    </w:rPr>
  </w:style>
  <w:style w:type="paragraph" w:styleId="NormalWeb">
    <w:name w:val="Normal (Web)"/>
    <w:basedOn w:val="Normal"/>
    <w:uiPriority w:val="99"/>
    <w:semiHidden/>
    <w:unhideWhenUsed/>
    <w:rsid w:val="00AE0E3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0221657">
      <w:bodyDiv w:val="1"/>
      <w:marLeft w:val="0"/>
      <w:marRight w:val="0"/>
      <w:marTop w:val="0"/>
      <w:marBottom w:val="0"/>
      <w:divBdr>
        <w:top w:val="none" w:sz="0" w:space="0" w:color="auto"/>
        <w:left w:val="none" w:sz="0" w:space="0" w:color="auto"/>
        <w:bottom w:val="none" w:sz="0" w:space="0" w:color="auto"/>
        <w:right w:val="none" w:sz="0" w:space="0" w:color="auto"/>
      </w:divBdr>
    </w:div>
    <w:div w:id="166092083">
      <w:bodyDiv w:val="1"/>
      <w:marLeft w:val="0"/>
      <w:marRight w:val="0"/>
      <w:marTop w:val="0"/>
      <w:marBottom w:val="0"/>
      <w:divBdr>
        <w:top w:val="none" w:sz="0" w:space="0" w:color="auto"/>
        <w:left w:val="none" w:sz="0" w:space="0" w:color="auto"/>
        <w:bottom w:val="none" w:sz="0" w:space="0" w:color="auto"/>
        <w:right w:val="none" w:sz="0" w:space="0" w:color="auto"/>
      </w:divBdr>
    </w:div>
    <w:div w:id="524489414">
      <w:bodyDiv w:val="1"/>
      <w:marLeft w:val="0"/>
      <w:marRight w:val="0"/>
      <w:marTop w:val="0"/>
      <w:marBottom w:val="0"/>
      <w:divBdr>
        <w:top w:val="none" w:sz="0" w:space="0" w:color="auto"/>
        <w:left w:val="none" w:sz="0" w:space="0" w:color="auto"/>
        <w:bottom w:val="none" w:sz="0" w:space="0" w:color="auto"/>
        <w:right w:val="none" w:sz="0" w:space="0" w:color="auto"/>
      </w:divBdr>
    </w:div>
    <w:div w:id="680087089">
      <w:bodyDiv w:val="1"/>
      <w:marLeft w:val="0"/>
      <w:marRight w:val="0"/>
      <w:marTop w:val="0"/>
      <w:marBottom w:val="0"/>
      <w:divBdr>
        <w:top w:val="none" w:sz="0" w:space="0" w:color="auto"/>
        <w:left w:val="none" w:sz="0" w:space="0" w:color="auto"/>
        <w:bottom w:val="none" w:sz="0" w:space="0" w:color="auto"/>
        <w:right w:val="none" w:sz="0" w:space="0" w:color="auto"/>
      </w:divBdr>
    </w:div>
    <w:div w:id="1352758599">
      <w:bodyDiv w:val="1"/>
      <w:marLeft w:val="0"/>
      <w:marRight w:val="0"/>
      <w:marTop w:val="0"/>
      <w:marBottom w:val="0"/>
      <w:divBdr>
        <w:top w:val="none" w:sz="0" w:space="0" w:color="auto"/>
        <w:left w:val="none" w:sz="0" w:space="0" w:color="auto"/>
        <w:bottom w:val="none" w:sz="0" w:space="0" w:color="auto"/>
        <w:right w:val="none" w:sz="0" w:space="0" w:color="auto"/>
      </w:divBdr>
    </w:div>
    <w:div w:id="1438257747">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0"/>
  <w:optimizeForBrowser/>
  <w:allowPNG/>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footer" Target="footer4.xml"/><Relationship Id="rId26" Type="http://schemas.openxmlformats.org/officeDocument/2006/relationships/footer" Target="footer7.xml"/><Relationship Id="rId39" Type="http://schemas.microsoft.com/office/2016/09/relationships/commentsIds" Target="commentsIds.xml"/><Relationship Id="rId21" Type="http://schemas.openxmlformats.org/officeDocument/2006/relationships/header" Target="header5.xml"/><Relationship Id="rId34" Type="http://schemas.openxmlformats.org/officeDocument/2006/relationships/footer" Target="footer11.xml"/><Relationship Id="rId42" Type="http://schemas.openxmlformats.org/officeDocument/2006/relationships/header" Target="header14.xml"/><Relationship Id="rId47" Type="http://schemas.openxmlformats.org/officeDocument/2006/relationships/header" Target="header15.xml"/><Relationship Id="rId50" Type="http://schemas.openxmlformats.org/officeDocument/2006/relationships/footer" Target="footer15.xml"/><Relationship Id="rId55" Type="http://schemas.openxmlformats.org/officeDocument/2006/relationships/footer" Target="footer18.xml"/><Relationship Id="rId7" Type="http://schemas.openxmlformats.org/officeDocument/2006/relationships/webSettings" Target="webSettings.xml"/><Relationship Id="rId2" Type="http://schemas.openxmlformats.org/officeDocument/2006/relationships/customXml" Target="../customXml/item2.xml"/><Relationship Id="rId16" Type="http://schemas.openxmlformats.org/officeDocument/2006/relationships/footer" Target="footer3.xml"/><Relationship Id="rId29" Type="http://schemas.openxmlformats.org/officeDocument/2006/relationships/header" Target="header9.xml"/><Relationship Id="rId11" Type="http://schemas.openxmlformats.org/officeDocument/2006/relationships/header" Target="header1.xml"/><Relationship Id="rId24" Type="http://schemas.openxmlformats.org/officeDocument/2006/relationships/footer" Target="footer6.xml"/><Relationship Id="rId32" Type="http://schemas.openxmlformats.org/officeDocument/2006/relationships/footer" Target="footer10.xml"/><Relationship Id="rId37" Type="http://schemas.openxmlformats.org/officeDocument/2006/relationships/comments" Target="comments.xml"/><Relationship Id="rId40" Type="http://schemas.microsoft.com/office/2018/08/relationships/commentsExtensible" Target="commentsExtensible.xml"/><Relationship Id="rId45" Type="http://schemas.openxmlformats.org/officeDocument/2006/relationships/hyperlink" Target="http://slovak.statistics.sk/" TargetMode="External"/><Relationship Id="rId53" Type="http://schemas.openxmlformats.org/officeDocument/2006/relationships/footer" Target="footer17.xml"/><Relationship Id="rId58" Type="http://schemas.openxmlformats.org/officeDocument/2006/relationships/theme" Target="theme/theme1.xml"/><Relationship Id="rId5" Type="http://schemas.openxmlformats.org/officeDocument/2006/relationships/styles" Target="styles.xml"/><Relationship Id="rId19" Type="http://schemas.openxmlformats.org/officeDocument/2006/relationships/hyperlink" Target="mailto:tajomnik@sace.sk"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2.xml"/><Relationship Id="rId22" Type="http://schemas.openxmlformats.org/officeDocument/2006/relationships/footer" Target="footer5.xml"/><Relationship Id="rId27" Type="http://schemas.openxmlformats.org/officeDocument/2006/relationships/header" Target="header8.xml"/><Relationship Id="rId30" Type="http://schemas.openxmlformats.org/officeDocument/2006/relationships/footer" Target="footer9.xml"/><Relationship Id="rId35" Type="http://schemas.openxmlformats.org/officeDocument/2006/relationships/header" Target="header12.xml"/><Relationship Id="rId43" Type="http://schemas.openxmlformats.org/officeDocument/2006/relationships/footer" Target="footer13.xml"/><Relationship Id="rId48" Type="http://schemas.openxmlformats.org/officeDocument/2006/relationships/footer" Target="footer14.xml"/><Relationship Id="rId56" Type="http://schemas.openxmlformats.org/officeDocument/2006/relationships/fontTable" Target="fontTable.xml"/><Relationship Id="rId8" Type="http://schemas.openxmlformats.org/officeDocument/2006/relationships/footnotes" Target="footnotes.xml"/><Relationship Id="rId51" Type="http://schemas.openxmlformats.org/officeDocument/2006/relationships/header" Target="header17.xml"/><Relationship Id="rId3" Type="http://schemas.openxmlformats.org/officeDocument/2006/relationships/customXml" Target="../customXml/item3.xml"/><Relationship Id="rId12" Type="http://schemas.openxmlformats.org/officeDocument/2006/relationships/footer" Target="footer1.xml"/><Relationship Id="rId17" Type="http://schemas.openxmlformats.org/officeDocument/2006/relationships/header" Target="header4.xml"/><Relationship Id="rId25" Type="http://schemas.openxmlformats.org/officeDocument/2006/relationships/header" Target="header7.xml"/><Relationship Id="rId33" Type="http://schemas.openxmlformats.org/officeDocument/2006/relationships/header" Target="header11.xml"/><Relationship Id="rId38" Type="http://schemas.microsoft.com/office/2011/relationships/commentsExtended" Target="commentsExtended.xml"/><Relationship Id="rId46" Type="http://schemas.openxmlformats.org/officeDocument/2006/relationships/hyperlink" Target="http://slovak.statistics.sk/" TargetMode="External"/><Relationship Id="rId59" Type="http://schemas.microsoft.com/office/2019/05/relationships/documenttasks" Target="documenttasks/documenttasks1.xml"/><Relationship Id="rId20" Type="http://schemas.openxmlformats.org/officeDocument/2006/relationships/hyperlink" Target="http://www.sace.sk" TargetMode="External"/><Relationship Id="rId41" Type="http://schemas.openxmlformats.org/officeDocument/2006/relationships/header" Target="header13.xml"/><Relationship Id="rId54" Type="http://schemas.openxmlformats.org/officeDocument/2006/relationships/header" Target="header18.xml"/><Relationship Id="rId1" Type="http://schemas.openxmlformats.org/officeDocument/2006/relationships/customXml" Target="../customXml/item1.xml"/><Relationship Id="rId6" Type="http://schemas.openxmlformats.org/officeDocument/2006/relationships/settings" Target="settings.xml"/><Relationship Id="rId15" Type="http://schemas.openxmlformats.org/officeDocument/2006/relationships/header" Target="header3.xml"/><Relationship Id="rId23" Type="http://schemas.openxmlformats.org/officeDocument/2006/relationships/header" Target="header6.xml"/><Relationship Id="rId28" Type="http://schemas.openxmlformats.org/officeDocument/2006/relationships/footer" Target="footer8.xml"/><Relationship Id="rId36" Type="http://schemas.openxmlformats.org/officeDocument/2006/relationships/footer" Target="footer12.xml"/><Relationship Id="rId49" Type="http://schemas.openxmlformats.org/officeDocument/2006/relationships/header" Target="header16.xml"/><Relationship Id="rId57" Type="http://schemas.microsoft.com/office/2011/relationships/people" Target="people.xml"/><Relationship Id="rId10" Type="http://schemas.openxmlformats.org/officeDocument/2006/relationships/image" Target="media/image1.png"/><Relationship Id="rId31" Type="http://schemas.openxmlformats.org/officeDocument/2006/relationships/header" Target="header10.xml"/><Relationship Id="rId44" Type="http://schemas.openxmlformats.org/officeDocument/2006/relationships/hyperlink" Target="http://slovak.statistics.sk/" TargetMode="External"/><Relationship Id="rId52" Type="http://schemas.openxmlformats.org/officeDocument/2006/relationships/footer" Target="footer16.xml"/></Relationships>
</file>

<file path=word/documenttasks/documenttasks1.xml><?xml version="1.0" encoding="utf-8"?>
<t:Tasks xmlns:t="http://schemas.microsoft.com/office/tasks/2019/documenttasks" xmlns:oel="http://schemas.microsoft.com/office/2019/extlst">
  <t:Task id="{8B9E0F59-42F6-42D1-B422-FE09271B03FC}">
    <t:Anchor>
      <t:Comment id="1647183458"/>
    </t:Anchor>
    <t:History>
      <t:Event id="{EEBD1A6C-4055-48BA-83D1-1B1026DCDFA9}" time="2025-08-26T10:20:44.969Z">
        <t:Attribution userId="S::michal.markovic@bratislava.sk::32b1781a-10e9-4190-9e35-adea95c26aa8" userProvider="AD" userName="Markovič Michal, Ing."/>
        <t:Anchor>
          <t:Comment id="1647183458"/>
        </t:Anchor>
        <t:Create/>
      </t:Event>
      <t:Event id="{AEF2C5E1-E17F-40A4-A56B-75D883A32625}" time="2025-08-26T10:20:44.969Z">
        <t:Attribution userId="S::michal.markovic@bratislava.sk::32b1781a-10e9-4190-9e35-adea95c26aa8" userProvider="AD" userName="Markovič Michal, Ing."/>
        <t:Anchor>
          <t:Comment id="1647183458"/>
        </t:Anchor>
        <t:Assign userId="S::michaela.gerekova@bratislava.sk::3399c113-a5e6-42e0-ae60-dba65fbbfb8e" userProvider="AD" userName="Gereková Michaela, JUDr."/>
      </t:Event>
      <t:Event id="{7CE07E4C-61C9-4CF0-9EF7-03209512C427}" time="2025-08-26T10:20:44.969Z">
        <t:Attribution userId="S::michal.markovic@bratislava.sk::32b1781a-10e9-4190-9e35-adea95c26aa8" userProvider="AD" userName="Markovič Michal, Ing."/>
        <t:Anchor>
          <t:Comment id="1647183458"/>
        </t:Anchor>
        <t:SetTitle title="@Gereková Michaela, JUDr. "/>
      </t:Event>
    </t:History>
  </t:Task>
</t:Task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2013 - 2022"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EC33B6865D357D49BB28EF11379B4E0B" ma:contentTypeVersion="11" ma:contentTypeDescription="Create a new document." ma:contentTypeScope="" ma:versionID="0494a1177115919678dab87121a71111">
  <xsd:schema xmlns:xsd="http://www.w3.org/2001/XMLSchema" xmlns:xs="http://www.w3.org/2001/XMLSchema" xmlns:p="http://schemas.microsoft.com/office/2006/metadata/properties" xmlns:ns2="54c68185-e36f-49c8-b6f0-1fda4cb34f81" xmlns:ns3="92d59b66-2caa-47dd-b987-e69445656a45" targetNamespace="http://schemas.microsoft.com/office/2006/metadata/properties" ma:root="true" ma:fieldsID="21a7ef7ac427984483433ec8369c674f" ns2:_="" ns3:_="">
    <xsd:import namespace="54c68185-e36f-49c8-b6f0-1fda4cb34f81"/>
    <xsd:import namespace="92d59b66-2caa-47dd-b987-e69445656a45"/>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4c68185-e36f-49c8-b6f0-1fda4cb34f8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9030838e-00da-4545-923a-0f37a5c1b6d0"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2d59b66-2caa-47dd-b987-e69445656a45"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4fe54b4b-855b-4eeb-b793-e4e44d31bd90}" ma:internalName="TaxCatchAll" ma:showField="CatchAllData" ma:web="92d59b66-2caa-47dd-b987-e69445656a4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92d59b66-2caa-47dd-b987-e69445656a45" xsi:nil="true"/>
    <lcf76f155ced4ddcb4097134ff3c332f xmlns="54c68185-e36f-49c8-b6f0-1fda4cb34f81">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14FE8518-8D62-402A-BC57-E058D47C4048}">
  <ds:schemaRefs>
    <ds:schemaRef ds:uri="http://schemas.microsoft.com/sharepoint/v3/contenttype/forms"/>
  </ds:schemaRefs>
</ds:datastoreItem>
</file>

<file path=customXml/itemProps2.xml><?xml version="1.0" encoding="utf-8"?>
<ds:datastoreItem xmlns:ds="http://schemas.openxmlformats.org/officeDocument/2006/customXml" ds:itemID="{AC68E7E9-6F3D-46C0-A0AD-71FF7B7C919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4c68185-e36f-49c8-b6f0-1fda4cb34f81"/>
    <ds:schemaRef ds:uri="92d59b66-2caa-47dd-b987-e69445656a4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C2072FD-7511-4AA7-9376-81C7151EBD5E}">
  <ds:schemaRefs>
    <ds:schemaRef ds:uri="http://schemas.microsoft.com/office/2006/metadata/properties"/>
    <ds:schemaRef ds:uri="http://schemas.microsoft.com/office/infopath/2007/PartnerControls"/>
    <ds:schemaRef ds:uri="92d59b66-2caa-47dd-b987-e69445656a45"/>
    <ds:schemaRef ds:uri="54c68185-e36f-49c8-b6f0-1fda4cb34f81"/>
  </ds:schemaRefs>
</ds:datastoreItem>
</file>

<file path=docProps/app.xml><?xml version="1.0" encoding="utf-8"?>
<Properties xmlns="http://schemas.openxmlformats.org/officeDocument/2006/extended-properties" xmlns:vt="http://schemas.openxmlformats.org/officeDocument/2006/docPropsVTypes">
  <Template>Normal.dotm</Template>
  <TotalTime>5383</TotalTime>
  <Pages>1</Pages>
  <Words>43575</Words>
  <Characters>248382</Characters>
  <Application>Microsoft Office Word</Application>
  <DocSecurity>4</DocSecurity>
  <Lines>2069</Lines>
  <Paragraphs>582</Paragraphs>
  <ScaleCrop>false</ScaleCrop>
  <Company/>
  <LinksUpToDate>false</LinksUpToDate>
  <CharactersWithSpaces>291375</CharactersWithSpaces>
  <SharedDoc>false</SharedDoc>
  <HLinks>
    <vt:vector size="36" baseType="variant">
      <vt:variant>
        <vt:i4>5046353</vt:i4>
      </vt:variant>
      <vt:variant>
        <vt:i4>12</vt:i4>
      </vt:variant>
      <vt:variant>
        <vt:i4>0</vt:i4>
      </vt:variant>
      <vt:variant>
        <vt:i4>5</vt:i4>
      </vt:variant>
      <vt:variant>
        <vt:lpwstr>http://slovak.statistics.sk/</vt:lpwstr>
      </vt:variant>
      <vt:variant>
        <vt:lpwstr/>
      </vt:variant>
      <vt:variant>
        <vt:i4>5046353</vt:i4>
      </vt:variant>
      <vt:variant>
        <vt:i4>9</vt:i4>
      </vt:variant>
      <vt:variant>
        <vt:i4>0</vt:i4>
      </vt:variant>
      <vt:variant>
        <vt:i4>5</vt:i4>
      </vt:variant>
      <vt:variant>
        <vt:lpwstr>http://slovak.statistics.sk/</vt:lpwstr>
      </vt:variant>
      <vt:variant>
        <vt:lpwstr/>
      </vt:variant>
      <vt:variant>
        <vt:i4>5046353</vt:i4>
      </vt:variant>
      <vt:variant>
        <vt:i4>6</vt:i4>
      </vt:variant>
      <vt:variant>
        <vt:i4>0</vt:i4>
      </vt:variant>
      <vt:variant>
        <vt:i4>5</vt:i4>
      </vt:variant>
      <vt:variant>
        <vt:lpwstr>http://slovak.statistics.sk/</vt:lpwstr>
      </vt:variant>
      <vt:variant>
        <vt:lpwstr/>
      </vt:variant>
      <vt:variant>
        <vt:i4>8257575</vt:i4>
      </vt:variant>
      <vt:variant>
        <vt:i4>3</vt:i4>
      </vt:variant>
      <vt:variant>
        <vt:i4>0</vt:i4>
      </vt:variant>
      <vt:variant>
        <vt:i4>5</vt:i4>
      </vt:variant>
      <vt:variant>
        <vt:lpwstr>http://www.sace.sk/</vt:lpwstr>
      </vt:variant>
      <vt:variant>
        <vt:lpwstr/>
      </vt:variant>
      <vt:variant>
        <vt:i4>5177471</vt:i4>
      </vt:variant>
      <vt:variant>
        <vt:i4>0</vt:i4>
      </vt:variant>
      <vt:variant>
        <vt:i4>0</vt:i4>
      </vt:variant>
      <vt:variant>
        <vt:i4>5</vt:i4>
      </vt:variant>
      <vt:variant>
        <vt:lpwstr>mailto:tajomnik@sace.sk</vt:lpwstr>
      </vt:variant>
      <vt:variant>
        <vt:lpwstr/>
      </vt:variant>
      <vt:variant>
        <vt:i4>7602177</vt:i4>
      </vt:variant>
      <vt:variant>
        <vt:i4>0</vt:i4>
      </vt:variant>
      <vt:variant>
        <vt:i4>0</vt:i4>
      </vt:variant>
      <vt:variant>
        <vt:i4>5</vt:i4>
      </vt:variant>
      <vt:variant>
        <vt:lpwstr>mailto:michaela.gerekova@bratislava.sk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Gereková Michaela, JUDr.</dc:creator>
  <cp:keywords/>
  <dc:description/>
  <cp:lastModifiedBy>Gereková Michaela, JUDr.</cp:lastModifiedBy>
  <cp:revision>880</cp:revision>
  <dcterms:created xsi:type="dcterms:W3CDTF">2025-07-04T16:24:00Z</dcterms:created>
  <dcterms:modified xsi:type="dcterms:W3CDTF">2025-09-05T11:39:00Z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0x010100EC33B6865D357D49BB28EF11379B4E0B</vt:lpwstr>
  </property>
  <property fmtid="{D5CDD505-2E9C-101B-9397-08002B2CF9AE}" pid="3" name="MediaServiceImageTags">
    <vt:lpwstr/>
  </property>
</Properties>
</file>